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4FEC6F" w14:textId="68A3E6AE" w:rsidR="00A53300" w:rsidRDefault="00A53300" w:rsidP="00A53300">
      <w:pPr>
        <w:jc w:val="center"/>
        <w:rPr>
          <w:rFonts w:ascii="Times New Roman" w:hAnsi="Times New Roman"/>
          <w:b/>
          <w:sz w:val="32"/>
          <w:szCs w:val="32"/>
        </w:rPr>
      </w:pPr>
      <w:r w:rsidRPr="00D42D2F">
        <w:rPr>
          <w:rFonts w:ascii="Times New Roman" w:hAnsi="Times New Roman"/>
          <w:b/>
          <w:sz w:val="32"/>
          <w:szCs w:val="32"/>
        </w:rPr>
        <w:t xml:space="preserve">Chapter 1 A Cultural Approach to </w:t>
      </w:r>
      <w:r w:rsidR="0033200F">
        <w:rPr>
          <w:rFonts w:ascii="Times New Roman" w:hAnsi="Times New Roman"/>
          <w:b/>
          <w:sz w:val="32"/>
          <w:szCs w:val="32"/>
        </w:rPr>
        <w:t>Child</w:t>
      </w:r>
      <w:r w:rsidR="0033200F" w:rsidRPr="00D42D2F">
        <w:rPr>
          <w:rFonts w:ascii="Times New Roman" w:hAnsi="Times New Roman"/>
          <w:b/>
          <w:sz w:val="32"/>
          <w:szCs w:val="32"/>
        </w:rPr>
        <w:t xml:space="preserve"> </w:t>
      </w:r>
      <w:r w:rsidRPr="00D42D2F">
        <w:rPr>
          <w:rFonts w:ascii="Times New Roman" w:hAnsi="Times New Roman"/>
          <w:b/>
          <w:sz w:val="32"/>
          <w:szCs w:val="32"/>
        </w:rPr>
        <w:t>Development</w:t>
      </w:r>
    </w:p>
    <w:p w14:paraId="3D2E438E" w14:textId="77777777" w:rsidR="00A53300" w:rsidRDefault="00A53300" w:rsidP="00A53300">
      <w:pPr>
        <w:rPr>
          <w:rFonts w:ascii="Times New Roman" w:hAnsi="Times New Roman"/>
          <w:b/>
          <w:sz w:val="28"/>
          <w:szCs w:val="28"/>
        </w:rPr>
      </w:pPr>
    </w:p>
    <w:p w14:paraId="65F575A0" w14:textId="77777777" w:rsidR="00542970" w:rsidRPr="004470A4" w:rsidRDefault="00656DB5">
      <w:pPr>
        <w:pStyle w:val="TOC1"/>
        <w:rPr>
          <w:rFonts w:eastAsiaTheme="minorEastAsia" w:cstheme="minorBidi"/>
          <w:b w:val="0"/>
          <w:szCs w:val="24"/>
          <w:lang w:eastAsia="ja-JP"/>
        </w:rPr>
      </w:pPr>
      <w:r>
        <w:rPr>
          <w:rFonts w:ascii="Times New Roman" w:hAnsi="Times New Roman"/>
          <w:i/>
          <w:szCs w:val="24"/>
        </w:rPr>
        <w:fldChar w:fldCharType="begin"/>
      </w:r>
      <w:r w:rsidR="00A53300">
        <w:rPr>
          <w:rFonts w:ascii="Times New Roman" w:hAnsi="Times New Roman"/>
          <w:i/>
          <w:szCs w:val="24"/>
        </w:rPr>
        <w:instrText xml:space="preserve"> TOC \o "1-3" </w:instrText>
      </w:r>
      <w:r>
        <w:rPr>
          <w:rFonts w:ascii="Times New Roman" w:hAnsi="Times New Roman"/>
          <w:i/>
          <w:szCs w:val="24"/>
        </w:rPr>
        <w:fldChar w:fldCharType="separate"/>
      </w:r>
      <w:r w:rsidR="00542970" w:rsidRPr="00542970">
        <w:t>Section 1 Child Development Today and Its Origins</w:t>
      </w:r>
      <w:r w:rsidR="00542970" w:rsidRPr="00542970">
        <w:tab/>
      </w:r>
      <w:r w:rsidR="00542970" w:rsidRPr="004470A4">
        <w:fldChar w:fldCharType="begin"/>
      </w:r>
      <w:r w:rsidR="00542970" w:rsidRPr="004470A4">
        <w:instrText xml:space="preserve"> PAGEREF _Toc311454111 \h </w:instrText>
      </w:r>
      <w:r w:rsidR="00542970" w:rsidRPr="004470A4">
        <w:fldChar w:fldCharType="separate"/>
      </w:r>
      <w:r w:rsidR="00542970" w:rsidRPr="004470A4">
        <w:t>3</w:t>
      </w:r>
      <w:r w:rsidR="00542970" w:rsidRPr="004470A4">
        <w:fldChar w:fldCharType="end"/>
      </w:r>
    </w:p>
    <w:p w14:paraId="14AE6321" w14:textId="77777777" w:rsidR="00542970" w:rsidRPr="004470A4" w:rsidRDefault="00542970">
      <w:pPr>
        <w:pStyle w:val="TOC2"/>
        <w:rPr>
          <w:rFonts w:eastAsiaTheme="minorEastAsia" w:cstheme="minorBidi"/>
          <w:szCs w:val="24"/>
          <w:lang w:eastAsia="ja-JP"/>
        </w:rPr>
      </w:pPr>
      <w:r w:rsidRPr="004470A4">
        <w:t>Test Item File</w:t>
      </w:r>
      <w:r w:rsidRPr="004470A4">
        <w:tab/>
      </w:r>
      <w:r w:rsidRPr="004470A4">
        <w:fldChar w:fldCharType="begin"/>
      </w:r>
      <w:r w:rsidRPr="004470A4">
        <w:instrText xml:space="preserve"> PAGEREF _Toc311454112 \h </w:instrText>
      </w:r>
      <w:r w:rsidRPr="004470A4">
        <w:fldChar w:fldCharType="separate"/>
      </w:r>
      <w:r w:rsidRPr="004470A4">
        <w:t>3</w:t>
      </w:r>
      <w:r w:rsidRPr="004470A4">
        <w:fldChar w:fldCharType="end"/>
      </w:r>
    </w:p>
    <w:p w14:paraId="011DA0F7" w14:textId="77777777" w:rsidR="00542970" w:rsidRPr="004470A4" w:rsidRDefault="00542970">
      <w:pPr>
        <w:pStyle w:val="TOC3"/>
        <w:tabs>
          <w:tab w:val="right" w:leader="dot" w:pos="8630"/>
        </w:tabs>
        <w:rPr>
          <w:rFonts w:eastAsiaTheme="minorEastAsia" w:cstheme="minorBidi"/>
          <w:noProof/>
          <w:szCs w:val="24"/>
          <w:lang w:eastAsia="ja-JP"/>
        </w:rPr>
      </w:pPr>
      <w:r w:rsidRPr="00542970">
        <w:rPr>
          <w:noProof/>
        </w:rPr>
        <w:t>Multiple Choice Questions</w:t>
      </w:r>
      <w:r w:rsidRPr="00542970">
        <w:rPr>
          <w:noProof/>
        </w:rPr>
        <w:tab/>
      </w:r>
      <w:r w:rsidRPr="00B35433">
        <w:rPr>
          <w:noProof/>
        </w:rPr>
        <w:fldChar w:fldCharType="begin"/>
      </w:r>
      <w:r w:rsidRPr="00542970">
        <w:rPr>
          <w:noProof/>
        </w:rPr>
        <w:instrText xml:space="preserve"> PAGEREF _Toc311454113 \h </w:instrText>
      </w:r>
      <w:r w:rsidRPr="00B35433">
        <w:rPr>
          <w:noProof/>
        </w:rPr>
      </w:r>
      <w:r w:rsidRPr="00B35433">
        <w:rPr>
          <w:noProof/>
        </w:rPr>
        <w:fldChar w:fldCharType="separate"/>
      </w:r>
      <w:r w:rsidRPr="00542970">
        <w:rPr>
          <w:noProof/>
        </w:rPr>
        <w:t>3</w:t>
      </w:r>
      <w:r w:rsidRPr="00B35433">
        <w:rPr>
          <w:noProof/>
        </w:rPr>
        <w:fldChar w:fldCharType="end"/>
      </w:r>
    </w:p>
    <w:p w14:paraId="68B4CB24" w14:textId="77777777" w:rsidR="00542970" w:rsidRPr="004470A4" w:rsidRDefault="00542970">
      <w:pPr>
        <w:pStyle w:val="TOC3"/>
        <w:tabs>
          <w:tab w:val="right" w:leader="dot" w:pos="8630"/>
        </w:tabs>
        <w:rPr>
          <w:rFonts w:eastAsiaTheme="minorEastAsia" w:cstheme="minorBidi"/>
          <w:noProof/>
          <w:szCs w:val="24"/>
          <w:lang w:eastAsia="ja-JP"/>
        </w:rPr>
      </w:pPr>
      <w:r w:rsidRPr="00542970">
        <w:rPr>
          <w:noProof/>
        </w:rPr>
        <w:t>Short Answer Questions</w:t>
      </w:r>
      <w:r w:rsidRPr="00542970">
        <w:rPr>
          <w:noProof/>
        </w:rPr>
        <w:tab/>
      </w:r>
      <w:r w:rsidRPr="00B35433">
        <w:rPr>
          <w:noProof/>
        </w:rPr>
        <w:fldChar w:fldCharType="begin"/>
      </w:r>
      <w:r w:rsidRPr="00542970">
        <w:rPr>
          <w:noProof/>
        </w:rPr>
        <w:instrText xml:space="preserve"> PAGEREF _Toc311454114 \h </w:instrText>
      </w:r>
      <w:r w:rsidRPr="00B35433">
        <w:rPr>
          <w:noProof/>
        </w:rPr>
      </w:r>
      <w:r w:rsidRPr="00B35433">
        <w:rPr>
          <w:noProof/>
        </w:rPr>
        <w:fldChar w:fldCharType="separate"/>
      </w:r>
      <w:r w:rsidRPr="00542970">
        <w:rPr>
          <w:noProof/>
        </w:rPr>
        <w:t>28</w:t>
      </w:r>
      <w:r w:rsidRPr="00B35433">
        <w:rPr>
          <w:noProof/>
        </w:rPr>
        <w:fldChar w:fldCharType="end"/>
      </w:r>
    </w:p>
    <w:p w14:paraId="7AE212BF" w14:textId="77777777" w:rsidR="00542970" w:rsidRPr="004470A4" w:rsidRDefault="00542970">
      <w:pPr>
        <w:pStyle w:val="TOC3"/>
        <w:tabs>
          <w:tab w:val="right" w:leader="dot" w:pos="8630"/>
        </w:tabs>
        <w:rPr>
          <w:rFonts w:eastAsiaTheme="minorEastAsia" w:cstheme="minorBidi"/>
          <w:noProof/>
          <w:szCs w:val="24"/>
          <w:lang w:eastAsia="ja-JP"/>
        </w:rPr>
      </w:pPr>
      <w:r w:rsidRPr="00542970">
        <w:rPr>
          <w:noProof/>
        </w:rPr>
        <w:t>Essay Questions</w:t>
      </w:r>
      <w:r w:rsidRPr="00542970">
        <w:rPr>
          <w:noProof/>
        </w:rPr>
        <w:tab/>
      </w:r>
      <w:r w:rsidRPr="00B35433">
        <w:rPr>
          <w:noProof/>
        </w:rPr>
        <w:fldChar w:fldCharType="begin"/>
      </w:r>
      <w:r w:rsidRPr="00542970">
        <w:rPr>
          <w:noProof/>
        </w:rPr>
        <w:instrText xml:space="preserve"> PAGEREF _Toc311454115 \h </w:instrText>
      </w:r>
      <w:r w:rsidRPr="00B35433">
        <w:rPr>
          <w:noProof/>
        </w:rPr>
      </w:r>
      <w:r w:rsidRPr="00B35433">
        <w:rPr>
          <w:noProof/>
        </w:rPr>
        <w:fldChar w:fldCharType="separate"/>
      </w:r>
      <w:r w:rsidRPr="00542970">
        <w:rPr>
          <w:noProof/>
        </w:rPr>
        <w:t>29</w:t>
      </w:r>
      <w:r w:rsidRPr="00B35433">
        <w:rPr>
          <w:noProof/>
        </w:rPr>
        <w:fldChar w:fldCharType="end"/>
      </w:r>
    </w:p>
    <w:p w14:paraId="4DF6198E" w14:textId="77777777" w:rsidR="00542970" w:rsidRPr="004470A4" w:rsidRDefault="00542970">
      <w:pPr>
        <w:pStyle w:val="TOC1"/>
        <w:rPr>
          <w:rFonts w:eastAsiaTheme="minorEastAsia" w:cstheme="minorBidi"/>
          <w:b w:val="0"/>
          <w:szCs w:val="24"/>
          <w:lang w:eastAsia="ja-JP"/>
        </w:rPr>
      </w:pPr>
      <w:r w:rsidRPr="004470A4">
        <w:t>Section 2 Theories of Child Development</w:t>
      </w:r>
      <w:r w:rsidRPr="004470A4">
        <w:tab/>
      </w:r>
      <w:r w:rsidRPr="004470A4">
        <w:fldChar w:fldCharType="begin"/>
      </w:r>
      <w:r w:rsidRPr="004470A4">
        <w:instrText xml:space="preserve"> PAGEREF _Toc311454116 \h </w:instrText>
      </w:r>
      <w:r w:rsidRPr="004470A4">
        <w:fldChar w:fldCharType="separate"/>
      </w:r>
      <w:r w:rsidRPr="004470A4">
        <w:t>31</w:t>
      </w:r>
      <w:r w:rsidRPr="004470A4">
        <w:fldChar w:fldCharType="end"/>
      </w:r>
    </w:p>
    <w:p w14:paraId="753F3346" w14:textId="77777777" w:rsidR="00542970" w:rsidRPr="004470A4" w:rsidRDefault="00542970">
      <w:pPr>
        <w:pStyle w:val="TOC2"/>
        <w:rPr>
          <w:rFonts w:eastAsiaTheme="minorEastAsia" w:cstheme="minorBidi"/>
          <w:szCs w:val="24"/>
          <w:lang w:eastAsia="ja-JP"/>
        </w:rPr>
      </w:pPr>
      <w:r w:rsidRPr="004470A4">
        <w:t>Test Item File</w:t>
      </w:r>
      <w:r w:rsidRPr="004470A4">
        <w:tab/>
      </w:r>
      <w:r w:rsidRPr="004470A4">
        <w:fldChar w:fldCharType="begin"/>
      </w:r>
      <w:r w:rsidRPr="004470A4">
        <w:instrText xml:space="preserve"> PAGEREF _Toc311454117 \h </w:instrText>
      </w:r>
      <w:r w:rsidRPr="004470A4">
        <w:fldChar w:fldCharType="separate"/>
      </w:r>
      <w:r w:rsidRPr="004470A4">
        <w:t>31</w:t>
      </w:r>
      <w:r w:rsidRPr="004470A4">
        <w:fldChar w:fldCharType="end"/>
      </w:r>
    </w:p>
    <w:p w14:paraId="149F0AB4" w14:textId="77777777" w:rsidR="00542970" w:rsidRPr="004470A4" w:rsidRDefault="00542970">
      <w:pPr>
        <w:pStyle w:val="TOC3"/>
        <w:tabs>
          <w:tab w:val="right" w:leader="dot" w:pos="8630"/>
        </w:tabs>
        <w:rPr>
          <w:rFonts w:eastAsiaTheme="minorEastAsia" w:cstheme="minorBidi"/>
          <w:noProof/>
          <w:szCs w:val="24"/>
          <w:lang w:eastAsia="ja-JP"/>
        </w:rPr>
      </w:pPr>
      <w:r w:rsidRPr="00542970">
        <w:rPr>
          <w:noProof/>
        </w:rPr>
        <w:t>Multiple Choice Questions</w:t>
      </w:r>
      <w:r w:rsidRPr="00542970">
        <w:rPr>
          <w:noProof/>
        </w:rPr>
        <w:tab/>
      </w:r>
      <w:r w:rsidRPr="00B35433">
        <w:rPr>
          <w:noProof/>
        </w:rPr>
        <w:fldChar w:fldCharType="begin"/>
      </w:r>
      <w:r w:rsidRPr="00542970">
        <w:rPr>
          <w:noProof/>
        </w:rPr>
        <w:instrText xml:space="preserve"> PAGEREF _Toc311454118 \h </w:instrText>
      </w:r>
      <w:r w:rsidRPr="00B35433">
        <w:rPr>
          <w:noProof/>
        </w:rPr>
      </w:r>
      <w:r w:rsidRPr="00B35433">
        <w:rPr>
          <w:noProof/>
        </w:rPr>
        <w:fldChar w:fldCharType="separate"/>
      </w:r>
      <w:r w:rsidRPr="00542970">
        <w:rPr>
          <w:noProof/>
        </w:rPr>
        <w:t>31</w:t>
      </w:r>
      <w:r w:rsidRPr="00B35433">
        <w:rPr>
          <w:noProof/>
        </w:rPr>
        <w:fldChar w:fldCharType="end"/>
      </w:r>
    </w:p>
    <w:p w14:paraId="346A620D" w14:textId="77777777" w:rsidR="00542970" w:rsidRPr="004470A4" w:rsidRDefault="00542970">
      <w:pPr>
        <w:pStyle w:val="TOC3"/>
        <w:tabs>
          <w:tab w:val="right" w:leader="dot" w:pos="8630"/>
        </w:tabs>
        <w:rPr>
          <w:rFonts w:eastAsiaTheme="minorEastAsia" w:cstheme="minorBidi"/>
          <w:noProof/>
          <w:szCs w:val="24"/>
          <w:lang w:eastAsia="ja-JP"/>
        </w:rPr>
      </w:pPr>
      <w:r w:rsidRPr="00542970">
        <w:rPr>
          <w:noProof/>
        </w:rPr>
        <w:t>Short Answer Questions</w:t>
      </w:r>
      <w:r w:rsidRPr="00542970">
        <w:rPr>
          <w:noProof/>
        </w:rPr>
        <w:tab/>
      </w:r>
      <w:r w:rsidRPr="00B35433">
        <w:rPr>
          <w:noProof/>
        </w:rPr>
        <w:fldChar w:fldCharType="begin"/>
      </w:r>
      <w:r w:rsidRPr="00542970">
        <w:rPr>
          <w:noProof/>
        </w:rPr>
        <w:instrText xml:space="preserve"> PAGEREF _Toc311454119 \h </w:instrText>
      </w:r>
      <w:r w:rsidRPr="00B35433">
        <w:rPr>
          <w:noProof/>
        </w:rPr>
      </w:r>
      <w:r w:rsidRPr="00B35433">
        <w:rPr>
          <w:noProof/>
        </w:rPr>
        <w:fldChar w:fldCharType="separate"/>
      </w:r>
      <w:r w:rsidRPr="00542970">
        <w:rPr>
          <w:noProof/>
        </w:rPr>
        <w:t>64</w:t>
      </w:r>
      <w:r w:rsidRPr="00B35433">
        <w:rPr>
          <w:noProof/>
        </w:rPr>
        <w:fldChar w:fldCharType="end"/>
      </w:r>
    </w:p>
    <w:p w14:paraId="70404B36" w14:textId="77777777" w:rsidR="00542970" w:rsidRPr="004470A4" w:rsidRDefault="00542970">
      <w:pPr>
        <w:pStyle w:val="TOC3"/>
        <w:tabs>
          <w:tab w:val="right" w:leader="dot" w:pos="8630"/>
        </w:tabs>
        <w:rPr>
          <w:rFonts w:eastAsiaTheme="minorEastAsia" w:cstheme="minorBidi"/>
          <w:noProof/>
          <w:szCs w:val="24"/>
          <w:lang w:eastAsia="ja-JP"/>
        </w:rPr>
      </w:pPr>
      <w:r w:rsidRPr="00542970">
        <w:rPr>
          <w:noProof/>
        </w:rPr>
        <w:t>Essay Questions</w:t>
      </w:r>
      <w:r w:rsidRPr="00542970">
        <w:rPr>
          <w:noProof/>
        </w:rPr>
        <w:tab/>
      </w:r>
      <w:r w:rsidRPr="00B35433">
        <w:rPr>
          <w:noProof/>
        </w:rPr>
        <w:fldChar w:fldCharType="begin"/>
      </w:r>
      <w:r w:rsidRPr="00542970">
        <w:rPr>
          <w:noProof/>
        </w:rPr>
        <w:instrText xml:space="preserve"> PAGEREF _Toc311454120 \h </w:instrText>
      </w:r>
      <w:r w:rsidRPr="00B35433">
        <w:rPr>
          <w:noProof/>
        </w:rPr>
      </w:r>
      <w:r w:rsidRPr="00B35433">
        <w:rPr>
          <w:noProof/>
        </w:rPr>
        <w:fldChar w:fldCharType="separate"/>
      </w:r>
      <w:r w:rsidRPr="00542970">
        <w:rPr>
          <w:noProof/>
        </w:rPr>
        <w:t>66</w:t>
      </w:r>
      <w:r w:rsidRPr="00B35433">
        <w:rPr>
          <w:noProof/>
        </w:rPr>
        <w:fldChar w:fldCharType="end"/>
      </w:r>
    </w:p>
    <w:p w14:paraId="6D924330" w14:textId="77777777" w:rsidR="00542970" w:rsidRPr="004470A4" w:rsidRDefault="00542970">
      <w:pPr>
        <w:pStyle w:val="TOC1"/>
        <w:rPr>
          <w:rFonts w:eastAsiaTheme="minorEastAsia" w:cstheme="minorBidi"/>
          <w:b w:val="0"/>
          <w:szCs w:val="24"/>
          <w:lang w:eastAsia="ja-JP"/>
        </w:rPr>
      </w:pPr>
      <w:r w:rsidRPr="004470A4">
        <w:t>Section 3 How We Study Child Development</w:t>
      </w:r>
      <w:r w:rsidRPr="004470A4">
        <w:tab/>
      </w:r>
      <w:r w:rsidRPr="004470A4">
        <w:fldChar w:fldCharType="begin"/>
      </w:r>
      <w:r w:rsidRPr="004470A4">
        <w:instrText xml:space="preserve"> PAGEREF _Toc311454121 \h </w:instrText>
      </w:r>
      <w:r w:rsidRPr="004470A4">
        <w:fldChar w:fldCharType="separate"/>
      </w:r>
      <w:r w:rsidRPr="004470A4">
        <w:t>68</w:t>
      </w:r>
      <w:r w:rsidRPr="004470A4">
        <w:fldChar w:fldCharType="end"/>
      </w:r>
    </w:p>
    <w:p w14:paraId="1F2869EC" w14:textId="77777777" w:rsidR="00542970" w:rsidRPr="004470A4" w:rsidRDefault="00542970">
      <w:pPr>
        <w:pStyle w:val="TOC2"/>
        <w:rPr>
          <w:rFonts w:eastAsiaTheme="minorEastAsia" w:cstheme="minorBidi"/>
          <w:szCs w:val="24"/>
          <w:lang w:eastAsia="ja-JP"/>
        </w:rPr>
      </w:pPr>
      <w:r w:rsidRPr="004470A4">
        <w:t>Test Item File</w:t>
      </w:r>
      <w:r w:rsidRPr="004470A4">
        <w:tab/>
      </w:r>
      <w:r w:rsidRPr="004470A4">
        <w:fldChar w:fldCharType="begin"/>
      </w:r>
      <w:r w:rsidRPr="004470A4">
        <w:instrText xml:space="preserve"> PAGEREF _Toc311454122 \h </w:instrText>
      </w:r>
      <w:r w:rsidRPr="004470A4">
        <w:fldChar w:fldCharType="separate"/>
      </w:r>
      <w:r w:rsidRPr="004470A4">
        <w:t>68</w:t>
      </w:r>
      <w:r w:rsidRPr="004470A4">
        <w:fldChar w:fldCharType="end"/>
      </w:r>
    </w:p>
    <w:p w14:paraId="6C744259" w14:textId="77777777" w:rsidR="00542970" w:rsidRPr="004470A4" w:rsidRDefault="00542970">
      <w:pPr>
        <w:pStyle w:val="TOC3"/>
        <w:tabs>
          <w:tab w:val="right" w:leader="dot" w:pos="8630"/>
        </w:tabs>
        <w:rPr>
          <w:rFonts w:eastAsiaTheme="minorEastAsia" w:cstheme="minorBidi"/>
          <w:noProof/>
          <w:szCs w:val="24"/>
          <w:lang w:eastAsia="ja-JP"/>
        </w:rPr>
      </w:pPr>
      <w:r w:rsidRPr="00542970">
        <w:rPr>
          <w:noProof/>
        </w:rPr>
        <w:t>Multiple Choice Questions</w:t>
      </w:r>
      <w:r w:rsidRPr="00542970">
        <w:rPr>
          <w:noProof/>
        </w:rPr>
        <w:tab/>
      </w:r>
      <w:r w:rsidRPr="00B35433">
        <w:rPr>
          <w:noProof/>
        </w:rPr>
        <w:fldChar w:fldCharType="begin"/>
      </w:r>
      <w:r w:rsidRPr="00542970">
        <w:rPr>
          <w:noProof/>
        </w:rPr>
        <w:instrText xml:space="preserve"> PAGEREF _Toc311454123 \h </w:instrText>
      </w:r>
      <w:r w:rsidRPr="00B35433">
        <w:rPr>
          <w:noProof/>
        </w:rPr>
      </w:r>
      <w:r w:rsidRPr="00B35433">
        <w:rPr>
          <w:noProof/>
        </w:rPr>
        <w:fldChar w:fldCharType="separate"/>
      </w:r>
      <w:r w:rsidRPr="00542970">
        <w:rPr>
          <w:noProof/>
        </w:rPr>
        <w:t>68</w:t>
      </w:r>
      <w:r w:rsidRPr="00B35433">
        <w:rPr>
          <w:noProof/>
        </w:rPr>
        <w:fldChar w:fldCharType="end"/>
      </w:r>
    </w:p>
    <w:p w14:paraId="11F1FD90" w14:textId="77777777" w:rsidR="00542970" w:rsidRPr="004470A4" w:rsidRDefault="00542970">
      <w:pPr>
        <w:pStyle w:val="TOC3"/>
        <w:tabs>
          <w:tab w:val="right" w:leader="dot" w:pos="8630"/>
        </w:tabs>
        <w:rPr>
          <w:rFonts w:eastAsiaTheme="minorEastAsia" w:cstheme="minorBidi"/>
          <w:noProof/>
          <w:szCs w:val="24"/>
          <w:lang w:eastAsia="ja-JP"/>
        </w:rPr>
      </w:pPr>
      <w:r w:rsidRPr="00542970">
        <w:rPr>
          <w:noProof/>
        </w:rPr>
        <w:t>Short Answer Questions</w:t>
      </w:r>
      <w:r w:rsidRPr="00542970">
        <w:rPr>
          <w:noProof/>
        </w:rPr>
        <w:tab/>
      </w:r>
      <w:r w:rsidRPr="00B35433">
        <w:rPr>
          <w:noProof/>
        </w:rPr>
        <w:fldChar w:fldCharType="begin"/>
      </w:r>
      <w:r w:rsidRPr="00542970">
        <w:rPr>
          <w:noProof/>
        </w:rPr>
        <w:instrText xml:space="preserve"> PAGEREF _Toc311454125 \h </w:instrText>
      </w:r>
      <w:r w:rsidRPr="00B35433">
        <w:rPr>
          <w:noProof/>
        </w:rPr>
      </w:r>
      <w:r w:rsidRPr="00B35433">
        <w:rPr>
          <w:noProof/>
        </w:rPr>
        <w:fldChar w:fldCharType="separate"/>
      </w:r>
      <w:r w:rsidRPr="00542970">
        <w:rPr>
          <w:noProof/>
        </w:rPr>
        <w:t>101</w:t>
      </w:r>
      <w:r w:rsidRPr="00B35433">
        <w:rPr>
          <w:noProof/>
        </w:rPr>
        <w:fldChar w:fldCharType="end"/>
      </w:r>
    </w:p>
    <w:p w14:paraId="0B993B82" w14:textId="77777777" w:rsidR="00542970" w:rsidRPr="004470A4" w:rsidRDefault="00542970">
      <w:pPr>
        <w:pStyle w:val="TOC3"/>
        <w:tabs>
          <w:tab w:val="right" w:leader="dot" w:pos="8630"/>
        </w:tabs>
        <w:rPr>
          <w:rFonts w:eastAsiaTheme="minorEastAsia" w:cstheme="minorBidi"/>
          <w:noProof/>
          <w:szCs w:val="24"/>
          <w:lang w:eastAsia="ja-JP"/>
        </w:rPr>
      </w:pPr>
      <w:r w:rsidRPr="00542970">
        <w:rPr>
          <w:noProof/>
        </w:rPr>
        <w:t>Essay Questions</w:t>
      </w:r>
      <w:r w:rsidRPr="00542970">
        <w:rPr>
          <w:noProof/>
        </w:rPr>
        <w:tab/>
      </w:r>
      <w:r w:rsidRPr="00B35433">
        <w:rPr>
          <w:noProof/>
        </w:rPr>
        <w:fldChar w:fldCharType="begin"/>
      </w:r>
      <w:r w:rsidRPr="00542970">
        <w:rPr>
          <w:noProof/>
        </w:rPr>
        <w:instrText xml:space="preserve"> PAGEREF _Toc311454126 \h </w:instrText>
      </w:r>
      <w:r w:rsidRPr="00B35433">
        <w:rPr>
          <w:noProof/>
        </w:rPr>
      </w:r>
      <w:r w:rsidRPr="00B35433">
        <w:rPr>
          <w:noProof/>
        </w:rPr>
        <w:fldChar w:fldCharType="separate"/>
      </w:r>
      <w:r w:rsidRPr="00542970">
        <w:rPr>
          <w:noProof/>
        </w:rPr>
        <w:t>102</w:t>
      </w:r>
      <w:r w:rsidRPr="00B35433">
        <w:rPr>
          <w:noProof/>
        </w:rPr>
        <w:fldChar w:fldCharType="end"/>
      </w:r>
    </w:p>
    <w:p w14:paraId="108C9490" w14:textId="19E7F97D" w:rsidR="00542970" w:rsidRPr="004470A4" w:rsidRDefault="00FA3533">
      <w:pPr>
        <w:pStyle w:val="TOC1"/>
        <w:rPr>
          <w:rFonts w:eastAsiaTheme="minorEastAsia" w:cstheme="minorBidi"/>
          <w:b w:val="0"/>
          <w:szCs w:val="24"/>
          <w:lang w:eastAsia="ja-JP"/>
        </w:rPr>
      </w:pPr>
      <w:r>
        <w:rPr>
          <w:rFonts w:cs="Arial"/>
        </w:rPr>
        <w:t xml:space="preserve">Section 4 </w:t>
      </w:r>
      <w:r w:rsidR="00542970" w:rsidRPr="004470A4">
        <w:rPr>
          <w:rFonts w:cs="Arial"/>
        </w:rPr>
        <w:t>REVEL Quiz Questions</w:t>
      </w:r>
      <w:r w:rsidR="00542970" w:rsidRPr="004470A4">
        <w:tab/>
      </w:r>
      <w:r w:rsidR="00542970" w:rsidRPr="004470A4">
        <w:fldChar w:fldCharType="begin"/>
      </w:r>
      <w:r w:rsidR="00542970" w:rsidRPr="004470A4">
        <w:instrText xml:space="preserve"> PAGEREF _Toc311454127 \h </w:instrText>
      </w:r>
      <w:r w:rsidR="00542970" w:rsidRPr="004470A4">
        <w:fldChar w:fldCharType="separate"/>
      </w:r>
      <w:r w:rsidR="00542970" w:rsidRPr="004470A4">
        <w:t>103</w:t>
      </w:r>
      <w:r w:rsidR="00542970" w:rsidRPr="004470A4">
        <w:fldChar w:fldCharType="end"/>
      </w:r>
    </w:p>
    <w:p w14:paraId="46186D22" w14:textId="06202200" w:rsidR="00A53300" w:rsidRPr="004470A4" w:rsidRDefault="00656DB5" w:rsidP="004470A4">
      <w:pPr>
        <w:pStyle w:val="TOC1"/>
        <w:rPr>
          <w:b w:val="0"/>
          <w:sz w:val="22"/>
        </w:rPr>
      </w:pPr>
      <w:r>
        <w:fldChar w:fldCharType="end"/>
      </w:r>
      <w:r w:rsidR="00542970" w:rsidDel="00542970">
        <w:t xml:space="preserve"> </w:t>
      </w:r>
    </w:p>
    <w:p w14:paraId="321F8CFD" w14:textId="4D7D9101" w:rsidR="00A53300" w:rsidRDefault="001E27D9" w:rsidP="00A53300">
      <w:pPr>
        <w:spacing w:before="13600"/>
      </w:pPr>
      <w:r>
        <w:lastRenderedPageBreak/>
        <w:pict w14:anchorId="5EA8BFFC">
          <v:shapetype id="_x0000_t202" coordsize="21600,21600" o:spt="202" path="m,l,21600r21600,l21600,xe">
            <v:stroke joinstyle="miter"/>
            <v:path gradientshapeok="t" o:connecttype="rect"/>
          </v:shapetype>
          <v:shape id="_x0000_s1036" type="#_x0000_t202" style="position:absolute;margin-left:126pt;margin-top:-18pt;width:351pt;height:54pt;z-index:251653120" filled="f" stroked="f">
            <v:textbox style="mso-next-textbox:#_x0000_s1036">
              <w:txbxContent>
                <w:p w14:paraId="6F555A3D" w14:textId="77777777" w:rsidR="00B35433" w:rsidRPr="00F85FBD" w:rsidRDefault="00B35433" w:rsidP="00A53300">
                  <w:pPr>
                    <w:widowControl w:val="0"/>
                    <w:autoSpaceDE w:val="0"/>
                    <w:autoSpaceDN w:val="0"/>
                    <w:adjustRightInd w:val="0"/>
                    <w:spacing w:line="360" w:lineRule="auto"/>
                    <w:rPr>
                      <w:rFonts w:ascii="Helvetica-Bold" w:hAnsi="Helvetica-Bold" w:cs="Helvetica-Bold"/>
                      <w:b/>
                      <w:bCs/>
                      <w:sz w:val="36"/>
                      <w:szCs w:val="28"/>
                      <w:lang w:bidi="en-US"/>
                    </w:rPr>
                  </w:pPr>
                  <w:r w:rsidRPr="00F85FBD">
                    <w:rPr>
                      <w:rFonts w:ascii="Helvetica-Bold" w:hAnsi="Helvetica-Bold" w:cs="Helvetica-Bold"/>
                      <w:b/>
                      <w:bCs/>
                      <w:sz w:val="36"/>
                      <w:szCs w:val="28"/>
                      <w:lang w:bidi="en-US"/>
                    </w:rPr>
                    <w:t xml:space="preserve">Chapter </w:t>
                  </w:r>
                  <w:r>
                    <w:rPr>
                      <w:rFonts w:ascii="Helvetica-Bold" w:hAnsi="Helvetica-Bold" w:cs="Helvetica-Bold"/>
                      <w:b/>
                      <w:bCs/>
                      <w:sz w:val="36"/>
                      <w:szCs w:val="28"/>
                      <w:lang w:bidi="en-US"/>
                    </w:rPr>
                    <w:t>1-Section 1</w:t>
                  </w:r>
                </w:p>
                <w:p w14:paraId="3873CD4C" w14:textId="1D6E380E" w:rsidR="00B35433" w:rsidRPr="00F85FBD" w:rsidRDefault="00B35433" w:rsidP="00A53300">
                  <w:pPr>
                    <w:spacing w:line="360" w:lineRule="auto"/>
                    <w:rPr>
                      <w:sz w:val="32"/>
                    </w:rPr>
                  </w:pPr>
                  <w:r>
                    <w:rPr>
                      <w:rFonts w:ascii="Helvetica-Bold" w:hAnsi="Helvetica-Bold" w:cs="Helvetica-Bold"/>
                      <w:b/>
                      <w:bCs/>
                      <w:sz w:val="32"/>
                      <w:szCs w:val="32"/>
                      <w:lang w:bidi="en-US"/>
                    </w:rPr>
                    <w:t>Child Development Today and Its Origins</w:t>
                  </w:r>
                </w:p>
              </w:txbxContent>
            </v:textbox>
          </v:shape>
        </w:pict>
      </w:r>
      <w:r>
        <w:pict w14:anchorId="1A3E2F49">
          <v:rect id="_x0000_s1032" style="position:absolute;margin-left:-49.95pt;margin-top:36.2pt;width:531pt;height:666pt;z-index:251649024;mso-position-vertical-relative:page" strokeweight="1.5pt">
            <v:shadow on="t" opacity="47186f" offset="1.99556mm,1.99556mm"/>
            <w10:wrap anchory="page"/>
            <w10:anchorlock/>
          </v:rect>
        </w:pict>
      </w:r>
      <w:r>
        <w:pict w14:anchorId="0ADA224B">
          <v:shape id="_x0000_s1034" type="#_x0000_t202" style="position:absolute;margin-left:-23.85pt;margin-top:-35.8pt;width:148pt;height:75.15pt;z-index:251651072" filled="f" stroked="f">
            <v:textbox style="mso-next-textbox:#_x0000_s1034">
              <w:txbxContent>
                <w:p w14:paraId="4F2B37DD" w14:textId="77777777" w:rsidR="00B35433" w:rsidRPr="008604C4" w:rsidRDefault="00B35433" w:rsidP="00A53300">
                  <w:pPr>
                    <w:spacing w:line="0" w:lineRule="atLeast"/>
                    <w:jc w:val="center"/>
                    <w:rPr>
                      <w:b/>
                      <w:caps/>
                      <w:position w:val="6"/>
                      <w:sz w:val="40"/>
                    </w:rPr>
                  </w:pPr>
                  <w:r w:rsidRPr="008604C4">
                    <w:rPr>
                      <w:b/>
                      <w:caps/>
                      <w:position w:val="6"/>
                      <w:sz w:val="40"/>
                    </w:rPr>
                    <w:t>Total</w:t>
                  </w:r>
                </w:p>
                <w:p w14:paraId="480AFEAA" w14:textId="77777777" w:rsidR="00B35433" w:rsidRPr="008604C4" w:rsidRDefault="00B35433" w:rsidP="00A53300">
                  <w:pPr>
                    <w:spacing w:line="0" w:lineRule="atLeast"/>
                    <w:jc w:val="center"/>
                    <w:rPr>
                      <w:b/>
                      <w:caps/>
                      <w:color w:val="FFFFFF"/>
                      <w:position w:val="2"/>
                      <w:sz w:val="40"/>
                    </w:rPr>
                  </w:pPr>
                  <w:r w:rsidRPr="008604C4">
                    <w:rPr>
                      <w:b/>
                      <w:caps/>
                      <w:color w:val="FFFFFF"/>
                      <w:position w:val="2"/>
                      <w:sz w:val="40"/>
                    </w:rPr>
                    <w:t>Assessment</w:t>
                  </w:r>
                </w:p>
                <w:p w14:paraId="68D89061" w14:textId="77777777" w:rsidR="00B35433" w:rsidRPr="008604C4" w:rsidRDefault="00B35433" w:rsidP="00A53300">
                  <w:pPr>
                    <w:spacing w:line="0" w:lineRule="atLeast"/>
                    <w:jc w:val="center"/>
                    <w:rPr>
                      <w:b/>
                      <w:caps/>
                      <w:color w:val="FFFFFF"/>
                      <w:position w:val="2"/>
                      <w:sz w:val="40"/>
                    </w:rPr>
                  </w:pPr>
                  <w:r w:rsidRPr="008604C4">
                    <w:rPr>
                      <w:b/>
                      <w:caps/>
                      <w:color w:val="FFFFFF"/>
                      <w:position w:val="2"/>
                      <w:sz w:val="40"/>
                    </w:rPr>
                    <w:t>Guide</w:t>
                  </w:r>
                </w:p>
              </w:txbxContent>
            </v:textbox>
          </v:shape>
        </w:pict>
      </w:r>
      <w:r>
        <w:pict w14:anchorId="6D625D14">
          <v:line id="_x0000_s1035" style="position:absolute;z-index:251652096" from="-23.85pt,37pt" to="472.35pt,37pt" strokeweight="2.25pt"/>
        </w:pict>
      </w:r>
      <w:r>
        <w:pict w14:anchorId="7199AD31">
          <v:rect id="_x0000_s1033" style="position:absolute;margin-left:-23.85pt;margin-top:-9.2pt;width:148pt;height:45.45pt;z-index:251650048" fillcolor="black"/>
        </w:pict>
      </w:r>
    </w:p>
    <w:p w14:paraId="7F70A55E" w14:textId="77777777" w:rsidR="00A53300" w:rsidRDefault="00A53300"/>
    <w:p w14:paraId="1F84F0BA" w14:textId="6530C1A8" w:rsidR="00A53300" w:rsidRDefault="001E27D9">
      <w:r>
        <w:pict w14:anchorId="00CED7EC">
          <v:shape id="_x0000_s1037" type="#_x0000_t202" style="position:absolute;margin-left:-45.7pt;margin-top:26.6pt;width:522.7pt;height:558pt;z-index:251654144;mso-wrap-edited:f" wrapcoords="-112 0 -112 21600 21712 21600 21712 0 -112 0" filled="f" stroked="f">
            <v:textbox style="mso-next-textbox:#_x0000_s1037">
              <w:txbxContent>
                <w:p w14:paraId="19FC045F" w14:textId="77777777" w:rsidR="00B35433" w:rsidRPr="004470A4" w:rsidRDefault="00B35433" w:rsidP="00A53300">
                  <w:pPr>
                    <w:rPr>
                      <w:b/>
                      <w:sz w:val="22"/>
                      <w:szCs w:val="22"/>
                    </w:rPr>
                  </w:pPr>
                  <w:r w:rsidRPr="004470A4">
                    <w:rPr>
                      <w:b/>
                      <w:sz w:val="22"/>
                      <w:szCs w:val="22"/>
                    </w:rPr>
                    <w:t>Learning Objective</w:t>
                  </w:r>
                  <w:r w:rsidRPr="004470A4">
                    <w:rPr>
                      <w:b/>
                      <w:sz w:val="22"/>
                      <w:szCs w:val="22"/>
                    </w:rPr>
                    <w:tab/>
                  </w:r>
                  <w:r w:rsidRPr="004470A4">
                    <w:rPr>
                      <w:b/>
                      <w:sz w:val="22"/>
                      <w:szCs w:val="22"/>
                    </w:rPr>
                    <w:tab/>
                  </w:r>
                  <w:r w:rsidRPr="004470A4">
                    <w:rPr>
                      <w:b/>
                      <w:sz w:val="22"/>
                      <w:szCs w:val="22"/>
                    </w:rPr>
                    <w:tab/>
                  </w:r>
                  <w:r w:rsidRPr="004470A4">
                    <w:rPr>
                      <w:b/>
                      <w:sz w:val="22"/>
                      <w:szCs w:val="22"/>
                    </w:rPr>
                    <w:tab/>
                    <w:t>Remember</w:t>
                  </w:r>
                  <w:r w:rsidRPr="004470A4">
                    <w:rPr>
                      <w:b/>
                      <w:sz w:val="22"/>
                      <w:szCs w:val="22"/>
                    </w:rPr>
                    <w:tab/>
                  </w:r>
                  <w:r w:rsidRPr="004470A4">
                    <w:rPr>
                      <w:b/>
                      <w:sz w:val="22"/>
                      <w:szCs w:val="22"/>
                    </w:rPr>
                    <w:tab/>
                    <w:t>Understand</w:t>
                  </w:r>
                  <w:r w:rsidRPr="004470A4">
                    <w:rPr>
                      <w:b/>
                      <w:sz w:val="22"/>
                      <w:szCs w:val="22"/>
                    </w:rPr>
                    <w:tab/>
                  </w:r>
                  <w:r w:rsidRPr="004470A4">
                    <w:rPr>
                      <w:b/>
                      <w:sz w:val="22"/>
                      <w:szCs w:val="22"/>
                    </w:rPr>
                    <w:tab/>
                    <w:t>Apply</w:t>
                  </w:r>
                </w:p>
                <w:tbl>
                  <w:tblPr>
                    <w:tblW w:w="10582" w:type="dxa"/>
                    <w:tblLook w:val="00A0" w:firstRow="1" w:lastRow="0" w:firstColumn="1" w:lastColumn="0" w:noHBand="0" w:noVBand="0"/>
                  </w:tblPr>
                  <w:tblGrid>
                    <w:gridCol w:w="2385"/>
                    <w:gridCol w:w="2050"/>
                    <w:gridCol w:w="2045"/>
                    <w:gridCol w:w="2054"/>
                    <w:gridCol w:w="2048"/>
                  </w:tblGrid>
                  <w:tr w:rsidR="00B35433" w:rsidRPr="00F35C94" w14:paraId="4A1868D0" w14:textId="77777777">
                    <w:trPr>
                      <w:trHeight w:val="375"/>
                    </w:trPr>
                    <w:tc>
                      <w:tcPr>
                        <w:tcW w:w="2385" w:type="dxa"/>
                        <w:vMerge w:val="restart"/>
                        <w:tcBorders>
                          <w:top w:val="single" w:sz="4" w:space="0" w:color="808080"/>
                          <w:left w:val="single" w:sz="4" w:space="0" w:color="808080"/>
                          <w:bottom w:val="single" w:sz="4" w:space="0" w:color="808080"/>
                          <w:right w:val="single" w:sz="4" w:space="0" w:color="808080"/>
                        </w:tcBorders>
                        <w:shd w:val="clear" w:color="auto" w:fill="auto"/>
                      </w:tcPr>
                      <w:p w14:paraId="7440701F" w14:textId="77777777" w:rsidR="00B35433" w:rsidRPr="004470A4" w:rsidRDefault="00B35433" w:rsidP="00A53300">
                        <w:pPr>
                          <w:tabs>
                            <w:tab w:val="center" w:pos="4320"/>
                            <w:tab w:val="right" w:pos="8640"/>
                          </w:tabs>
                          <w:rPr>
                            <w:b/>
                            <w:caps/>
                            <w:sz w:val="22"/>
                            <w:szCs w:val="22"/>
                          </w:rPr>
                        </w:pPr>
                        <w:r w:rsidRPr="004470A4">
                          <w:rPr>
                            <w:b/>
                            <w:sz w:val="22"/>
                            <w:szCs w:val="22"/>
                          </w:rPr>
                          <w:t>Learning Objective 1.1</w:t>
                        </w:r>
                        <w:r w:rsidRPr="004470A4">
                          <w:rPr>
                            <w:sz w:val="22"/>
                            <w:szCs w:val="22"/>
                          </w:rPr>
                          <w:t xml:space="preserve"> </w:t>
                        </w: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671A5DA1" w14:textId="77777777" w:rsidR="00B35433" w:rsidRPr="004470A4" w:rsidRDefault="00B35433" w:rsidP="00A53300">
                        <w:pPr>
                          <w:tabs>
                            <w:tab w:val="center" w:pos="4320"/>
                            <w:tab w:val="right" w:pos="8640"/>
                          </w:tabs>
                          <w:rPr>
                            <w:sz w:val="22"/>
                            <w:szCs w:val="22"/>
                          </w:rPr>
                        </w:pPr>
                        <w:r w:rsidRPr="004470A4">
                          <w:rPr>
                            <w:sz w:val="22"/>
                            <w:szCs w:val="22"/>
                          </w:rPr>
                          <w:t>Multiple Choice</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7986D9CD" w14:textId="1A83BA7C" w:rsidR="00B35433" w:rsidRPr="004470A4" w:rsidRDefault="00B35433" w:rsidP="00A53300">
                        <w:pPr>
                          <w:tabs>
                            <w:tab w:val="center" w:pos="4320"/>
                            <w:tab w:val="right" w:pos="8640"/>
                          </w:tabs>
                          <w:rPr>
                            <w:sz w:val="22"/>
                            <w:szCs w:val="22"/>
                          </w:rPr>
                        </w:pPr>
                        <w:r w:rsidRPr="004470A4">
                          <w:rPr>
                            <w:sz w:val="22"/>
                            <w:szCs w:val="22"/>
                          </w:rPr>
                          <w:t>1, 3, 5, 6, 8, 9, 12, 13, 14, 15, 16, 17, 22, 25, 26, 29, 33, 35, 36, 37, 38, 39, 40, 41, 46, 48</w:t>
                        </w: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455E9864" w14:textId="71ADDB32" w:rsidR="00B35433" w:rsidRPr="004470A4" w:rsidRDefault="00B35433" w:rsidP="00A53300">
                        <w:pPr>
                          <w:tabs>
                            <w:tab w:val="center" w:pos="4320"/>
                            <w:tab w:val="right" w:pos="8640"/>
                          </w:tabs>
                          <w:rPr>
                            <w:sz w:val="22"/>
                            <w:szCs w:val="22"/>
                          </w:rPr>
                        </w:pPr>
                        <w:r w:rsidRPr="004470A4">
                          <w:rPr>
                            <w:sz w:val="22"/>
                            <w:szCs w:val="22"/>
                          </w:rPr>
                          <w:t xml:space="preserve">2, 4,7, 10, 11, 18, 19, 20, 21, 23, 24, 27, 28, 30, 31, 32, 42, 43, 45, 47 </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5909052D" w14:textId="77777777" w:rsidR="00B35433" w:rsidRPr="004470A4" w:rsidRDefault="00B35433">
                        <w:pPr>
                          <w:tabs>
                            <w:tab w:val="center" w:pos="4320"/>
                            <w:tab w:val="right" w:pos="8460"/>
                          </w:tabs>
                          <w:rPr>
                            <w:sz w:val="22"/>
                            <w:szCs w:val="22"/>
                          </w:rPr>
                        </w:pPr>
                        <w:r w:rsidRPr="004470A4">
                          <w:rPr>
                            <w:sz w:val="22"/>
                            <w:szCs w:val="22"/>
                          </w:rPr>
                          <w:t>34, 44</w:t>
                        </w:r>
                      </w:p>
                    </w:tc>
                  </w:tr>
                  <w:tr w:rsidR="00B35433" w:rsidRPr="00F35C94" w14:paraId="3C348D29" w14:textId="77777777">
                    <w:trPr>
                      <w:trHeight w:val="275"/>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2579C8C2" w14:textId="77777777" w:rsidR="00B35433" w:rsidRPr="004470A4" w:rsidRDefault="00B35433" w:rsidP="00A53300">
                        <w:pPr>
                          <w:tabs>
                            <w:tab w:val="center" w:pos="4320"/>
                            <w:tab w:val="right" w:pos="8640"/>
                          </w:tabs>
                          <w:spacing w:before="20" w:after="20"/>
                          <w:rPr>
                            <w:b/>
                            <w:sz w:val="22"/>
                            <w:szCs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4C17821C" w14:textId="77777777" w:rsidR="00B35433" w:rsidRPr="004470A4" w:rsidRDefault="00B35433" w:rsidP="00A53300">
                        <w:pPr>
                          <w:tabs>
                            <w:tab w:val="center" w:pos="4320"/>
                            <w:tab w:val="right" w:pos="8640"/>
                          </w:tabs>
                          <w:rPr>
                            <w:sz w:val="22"/>
                            <w:szCs w:val="22"/>
                          </w:rPr>
                        </w:pPr>
                        <w:r w:rsidRPr="004470A4">
                          <w:rPr>
                            <w:sz w:val="22"/>
                            <w:szCs w:val="22"/>
                          </w:rPr>
                          <w:t>Short Answer</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3CE73886" w14:textId="77777777" w:rsidR="00B35433" w:rsidRPr="004470A4" w:rsidRDefault="00B35433" w:rsidP="00A53300">
                        <w:pPr>
                          <w:tabs>
                            <w:tab w:val="center" w:pos="4320"/>
                            <w:tab w:val="right" w:pos="8640"/>
                          </w:tabs>
                          <w:spacing w:before="20" w:after="20"/>
                          <w:rPr>
                            <w:sz w:val="22"/>
                            <w:szCs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0D704A0B" w14:textId="77777777" w:rsidR="00B35433" w:rsidRPr="004470A4" w:rsidRDefault="00B35433" w:rsidP="00A53300">
                        <w:pPr>
                          <w:tabs>
                            <w:tab w:val="center" w:pos="4320"/>
                            <w:tab w:val="right" w:pos="8640"/>
                          </w:tabs>
                          <w:rPr>
                            <w:sz w:val="22"/>
                            <w:szCs w:val="22"/>
                          </w:rPr>
                        </w:pPr>
                        <w:r w:rsidRPr="004470A4">
                          <w:rPr>
                            <w:sz w:val="22"/>
                            <w:szCs w:val="22"/>
                          </w:rPr>
                          <w:t>95</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27D547E9" w14:textId="77777777" w:rsidR="00B35433" w:rsidRPr="004470A4" w:rsidRDefault="00B35433" w:rsidP="00A53300">
                        <w:pPr>
                          <w:tabs>
                            <w:tab w:val="center" w:pos="4320"/>
                            <w:tab w:val="right" w:pos="8640"/>
                          </w:tabs>
                          <w:spacing w:before="20" w:after="20"/>
                          <w:rPr>
                            <w:sz w:val="22"/>
                            <w:szCs w:val="22"/>
                          </w:rPr>
                        </w:pPr>
                      </w:p>
                    </w:tc>
                  </w:tr>
                  <w:tr w:rsidR="00B35433" w:rsidRPr="00F35C94" w14:paraId="357286A5" w14:textId="77777777">
                    <w:trPr>
                      <w:trHeight w:val="275"/>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47183DBA" w14:textId="77777777" w:rsidR="00B35433" w:rsidRPr="004470A4" w:rsidRDefault="00B35433" w:rsidP="00A53300">
                        <w:pPr>
                          <w:tabs>
                            <w:tab w:val="center" w:pos="4320"/>
                            <w:tab w:val="right" w:pos="8640"/>
                          </w:tabs>
                          <w:spacing w:before="20" w:after="20"/>
                          <w:rPr>
                            <w:b/>
                            <w:sz w:val="22"/>
                            <w:szCs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0804EEA0" w14:textId="77777777" w:rsidR="00B35433" w:rsidRPr="004470A4" w:rsidRDefault="00B35433" w:rsidP="00A53300">
                        <w:pPr>
                          <w:tabs>
                            <w:tab w:val="center" w:pos="4320"/>
                            <w:tab w:val="right" w:pos="8640"/>
                          </w:tabs>
                          <w:rPr>
                            <w:sz w:val="22"/>
                            <w:szCs w:val="22"/>
                          </w:rPr>
                        </w:pPr>
                        <w:r w:rsidRPr="004470A4">
                          <w:rPr>
                            <w:sz w:val="22"/>
                            <w:szCs w:val="22"/>
                          </w:rPr>
                          <w:t>Essay</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404332BD" w14:textId="77777777" w:rsidR="00B35433" w:rsidRPr="004470A4" w:rsidRDefault="00B35433" w:rsidP="00A53300">
                        <w:pPr>
                          <w:tabs>
                            <w:tab w:val="center" w:pos="4320"/>
                            <w:tab w:val="right" w:pos="8640"/>
                          </w:tabs>
                          <w:spacing w:before="20" w:after="20"/>
                          <w:rPr>
                            <w:sz w:val="22"/>
                            <w:szCs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6CFE427E" w14:textId="77777777" w:rsidR="00B35433" w:rsidRPr="004470A4" w:rsidRDefault="00B35433" w:rsidP="00A53300">
                        <w:pPr>
                          <w:tabs>
                            <w:tab w:val="center" w:pos="4320"/>
                            <w:tab w:val="right" w:pos="8640"/>
                          </w:tabs>
                          <w:rPr>
                            <w:sz w:val="22"/>
                            <w:szCs w:val="22"/>
                          </w:rPr>
                        </w:pPr>
                        <w:r w:rsidRPr="004470A4">
                          <w:rPr>
                            <w:sz w:val="22"/>
                            <w:szCs w:val="22"/>
                          </w:rPr>
                          <w:t>96</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7149C0B3" w14:textId="77777777" w:rsidR="00B35433" w:rsidRPr="004470A4" w:rsidRDefault="00B35433" w:rsidP="00A53300">
                        <w:pPr>
                          <w:tabs>
                            <w:tab w:val="center" w:pos="4320"/>
                            <w:tab w:val="right" w:pos="8640"/>
                          </w:tabs>
                          <w:spacing w:before="20" w:after="20"/>
                          <w:rPr>
                            <w:sz w:val="22"/>
                            <w:szCs w:val="22"/>
                          </w:rPr>
                        </w:pPr>
                      </w:p>
                    </w:tc>
                  </w:tr>
                  <w:tr w:rsidR="00B35433" w:rsidRPr="00F35C94" w14:paraId="001281F8" w14:textId="77777777">
                    <w:trPr>
                      <w:trHeight w:val="332"/>
                    </w:trPr>
                    <w:tc>
                      <w:tcPr>
                        <w:tcW w:w="2385" w:type="dxa"/>
                        <w:vMerge w:val="restart"/>
                        <w:tcBorders>
                          <w:top w:val="single" w:sz="4" w:space="0" w:color="808080"/>
                          <w:left w:val="single" w:sz="4" w:space="0" w:color="808080"/>
                          <w:bottom w:val="single" w:sz="4" w:space="0" w:color="808080"/>
                          <w:right w:val="single" w:sz="4" w:space="0" w:color="808080"/>
                        </w:tcBorders>
                        <w:shd w:val="clear" w:color="auto" w:fill="auto"/>
                      </w:tcPr>
                      <w:p w14:paraId="05A425E9" w14:textId="77777777" w:rsidR="00B35433" w:rsidRPr="004470A4" w:rsidRDefault="00B35433" w:rsidP="00A53300">
                        <w:pPr>
                          <w:tabs>
                            <w:tab w:val="center" w:pos="4320"/>
                            <w:tab w:val="right" w:pos="8640"/>
                          </w:tabs>
                          <w:rPr>
                            <w:b/>
                            <w:sz w:val="22"/>
                            <w:szCs w:val="22"/>
                          </w:rPr>
                        </w:pPr>
                        <w:r w:rsidRPr="004470A4">
                          <w:rPr>
                            <w:b/>
                            <w:sz w:val="22"/>
                            <w:szCs w:val="22"/>
                          </w:rPr>
                          <w:t>Learning Objective 1.2</w:t>
                        </w: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054F1771" w14:textId="77777777" w:rsidR="00B35433" w:rsidRPr="004470A4" w:rsidRDefault="00B35433" w:rsidP="00A53300">
                        <w:pPr>
                          <w:tabs>
                            <w:tab w:val="center" w:pos="4320"/>
                            <w:tab w:val="right" w:pos="8640"/>
                          </w:tabs>
                          <w:rPr>
                            <w:sz w:val="22"/>
                            <w:szCs w:val="22"/>
                          </w:rPr>
                        </w:pPr>
                        <w:r w:rsidRPr="004470A4">
                          <w:rPr>
                            <w:sz w:val="22"/>
                            <w:szCs w:val="22"/>
                          </w:rPr>
                          <w:t>Multiple Choice</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4642FB94" w14:textId="3EFA5E8C" w:rsidR="00B35433" w:rsidRPr="004470A4" w:rsidRDefault="00B35433" w:rsidP="004832AA">
                        <w:pPr>
                          <w:tabs>
                            <w:tab w:val="center" w:pos="4320"/>
                            <w:tab w:val="right" w:pos="8640"/>
                          </w:tabs>
                          <w:rPr>
                            <w:sz w:val="22"/>
                            <w:szCs w:val="22"/>
                          </w:rPr>
                        </w:pPr>
                        <w:r w:rsidRPr="004470A4">
                          <w:rPr>
                            <w:sz w:val="22"/>
                            <w:szCs w:val="22"/>
                          </w:rPr>
                          <w:t>49</w:t>
                        </w:r>
                        <w:r>
                          <w:rPr>
                            <w:sz w:val="22"/>
                            <w:szCs w:val="22"/>
                          </w:rPr>
                          <w:t>,</w:t>
                        </w:r>
                        <w:r w:rsidRPr="004470A4">
                          <w:rPr>
                            <w:sz w:val="22"/>
                            <w:szCs w:val="22"/>
                          </w:rPr>
                          <w:t xml:space="preserve"> 52, 53, </w:t>
                        </w:r>
                        <w:r>
                          <w:rPr>
                            <w:sz w:val="22"/>
                            <w:szCs w:val="22"/>
                          </w:rPr>
                          <w:t xml:space="preserve">54, </w:t>
                        </w:r>
                        <w:r w:rsidRPr="004470A4">
                          <w:rPr>
                            <w:sz w:val="22"/>
                            <w:szCs w:val="22"/>
                          </w:rPr>
                          <w:t>57, 58, 60</w:t>
                        </w: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12BA3915" w14:textId="79B64BD4" w:rsidR="00B35433" w:rsidRPr="004470A4" w:rsidRDefault="00B35433" w:rsidP="00A53300">
                        <w:pPr>
                          <w:tabs>
                            <w:tab w:val="center" w:pos="4320"/>
                            <w:tab w:val="right" w:pos="8640"/>
                          </w:tabs>
                          <w:rPr>
                            <w:sz w:val="22"/>
                            <w:szCs w:val="22"/>
                          </w:rPr>
                        </w:pPr>
                        <w:r w:rsidRPr="004470A4">
                          <w:rPr>
                            <w:sz w:val="22"/>
                            <w:szCs w:val="22"/>
                          </w:rPr>
                          <w:t>51, 59</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0D2C85B7" w14:textId="542082D0" w:rsidR="00B35433" w:rsidRPr="004470A4" w:rsidRDefault="00B35433" w:rsidP="00A53300">
                        <w:pPr>
                          <w:tabs>
                            <w:tab w:val="center" w:pos="4320"/>
                            <w:tab w:val="right" w:pos="8640"/>
                          </w:tabs>
                          <w:rPr>
                            <w:sz w:val="22"/>
                            <w:szCs w:val="22"/>
                          </w:rPr>
                        </w:pPr>
                        <w:r w:rsidRPr="004470A4">
                          <w:rPr>
                            <w:sz w:val="22"/>
                            <w:szCs w:val="22"/>
                          </w:rPr>
                          <w:t>50, 55, 56, 61</w:t>
                        </w:r>
                      </w:p>
                    </w:tc>
                  </w:tr>
                  <w:tr w:rsidR="00B35433" w:rsidRPr="00F35C94" w14:paraId="10578824" w14:textId="77777777">
                    <w:trPr>
                      <w:trHeight w:val="332"/>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6110BB51" w14:textId="77777777" w:rsidR="00B35433" w:rsidRPr="004470A4" w:rsidRDefault="00B35433" w:rsidP="00A53300">
                        <w:pPr>
                          <w:tabs>
                            <w:tab w:val="center" w:pos="4320"/>
                            <w:tab w:val="right" w:pos="8640"/>
                          </w:tabs>
                          <w:spacing w:before="20" w:after="20"/>
                          <w:rPr>
                            <w:b/>
                            <w:caps/>
                            <w:sz w:val="22"/>
                            <w:szCs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59EF036B" w14:textId="77777777" w:rsidR="00B35433" w:rsidRPr="004470A4" w:rsidRDefault="00B35433" w:rsidP="00A53300">
                        <w:pPr>
                          <w:tabs>
                            <w:tab w:val="center" w:pos="4320"/>
                            <w:tab w:val="right" w:pos="8640"/>
                          </w:tabs>
                          <w:rPr>
                            <w:sz w:val="22"/>
                            <w:szCs w:val="22"/>
                          </w:rPr>
                        </w:pPr>
                        <w:r w:rsidRPr="004470A4">
                          <w:rPr>
                            <w:sz w:val="22"/>
                            <w:szCs w:val="22"/>
                          </w:rPr>
                          <w:t>Short Answer</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4163040D" w14:textId="77777777" w:rsidR="00B35433" w:rsidRPr="004470A4" w:rsidRDefault="00B35433" w:rsidP="00A53300">
                        <w:pPr>
                          <w:tabs>
                            <w:tab w:val="center" w:pos="4320"/>
                            <w:tab w:val="right" w:pos="8640"/>
                          </w:tabs>
                          <w:rPr>
                            <w:sz w:val="22"/>
                            <w:szCs w:val="22"/>
                          </w:rPr>
                        </w:pPr>
                        <w:r w:rsidRPr="004470A4">
                          <w:rPr>
                            <w:sz w:val="22"/>
                            <w:szCs w:val="22"/>
                          </w:rPr>
                          <w:t>91</w:t>
                        </w: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0E9F3AF2" w14:textId="77777777" w:rsidR="00B35433" w:rsidRPr="004470A4" w:rsidRDefault="00B35433" w:rsidP="00A53300">
                        <w:pPr>
                          <w:tabs>
                            <w:tab w:val="center" w:pos="4320"/>
                            <w:tab w:val="right" w:pos="8640"/>
                          </w:tabs>
                          <w:spacing w:before="20" w:after="20"/>
                          <w:rPr>
                            <w:sz w:val="22"/>
                            <w:szCs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0DA50FB0" w14:textId="77777777" w:rsidR="00B35433" w:rsidRPr="004470A4" w:rsidRDefault="00B35433" w:rsidP="00A53300">
                        <w:pPr>
                          <w:tabs>
                            <w:tab w:val="center" w:pos="4320"/>
                            <w:tab w:val="right" w:pos="8640"/>
                          </w:tabs>
                          <w:spacing w:before="20" w:after="20"/>
                          <w:rPr>
                            <w:sz w:val="22"/>
                            <w:szCs w:val="22"/>
                          </w:rPr>
                        </w:pPr>
                      </w:p>
                    </w:tc>
                  </w:tr>
                  <w:tr w:rsidR="00B35433" w:rsidRPr="00F35C94" w14:paraId="3D848C26" w14:textId="77777777">
                    <w:trPr>
                      <w:trHeight w:val="206"/>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090E7F35" w14:textId="77777777" w:rsidR="00B35433" w:rsidRPr="004470A4" w:rsidRDefault="00B35433" w:rsidP="00A53300">
                        <w:pPr>
                          <w:tabs>
                            <w:tab w:val="center" w:pos="4320"/>
                            <w:tab w:val="right" w:pos="8640"/>
                          </w:tabs>
                          <w:spacing w:before="20" w:after="20"/>
                          <w:rPr>
                            <w:b/>
                            <w:caps/>
                            <w:sz w:val="22"/>
                            <w:szCs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0C32DB97" w14:textId="77777777" w:rsidR="00B35433" w:rsidRPr="004470A4" w:rsidRDefault="00B35433" w:rsidP="00A53300">
                        <w:pPr>
                          <w:tabs>
                            <w:tab w:val="center" w:pos="4320"/>
                            <w:tab w:val="right" w:pos="8640"/>
                          </w:tabs>
                          <w:rPr>
                            <w:sz w:val="22"/>
                            <w:szCs w:val="22"/>
                          </w:rPr>
                        </w:pPr>
                        <w:r w:rsidRPr="004470A4">
                          <w:rPr>
                            <w:sz w:val="22"/>
                            <w:szCs w:val="22"/>
                          </w:rPr>
                          <w:t>Essay</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161EE056" w14:textId="77777777" w:rsidR="00B35433" w:rsidRPr="004470A4" w:rsidRDefault="00B35433" w:rsidP="00A53300">
                        <w:pPr>
                          <w:tabs>
                            <w:tab w:val="center" w:pos="4320"/>
                            <w:tab w:val="right" w:pos="8640"/>
                          </w:tabs>
                          <w:spacing w:before="20" w:after="20"/>
                          <w:rPr>
                            <w:sz w:val="22"/>
                            <w:szCs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39910AB9" w14:textId="77777777" w:rsidR="00B35433" w:rsidRPr="004470A4" w:rsidRDefault="00B35433" w:rsidP="00A53300">
                        <w:pPr>
                          <w:tabs>
                            <w:tab w:val="center" w:pos="4320"/>
                            <w:tab w:val="right" w:pos="8640"/>
                          </w:tabs>
                          <w:spacing w:before="20" w:after="20"/>
                          <w:rPr>
                            <w:sz w:val="22"/>
                            <w:szCs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0C553FFD" w14:textId="77777777" w:rsidR="00B35433" w:rsidRPr="004470A4" w:rsidRDefault="00B35433" w:rsidP="00A53300">
                        <w:pPr>
                          <w:tabs>
                            <w:tab w:val="center" w:pos="4320"/>
                            <w:tab w:val="right" w:pos="8640"/>
                          </w:tabs>
                          <w:spacing w:before="20" w:after="20"/>
                          <w:rPr>
                            <w:sz w:val="22"/>
                            <w:szCs w:val="22"/>
                          </w:rPr>
                        </w:pPr>
                      </w:p>
                    </w:tc>
                  </w:tr>
                  <w:tr w:rsidR="00B35433" w:rsidRPr="00F35C94" w14:paraId="693CDA29" w14:textId="77777777">
                    <w:trPr>
                      <w:trHeight w:val="260"/>
                    </w:trPr>
                    <w:tc>
                      <w:tcPr>
                        <w:tcW w:w="2385" w:type="dxa"/>
                        <w:vMerge w:val="restart"/>
                        <w:tcBorders>
                          <w:top w:val="single" w:sz="4" w:space="0" w:color="808080"/>
                          <w:left w:val="single" w:sz="4" w:space="0" w:color="808080"/>
                          <w:bottom w:val="single" w:sz="4" w:space="0" w:color="808080"/>
                          <w:right w:val="single" w:sz="4" w:space="0" w:color="808080"/>
                        </w:tcBorders>
                        <w:shd w:val="clear" w:color="auto" w:fill="auto"/>
                      </w:tcPr>
                      <w:p w14:paraId="21017356" w14:textId="77777777" w:rsidR="00B35433" w:rsidRPr="004470A4" w:rsidRDefault="00B35433" w:rsidP="00A53300">
                        <w:pPr>
                          <w:tabs>
                            <w:tab w:val="center" w:pos="4320"/>
                            <w:tab w:val="right" w:pos="8640"/>
                          </w:tabs>
                          <w:rPr>
                            <w:b/>
                            <w:sz w:val="22"/>
                            <w:szCs w:val="22"/>
                          </w:rPr>
                        </w:pPr>
                        <w:r w:rsidRPr="004470A4">
                          <w:rPr>
                            <w:b/>
                            <w:sz w:val="22"/>
                            <w:szCs w:val="22"/>
                          </w:rPr>
                          <w:t>Learning Objective 1.3</w:t>
                        </w: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4FB26270" w14:textId="77777777" w:rsidR="00B35433" w:rsidRPr="004470A4" w:rsidRDefault="00B35433" w:rsidP="00A53300">
                        <w:pPr>
                          <w:tabs>
                            <w:tab w:val="center" w:pos="4320"/>
                            <w:tab w:val="right" w:pos="8640"/>
                          </w:tabs>
                          <w:rPr>
                            <w:sz w:val="22"/>
                            <w:szCs w:val="22"/>
                          </w:rPr>
                        </w:pPr>
                        <w:r w:rsidRPr="004470A4">
                          <w:rPr>
                            <w:sz w:val="22"/>
                            <w:szCs w:val="22"/>
                          </w:rPr>
                          <w:t>Multiple Choice</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0977455F" w14:textId="0E9D20FD" w:rsidR="00B35433" w:rsidRPr="004470A4" w:rsidRDefault="00B35433" w:rsidP="00A53300">
                        <w:pPr>
                          <w:tabs>
                            <w:tab w:val="center" w:pos="4320"/>
                            <w:tab w:val="right" w:pos="8640"/>
                          </w:tabs>
                          <w:rPr>
                            <w:sz w:val="22"/>
                            <w:szCs w:val="22"/>
                          </w:rPr>
                        </w:pPr>
                        <w:r w:rsidRPr="004470A4">
                          <w:rPr>
                            <w:sz w:val="22"/>
                            <w:szCs w:val="22"/>
                          </w:rPr>
                          <w:t>62, 63, 64, 65, 68, 69, 70, 71, 72, 74, 75, 76, 77, 78, 79, 80, 81, 82, 83, 84, 85, 86</w:t>
                        </w: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3FAD0974" w14:textId="5C2C3538" w:rsidR="00B35433" w:rsidRPr="004470A4" w:rsidRDefault="00B35433" w:rsidP="00A53300">
                        <w:pPr>
                          <w:tabs>
                            <w:tab w:val="center" w:pos="4320"/>
                            <w:tab w:val="right" w:pos="8640"/>
                          </w:tabs>
                          <w:rPr>
                            <w:sz w:val="22"/>
                            <w:szCs w:val="22"/>
                          </w:rPr>
                        </w:pPr>
                        <w:r w:rsidRPr="004470A4">
                          <w:rPr>
                            <w:sz w:val="22"/>
                            <w:szCs w:val="22"/>
                          </w:rPr>
                          <w:t>66, 67, 73</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6C508CF7" w14:textId="5F7F433D" w:rsidR="00B35433" w:rsidRPr="004470A4" w:rsidRDefault="00B35433" w:rsidP="00A53300">
                        <w:pPr>
                          <w:tabs>
                            <w:tab w:val="center" w:pos="4320"/>
                            <w:tab w:val="right" w:pos="8640"/>
                          </w:tabs>
                          <w:spacing w:before="20" w:after="20"/>
                          <w:rPr>
                            <w:sz w:val="22"/>
                            <w:szCs w:val="22"/>
                          </w:rPr>
                        </w:pPr>
                      </w:p>
                    </w:tc>
                  </w:tr>
                  <w:tr w:rsidR="00B35433" w:rsidRPr="00F35C94" w14:paraId="2DB73A66" w14:textId="77777777">
                    <w:trPr>
                      <w:trHeight w:val="260"/>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5E8A4F9A" w14:textId="77777777" w:rsidR="00B35433" w:rsidRPr="004470A4" w:rsidRDefault="00B35433" w:rsidP="00A53300">
                        <w:pPr>
                          <w:tabs>
                            <w:tab w:val="center" w:pos="4320"/>
                            <w:tab w:val="right" w:pos="8640"/>
                          </w:tabs>
                          <w:spacing w:before="20" w:after="20"/>
                          <w:rPr>
                            <w:b/>
                            <w:caps/>
                            <w:sz w:val="22"/>
                            <w:szCs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7B1CB8AF" w14:textId="77777777" w:rsidR="00B35433" w:rsidRPr="004470A4" w:rsidRDefault="00B35433" w:rsidP="00A53300">
                        <w:pPr>
                          <w:tabs>
                            <w:tab w:val="center" w:pos="4320"/>
                            <w:tab w:val="right" w:pos="8640"/>
                          </w:tabs>
                          <w:rPr>
                            <w:sz w:val="22"/>
                            <w:szCs w:val="22"/>
                          </w:rPr>
                        </w:pPr>
                        <w:r w:rsidRPr="004470A4">
                          <w:rPr>
                            <w:sz w:val="22"/>
                            <w:szCs w:val="22"/>
                          </w:rPr>
                          <w:t>Short Answer</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17E60770" w14:textId="30436689" w:rsidR="00B35433" w:rsidRPr="004470A4" w:rsidRDefault="00B35433" w:rsidP="00A53300">
                        <w:pPr>
                          <w:tabs>
                            <w:tab w:val="center" w:pos="4320"/>
                            <w:tab w:val="right" w:pos="8640"/>
                          </w:tabs>
                          <w:rPr>
                            <w:sz w:val="22"/>
                            <w:szCs w:val="22"/>
                          </w:rPr>
                        </w:pPr>
                        <w:r w:rsidRPr="004470A4">
                          <w:rPr>
                            <w:sz w:val="22"/>
                            <w:szCs w:val="22"/>
                          </w:rPr>
                          <w:t>93</w:t>
                        </w: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6EB822E2" w14:textId="77777777" w:rsidR="00B35433" w:rsidRPr="004470A4" w:rsidRDefault="00B35433" w:rsidP="00A53300">
                        <w:pPr>
                          <w:tabs>
                            <w:tab w:val="center" w:pos="4320"/>
                            <w:tab w:val="right" w:pos="8640"/>
                          </w:tabs>
                          <w:rPr>
                            <w:sz w:val="22"/>
                            <w:szCs w:val="22"/>
                          </w:rPr>
                        </w:pPr>
                        <w:r w:rsidRPr="004470A4">
                          <w:rPr>
                            <w:sz w:val="22"/>
                            <w:szCs w:val="22"/>
                          </w:rPr>
                          <w:t>92</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291F3815" w14:textId="77777777" w:rsidR="00B35433" w:rsidRPr="004470A4" w:rsidRDefault="00B35433" w:rsidP="00A53300">
                        <w:pPr>
                          <w:tabs>
                            <w:tab w:val="center" w:pos="4320"/>
                            <w:tab w:val="right" w:pos="8640"/>
                          </w:tabs>
                          <w:spacing w:before="20" w:after="20"/>
                          <w:rPr>
                            <w:sz w:val="22"/>
                            <w:szCs w:val="22"/>
                          </w:rPr>
                        </w:pPr>
                      </w:p>
                    </w:tc>
                  </w:tr>
                  <w:tr w:rsidR="00B35433" w:rsidRPr="00F35C94" w14:paraId="1FB0D70A" w14:textId="77777777">
                    <w:trPr>
                      <w:trHeight w:val="224"/>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69481A71" w14:textId="77777777" w:rsidR="00B35433" w:rsidRPr="004470A4" w:rsidRDefault="00B35433" w:rsidP="00A53300">
                        <w:pPr>
                          <w:tabs>
                            <w:tab w:val="center" w:pos="4320"/>
                            <w:tab w:val="right" w:pos="8640"/>
                          </w:tabs>
                          <w:spacing w:before="20" w:after="20"/>
                          <w:rPr>
                            <w:b/>
                            <w:caps/>
                            <w:sz w:val="22"/>
                            <w:szCs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0E2B5485" w14:textId="77777777" w:rsidR="00B35433" w:rsidRPr="004470A4" w:rsidRDefault="00B35433" w:rsidP="00A53300">
                        <w:pPr>
                          <w:tabs>
                            <w:tab w:val="center" w:pos="4320"/>
                            <w:tab w:val="right" w:pos="8640"/>
                          </w:tabs>
                          <w:rPr>
                            <w:sz w:val="22"/>
                            <w:szCs w:val="22"/>
                          </w:rPr>
                        </w:pPr>
                        <w:r w:rsidRPr="004470A4">
                          <w:rPr>
                            <w:sz w:val="22"/>
                            <w:szCs w:val="22"/>
                          </w:rPr>
                          <w:t>Essay</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2F562246" w14:textId="77777777" w:rsidR="00B35433" w:rsidRPr="004470A4" w:rsidRDefault="00B35433" w:rsidP="00A53300">
                        <w:pPr>
                          <w:tabs>
                            <w:tab w:val="center" w:pos="4320"/>
                            <w:tab w:val="right" w:pos="8640"/>
                          </w:tabs>
                          <w:spacing w:before="20" w:after="20"/>
                          <w:rPr>
                            <w:sz w:val="22"/>
                            <w:szCs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166D9480" w14:textId="77777777" w:rsidR="00B35433" w:rsidRPr="004470A4" w:rsidRDefault="00B35433" w:rsidP="00A53300">
                        <w:pPr>
                          <w:tabs>
                            <w:tab w:val="center" w:pos="4320"/>
                            <w:tab w:val="right" w:pos="8640"/>
                          </w:tabs>
                          <w:spacing w:before="20" w:after="20"/>
                          <w:rPr>
                            <w:sz w:val="22"/>
                            <w:szCs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04E6A767" w14:textId="77777777" w:rsidR="00B35433" w:rsidRPr="004470A4" w:rsidRDefault="00B35433" w:rsidP="00A53300">
                        <w:pPr>
                          <w:tabs>
                            <w:tab w:val="center" w:pos="4320"/>
                            <w:tab w:val="right" w:pos="8640"/>
                          </w:tabs>
                          <w:spacing w:before="20" w:after="20"/>
                          <w:rPr>
                            <w:sz w:val="22"/>
                            <w:szCs w:val="22"/>
                          </w:rPr>
                        </w:pPr>
                      </w:p>
                    </w:tc>
                  </w:tr>
                  <w:tr w:rsidR="00B35433" w:rsidRPr="00F35C94" w14:paraId="073DC675" w14:textId="77777777" w:rsidTr="004470A4">
                    <w:trPr>
                      <w:trHeight w:val="292"/>
                    </w:trPr>
                    <w:tc>
                      <w:tcPr>
                        <w:tcW w:w="2385" w:type="dxa"/>
                        <w:vMerge w:val="restart"/>
                        <w:tcBorders>
                          <w:top w:val="single" w:sz="4" w:space="0" w:color="808080"/>
                          <w:left w:val="single" w:sz="4" w:space="0" w:color="808080"/>
                          <w:bottom w:val="single" w:sz="4" w:space="0" w:color="808080"/>
                          <w:right w:val="single" w:sz="4" w:space="0" w:color="808080"/>
                        </w:tcBorders>
                        <w:shd w:val="clear" w:color="auto" w:fill="auto"/>
                      </w:tcPr>
                      <w:p w14:paraId="5E364C15" w14:textId="77777777" w:rsidR="00B35433" w:rsidRPr="004470A4" w:rsidRDefault="00B35433" w:rsidP="00A53300">
                        <w:pPr>
                          <w:tabs>
                            <w:tab w:val="center" w:pos="4320"/>
                            <w:tab w:val="right" w:pos="8640"/>
                          </w:tabs>
                          <w:rPr>
                            <w:b/>
                            <w:caps/>
                            <w:sz w:val="22"/>
                            <w:szCs w:val="22"/>
                          </w:rPr>
                        </w:pPr>
                        <w:r w:rsidRPr="004470A4">
                          <w:rPr>
                            <w:b/>
                            <w:sz w:val="22"/>
                            <w:szCs w:val="22"/>
                          </w:rPr>
                          <w:t>Learning Objective 1.4</w:t>
                        </w: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6411BD55" w14:textId="77777777" w:rsidR="00B35433" w:rsidRPr="004470A4" w:rsidRDefault="00B35433" w:rsidP="00A53300">
                        <w:pPr>
                          <w:tabs>
                            <w:tab w:val="center" w:pos="4320"/>
                            <w:tab w:val="right" w:pos="8640"/>
                          </w:tabs>
                          <w:rPr>
                            <w:sz w:val="22"/>
                            <w:szCs w:val="22"/>
                          </w:rPr>
                        </w:pPr>
                        <w:r w:rsidRPr="004470A4">
                          <w:rPr>
                            <w:sz w:val="22"/>
                            <w:szCs w:val="22"/>
                          </w:rPr>
                          <w:t>Multiple Choice</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179961D0" w14:textId="7F1DE5D2" w:rsidR="00B35433" w:rsidRPr="004470A4" w:rsidRDefault="00B35433" w:rsidP="004832AA">
                        <w:pPr>
                          <w:tabs>
                            <w:tab w:val="center" w:pos="4320"/>
                            <w:tab w:val="right" w:pos="8640"/>
                          </w:tabs>
                          <w:rPr>
                            <w:sz w:val="22"/>
                            <w:szCs w:val="22"/>
                          </w:rPr>
                        </w:pPr>
                        <w:r w:rsidRPr="004470A4">
                          <w:rPr>
                            <w:sz w:val="22"/>
                            <w:szCs w:val="22"/>
                          </w:rPr>
                          <w:t>87, 88, 89, 90</w:t>
                        </w: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724A2CAB" w14:textId="2609E635" w:rsidR="00B35433" w:rsidRPr="004470A4" w:rsidRDefault="00B35433" w:rsidP="004470A4">
                        <w:pPr>
                          <w:keepNext/>
                          <w:keepLines/>
                          <w:widowControl w:val="0"/>
                          <w:tabs>
                            <w:tab w:val="right" w:pos="900"/>
                            <w:tab w:val="left" w:pos="1140"/>
                            <w:tab w:val="center" w:pos="4320"/>
                            <w:tab w:val="right" w:pos="8640"/>
                          </w:tabs>
                          <w:outlineLvl w:val="5"/>
                          <w:rPr>
                            <w:rFonts w:eastAsiaTheme="majorEastAsia" w:cstheme="majorBidi"/>
                            <w:b/>
                            <w:i/>
                            <w:iCs/>
                            <w:color w:val="243F60" w:themeColor="accent1" w:themeShade="7F"/>
                            <w:sz w:val="22"/>
                            <w:szCs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22A0A099" w14:textId="417B0332" w:rsidR="00B35433" w:rsidRPr="004470A4" w:rsidRDefault="00B35433" w:rsidP="004470A4">
                        <w:pPr>
                          <w:keepNext/>
                          <w:keepLines/>
                          <w:widowControl w:val="0"/>
                          <w:tabs>
                            <w:tab w:val="right" w:pos="900"/>
                            <w:tab w:val="left" w:pos="1140"/>
                            <w:tab w:val="center" w:pos="4320"/>
                            <w:tab w:val="right" w:pos="8640"/>
                          </w:tabs>
                          <w:outlineLvl w:val="5"/>
                          <w:rPr>
                            <w:rFonts w:eastAsiaTheme="majorEastAsia" w:cstheme="majorBidi"/>
                            <w:b/>
                            <w:i/>
                            <w:iCs/>
                            <w:color w:val="243F60" w:themeColor="accent1" w:themeShade="7F"/>
                            <w:sz w:val="22"/>
                            <w:szCs w:val="22"/>
                          </w:rPr>
                        </w:pPr>
                        <w:r w:rsidRPr="004470A4">
                          <w:rPr>
                            <w:sz w:val="22"/>
                            <w:szCs w:val="22"/>
                          </w:rPr>
                          <w:t>66</w:t>
                        </w:r>
                      </w:p>
                    </w:tc>
                  </w:tr>
                  <w:tr w:rsidR="00B35433" w:rsidRPr="00F35C94" w14:paraId="6C5AFDB3" w14:textId="77777777">
                    <w:trPr>
                      <w:trHeight w:val="242"/>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67F324CF" w14:textId="77777777" w:rsidR="00B35433" w:rsidRPr="004470A4" w:rsidRDefault="00B35433" w:rsidP="00A53300">
                        <w:pPr>
                          <w:tabs>
                            <w:tab w:val="center" w:pos="4320"/>
                            <w:tab w:val="right" w:pos="8640"/>
                          </w:tabs>
                          <w:spacing w:before="20" w:after="20"/>
                          <w:rPr>
                            <w:b/>
                            <w:caps/>
                            <w:sz w:val="22"/>
                            <w:szCs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75D7FCC7" w14:textId="77777777" w:rsidR="00B35433" w:rsidRPr="004470A4" w:rsidRDefault="00B35433" w:rsidP="00A53300">
                        <w:pPr>
                          <w:tabs>
                            <w:tab w:val="center" w:pos="4320"/>
                            <w:tab w:val="right" w:pos="8640"/>
                          </w:tabs>
                          <w:rPr>
                            <w:sz w:val="22"/>
                            <w:szCs w:val="22"/>
                          </w:rPr>
                        </w:pPr>
                        <w:r w:rsidRPr="004470A4">
                          <w:rPr>
                            <w:sz w:val="22"/>
                            <w:szCs w:val="22"/>
                          </w:rPr>
                          <w:t>Short Answer</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7A09477D" w14:textId="27D0144A" w:rsidR="00B35433" w:rsidRPr="004470A4" w:rsidRDefault="00B35433" w:rsidP="00A53300">
                        <w:pPr>
                          <w:tabs>
                            <w:tab w:val="center" w:pos="4320"/>
                            <w:tab w:val="right" w:pos="8640"/>
                          </w:tabs>
                          <w:spacing w:before="20" w:after="20"/>
                          <w:rPr>
                            <w:sz w:val="22"/>
                            <w:szCs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51088783" w14:textId="77777777" w:rsidR="00B35433" w:rsidRPr="004470A4" w:rsidRDefault="00B35433" w:rsidP="00A53300">
                        <w:pPr>
                          <w:tabs>
                            <w:tab w:val="center" w:pos="4320"/>
                            <w:tab w:val="right" w:pos="8640"/>
                          </w:tabs>
                          <w:spacing w:before="20" w:after="20"/>
                          <w:rPr>
                            <w:sz w:val="22"/>
                            <w:szCs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4F43853B" w14:textId="77777777" w:rsidR="00B35433" w:rsidRPr="004470A4" w:rsidRDefault="00B35433" w:rsidP="00A53300">
                        <w:pPr>
                          <w:tabs>
                            <w:tab w:val="center" w:pos="4320"/>
                            <w:tab w:val="right" w:pos="8640"/>
                          </w:tabs>
                          <w:rPr>
                            <w:sz w:val="22"/>
                            <w:szCs w:val="22"/>
                          </w:rPr>
                        </w:pPr>
                        <w:r w:rsidRPr="004470A4">
                          <w:rPr>
                            <w:sz w:val="22"/>
                            <w:szCs w:val="22"/>
                          </w:rPr>
                          <w:t>94</w:t>
                        </w:r>
                      </w:p>
                    </w:tc>
                  </w:tr>
                  <w:tr w:rsidR="00B35433" w:rsidRPr="00F35C94" w14:paraId="5EE87F3B" w14:textId="77777777">
                    <w:trPr>
                      <w:trHeight w:val="260"/>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79C3B0FD" w14:textId="77777777" w:rsidR="00B35433" w:rsidRPr="004470A4" w:rsidRDefault="00B35433" w:rsidP="00A53300">
                        <w:pPr>
                          <w:tabs>
                            <w:tab w:val="center" w:pos="4320"/>
                            <w:tab w:val="right" w:pos="8640"/>
                          </w:tabs>
                          <w:spacing w:before="20" w:after="20"/>
                          <w:rPr>
                            <w:b/>
                            <w:caps/>
                            <w:sz w:val="22"/>
                            <w:szCs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6369C894" w14:textId="77777777" w:rsidR="00B35433" w:rsidRPr="004470A4" w:rsidRDefault="00B35433" w:rsidP="00A53300">
                        <w:pPr>
                          <w:tabs>
                            <w:tab w:val="center" w:pos="4320"/>
                            <w:tab w:val="right" w:pos="8640"/>
                          </w:tabs>
                          <w:rPr>
                            <w:sz w:val="22"/>
                            <w:szCs w:val="22"/>
                          </w:rPr>
                        </w:pPr>
                        <w:r w:rsidRPr="004470A4">
                          <w:rPr>
                            <w:sz w:val="22"/>
                            <w:szCs w:val="22"/>
                          </w:rPr>
                          <w:t>Essay</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6C40BA8B" w14:textId="77777777" w:rsidR="00B35433" w:rsidRPr="004470A4" w:rsidRDefault="00B35433" w:rsidP="00A53300">
                        <w:pPr>
                          <w:tabs>
                            <w:tab w:val="center" w:pos="4320"/>
                            <w:tab w:val="right" w:pos="8640"/>
                          </w:tabs>
                          <w:spacing w:before="20" w:after="20"/>
                          <w:rPr>
                            <w:sz w:val="22"/>
                            <w:szCs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0A414C1A" w14:textId="77777777" w:rsidR="00B35433" w:rsidRPr="004470A4" w:rsidRDefault="00B35433" w:rsidP="00A53300">
                        <w:pPr>
                          <w:tabs>
                            <w:tab w:val="center" w:pos="4320"/>
                            <w:tab w:val="right" w:pos="8640"/>
                          </w:tabs>
                          <w:spacing w:before="20" w:after="20"/>
                          <w:rPr>
                            <w:sz w:val="22"/>
                            <w:szCs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0611409D" w14:textId="77777777" w:rsidR="00B35433" w:rsidRPr="004470A4" w:rsidRDefault="00B35433" w:rsidP="00A53300">
                        <w:pPr>
                          <w:tabs>
                            <w:tab w:val="center" w:pos="4320"/>
                            <w:tab w:val="right" w:pos="8640"/>
                          </w:tabs>
                          <w:spacing w:before="20" w:after="20"/>
                          <w:rPr>
                            <w:sz w:val="22"/>
                            <w:szCs w:val="22"/>
                          </w:rPr>
                        </w:pPr>
                      </w:p>
                    </w:tc>
                  </w:tr>
                  <w:tr w:rsidR="00B35433" w:rsidRPr="00F35C94" w14:paraId="283BB8C5" w14:textId="77777777">
                    <w:trPr>
                      <w:trHeight w:val="260"/>
                    </w:trPr>
                    <w:tc>
                      <w:tcPr>
                        <w:tcW w:w="2385" w:type="dxa"/>
                        <w:vMerge w:val="restart"/>
                        <w:tcBorders>
                          <w:top w:val="single" w:sz="4" w:space="0" w:color="808080"/>
                          <w:left w:val="single" w:sz="4" w:space="0" w:color="808080"/>
                          <w:bottom w:val="single" w:sz="4" w:space="0" w:color="808080"/>
                          <w:right w:val="single" w:sz="4" w:space="0" w:color="808080"/>
                        </w:tcBorders>
                        <w:shd w:val="clear" w:color="auto" w:fill="auto"/>
                      </w:tcPr>
                      <w:p w14:paraId="1865DD1E" w14:textId="74A7340B" w:rsidR="00B35433" w:rsidRPr="004470A4" w:rsidRDefault="00B35433" w:rsidP="00A53300">
                        <w:pPr>
                          <w:tabs>
                            <w:tab w:val="center" w:pos="4320"/>
                            <w:tab w:val="right" w:pos="8640"/>
                          </w:tabs>
                          <w:spacing w:before="20" w:after="20"/>
                          <w:rPr>
                            <w:b/>
                            <w:caps/>
                            <w:sz w:val="22"/>
                            <w:szCs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16E083D8" w14:textId="4D84900B" w:rsidR="00B35433" w:rsidRPr="004470A4" w:rsidRDefault="00B35433" w:rsidP="00A53300">
                        <w:pPr>
                          <w:tabs>
                            <w:tab w:val="center" w:pos="4320"/>
                            <w:tab w:val="right" w:pos="8640"/>
                          </w:tabs>
                          <w:spacing w:before="20" w:after="20"/>
                          <w:rPr>
                            <w:sz w:val="22"/>
                            <w:szCs w:val="22"/>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3E2EB4EF" w14:textId="7196CE2F" w:rsidR="00B35433" w:rsidRPr="004470A4" w:rsidRDefault="00B35433" w:rsidP="00A53300">
                        <w:pPr>
                          <w:tabs>
                            <w:tab w:val="center" w:pos="4320"/>
                            <w:tab w:val="right" w:pos="8640"/>
                          </w:tabs>
                          <w:spacing w:before="20" w:after="20"/>
                          <w:rPr>
                            <w:sz w:val="22"/>
                            <w:szCs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20E008E5" w14:textId="77777777" w:rsidR="00B35433" w:rsidRPr="004470A4" w:rsidRDefault="00B35433" w:rsidP="00A53300">
                        <w:pPr>
                          <w:tabs>
                            <w:tab w:val="center" w:pos="4320"/>
                            <w:tab w:val="right" w:pos="8640"/>
                          </w:tabs>
                          <w:spacing w:before="20" w:after="20"/>
                          <w:rPr>
                            <w:sz w:val="22"/>
                            <w:szCs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4DC20B63" w14:textId="77777777" w:rsidR="00B35433" w:rsidRPr="004470A4" w:rsidRDefault="00B35433" w:rsidP="00A53300">
                        <w:pPr>
                          <w:tabs>
                            <w:tab w:val="center" w:pos="4320"/>
                            <w:tab w:val="right" w:pos="8640"/>
                          </w:tabs>
                          <w:spacing w:before="20" w:after="20"/>
                          <w:rPr>
                            <w:sz w:val="22"/>
                            <w:szCs w:val="22"/>
                          </w:rPr>
                        </w:pPr>
                      </w:p>
                    </w:tc>
                  </w:tr>
                  <w:tr w:rsidR="00B35433" w:rsidRPr="00F35C94" w14:paraId="027C4EFC" w14:textId="77777777">
                    <w:trPr>
                      <w:trHeight w:val="260"/>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162C354F" w14:textId="77777777" w:rsidR="00B35433" w:rsidRPr="004470A4" w:rsidRDefault="00B35433" w:rsidP="00A53300">
                        <w:pPr>
                          <w:tabs>
                            <w:tab w:val="center" w:pos="4320"/>
                            <w:tab w:val="right" w:pos="8640"/>
                          </w:tabs>
                          <w:spacing w:before="20" w:after="20"/>
                          <w:rPr>
                            <w:b/>
                            <w:sz w:val="22"/>
                            <w:szCs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3905E613" w14:textId="4170D942" w:rsidR="00B35433" w:rsidRPr="004470A4" w:rsidRDefault="00B35433" w:rsidP="00A53300">
                        <w:pPr>
                          <w:tabs>
                            <w:tab w:val="center" w:pos="4320"/>
                            <w:tab w:val="right" w:pos="8640"/>
                          </w:tabs>
                          <w:spacing w:before="20" w:after="20"/>
                          <w:rPr>
                            <w:sz w:val="22"/>
                            <w:szCs w:val="22"/>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32584098" w14:textId="214BA04E" w:rsidR="00B35433" w:rsidRPr="004470A4" w:rsidRDefault="00B35433" w:rsidP="00A53300">
                        <w:pPr>
                          <w:tabs>
                            <w:tab w:val="center" w:pos="4320"/>
                            <w:tab w:val="right" w:pos="8640"/>
                          </w:tabs>
                          <w:spacing w:before="20" w:after="20"/>
                          <w:rPr>
                            <w:sz w:val="22"/>
                            <w:szCs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7EB2CAF3" w14:textId="77777777" w:rsidR="00B35433" w:rsidRPr="004470A4" w:rsidRDefault="00B35433" w:rsidP="00A53300">
                        <w:pPr>
                          <w:tabs>
                            <w:tab w:val="center" w:pos="4320"/>
                            <w:tab w:val="right" w:pos="8640"/>
                          </w:tabs>
                          <w:spacing w:before="20" w:after="20"/>
                          <w:rPr>
                            <w:sz w:val="22"/>
                            <w:szCs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2C20D446" w14:textId="6D519651" w:rsidR="00B35433" w:rsidRPr="004470A4" w:rsidRDefault="00B35433" w:rsidP="00A53300">
                        <w:pPr>
                          <w:tabs>
                            <w:tab w:val="center" w:pos="4320"/>
                            <w:tab w:val="right" w:pos="8640"/>
                          </w:tabs>
                          <w:spacing w:before="20" w:after="20"/>
                          <w:rPr>
                            <w:sz w:val="22"/>
                            <w:szCs w:val="22"/>
                          </w:rPr>
                        </w:pPr>
                      </w:p>
                    </w:tc>
                  </w:tr>
                  <w:tr w:rsidR="00B35433" w:rsidRPr="00F35C94" w14:paraId="763216F9" w14:textId="77777777">
                    <w:trPr>
                      <w:trHeight w:val="260"/>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75EECCF2" w14:textId="77777777" w:rsidR="00B35433" w:rsidRPr="004470A4" w:rsidRDefault="00B35433" w:rsidP="00A53300">
                        <w:pPr>
                          <w:tabs>
                            <w:tab w:val="center" w:pos="4320"/>
                            <w:tab w:val="right" w:pos="8640"/>
                          </w:tabs>
                          <w:spacing w:before="20" w:after="20"/>
                          <w:rPr>
                            <w:b/>
                            <w:sz w:val="22"/>
                            <w:szCs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653950FB" w14:textId="6E00944A" w:rsidR="00B35433" w:rsidRPr="004470A4" w:rsidRDefault="00B35433" w:rsidP="00A53300">
                        <w:pPr>
                          <w:tabs>
                            <w:tab w:val="center" w:pos="4320"/>
                            <w:tab w:val="right" w:pos="8640"/>
                          </w:tabs>
                          <w:spacing w:before="20" w:after="20"/>
                          <w:rPr>
                            <w:sz w:val="22"/>
                            <w:szCs w:val="22"/>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62E4A1B2" w14:textId="77777777" w:rsidR="00B35433" w:rsidRPr="004470A4" w:rsidRDefault="00B35433" w:rsidP="00A53300">
                        <w:pPr>
                          <w:tabs>
                            <w:tab w:val="center" w:pos="4320"/>
                            <w:tab w:val="right" w:pos="8640"/>
                          </w:tabs>
                          <w:spacing w:before="20" w:after="20"/>
                          <w:rPr>
                            <w:sz w:val="22"/>
                            <w:szCs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781C14CF" w14:textId="77777777" w:rsidR="00B35433" w:rsidRPr="004470A4" w:rsidRDefault="00B35433" w:rsidP="00A53300">
                        <w:pPr>
                          <w:tabs>
                            <w:tab w:val="center" w:pos="4320"/>
                            <w:tab w:val="right" w:pos="8640"/>
                          </w:tabs>
                          <w:spacing w:before="20" w:after="20"/>
                          <w:rPr>
                            <w:sz w:val="22"/>
                            <w:szCs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68573FA9" w14:textId="77777777" w:rsidR="00B35433" w:rsidRPr="004470A4" w:rsidRDefault="00B35433" w:rsidP="00A53300">
                        <w:pPr>
                          <w:tabs>
                            <w:tab w:val="center" w:pos="4320"/>
                            <w:tab w:val="right" w:pos="8640"/>
                          </w:tabs>
                          <w:spacing w:before="20" w:after="20"/>
                          <w:rPr>
                            <w:sz w:val="22"/>
                            <w:szCs w:val="22"/>
                          </w:rPr>
                        </w:pPr>
                      </w:p>
                    </w:tc>
                  </w:tr>
                  <w:tr w:rsidR="00B35433" w:rsidRPr="00F35C94" w14:paraId="6BAB3C35" w14:textId="77777777">
                    <w:trPr>
                      <w:trHeight w:val="260"/>
                    </w:trPr>
                    <w:tc>
                      <w:tcPr>
                        <w:tcW w:w="2385" w:type="dxa"/>
                        <w:vMerge w:val="restart"/>
                        <w:tcBorders>
                          <w:top w:val="single" w:sz="4" w:space="0" w:color="808080"/>
                          <w:left w:val="single" w:sz="4" w:space="0" w:color="808080"/>
                          <w:bottom w:val="single" w:sz="4" w:space="0" w:color="808080"/>
                          <w:right w:val="single" w:sz="4" w:space="0" w:color="808080"/>
                        </w:tcBorders>
                        <w:shd w:val="clear" w:color="auto" w:fill="auto"/>
                      </w:tcPr>
                      <w:p w14:paraId="7AA853D3" w14:textId="3AD390B1" w:rsidR="00B35433" w:rsidRPr="004470A4" w:rsidRDefault="00B35433" w:rsidP="00A53300">
                        <w:pPr>
                          <w:tabs>
                            <w:tab w:val="center" w:pos="4320"/>
                            <w:tab w:val="right" w:pos="8640"/>
                          </w:tabs>
                          <w:spacing w:before="20" w:after="20"/>
                          <w:rPr>
                            <w:b/>
                            <w:caps/>
                            <w:sz w:val="22"/>
                            <w:szCs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26A4D225" w14:textId="6162B169" w:rsidR="00B35433" w:rsidRPr="004470A4" w:rsidRDefault="00B35433" w:rsidP="00A53300">
                        <w:pPr>
                          <w:tabs>
                            <w:tab w:val="center" w:pos="4320"/>
                            <w:tab w:val="right" w:pos="8640"/>
                          </w:tabs>
                          <w:spacing w:before="20" w:after="20"/>
                          <w:rPr>
                            <w:b/>
                            <w:sz w:val="22"/>
                            <w:szCs w:val="22"/>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1C1E9F19" w14:textId="223D048E" w:rsidR="00B35433" w:rsidRPr="004470A4" w:rsidRDefault="00B35433" w:rsidP="00A53300">
                        <w:pPr>
                          <w:tabs>
                            <w:tab w:val="center" w:pos="4320"/>
                            <w:tab w:val="right" w:pos="8640"/>
                          </w:tabs>
                          <w:spacing w:before="20" w:after="20"/>
                          <w:rPr>
                            <w:sz w:val="22"/>
                            <w:szCs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5DCA4AC3" w14:textId="77777777" w:rsidR="00B35433" w:rsidRPr="004470A4" w:rsidRDefault="00B35433" w:rsidP="00A53300">
                        <w:pPr>
                          <w:tabs>
                            <w:tab w:val="center" w:pos="4320"/>
                            <w:tab w:val="right" w:pos="8640"/>
                          </w:tabs>
                          <w:spacing w:before="20" w:after="20"/>
                          <w:rPr>
                            <w:sz w:val="22"/>
                            <w:szCs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34A2FC06" w14:textId="77777777" w:rsidR="00B35433" w:rsidRPr="004470A4" w:rsidRDefault="00B35433" w:rsidP="00A53300">
                        <w:pPr>
                          <w:tabs>
                            <w:tab w:val="center" w:pos="4320"/>
                            <w:tab w:val="right" w:pos="8640"/>
                          </w:tabs>
                          <w:spacing w:before="20" w:after="20"/>
                          <w:rPr>
                            <w:sz w:val="22"/>
                            <w:szCs w:val="22"/>
                          </w:rPr>
                        </w:pPr>
                      </w:p>
                    </w:tc>
                  </w:tr>
                  <w:tr w:rsidR="00B35433" w:rsidRPr="00F35C94" w14:paraId="6C73DB61" w14:textId="77777777">
                    <w:trPr>
                      <w:trHeight w:val="260"/>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2331A8C7" w14:textId="77777777" w:rsidR="00B35433" w:rsidRPr="004470A4" w:rsidRDefault="00B35433" w:rsidP="00A53300">
                        <w:pPr>
                          <w:tabs>
                            <w:tab w:val="center" w:pos="4320"/>
                            <w:tab w:val="right" w:pos="8640"/>
                          </w:tabs>
                          <w:spacing w:before="20" w:after="20"/>
                          <w:rPr>
                            <w:b/>
                            <w:sz w:val="22"/>
                            <w:szCs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4324A6F2" w14:textId="19E47549" w:rsidR="00B35433" w:rsidRPr="004470A4" w:rsidRDefault="00B35433" w:rsidP="00A53300">
                        <w:pPr>
                          <w:tabs>
                            <w:tab w:val="center" w:pos="4320"/>
                            <w:tab w:val="right" w:pos="8640"/>
                          </w:tabs>
                          <w:spacing w:before="20" w:after="20"/>
                          <w:rPr>
                            <w:b/>
                            <w:sz w:val="22"/>
                            <w:szCs w:val="22"/>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702564C8" w14:textId="6C741FBF" w:rsidR="00B35433" w:rsidRPr="004470A4" w:rsidRDefault="00B35433" w:rsidP="00A53300">
                        <w:pPr>
                          <w:tabs>
                            <w:tab w:val="center" w:pos="4320"/>
                            <w:tab w:val="right" w:pos="8640"/>
                          </w:tabs>
                          <w:spacing w:before="20" w:after="20"/>
                          <w:rPr>
                            <w:sz w:val="22"/>
                            <w:szCs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659848CF" w14:textId="3DF2E55D" w:rsidR="00B35433" w:rsidRPr="004470A4" w:rsidRDefault="00B35433" w:rsidP="00A53300">
                        <w:pPr>
                          <w:tabs>
                            <w:tab w:val="center" w:pos="4320"/>
                            <w:tab w:val="right" w:pos="8640"/>
                          </w:tabs>
                          <w:spacing w:before="20" w:after="20"/>
                          <w:rPr>
                            <w:sz w:val="22"/>
                            <w:szCs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1E2E2CA8" w14:textId="2A55E7BE" w:rsidR="00B35433" w:rsidRPr="004470A4" w:rsidRDefault="00B35433" w:rsidP="00A53300">
                        <w:pPr>
                          <w:tabs>
                            <w:tab w:val="center" w:pos="4320"/>
                            <w:tab w:val="right" w:pos="8640"/>
                          </w:tabs>
                          <w:spacing w:before="20" w:after="20"/>
                          <w:rPr>
                            <w:sz w:val="22"/>
                            <w:szCs w:val="22"/>
                          </w:rPr>
                        </w:pPr>
                      </w:p>
                    </w:tc>
                  </w:tr>
                  <w:tr w:rsidR="00B35433" w:rsidRPr="00F35C94" w14:paraId="5E40C5FE" w14:textId="77777777">
                    <w:trPr>
                      <w:trHeight w:val="260"/>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33B41AD7" w14:textId="77777777" w:rsidR="00B35433" w:rsidRPr="004470A4" w:rsidRDefault="00B35433" w:rsidP="00A53300">
                        <w:pPr>
                          <w:tabs>
                            <w:tab w:val="center" w:pos="4320"/>
                            <w:tab w:val="right" w:pos="8640"/>
                          </w:tabs>
                          <w:spacing w:before="20" w:after="20"/>
                          <w:rPr>
                            <w:b/>
                            <w:sz w:val="22"/>
                            <w:szCs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1F7674A9" w14:textId="3CA83E63" w:rsidR="00B35433" w:rsidRPr="004470A4" w:rsidRDefault="00B35433" w:rsidP="00A53300">
                        <w:pPr>
                          <w:tabs>
                            <w:tab w:val="center" w:pos="4320"/>
                            <w:tab w:val="right" w:pos="8640"/>
                          </w:tabs>
                          <w:spacing w:before="20" w:after="20"/>
                          <w:rPr>
                            <w:b/>
                            <w:sz w:val="22"/>
                            <w:szCs w:val="22"/>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1E6646F9" w14:textId="77777777" w:rsidR="00B35433" w:rsidRPr="004470A4" w:rsidRDefault="00B35433" w:rsidP="00A53300">
                        <w:pPr>
                          <w:tabs>
                            <w:tab w:val="center" w:pos="4320"/>
                            <w:tab w:val="right" w:pos="8640"/>
                          </w:tabs>
                          <w:spacing w:before="20" w:after="20"/>
                          <w:rPr>
                            <w:sz w:val="22"/>
                            <w:szCs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54BD6E2F" w14:textId="77777777" w:rsidR="00B35433" w:rsidRPr="004470A4" w:rsidRDefault="00B35433" w:rsidP="00A53300">
                        <w:pPr>
                          <w:tabs>
                            <w:tab w:val="center" w:pos="4320"/>
                            <w:tab w:val="right" w:pos="8640"/>
                          </w:tabs>
                          <w:spacing w:before="20" w:after="20"/>
                          <w:rPr>
                            <w:sz w:val="22"/>
                            <w:szCs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0238F5F7" w14:textId="77777777" w:rsidR="00B35433" w:rsidRPr="004470A4" w:rsidRDefault="00B35433" w:rsidP="00A53300">
                        <w:pPr>
                          <w:tabs>
                            <w:tab w:val="center" w:pos="4320"/>
                            <w:tab w:val="right" w:pos="8640"/>
                          </w:tabs>
                          <w:spacing w:before="20" w:after="20"/>
                          <w:rPr>
                            <w:sz w:val="22"/>
                            <w:szCs w:val="22"/>
                          </w:rPr>
                        </w:pPr>
                      </w:p>
                    </w:tc>
                  </w:tr>
                </w:tbl>
                <w:p w14:paraId="75F88321" w14:textId="77777777" w:rsidR="00B35433" w:rsidRDefault="00B35433" w:rsidP="00A53300"/>
              </w:txbxContent>
            </v:textbox>
          </v:shape>
        </w:pict>
      </w:r>
    </w:p>
    <w:p w14:paraId="4A13C080" w14:textId="77777777" w:rsidR="00A53300" w:rsidRDefault="00A53300">
      <w:pPr>
        <w:sectPr w:rsidR="00A53300">
          <w:footerReference w:type="even" r:id="rId8"/>
          <w:footerReference w:type="default" r:id="rId9"/>
          <w:pgSz w:w="12240" w:h="15840"/>
          <w:pgMar w:top="1440" w:right="1800" w:bottom="1440" w:left="1800" w:header="720" w:footer="720" w:gutter="0"/>
          <w:cols w:space="720"/>
          <w:docGrid w:linePitch="360"/>
        </w:sectPr>
      </w:pPr>
    </w:p>
    <w:p w14:paraId="72CCB96D" w14:textId="598D93CE" w:rsidR="00A53300" w:rsidRPr="00C44820" w:rsidRDefault="00A53300" w:rsidP="00A53300">
      <w:pPr>
        <w:pStyle w:val="Heading1"/>
        <w:rPr>
          <w:sz w:val="32"/>
          <w:szCs w:val="32"/>
        </w:rPr>
      </w:pPr>
      <w:bookmarkStart w:id="0" w:name="_Toc311454111"/>
      <w:bookmarkStart w:id="1" w:name="OLE_LINK1"/>
      <w:r w:rsidRPr="00C44820">
        <w:rPr>
          <w:sz w:val="32"/>
          <w:szCs w:val="32"/>
        </w:rPr>
        <w:lastRenderedPageBreak/>
        <w:t xml:space="preserve">Section 1 </w:t>
      </w:r>
      <w:r w:rsidR="009F01BA">
        <w:rPr>
          <w:sz w:val="32"/>
          <w:szCs w:val="32"/>
        </w:rPr>
        <w:t>Child</w:t>
      </w:r>
      <w:r w:rsidR="009F01BA" w:rsidRPr="00C44820">
        <w:rPr>
          <w:sz w:val="32"/>
          <w:szCs w:val="32"/>
        </w:rPr>
        <w:t xml:space="preserve"> </w:t>
      </w:r>
      <w:r w:rsidRPr="00C44820">
        <w:rPr>
          <w:sz w:val="32"/>
          <w:szCs w:val="32"/>
        </w:rPr>
        <w:t>Development Today and Its Origins</w:t>
      </w:r>
      <w:bookmarkEnd w:id="0"/>
    </w:p>
    <w:p w14:paraId="32F27D04" w14:textId="77777777" w:rsidR="00A53300" w:rsidRDefault="00A53300" w:rsidP="00A53300">
      <w:pPr>
        <w:jc w:val="center"/>
        <w:rPr>
          <w:rFonts w:ascii="Times New Roman" w:hAnsi="Times New Roman"/>
          <w:sz w:val="28"/>
          <w:szCs w:val="28"/>
        </w:rPr>
      </w:pPr>
    </w:p>
    <w:p w14:paraId="1BB2C405" w14:textId="77777777" w:rsidR="00A53300" w:rsidRDefault="00A53300" w:rsidP="00A53300">
      <w:pPr>
        <w:pStyle w:val="Heading2"/>
        <w:rPr>
          <w:sz w:val="28"/>
          <w:szCs w:val="28"/>
        </w:rPr>
      </w:pPr>
      <w:bookmarkStart w:id="2" w:name="_Toc311454112"/>
      <w:r w:rsidRPr="00C44820">
        <w:rPr>
          <w:sz w:val="28"/>
          <w:szCs w:val="28"/>
        </w:rPr>
        <w:t>Test Item File</w:t>
      </w:r>
      <w:bookmarkEnd w:id="2"/>
    </w:p>
    <w:p w14:paraId="3416A4D2" w14:textId="77777777" w:rsidR="00A53300" w:rsidRPr="00F8680D" w:rsidRDefault="00A53300" w:rsidP="00A53300">
      <w:pPr>
        <w:pStyle w:val="Heading3"/>
      </w:pPr>
      <w:bookmarkStart w:id="3" w:name="_Toc311454113"/>
      <w:r>
        <w:t>Multiple Choice Questions</w:t>
      </w:r>
      <w:bookmarkEnd w:id="3"/>
    </w:p>
    <w:p w14:paraId="63BDDE2F" w14:textId="77777777" w:rsidR="00A53300" w:rsidRPr="00F8680D" w:rsidRDefault="00A53300" w:rsidP="00A53300">
      <w:pPr>
        <w:jc w:val="center"/>
        <w:rPr>
          <w:rFonts w:ascii="Times New Roman" w:hAnsi="Times New Roman"/>
          <w:sz w:val="28"/>
          <w:szCs w:val="28"/>
        </w:rPr>
      </w:pPr>
    </w:p>
    <w:p w14:paraId="06019F5F" w14:textId="276C322F" w:rsidR="00A53300" w:rsidRPr="00E439C6" w:rsidRDefault="00A53300" w:rsidP="00AF0217">
      <w:pPr>
        <w:ind w:left="720" w:hanging="720"/>
        <w:rPr>
          <w:rFonts w:ascii="Times New Roman" w:hAnsi="Times New Roman"/>
          <w:sz w:val="22"/>
          <w:szCs w:val="24"/>
        </w:rPr>
      </w:pPr>
      <w:r w:rsidRPr="00E439C6">
        <w:rPr>
          <w:rFonts w:ascii="Times New Roman" w:hAnsi="Times New Roman"/>
          <w:sz w:val="22"/>
          <w:szCs w:val="24"/>
        </w:rPr>
        <w:t>1.</w:t>
      </w:r>
      <w:r w:rsidRPr="00E439C6">
        <w:rPr>
          <w:rFonts w:ascii="Times New Roman" w:hAnsi="Times New Roman"/>
          <w:sz w:val="22"/>
          <w:szCs w:val="24"/>
        </w:rPr>
        <w:tab/>
        <w:t xml:space="preserve">The way people grow and change </w:t>
      </w:r>
      <w:r>
        <w:rPr>
          <w:rFonts w:ascii="Times New Roman" w:hAnsi="Times New Roman"/>
          <w:sz w:val="22"/>
          <w:szCs w:val="24"/>
        </w:rPr>
        <w:t>from conception through emerging adulthood</w:t>
      </w:r>
      <w:r w:rsidRPr="00E439C6">
        <w:rPr>
          <w:rFonts w:ascii="Times New Roman" w:hAnsi="Times New Roman"/>
          <w:sz w:val="22"/>
          <w:szCs w:val="24"/>
        </w:rPr>
        <w:t xml:space="preserve"> is referred to as ____.</w:t>
      </w:r>
    </w:p>
    <w:p w14:paraId="074BC161"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r>
      <w:r>
        <w:rPr>
          <w:rFonts w:ascii="Times New Roman" w:hAnsi="Times New Roman"/>
          <w:sz w:val="22"/>
          <w:szCs w:val="24"/>
        </w:rPr>
        <w:t xml:space="preserve">child </w:t>
      </w:r>
      <w:r w:rsidRPr="00E439C6">
        <w:rPr>
          <w:rFonts w:ascii="Times New Roman" w:hAnsi="Times New Roman"/>
          <w:sz w:val="22"/>
          <w:szCs w:val="24"/>
        </w:rPr>
        <w:t>development</w:t>
      </w:r>
    </w:p>
    <w:p w14:paraId="00464CC1"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Pr>
          <w:rFonts w:ascii="Times New Roman" w:hAnsi="Times New Roman"/>
          <w:sz w:val="22"/>
          <w:szCs w:val="24"/>
        </w:rPr>
        <w:t xml:space="preserve">child </w:t>
      </w:r>
      <w:r w:rsidRPr="00E439C6">
        <w:rPr>
          <w:rFonts w:ascii="Times New Roman" w:hAnsi="Times New Roman"/>
          <w:sz w:val="22"/>
          <w:szCs w:val="24"/>
        </w:rPr>
        <w:t>evolution</w:t>
      </w:r>
    </w:p>
    <w:p w14:paraId="23FB4987"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change</w:t>
      </w:r>
    </w:p>
    <w:p w14:paraId="7A408979"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growth</w:t>
      </w:r>
    </w:p>
    <w:p w14:paraId="18E6CF7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0F46C2CE"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1</w:t>
      </w:r>
    </w:p>
    <w:p w14:paraId="01787B7E" w14:textId="643CE5BF"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p>
    <w:p w14:paraId="0626313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023AFDC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2C265E6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57000B81" w14:textId="25ADB8CF" w:rsidR="00A53300" w:rsidRPr="00E439C6" w:rsidRDefault="00A53300" w:rsidP="00A53300">
      <w:pPr>
        <w:rPr>
          <w:rFonts w:ascii="Times New Roman" w:hAnsi="Times New Roman"/>
          <w:sz w:val="22"/>
        </w:rPr>
      </w:pPr>
      <w:r w:rsidRPr="00E439C6">
        <w:rPr>
          <w:rFonts w:ascii="Times New Roman" w:hAnsi="Times New Roman"/>
          <w:sz w:val="22"/>
        </w:rPr>
        <w:t>% correct</w:t>
      </w:r>
      <w:r>
        <w:rPr>
          <w:rFonts w:ascii="Times New Roman" w:hAnsi="Times New Roman"/>
          <w:sz w:val="22"/>
        </w:rPr>
        <w:t xml:space="preserve"> </w:t>
      </w:r>
      <w:r w:rsidRPr="00E439C6">
        <w:rPr>
          <w:rFonts w:ascii="Times New Roman" w:hAnsi="Times New Roman"/>
          <w:sz w:val="22"/>
        </w:rPr>
        <w:t>86</w:t>
      </w:r>
      <w:r>
        <w:rPr>
          <w:rFonts w:ascii="Times New Roman" w:hAnsi="Times New Roman"/>
          <w:sz w:val="22"/>
        </w:rPr>
        <w:t xml:space="preserve"> </w:t>
      </w:r>
      <w:r w:rsidR="00D80343">
        <w:rPr>
          <w:rFonts w:ascii="Times New Roman" w:hAnsi="Times New Roman"/>
          <w:sz w:val="22"/>
        </w:rPr>
        <w:t xml:space="preserve"> </w:t>
      </w:r>
      <w:r>
        <w:rPr>
          <w:rFonts w:ascii="Times New Roman" w:hAnsi="Times New Roman"/>
          <w:sz w:val="22"/>
        </w:rPr>
        <w:t xml:space="preserve"> a</w:t>
      </w:r>
      <w:r w:rsidR="00AF0217">
        <w:rPr>
          <w:rFonts w:ascii="Times New Roman" w:hAnsi="Times New Roman"/>
          <w:sz w:val="22"/>
        </w:rPr>
        <w:t xml:space="preserve"> </w:t>
      </w:r>
      <w:r>
        <w:rPr>
          <w:rFonts w:ascii="Times New Roman" w:hAnsi="Times New Roman"/>
          <w:sz w:val="22"/>
        </w:rPr>
        <w:t>=</w:t>
      </w:r>
      <w:r w:rsidRPr="00E439C6">
        <w:rPr>
          <w:rFonts w:ascii="Times New Roman" w:hAnsi="Times New Roman"/>
          <w:sz w:val="22"/>
        </w:rPr>
        <w:t xml:space="preserve"> 86</w:t>
      </w:r>
      <w:r>
        <w:rPr>
          <w:rFonts w:ascii="Times New Roman" w:hAnsi="Times New Roman"/>
          <w:sz w:val="22"/>
        </w:rPr>
        <w:t xml:space="preserve">  b</w:t>
      </w:r>
      <w:r w:rsidR="00AF0217">
        <w:rPr>
          <w:rFonts w:ascii="Times New Roman" w:hAnsi="Times New Roman"/>
          <w:sz w:val="22"/>
        </w:rPr>
        <w:t xml:space="preserve"> </w:t>
      </w:r>
      <w:r>
        <w:rPr>
          <w:rFonts w:ascii="Times New Roman" w:hAnsi="Times New Roman"/>
          <w:sz w:val="22"/>
        </w:rPr>
        <w:t>=</w:t>
      </w:r>
      <w:r w:rsidRPr="00E439C6">
        <w:rPr>
          <w:rFonts w:ascii="Times New Roman" w:hAnsi="Times New Roman"/>
          <w:sz w:val="22"/>
        </w:rPr>
        <w:t xml:space="preserve"> 6</w:t>
      </w:r>
      <w:r>
        <w:rPr>
          <w:rFonts w:ascii="Times New Roman" w:hAnsi="Times New Roman"/>
          <w:sz w:val="22"/>
        </w:rPr>
        <w:t xml:space="preserve">  c</w:t>
      </w:r>
      <w:r w:rsidR="00AF0217">
        <w:rPr>
          <w:rFonts w:ascii="Times New Roman" w:hAnsi="Times New Roman"/>
          <w:sz w:val="22"/>
        </w:rPr>
        <w:t xml:space="preserve"> </w:t>
      </w:r>
      <w:r>
        <w:rPr>
          <w:rFonts w:ascii="Times New Roman" w:hAnsi="Times New Roman"/>
          <w:sz w:val="22"/>
        </w:rPr>
        <w:t>=</w:t>
      </w:r>
      <w:r w:rsidRPr="00E439C6">
        <w:rPr>
          <w:rFonts w:ascii="Times New Roman" w:hAnsi="Times New Roman"/>
          <w:sz w:val="22"/>
        </w:rPr>
        <w:t xml:space="preserve"> 7</w:t>
      </w:r>
      <w:r>
        <w:rPr>
          <w:rFonts w:ascii="Times New Roman" w:hAnsi="Times New Roman"/>
          <w:sz w:val="22"/>
        </w:rPr>
        <w:t xml:space="preserve">  d</w:t>
      </w:r>
      <w:r w:rsidR="00AF0217">
        <w:rPr>
          <w:rFonts w:ascii="Times New Roman" w:hAnsi="Times New Roman"/>
          <w:sz w:val="22"/>
        </w:rPr>
        <w:t xml:space="preserve"> </w:t>
      </w:r>
      <w:r>
        <w:rPr>
          <w:rFonts w:ascii="Times New Roman" w:hAnsi="Times New Roman"/>
          <w:sz w:val="22"/>
        </w:rPr>
        <w:t>=</w:t>
      </w:r>
      <w:r w:rsidRPr="00E439C6">
        <w:rPr>
          <w:rFonts w:ascii="Times New Roman" w:hAnsi="Times New Roman"/>
          <w:sz w:val="22"/>
        </w:rPr>
        <w:t xml:space="preserve"> 1</w:t>
      </w:r>
      <w:r>
        <w:rPr>
          <w:rFonts w:ascii="Times New Roman" w:hAnsi="Times New Roman"/>
          <w:sz w:val="22"/>
        </w:rPr>
        <w:t xml:space="preserve">   </w:t>
      </w:r>
      <w:r w:rsidRPr="00E439C6">
        <w:rPr>
          <w:rFonts w:ascii="Times New Roman" w:hAnsi="Times New Roman"/>
          <w:sz w:val="22"/>
        </w:rPr>
        <w:t>r = .19</w:t>
      </w:r>
    </w:p>
    <w:p w14:paraId="37C645D4" w14:textId="77777777" w:rsidR="00A53300" w:rsidRPr="00E439C6" w:rsidRDefault="00A53300" w:rsidP="00A53300">
      <w:pPr>
        <w:rPr>
          <w:rFonts w:ascii="Times New Roman" w:hAnsi="Times New Roman"/>
          <w:sz w:val="22"/>
          <w:szCs w:val="24"/>
        </w:rPr>
      </w:pPr>
    </w:p>
    <w:p w14:paraId="4C71BA6B"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2.</w:t>
      </w:r>
      <w:r w:rsidRPr="00E439C6">
        <w:rPr>
          <w:rFonts w:ascii="Times New Roman" w:hAnsi="Times New Roman"/>
          <w:sz w:val="22"/>
          <w:szCs w:val="24"/>
        </w:rPr>
        <w:tab/>
        <w:t>What is the total pattern of a group</w:t>
      </w:r>
      <w:r>
        <w:rPr>
          <w:rFonts w:ascii="Times New Roman" w:hAnsi="Times New Roman"/>
          <w:sz w:val="22"/>
          <w:szCs w:val="24"/>
        </w:rPr>
        <w:t>’</w:t>
      </w:r>
      <w:r w:rsidRPr="00E439C6">
        <w:rPr>
          <w:rFonts w:ascii="Times New Roman" w:hAnsi="Times New Roman"/>
          <w:sz w:val="22"/>
          <w:szCs w:val="24"/>
        </w:rPr>
        <w:t>s customs, beliefs, art, and technology?</w:t>
      </w:r>
    </w:p>
    <w:p w14:paraId="420983FF"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clan</w:t>
      </w:r>
    </w:p>
    <w:p w14:paraId="79903A4B"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society</w:t>
      </w:r>
    </w:p>
    <w:p w14:paraId="2C51EF78" w14:textId="5E8042D1"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A society refers to a group of people.</w:t>
      </w:r>
    </w:p>
    <w:p w14:paraId="5E5C9C85"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culture</w:t>
      </w:r>
    </w:p>
    <w:p w14:paraId="21ED8790"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A group</w:t>
      </w:r>
      <w:r>
        <w:rPr>
          <w:rFonts w:ascii="Times New Roman" w:hAnsi="Times New Roman"/>
          <w:i/>
          <w:sz w:val="22"/>
          <w:szCs w:val="24"/>
        </w:rPr>
        <w:t>’</w:t>
      </w:r>
      <w:r w:rsidRPr="00E439C6">
        <w:rPr>
          <w:rFonts w:ascii="Times New Roman" w:hAnsi="Times New Roman"/>
          <w:i/>
          <w:sz w:val="22"/>
          <w:szCs w:val="24"/>
        </w:rPr>
        <w:t>s customs refers to culture.</w:t>
      </w:r>
    </w:p>
    <w:p w14:paraId="307672B5"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beliefs</w:t>
      </w:r>
    </w:p>
    <w:p w14:paraId="4B1B69F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3C7D3DCF"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1</w:t>
      </w:r>
    </w:p>
    <w:p w14:paraId="6AA61FEC" w14:textId="2D193E71"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p>
    <w:p w14:paraId="02238EF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293007E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32ABD38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04DFC6A1" w14:textId="77777777" w:rsidR="00A53300" w:rsidRPr="00E439C6" w:rsidRDefault="00A53300" w:rsidP="00A53300">
      <w:pPr>
        <w:rPr>
          <w:rFonts w:ascii="Times New Roman" w:hAnsi="Times New Roman"/>
          <w:sz w:val="22"/>
          <w:szCs w:val="24"/>
        </w:rPr>
      </w:pPr>
    </w:p>
    <w:p w14:paraId="17D3D260"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3.</w:t>
      </w:r>
      <w:r w:rsidRPr="00E439C6">
        <w:rPr>
          <w:rFonts w:ascii="Times New Roman" w:hAnsi="Times New Roman"/>
          <w:sz w:val="22"/>
          <w:szCs w:val="24"/>
        </w:rPr>
        <w:tab/>
        <w:t>____ is the total pattern of a group</w:t>
      </w:r>
      <w:r>
        <w:rPr>
          <w:rFonts w:ascii="Times New Roman" w:hAnsi="Times New Roman"/>
          <w:sz w:val="22"/>
          <w:szCs w:val="24"/>
        </w:rPr>
        <w:t>’</w:t>
      </w:r>
      <w:r w:rsidRPr="00E439C6">
        <w:rPr>
          <w:rFonts w:ascii="Times New Roman" w:hAnsi="Times New Roman"/>
          <w:sz w:val="22"/>
          <w:szCs w:val="24"/>
        </w:rPr>
        <w:t>s customs, beliefs, art, and technology.</w:t>
      </w:r>
    </w:p>
    <w:p w14:paraId="343A7615"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Culture</w:t>
      </w:r>
    </w:p>
    <w:p w14:paraId="41D0C8DD"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Ethnicity</w:t>
      </w:r>
    </w:p>
    <w:p w14:paraId="01B699D6" w14:textId="45A30303"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00732356">
        <w:rPr>
          <w:rFonts w:ascii="Times New Roman" w:hAnsi="Times New Roman"/>
          <w:sz w:val="22"/>
          <w:szCs w:val="24"/>
        </w:rPr>
        <w:t>.</w:t>
      </w:r>
      <w:r w:rsidRPr="00E439C6">
        <w:rPr>
          <w:rFonts w:ascii="Times New Roman" w:hAnsi="Times New Roman"/>
          <w:sz w:val="22"/>
          <w:szCs w:val="24"/>
        </w:rPr>
        <w:tab/>
        <w:t>Race</w:t>
      </w:r>
    </w:p>
    <w:p w14:paraId="55384829" w14:textId="19B76535"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00732356">
        <w:rPr>
          <w:rFonts w:ascii="Times New Roman" w:hAnsi="Times New Roman"/>
          <w:sz w:val="22"/>
          <w:szCs w:val="24"/>
        </w:rPr>
        <w:t>.</w:t>
      </w:r>
      <w:r w:rsidRPr="00E439C6">
        <w:rPr>
          <w:rFonts w:ascii="Times New Roman" w:hAnsi="Times New Roman"/>
          <w:sz w:val="22"/>
          <w:szCs w:val="24"/>
        </w:rPr>
        <w:tab/>
        <w:t>Nationality</w:t>
      </w:r>
    </w:p>
    <w:p w14:paraId="6B35272F"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712D223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w:t>
      </w:r>
      <w:r>
        <w:rPr>
          <w:rFonts w:ascii="Times New Roman" w:hAnsi="Times New Roman"/>
          <w:sz w:val="22"/>
          <w:szCs w:val="24"/>
        </w:rPr>
        <w:t xml:space="preserve"> 3</w:t>
      </w:r>
    </w:p>
    <w:p w14:paraId="6B85B63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03AB9AD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6961167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4CA852B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07ADF45" w14:textId="77777777" w:rsidR="00A53300" w:rsidRPr="00E439C6" w:rsidRDefault="00A53300" w:rsidP="00A53300">
      <w:pPr>
        <w:rPr>
          <w:rFonts w:ascii="Times New Roman" w:hAnsi="Times New Roman"/>
          <w:sz w:val="22"/>
          <w:szCs w:val="24"/>
        </w:rPr>
      </w:pPr>
    </w:p>
    <w:p w14:paraId="34D44644"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4.</w:t>
      </w:r>
      <w:r w:rsidRPr="00E439C6">
        <w:rPr>
          <w:rFonts w:ascii="Times New Roman" w:hAnsi="Times New Roman"/>
          <w:sz w:val="22"/>
          <w:szCs w:val="24"/>
        </w:rPr>
        <w:tab/>
        <w:t>Human beings everywhere have essentially the same biological constitution, yet their paths through the life span are remarkably different depending on ____.</w:t>
      </w:r>
    </w:p>
    <w:p w14:paraId="4E985D45"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their genetic lineage</w:t>
      </w:r>
    </w:p>
    <w:p w14:paraId="463EED3E"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lastRenderedPageBreak/>
        <w:t>b.</w:t>
      </w:r>
      <w:r w:rsidRPr="00E439C6">
        <w:rPr>
          <w:rFonts w:ascii="Times New Roman" w:hAnsi="Times New Roman"/>
          <w:sz w:val="22"/>
          <w:szCs w:val="24"/>
        </w:rPr>
        <w:tab/>
        <w:t>their culture</w:t>
      </w:r>
    </w:p>
    <w:p w14:paraId="772040CE"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 xml:space="preserve">Correct. </w:t>
      </w:r>
      <w:r w:rsidRPr="00E439C6">
        <w:rPr>
          <w:i/>
          <w:sz w:val="22"/>
        </w:rPr>
        <w:t>Culture is the varying factor.</w:t>
      </w:r>
    </w:p>
    <w:p w14:paraId="2B632482"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the strength of their id</w:t>
      </w:r>
    </w:p>
    <w:p w14:paraId="157C6ADE"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the expression of their phenotype</w:t>
      </w:r>
    </w:p>
    <w:p w14:paraId="611C7FBE"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 xml:space="preserve">Incorrect. </w:t>
      </w:r>
      <w:r w:rsidRPr="00E439C6">
        <w:rPr>
          <w:i/>
          <w:sz w:val="22"/>
        </w:rPr>
        <w:t>Phenotype is one</w:t>
      </w:r>
      <w:r>
        <w:rPr>
          <w:i/>
          <w:sz w:val="22"/>
        </w:rPr>
        <w:t>’</w:t>
      </w:r>
      <w:r w:rsidRPr="00E439C6">
        <w:rPr>
          <w:i/>
          <w:sz w:val="22"/>
        </w:rPr>
        <w:t>s complete genetic makeup; culture is a much stronger contributor to differences in individuals</w:t>
      </w:r>
      <w:r>
        <w:rPr>
          <w:i/>
          <w:sz w:val="22"/>
        </w:rPr>
        <w:t>’</w:t>
      </w:r>
      <w:r w:rsidRPr="00E439C6">
        <w:rPr>
          <w:i/>
          <w:sz w:val="22"/>
        </w:rPr>
        <w:t xml:space="preserve"> lives.</w:t>
      </w:r>
    </w:p>
    <w:p w14:paraId="1D5D859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27DB15C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p>
    <w:p w14:paraId="70DB82D1" w14:textId="77777777" w:rsidR="006918B9" w:rsidRDefault="00A53300" w:rsidP="00A53300">
      <w:pPr>
        <w:rPr>
          <w:rFonts w:ascii="Times New Roman" w:hAnsi="Times New Roman"/>
          <w:sz w:val="22"/>
          <w:szCs w:val="24"/>
        </w:rPr>
      </w:pPr>
      <w:r w:rsidRPr="00E439C6">
        <w:rPr>
          <w:rFonts w:ascii="Times New Roman" w:hAnsi="Times New Roman"/>
          <w:sz w:val="22"/>
          <w:szCs w:val="24"/>
        </w:rPr>
        <w:t>Skill: C</w:t>
      </w:r>
    </w:p>
    <w:p w14:paraId="22D5FB80" w14:textId="2BB8EFFD"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061E1E9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4C8940F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488DBB43" w14:textId="04C74DE4" w:rsidR="00A53300" w:rsidRPr="00E439C6" w:rsidRDefault="00A53300" w:rsidP="00A53300">
      <w:pPr>
        <w:rPr>
          <w:rFonts w:ascii="Times New Roman" w:hAnsi="Times New Roman"/>
          <w:sz w:val="22"/>
        </w:rPr>
      </w:pPr>
      <w:r w:rsidRPr="00E439C6">
        <w:rPr>
          <w:rFonts w:ascii="Times New Roman" w:hAnsi="Times New Roman"/>
          <w:sz w:val="22"/>
        </w:rPr>
        <w:t>% correct 82</w:t>
      </w:r>
      <w:r>
        <w:rPr>
          <w:rFonts w:ascii="Times New Roman" w:hAnsi="Times New Roman"/>
          <w:sz w:val="22"/>
        </w:rPr>
        <w:t xml:space="preserve">   </w:t>
      </w:r>
      <w:r w:rsidRPr="00E439C6">
        <w:rPr>
          <w:rFonts w:ascii="Times New Roman" w:hAnsi="Times New Roman"/>
          <w:sz w:val="22"/>
        </w:rPr>
        <w:t>a</w:t>
      </w:r>
      <w:r w:rsidR="00AF377B">
        <w:rPr>
          <w:rFonts w:ascii="Times New Roman" w:hAnsi="Times New Roman"/>
          <w:sz w:val="22"/>
        </w:rPr>
        <w:t xml:space="preserve"> </w:t>
      </w:r>
      <w:r w:rsidRPr="00E439C6">
        <w:rPr>
          <w:rFonts w:ascii="Times New Roman" w:hAnsi="Times New Roman"/>
          <w:sz w:val="22"/>
        </w:rPr>
        <w:t>= 12</w:t>
      </w:r>
      <w:r>
        <w:rPr>
          <w:rFonts w:ascii="Times New Roman" w:hAnsi="Times New Roman"/>
          <w:sz w:val="22"/>
        </w:rPr>
        <w:t xml:space="preserve">  </w:t>
      </w:r>
      <w:r w:rsidRPr="00E439C6">
        <w:rPr>
          <w:rFonts w:ascii="Times New Roman" w:hAnsi="Times New Roman"/>
          <w:sz w:val="22"/>
        </w:rPr>
        <w:t>b</w:t>
      </w:r>
      <w:r w:rsidR="00AF377B">
        <w:rPr>
          <w:rFonts w:ascii="Times New Roman" w:hAnsi="Times New Roman"/>
          <w:sz w:val="22"/>
        </w:rPr>
        <w:t xml:space="preserve"> </w:t>
      </w:r>
      <w:r w:rsidRPr="00E439C6">
        <w:rPr>
          <w:rFonts w:ascii="Times New Roman" w:hAnsi="Times New Roman"/>
          <w:sz w:val="22"/>
        </w:rPr>
        <w:t>= 82</w:t>
      </w:r>
      <w:r>
        <w:rPr>
          <w:rFonts w:ascii="Times New Roman" w:hAnsi="Times New Roman"/>
          <w:sz w:val="22"/>
        </w:rPr>
        <w:t xml:space="preserve">  </w:t>
      </w:r>
      <w:r w:rsidRPr="00E439C6">
        <w:rPr>
          <w:rFonts w:ascii="Times New Roman" w:hAnsi="Times New Roman"/>
          <w:sz w:val="22"/>
        </w:rPr>
        <w:t>c</w:t>
      </w:r>
      <w:r w:rsidR="00AF377B">
        <w:rPr>
          <w:rFonts w:ascii="Times New Roman" w:hAnsi="Times New Roman"/>
          <w:sz w:val="22"/>
        </w:rPr>
        <w:t xml:space="preserve"> </w:t>
      </w:r>
      <w:r w:rsidRPr="00E439C6">
        <w:rPr>
          <w:rFonts w:ascii="Times New Roman" w:hAnsi="Times New Roman"/>
          <w:sz w:val="22"/>
        </w:rPr>
        <w:t>= 0</w:t>
      </w:r>
      <w:r>
        <w:rPr>
          <w:rFonts w:ascii="Times New Roman" w:hAnsi="Times New Roman"/>
          <w:sz w:val="22"/>
        </w:rPr>
        <w:t xml:space="preserve">  </w:t>
      </w:r>
      <w:r w:rsidRPr="00E439C6">
        <w:rPr>
          <w:rFonts w:ascii="Times New Roman" w:hAnsi="Times New Roman"/>
          <w:sz w:val="22"/>
        </w:rPr>
        <w:t>d</w:t>
      </w:r>
      <w:r w:rsidR="00AF377B">
        <w:rPr>
          <w:rFonts w:ascii="Times New Roman" w:hAnsi="Times New Roman"/>
          <w:sz w:val="22"/>
        </w:rPr>
        <w:t xml:space="preserve"> </w:t>
      </w:r>
      <w:r w:rsidRPr="00E439C6">
        <w:rPr>
          <w:rFonts w:ascii="Times New Roman" w:hAnsi="Times New Roman"/>
          <w:sz w:val="22"/>
        </w:rPr>
        <w:t>= 6</w:t>
      </w:r>
      <w:r>
        <w:rPr>
          <w:rFonts w:ascii="Times New Roman" w:hAnsi="Times New Roman"/>
          <w:sz w:val="22"/>
        </w:rPr>
        <w:t xml:space="preserve">   </w:t>
      </w:r>
      <w:r w:rsidRPr="00E439C6">
        <w:rPr>
          <w:rFonts w:ascii="Times New Roman" w:hAnsi="Times New Roman"/>
          <w:sz w:val="22"/>
        </w:rPr>
        <w:t>r = .62</w:t>
      </w:r>
    </w:p>
    <w:p w14:paraId="0055E564" w14:textId="77777777" w:rsidR="00A53300" w:rsidRPr="00E439C6" w:rsidRDefault="00A53300" w:rsidP="00A53300">
      <w:pPr>
        <w:rPr>
          <w:rFonts w:ascii="Times New Roman" w:hAnsi="Times New Roman"/>
          <w:sz w:val="22"/>
          <w:szCs w:val="24"/>
        </w:rPr>
      </w:pPr>
    </w:p>
    <w:p w14:paraId="7A4DDDF4" w14:textId="77777777" w:rsidR="00A53300" w:rsidRPr="00E439C6" w:rsidRDefault="00A53300" w:rsidP="00A53300">
      <w:pPr>
        <w:ind w:left="720" w:hanging="720"/>
        <w:rPr>
          <w:rFonts w:ascii="Times New Roman" w:hAnsi="Times New Roman"/>
          <w:sz w:val="22"/>
          <w:szCs w:val="24"/>
        </w:rPr>
      </w:pPr>
      <w:r>
        <w:rPr>
          <w:rFonts w:ascii="Times New Roman" w:hAnsi="Times New Roman"/>
          <w:sz w:val="22"/>
          <w:szCs w:val="24"/>
        </w:rPr>
        <w:t>5</w:t>
      </w:r>
      <w:r w:rsidRPr="00E439C6">
        <w:rPr>
          <w:rFonts w:ascii="Times New Roman" w:hAnsi="Times New Roman"/>
          <w:sz w:val="22"/>
          <w:szCs w:val="24"/>
        </w:rPr>
        <w:t>.</w:t>
      </w:r>
      <w:r w:rsidRPr="00E439C6">
        <w:rPr>
          <w:rFonts w:ascii="Times New Roman" w:hAnsi="Times New Roman"/>
          <w:sz w:val="22"/>
          <w:szCs w:val="24"/>
        </w:rPr>
        <w:tab/>
        <w:t>According to the text, for most of history the total human population was under ______.</w:t>
      </w:r>
    </w:p>
    <w:p w14:paraId="1848D56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1 million</w:t>
      </w:r>
    </w:p>
    <w:p w14:paraId="3D307B2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10 million</w:t>
      </w:r>
    </w:p>
    <w:p w14:paraId="349FA2B5"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100 million</w:t>
      </w:r>
    </w:p>
    <w:p w14:paraId="590B2BDD" w14:textId="303677D3"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1 billion</w:t>
      </w:r>
    </w:p>
    <w:p w14:paraId="1C9E943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7221D94B"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7811B343" w14:textId="6B31D769" w:rsidR="00A53300" w:rsidRPr="00E439C6" w:rsidRDefault="00A53300" w:rsidP="00A53300">
      <w:pPr>
        <w:rPr>
          <w:rFonts w:ascii="Times New Roman" w:hAnsi="Times New Roman"/>
          <w:sz w:val="22"/>
          <w:szCs w:val="24"/>
        </w:rPr>
      </w:pPr>
      <w:r w:rsidRPr="00E439C6">
        <w:rPr>
          <w:rFonts w:ascii="Times New Roman" w:hAnsi="Times New Roman"/>
          <w:sz w:val="22"/>
          <w:szCs w:val="24"/>
        </w:rPr>
        <w:t>Page: 4</w:t>
      </w:r>
    </w:p>
    <w:p w14:paraId="5A16F75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3E1AC08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23580C2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03D6EE3E" w14:textId="77777777" w:rsidR="00A53300" w:rsidRPr="00E439C6" w:rsidRDefault="00A53300" w:rsidP="00A53300">
      <w:pPr>
        <w:rPr>
          <w:rFonts w:ascii="Times New Roman" w:hAnsi="Times New Roman"/>
          <w:sz w:val="22"/>
          <w:szCs w:val="24"/>
        </w:rPr>
      </w:pPr>
    </w:p>
    <w:p w14:paraId="677E6B3B" w14:textId="77777777" w:rsidR="00A53300" w:rsidRPr="00E439C6" w:rsidRDefault="00A53300" w:rsidP="00A53300">
      <w:pPr>
        <w:ind w:left="720" w:hanging="720"/>
        <w:rPr>
          <w:rFonts w:ascii="Times New Roman" w:hAnsi="Times New Roman"/>
          <w:sz w:val="22"/>
          <w:szCs w:val="24"/>
        </w:rPr>
      </w:pPr>
      <w:r>
        <w:rPr>
          <w:rFonts w:ascii="Times New Roman" w:hAnsi="Times New Roman"/>
          <w:sz w:val="22"/>
          <w:szCs w:val="24"/>
        </w:rPr>
        <w:t>6</w:t>
      </w:r>
      <w:r w:rsidRPr="00E439C6">
        <w:rPr>
          <w:rFonts w:ascii="Times New Roman" w:hAnsi="Times New Roman"/>
          <w:sz w:val="22"/>
          <w:szCs w:val="24"/>
        </w:rPr>
        <w:t>.</w:t>
      </w:r>
      <w:r w:rsidRPr="00E439C6">
        <w:rPr>
          <w:rFonts w:ascii="Times New Roman" w:hAnsi="Times New Roman"/>
          <w:sz w:val="22"/>
          <w:szCs w:val="24"/>
        </w:rPr>
        <w:tab/>
        <w:t>For most of human history how many children did women typically birth?</w:t>
      </w:r>
    </w:p>
    <w:p w14:paraId="09F3F7DC"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1 to 2</w:t>
      </w:r>
    </w:p>
    <w:p w14:paraId="19933BAB" w14:textId="1799FFB8"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4 to 8</w:t>
      </w:r>
    </w:p>
    <w:p w14:paraId="4064D7E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10 to 12</w:t>
      </w:r>
    </w:p>
    <w:p w14:paraId="7922870B"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13 to 15</w:t>
      </w:r>
    </w:p>
    <w:p w14:paraId="4BE0C4F3" w14:textId="6F78675E"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6C7BDE2C"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0EF48947" w14:textId="3CA3A19D" w:rsidR="00A53300" w:rsidRPr="00E439C6" w:rsidRDefault="00A53300" w:rsidP="00A53300">
      <w:pPr>
        <w:rPr>
          <w:rFonts w:ascii="Times New Roman" w:hAnsi="Times New Roman"/>
          <w:sz w:val="22"/>
          <w:szCs w:val="24"/>
        </w:rPr>
      </w:pPr>
      <w:r w:rsidRPr="00E439C6">
        <w:rPr>
          <w:rFonts w:ascii="Times New Roman" w:hAnsi="Times New Roman"/>
          <w:sz w:val="22"/>
          <w:szCs w:val="24"/>
        </w:rPr>
        <w:t>Page: 4</w:t>
      </w:r>
    </w:p>
    <w:p w14:paraId="56431BF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6794D54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53C6087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6F407022" w14:textId="77777777" w:rsidR="00A53300" w:rsidRPr="00E439C6" w:rsidRDefault="00A53300" w:rsidP="00A53300">
      <w:pPr>
        <w:ind w:left="720" w:hanging="720"/>
        <w:rPr>
          <w:rFonts w:ascii="Times New Roman" w:hAnsi="Times New Roman"/>
          <w:sz w:val="22"/>
          <w:szCs w:val="24"/>
          <w:lang w:val="fr-FR"/>
        </w:rPr>
      </w:pPr>
    </w:p>
    <w:p w14:paraId="161AC88F" w14:textId="77777777" w:rsidR="00A53300" w:rsidRPr="00E439C6" w:rsidRDefault="00A53300" w:rsidP="00A53300">
      <w:pPr>
        <w:ind w:left="720" w:hanging="720"/>
        <w:rPr>
          <w:rFonts w:ascii="Times New Roman" w:hAnsi="Times New Roman"/>
          <w:sz w:val="22"/>
          <w:szCs w:val="24"/>
        </w:rPr>
      </w:pPr>
      <w:r>
        <w:rPr>
          <w:rFonts w:ascii="Times New Roman" w:hAnsi="Times New Roman"/>
          <w:sz w:val="22"/>
          <w:szCs w:val="24"/>
        </w:rPr>
        <w:t>7</w:t>
      </w:r>
      <w:r w:rsidRPr="00E439C6">
        <w:rPr>
          <w:rFonts w:ascii="Times New Roman" w:hAnsi="Times New Roman"/>
          <w:sz w:val="22"/>
          <w:szCs w:val="24"/>
        </w:rPr>
        <w:t>.</w:t>
      </w:r>
      <w:r w:rsidRPr="00E439C6">
        <w:rPr>
          <w:rFonts w:ascii="Times New Roman" w:hAnsi="Times New Roman"/>
          <w:sz w:val="22"/>
          <w:szCs w:val="24"/>
        </w:rPr>
        <w:tab/>
        <w:t>The human population began to increase noticeably around 10,000 years ago. What has been hypothesized as the reason for the population increase at that time?</w:t>
      </w:r>
    </w:p>
    <w:p w14:paraId="1C8CC15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the discovery of medicine</w:t>
      </w:r>
    </w:p>
    <w:p w14:paraId="5EE1BA3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 xml:space="preserve">the development of agriculture and </w:t>
      </w:r>
      <w:r>
        <w:rPr>
          <w:rFonts w:ascii="Times New Roman" w:hAnsi="Times New Roman"/>
          <w:sz w:val="22"/>
          <w:szCs w:val="24"/>
        </w:rPr>
        <w:t xml:space="preserve">the </w:t>
      </w:r>
      <w:r w:rsidRPr="00E439C6">
        <w:rPr>
          <w:rFonts w:ascii="Times New Roman" w:hAnsi="Times New Roman"/>
          <w:sz w:val="22"/>
          <w:szCs w:val="24"/>
        </w:rPr>
        <w:t>domestication of animals</w:t>
      </w:r>
    </w:p>
    <w:p w14:paraId="14B28044" w14:textId="77777777" w:rsidR="00A53300" w:rsidRPr="00E439C6" w:rsidRDefault="00A53300" w:rsidP="00A53300">
      <w:pPr>
        <w:ind w:left="1440" w:hanging="720"/>
        <w:rPr>
          <w:rFonts w:ascii="Times New Roman" w:hAnsi="Times New Roman"/>
          <w:i/>
          <w:sz w:val="22"/>
          <w:szCs w:val="24"/>
        </w:rPr>
      </w:pPr>
      <w:r w:rsidRPr="00E439C6">
        <w:rPr>
          <w:rFonts w:ascii="Times New Roman" w:hAnsi="Times New Roman"/>
          <w:i/>
          <w:sz w:val="22"/>
          <w:szCs w:val="24"/>
        </w:rPr>
        <w:t>Correct.</w:t>
      </w:r>
      <w:r>
        <w:rPr>
          <w:rFonts w:ascii="Times New Roman" w:hAnsi="Times New Roman"/>
          <w:i/>
          <w:sz w:val="22"/>
          <w:szCs w:val="24"/>
        </w:rPr>
        <w:t xml:space="preserve"> Agriculture and the domestication of animals both contributed to the increase in population. </w:t>
      </w:r>
      <w:r w:rsidRPr="00E439C6">
        <w:rPr>
          <w:rFonts w:ascii="Times New Roman" w:hAnsi="Times New Roman"/>
          <w:i/>
          <w:sz w:val="22"/>
          <w:szCs w:val="24"/>
        </w:rPr>
        <w:t>But after this increase in the population, the growth rate was very slow for thousands of years.</w:t>
      </w:r>
    </w:p>
    <w:p w14:paraId="191DC977"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an increase in the size of women</w:t>
      </w:r>
      <w:r>
        <w:rPr>
          <w:rFonts w:ascii="Times New Roman" w:hAnsi="Times New Roman"/>
          <w:sz w:val="22"/>
          <w:szCs w:val="24"/>
        </w:rPr>
        <w:t>’</w:t>
      </w:r>
      <w:r w:rsidRPr="00E439C6">
        <w:rPr>
          <w:rFonts w:ascii="Times New Roman" w:hAnsi="Times New Roman"/>
          <w:sz w:val="22"/>
          <w:szCs w:val="24"/>
        </w:rPr>
        <w:t>s pelvic openings that assisted in labor</w:t>
      </w:r>
    </w:p>
    <w:p w14:paraId="6494BFD5" w14:textId="67072B8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Women</w:t>
      </w:r>
      <w:r>
        <w:rPr>
          <w:rFonts w:ascii="Times New Roman" w:hAnsi="Times New Roman"/>
          <w:i/>
          <w:sz w:val="22"/>
          <w:szCs w:val="24"/>
        </w:rPr>
        <w:t>’</w:t>
      </w:r>
      <w:r w:rsidRPr="00E439C6">
        <w:rPr>
          <w:rFonts w:ascii="Times New Roman" w:hAnsi="Times New Roman"/>
          <w:i/>
          <w:sz w:val="22"/>
          <w:szCs w:val="24"/>
        </w:rPr>
        <w:t>s pelvic openings did not change during this time and have remained the same.</w:t>
      </w:r>
    </w:p>
    <w:p w14:paraId="39904105"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construction techniques that allowed for stronger homes that were better heated</w:t>
      </w:r>
    </w:p>
    <w:p w14:paraId="6E1B333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2AC9C3D5"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1F3D77D0" w14:textId="26C69188"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Page: 4</w:t>
      </w:r>
    </w:p>
    <w:p w14:paraId="142A238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2FA2D2E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1480E8D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3071578C" w14:textId="165B1258" w:rsidR="00A53300" w:rsidRDefault="00A53300" w:rsidP="00A53300">
      <w:pPr>
        <w:rPr>
          <w:rFonts w:ascii="Times New Roman" w:hAnsi="Times New Roman"/>
          <w:sz w:val="22"/>
        </w:rPr>
      </w:pPr>
      <w:r w:rsidRPr="00E439C6">
        <w:rPr>
          <w:rFonts w:ascii="Times New Roman" w:hAnsi="Times New Roman"/>
          <w:sz w:val="22"/>
        </w:rPr>
        <w:t>% correct 76</w:t>
      </w:r>
      <w:r>
        <w:rPr>
          <w:rFonts w:ascii="Times New Roman" w:hAnsi="Times New Roman"/>
          <w:sz w:val="22"/>
        </w:rPr>
        <w:t xml:space="preserve">   </w:t>
      </w:r>
      <w:r w:rsidR="008C08B8">
        <w:rPr>
          <w:rFonts w:ascii="Times New Roman" w:hAnsi="Times New Roman"/>
          <w:sz w:val="22"/>
        </w:rPr>
        <w:t>a =</w:t>
      </w:r>
      <w:r w:rsidRPr="00E439C6">
        <w:rPr>
          <w:rFonts w:ascii="Times New Roman" w:hAnsi="Times New Roman"/>
          <w:sz w:val="22"/>
        </w:rPr>
        <w:t xml:space="preserve"> 20</w:t>
      </w:r>
      <w:r>
        <w:rPr>
          <w:rFonts w:ascii="Times New Roman" w:hAnsi="Times New Roman"/>
          <w:sz w:val="22"/>
        </w:rPr>
        <w:t xml:space="preserve">  </w:t>
      </w:r>
      <w:r w:rsidR="008C08B8">
        <w:rPr>
          <w:rFonts w:ascii="Times New Roman" w:hAnsi="Times New Roman"/>
          <w:sz w:val="22"/>
        </w:rPr>
        <w:t>b =</w:t>
      </w:r>
      <w:r w:rsidRPr="00E439C6">
        <w:rPr>
          <w:rFonts w:ascii="Times New Roman" w:hAnsi="Times New Roman"/>
          <w:sz w:val="22"/>
        </w:rPr>
        <w:t xml:space="preserve"> 76</w:t>
      </w:r>
      <w:r>
        <w:rPr>
          <w:rFonts w:ascii="Times New Roman" w:hAnsi="Times New Roman"/>
          <w:sz w:val="22"/>
        </w:rPr>
        <w:t xml:space="preserve">  </w:t>
      </w:r>
      <w:r w:rsidR="008C08B8">
        <w:rPr>
          <w:rFonts w:ascii="Times New Roman" w:hAnsi="Times New Roman"/>
          <w:sz w:val="22"/>
        </w:rPr>
        <w:t>c =</w:t>
      </w:r>
      <w:r w:rsidRPr="00E439C6">
        <w:rPr>
          <w:rFonts w:ascii="Times New Roman" w:hAnsi="Times New Roman"/>
          <w:sz w:val="22"/>
        </w:rPr>
        <w:t xml:space="preserve"> 4</w:t>
      </w:r>
      <w:r>
        <w:rPr>
          <w:rFonts w:ascii="Times New Roman" w:hAnsi="Times New Roman"/>
          <w:sz w:val="22"/>
        </w:rPr>
        <w:t xml:space="preserve">  </w:t>
      </w:r>
      <w:r w:rsidR="008C08B8">
        <w:rPr>
          <w:rFonts w:ascii="Times New Roman" w:hAnsi="Times New Roman"/>
          <w:sz w:val="22"/>
        </w:rPr>
        <w:t>d =</w:t>
      </w:r>
      <w:r w:rsidRPr="00E439C6">
        <w:rPr>
          <w:rFonts w:ascii="Times New Roman" w:hAnsi="Times New Roman"/>
          <w:sz w:val="22"/>
        </w:rPr>
        <w:t xml:space="preserve"> 0</w:t>
      </w:r>
      <w:r>
        <w:rPr>
          <w:rFonts w:ascii="Times New Roman" w:hAnsi="Times New Roman"/>
          <w:sz w:val="22"/>
        </w:rPr>
        <w:t xml:space="preserve">   </w:t>
      </w:r>
      <w:r w:rsidRPr="00E439C6">
        <w:rPr>
          <w:rFonts w:ascii="Times New Roman" w:hAnsi="Times New Roman"/>
          <w:sz w:val="22"/>
        </w:rPr>
        <w:t>r = .51</w:t>
      </w:r>
    </w:p>
    <w:p w14:paraId="07386EBA" w14:textId="77777777" w:rsidR="00A53300" w:rsidRPr="00E439C6" w:rsidRDefault="00A53300" w:rsidP="00A53300">
      <w:pPr>
        <w:rPr>
          <w:rFonts w:ascii="Times New Roman" w:hAnsi="Times New Roman"/>
          <w:sz w:val="22"/>
        </w:rPr>
      </w:pPr>
    </w:p>
    <w:p w14:paraId="1AFC9962" w14:textId="77777777" w:rsidR="00A53300" w:rsidRPr="00E439C6" w:rsidRDefault="00A53300" w:rsidP="00A53300">
      <w:pPr>
        <w:rPr>
          <w:rFonts w:ascii="Times New Roman" w:hAnsi="Times New Roman"/>
          <w:sz w:val="22"/>
          <w:szCs w:val="24"/>
        </w:rPr>
      </w:pPr>
      <w:r>
        <w:rPr>
          <w:rFonts w:ascii="Times New Roman" w:hAnsi="Times New Roman"/>
          <w:sz w:val="22"/>
          <w:szCs w:val="24"/>
        </w:rPr>
        <w:t>8</w:t>
      </w:r>
      <w:r w:rsidRPr="00E439C6">
        <w:rPr>
          <w:rFonts w:ascii="Times New Roman" w:hAnsi="Times New Roman"/>
          <w:sz w:val="22"/>
          <w:szCs w:val="24"/>
        </w:rPr>
        <w:t>.</w:t>
      </w:r>
      <w:r w:rsidRPr="00E439C6">
        <w:rPr>
          <w:rFonts w:ascii="Times New Roman" w:hAnsi="Times New Roman"/>
          <w:sz w:val="22"/>
          <w:szCs w:val="24"/>
        </w:rPr>
        <w:tab/>
        <w:t>When did the human population reach 500 million people?</w:t>
      </w:r>
    </w:p>
    <w:p w14:paraId="679506D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400 years ago</w:t>
      </w:r>
    </w:p>
    <w:p w14:paraId="5B342F75"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1,000 years ago</w:t>
      </w:r>
    </w:p>
    <w:p w14:paraId="7C0D950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4,000 years ago</w:t>
      </w:r>
    </w:p>
    <w:p w14:paraId="2726627A"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10,000 years ago</w:t>
      </w:r>
    </w:p>
    <w:p w14:paraId="27089ECB" w14:textId="196A896A"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45A365CD"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3</w:t>
      </w:r>
    </w:p>
    <w:p w14:paraId="4A91CA84" w14:textId="069CBA4A" w:rsidR="00A53300" w:rsidRPr="00E439C6" w:rsidRDefault="00A53300" w:rsidP="00A53300">
      <w:pPr>
        <w:rPr>
          <w:rFonts w:ascii="Times New Roman" w:hAnsi="Times New Roman"/>
          <w:sz w:val="22"/>
          <w:szCs w:val="24"/>
        </w:rPr>
      </w:pPr>
      <w:r w:rsidRPr="00E439C6">
        <w:rPr>
          <w:rFonts w:ascii="Times New Roman" w:hAnsi="Times New Roman"/>
          <w:sz w:val="22"/>
          <w:szCs w:val="24"/>
        </w:rPr>
        <w:t>Page: 4</w:t>
      </w:r>
    </w:p>
    <w:p w14:paraId="5613151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351D568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418DF30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DB04567" w14:textId="77777777" w:rsidR="00A53300" w:rsidRPr="00E439C6" w:rsidRDefault="00A53300" w:rsidP="00A53300">
      <w:pPr>
        <w:rPr>
          <w:rFonts w:ascii="Times New Roman" w:hAnsi="Times New Roman"/>
          <w:sz w:val="22"/>
          <w:szCs w:val="24"/>
        </w:rPr>
      </w:pPr>
    </w:p>
    <w:p w14:paraId="6E636AAA" w14:textId="77777777" w:rsidR="00A53300" w:rsidRPr="00E439C6" w:rsidRDefault="00A53300" w:rsidP="00A53300">
      <w:pPr>
        <w:ind w:left="720" w:hanging="720"/>
        <w:rPr>
          <w:rFonts w:ascii="Times New Roman" w:hAnsi="Times New Roman"/>
          <w:sz w:val="22"/>
          <w:szCs w:val="24"/>
        </w:rPr>
      </w:pPr>
      <w:r>
        <w:rPr>
          <w:rFonts w:ascii="Times New Roman" w:hAnsi="Times New Roman"/>
          <w:sz w:val="22"/>
          <w:szCs w:val="24"/>
        </w:rPr>
        <w:t>9</w:t>
      </w:r>
      <w:r w:rsidRPr="00E439C6">
        <w:rPr>
          <w:rFonts w:ascii="Times New Roman" w:hAnsi="Times New Roman"/>
          <w:sz w:val="22"/>
          <w:szCs w:val="24"/>
        </w:rPr>
        <w:t>.</w:t>
      </w:r>
      <w:r w:rsidRPr="00E439C6">
        <w:rPr>
          <w:rFonts w:ascii="Times New Roman" w:hAnsi="Times New Roman"/>
          <w:sz w:val="22"/>
          <w:szCs w:val="24"/>
        </w:rPr>
        <w:tab/>
        <w:t>How long did it take the human population to double from 500 million to 1 billion?</w:t>
      </w:r>
    </w:p>
    <w:p w14:paraId="76FFEB7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150 years</w:t>
      </w:r>
    </w:p>
    <w:p w14:paraId="19941B56"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300 years</w:t>
      </w:r>
    </w:p>
    <w:p w14:paraId="47DFDF06" w14:textId="288536CD"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450 years</w:t>
      </w:r>
    </w:p>
    <w:p w14:paraId="727BB48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600 years</w:t>
      </w:r>
    </w:p>
    <w:p w14:paraId="0ECAA17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5185BA4D"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3</w:t>
      </w:r>
    </w:p>
    <w:p w14:paraId="3F8D5B6F" w14:textId="61E962F2" w:rsidR="00A53300" w:rsidRPr="00E439C6" w:rsidRDefault="00A53300" w:rsidP="00A53300">
      <w:pPr>
        <w:rPr>
          <w:rFonts w:ascii="Times New Roman" w:hAnsi="Times New Roman"/>
          <w:sz w:val="22"/>
          <w:szCs w:val="24"/>
        </w:rPr>
      </w:pPr>
      <w:r w:rsidRPr="00E439C6">
        <w:rPr>
          <w:rFonts w:ascii="Times New Roman" w:hAnsi="Times New Roman"/>
          <w:sz w:val="22"/>
          <w:szCs w:val="24"/>
        </w:rPr>
        <w:t>Page: 4</w:t>
      </w:r>
    </w:p>
    <w:p w14:paraId="2CF99475" w14:textId="77777777" w:rsidR="00A53300" w:rsidRDefault="00A53300" w:rsidP="00A53300">
      <w:pPr>
        <w:rPr>
          <w:rFonts w:ascii="Times New Roman" w:hAnsi="Times New Roman"/>
          <w:sz w:val="22"/>
          <w:szCs w:val="24"/>
        </w:rPr>
      </w:pPr>
      <w:r w:rsidRPr="00E439C6">
        <w:rPr>
          <w:rFonts w:ascii="Times New Roman" w:hAnsi="Times New Roman"/>
          <w:sz w:val="22"/>
          <w:szCs w:val="24"/>
        </w:rPr>
        <w:t>Skill: F</w:t>
      </w:r>
    </w:p>
    <w:p w14:paraId="7DC10BE4" w14:textId="77777777" w:rsidR="00A53300" w:rsidRPr="00E439C6" w:rsidRDefault="00A53300" w:rsidP="00A53300">
      <w:pPr>
        <w:rPr>
          <w:rFonts w:ascii="Times New Roman" w:hAnsi="Times New Roman"/>
          <w:sz w:val="22"/>
          <w:szCs w:val="24"/>
        </w:rPr>
      </w:pPr>
      <w:r>
        <w:rPr>
          <w:rFonts w:ascii="Times New Roman" w:hAnsi="Times New Roman"/>
          <w:sz w:val="22"/>
          <w:szCs w:val="24"/>
        </w:rPr>
        <w:t>Learning Objective: 1.1</w:t>
      </w:r>
    </w:p>
    <w:p w14:paraId="71F21D4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05A9CA3" w14:textId="77777777" w:rsidR="00A53300" w:rsidRDefault="00A53300" w:rsidP="00A53300">
      <w:pPr>
        <w:rPr>
          <w:rFonts w:ascii="Times New Roman" w:hAnsi="Times New Roman"/>
          <w:sz w:val="22"/>
          <w:szCs w:val="24"/>
        </w:rPr>
      </w:pPr>
    </w:p>
    <w:p w14:paraId="5F3803B0" w14:textId="3EDB875F" w:rsidR="00A53300" w:rsidRPr="00E439C6" w:rsidRDefault="00A53300" w:rsidP="00A53300">
      <w:pPr>
        <w:ind w:left="720" w:hanging="720"/>
        <w:rPr>
          <w:rFonts w:ascii="Times New Roman" w:hAnsi="Times New Roman"/>
          <w:sz w:val="22"/>
          <w:szCs w:val="24"/>
        </w:rPr>
      </w:pPr>
      <w:r>
        <w:rPr>
          <w:rFonts w:ascii="Times New Roman" w:hAnsi="Times New Roman"/>
          <w:sz w:val="22"/>
          <w:szCs w:val="24"/>
        </w:rPr>
        <w:t>10.</w:t>
      </w:r>
      <w:r>
        <w:rPr>
          <w:rFonts w:ascii="Times New Roman" w:hAnsi="Times New Roman"/>
          <w:sz w:val="22"/>
          <w:szCs w:val="24"/>
        </w:rPr>
        <w:tab/>
        <w:t>Which of the following most contributed to the large increase in world population that occurred around the 1800s to 1900s?</w:t>
      </w:r>
    </w:p>
    <w:p w14:paraId="13D460B2"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r>
      <w:r>
        <w:rPr>
          <w:rFonts w:ascii="Times New Roman" w:hAnsi="Times New Roman"/>
          <w:sz w:val="22"/>
          <w:szCs w:val="24"/>
        </w:rPr>
        <w:t>Families increased the average number of children per household from one to three children.</w:t>
      </w:r>
    </w:p>
    <w:p w14:paraId="4D6A94CF"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Pr>
          <w:rFonts w:ascii="Times New Roman" w:hAnsi="Times New Roman"/>
          <w:sz w:val="22"/>
          <w:szCs w:val="24"/>
        </w:rPr>
        <w:t>Less women were dying in childbirth because they waited longer to have children.</w:t>
      </w:r>
    </w:p>
    <w:p w14:paraId="63354F58"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The domestication of animals provided a larger food supply.</w:t>
      </w:r>
    </w:p>
    <w:p w14:paraId="5B538A40" w14:textId="0CDBB181" w:rsidR="00A53300" w:rsidRPr="0069132A" w:rsidRDefault="00A53300" w:rsidP="00A53300">
      <w:pPr>
        <w:ind w:left="720"/>
        <w:rPr>
          <w:rFonts w:ascii="Times New Roman" w:hAnsi="Times New Roman"/>
          <w:i/>
          <w:sz w:val="22"/>
          <w:szCs w:val="24"/>
        </w:rPr>
      </w:pPr>
      <w:r>
        <w:rPr>
          <w:rFonts w:ascii="Times New Roman" w:hAnsi="Times New Roman"/>
          <w:i/>
          <w:sz w:val="22"/>
          <w:szCs w:val="24"/>
        </w:rPr>
        <w:t>Inc</w:t>
      </w:r>
      <w:r w:rsidRPr="00E439C6">
        <w:rPr>
          <w:rFonts w:ascii="Times New Roman" w:hAnsi="Times New Roman"/>
          <w:i/>
          <w:sz w:val="22"/>
          <w:szCs w:val="24"/>
        </w:rPr>
        <w:t>orrect.</w:t>
      </w:r>
      <w:r>
        <w:rPr>
          <w:rFonts w:ascii="Times New Roman" w:hAnsi="Times New Roman"/>
          <w:i/>
          <w:sz w:val="22"/>
          <w:szCs w:val="24"/>
        </w:rPr>
        <w:t xml:space="preserve"> Agriculture and the domestication of animals both contributed to the increase in population 10,000 years ago. </w:t>
      </w:r>
      <w:r w:rsidRPr="00E439C6">
        <w:rPr>
          <w:rFonts w:ascii="Times New Roman" w:hAnsi="Times New Roman"/>
          <w:i/>
          <w:sz w:val="22"/>
          <w:szCs w:val="24"/>
        </w:rPr>
        <w:t>But after this increase in the population, the growth rate was very slow for thousands of years.</w:t>
      </w:r>
    </w:p>
    <w:p w14:paraId="039DB1EF"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r>
      <w:r>
        <w:rPr>
          <w:rFonts w:ascii="Times New Roman" w:hAnsi="Times New Roman"/>
          <w:sz w:val="22"/>
          <w:szCs w:val="24"/>
        </w:rPr>
        <w:t>More people lived due to the discovery of vaccinations and medical treatments for deadly diseases.</w:t>
      </w:r>
    </w:p>
    <w:p w14:paraId="0051AE36" w14:textId="77777777" w:rsidR="006918B9" w:rsidRDefault="00A53300" w:rsidP="00A53300">
      <w:pPr>
        <w:ind w:left="1440" w:hanging="720"/>
        <w:rPr>
          <w:rFonts w:ascii="Times New Roman" w:hAnsi="Times New Roman"/>
          <w:i/>
          <w:sz w:val="22"/>
          <w:szCs w:val="24"/>
        </w:rPr>
      </w:pPr>
      <w:r w:rsidRPr="00E439C6">
        <w:rPr>
          <w:rFonts w:ascii="Times New Roman" w:hAnsi="Times New Roman"/>
          <w:i/>
          <w:sz w:val="22"/>
          <w:szCs w:val="24"/>
        </w:rPr>
        <w:t>Correct.</w:t>
      </w:r>
      <w:r>
        <w:rPr>
          <w:rFonts w:ascii="Times New Roman" w:hAnsi="Times New Roman"/>
          <w:i/>
          <w:sz w:val="22"/>
          <w:szCs w:val="24"/>
        </w:rPr>
        <w:t xml:space="preserve"> Major medical advances kept people alive and healthy.</w:t>
      </w:r>
    </w:p>
    <w:p w14:paraId="39B952E3" w14:textId="53BFCE14"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Answer: </w:t>
      </w:r>
      <w:r>
        <w:rPr>
          <w:rFonts w:ascii="Times New Roman" w:hAnsi="Times New Roman"/>
          <w:sz w:val="22"/>
          <w:szCs w:val="24"/>
        </w:rPr>
        <w:t>D</w:t>
      </w:r>
    </w:p>
    <w:p w14:paraId="65160162"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3</w:t>
      </w:r>
    </w:p>
    <w:p w14:paraId="4274C621" w14:textId="5894F208" w:rsidR="00A53300" w:rsidRPr="00E439C6" w:rsidRDefault="00A53300" w:rsidP="00A53300">
      <w:pPr>
        <w:rPr>
          <w:rFonts w:ascii="Times New Roman" w:hAnsi="Times New Roman"/>
          <w:sz w:val="22"/>
          <w:szCs w:val="24"/>
        </w:rPr>
      </w:pPr>
      <w:r w:rsidRPr="00E439C6">
        <w:rPr>
          <w:rFonts w:ascii="Times New Roman" w:hAnsi="Times New Roman"/>
          <w:sz w:val="22"/>
          <w:szCs w:val="24"/>
        </w:rPr>
        <w:t>Page:</w:t>
      </w:r>
      <w:r>
        <w:rPr>
          <w:rFonts w:ascii="Times New Roman" w:hAnsi="Times New Roman"/>
          <w:sz w:val="22"/>
          <w:szCs w:val="24"/>
        </w:rPr>
        <w:t xml:space="preserve"> 4</w:t>
      </w:r>
    </w:p>
    <w:p w14:paraId="14E1B0D7" w14:textId="77777777" w:rsidR="00A53300" w:rsidRDefault="00A53300" w:rsidP="00A53300">
      <w:pPr>
        <w:rPr>
          <w:rFonts w:ascii="Times New Roman" w:hAnsi="Times New Roman"/>
          <w:sz w:val="22"/>
          <w:szCs w:val="24"/>
        </w:rPr>
      </w:pPr>
      <w:r w:rsidRPr="00E439C6">
        <w:rPr>
          <w:rFonts w:ascii="Times New Roman" w:hAnsi="Times New Roman"/>
          <w:sz w:val="22"/>
          <w:szCs w:val="24"/>
        </w:rPr>
        <w:t xml:space="preserve">Skill: </w:t>
      </w:r>
      <w:r>
        <w:rPr>
          <w:rFonts w:ascii="Times New Roman" w:hAnsi="Times New Roman"/>
          <w:sz w:val="22"/>
          <w:szCs w:val="24"/>
        </w:rPr>
        <w:t>C</w:t>
      </w:r>
    </w:p>
    <w:p w14:paraId="3149DB35" w14:textId="77777777" w:rsidR="00A53300" w:rsidRPr="00E439C6" w:rsidRDefault="00A53300" w:rsidP="00A53300">
      <w:pPr>
        <w:rPr>
          <w:rFonts w:ascii="Times New Roman" w:hAnsi="Times New Roman"/>
          <w:sz w:val="22"/>
          <w:szCs w:val="24"/>
        </w:rPr>
      </w:pPr>
      <w:r>
        <w:rPr>
          <w:rFonts w:ascii="Times New Roman" w:hAnsi="Times New Roman"/>
          <w:sz w:val="22"/>
          <w:szCs w:val="24"/>
        </w:rPr>
        <w:t>Learning Objective: 1.1</w:t>
      </w:r>
    </w:p>
    <w:p w14:paraId="796B557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 xml:space="preserve">s Taxonomy Level: </w:t>
      </w:r>
      <w:r>
        <w:rPr>
          <w:rFonts w:ascii="Times New Roman" w:hAnsi="Times New Roman"/>
          <w:sz w:val="22"/>
          <w:szCs w:val="24"/>
        </w:rPr>
        <w:t>Understand</w:t>
      </w:r>
    </w:p>
    <w:p w14:paraId="25B9E469" w14:textId="77777777" w:rsidR="00A53300" w:rsidRPr="00E439C6" w:rsidRDefault="00A53300" w:rsidP="00A53300">
      <w:pPr>
        <w:rPr>
          <w:rFonts w:ascii="Times New Roman" w:hAnsi="Times New Roman"/>
          <w:sz w:val="22"/>
          <w:szCs w:val="24"/>
        </w:rPr>
      </w:pPr>
    </w:p>
    <w:p w14:paraId="677C5C7F" w14:textId="77777777" w:rsidR="00A53300" w:rsidRPr="00E439C6" w:rsidRDefault="00A53300" w:rsidP="00A53300">
      <w:pPr>
        <w:ind w:left="720" w:hanging="720"/>
        <w:rPr>
          <w:rFonts w:ascii="Times New Roman" w:hAnsi="Times New Roman"/>
          <w:sz w:val="22"/>
          <w:szCs w:val="24"/>
        </w:rPr>
      </w:pPr>
      <w:r>
        <w:rPr>
          <w:rFonts w:ascii="Times New Roman" w:hAnsi="Times New Roman"/>
          <w:sz w:val="22"/>
          <w:szCs w:val="24"/>
        </w:rPr>
        <w:lastRenderedPageBreak/>
        <w:t>11</w:t>
      </w:r>
      <w:r w:rsidRPr="00E439C6">
        <w:rPr>
          <w:rFonts w:ascii="Times New Roman" w:hAnsi="Times New Roman"/>
          <w:sz w:val="22"/>
          <w:szCs w:val="24"/>
        </w:rPr>
        <w:t>.</w:t>
      </w:r>
      <w:r w:rsidRPr="00E439C6">
        <w:rPr>
          <w:rFonts w:ascii="Times New Roman" w:hAnsi="Times New Roman"/>
          <w:sz w:val="22"/>
          <w:szCs w:val="24"/>
        </w:rPr>
        <w:tab/>
        <w:t>The human population doubled from 1 to 2 billion between 1800 and 1930. What led to this increase in population?</w:t>
      </w:r>
    </w:p>
    <w:p w14:paraId="28F5518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government-controlled farming</w:t>
      </w:r>
    </w:p>
    <w:p w14:paraId="6BF5EF7B"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globalization and shared resources</w:t>
      </w:r>
    </w:p>
    <w:p w14:paraId="6773C906" w14:textId="18400B15"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Globalization did not happen until much later</w:t>
      </w:r>
      <w:r>
        <w:rPr>
          <w:rFonts w:ascii="Times New Roman" w:hAnsi="Times New Roman"/>
          <w:i/>
          <w:sz w:val="22"/>
          <w:szCs w:val="24"/>
        </w:rPr>
        <w:t>,</w:t>
      </w:r>
      <w:r w:rsidRPr="00E439C6">
        <w:rPr>
          <w:rFonts w:ascii="Times New Roman" w:hAnsi="Times New Roman"/>
          <w:i/>
          <w:sz w:val="22"/>
          <w:szCs w:val="24"/>
        </w:rPr>
        <w:t xml:space="preserve"> even though there was some sharing of discoveries.</w:t>
      </w:r>
    </w:p>
    <w:p w14:paraId="5FF3CB0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medical advances that eliminated many diseases</w:t>
      </w:r>
    </w:p>
    <w:p w14:paraId="26C01825"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The elimination or sharp reduction of diseases like smallpox, typhus, and cholera helped the population growth rate skyrocket.</w:t>
      </w:r>
    </w:p>
    <w:p w14:paraId="326B060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people had more children</w:t>
      </w:r>
    </w:p>
    <w:p w14:paraId="4ED40CE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435D371C"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3</w:t>
      </w:r>
    </w:p>
    <w:p w14:paraId="0513EF27" w14:textId="54F12D21"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4</w:t>
      </w:r>
    </w:p>
    <w:p w14:paraId="68CA621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3721EBA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2B5AB46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51C76626" w14:textId="77777777" w:rsidR="00A53300" w:rsidRPr="00E439C6" w:rsidRDefault="00A53300" w:rsidP="00A53300">
      <w:pPr>
        <w:rPr>
          <w:rFonts w:ascii="Times New Roman" w:hAnsi="Times New Roman"/>
          <w:sz w:val="22"/>
          <w:szCs w:val="24"/>
        </w:rPr>
      </w:pPr>
    </w:p>
    <w:p w14:paraId="69A6A960"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1</w:t>
      </w:r>
      <w:r>
        <w:rPr>
          <w:rFonts w:ascii="Times New Roman" w:hAnsi="Times New Roman"/>
          <w:sz w:val="22"/>
          <w:szCs w:val="24"/>
        </w:rPr>
        <w:t>2</w:t>
      </w:r>
      <w:r w:rsidRPr="00E439C6">
        <w:rPr>
          <w:rFonts w:ascii="Times New Roman" w:hAnsi="Times New Roman"/>
          <w:sz w:val="22"/>
          <w:szCs w:val="24"/>
        </w:rPr>
        <w:t>.</w:t>
      </w:r>
      <w:r w:rsidRPr="00E439C6">
        <w:rPr>
          <w:rFonts w:ascii="Times New Roman" w:hAnsi="Times New Roman"/>
          <w:sz w:val="22"/>
          <w:szCs w:val="24"/>
        </w:rPr>
        <w:tab/>
        <w:t>The total fertility rate (TFR) is defined as the number of ____.</w:t>
      </w:r>
    </w:p>
    <w:p w14:paraId="39BCC575"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births per woman</w:t>
      </w:r>
    </w:p>
    <w:p w14:paraId="376FE8A6"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conceptions per woman</w:t>
      </w:r>
    </w:p>
    <w:p w14:paraId="220FEE68" w14:textId="6A180B21"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women within child-bearing age</w:t>
      </w:r>
    </w:p>
    <w:p w14:paraId="5839CCE5"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women on fertility drugs</w:t>
      </w:r>
    </w:p>
    <w:p w14:paraId="3C76411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4EFDF1CF"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3</w:t>
      </w:r>
    </w:p>
    <w:p w14:paraId="40608CCB" w14:textId="5B3D053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5</w:t>
      </w:r>
    </w:p>
    <w:p w14:paraId="53061EB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2CD60E1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2AE6F1C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8D72BD2" w14:textId="77777777" w:rsidR="00A53300" w:rsidRDefault="00A53300" w:rsidP="00A53300">
      <w:pPr>
        <w:ind w:left="720" w:hanging="720"/>
        <w:rPr>
          <w:rFonts w:ascii="Times New Roman" w:hAnsi="Times New Roman"/>
          <w:sz w:val="22"/>
          <w:szCs w:val="24"/>
        </w:rPr>
      </w:pPr>
    </w:p>
    <w:p w14:paraId="71B91C22" w14:textId="6A3E5C2E" w:rsidR="00A53300" w:rsidRPr="00E439C6" w:rsidRDefault="004033EC" w:rsidP="00A53300">
      <w:pPr>
        <w:ind w:left="720" w:hanging="720"/>
        <w:rPr>
          <w:rFonts w:ascii="Times New Roman" w:hAnsi="Times New Roman"/>
          <w:sz w:val="22"/>
          <w:szCs w:val="24"/>
        </w:rPr>
      </w:pPr>
      <w:r>
        <w:rPr>
          <w:rFonts w:ascii="Times New Roman" w:hAnsi="Times New Roman"/>
          <w:sz w:val="22"/>
          <w:szCs w:val="24"/>
        </w:rPr>
        <w:t>13</w:t>
      </w:r>
      <w:r w:rsidR="006C5507">
        <w:rPr>
          <w:rFonts w:ascii="Times New Roman" w:hAnsi="Times New Roman"/>
          <w:sz w:val="22"/>
          <w:szCs w:val="24"/>
        </w:rPr>
        <w:t>.</w:t>
      </w:r>
      <w:r w:rsidR="00A53300" w:rsidRPr="00E439C6">
        <w:rPr>
          <w:rFonts w:ascii="Times New Roman" w:hAnsi="Times New Roman"/>
          <w:sz w:val="22"/>
          <w:szCs w:val="24"/>
        </w:rPr>
        <w:tab/>
        <w:t>____ is the number of births per woman.</w:t>
      </w:r>
    </w:p>
    <w:p w14:paraId="6579468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Total fertility rate</w:t>
      </w:r>
    </w:p>
    <w:p w14:paraId="789289F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Expressive births</w:t>
      </w:r>
    </w:p>
    <w:p w14:paraId="28C3D765"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Implicit calculation of replacement</w:t>
      </w:r>
    </w:p>
    <w:p w14:paraId="7C2B118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The sum of replacement</w:t>
      </w:r>
    </w:p>
    <w:p w14:paraId="1B4C986D"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6480578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5</w:t>
      </w:r>
    </w:p>
    <w:p w14:paraId="2AABA0C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1543C2F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639C55C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7F9476E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DA28F86" w14:textId="77777777" w:rsidR="00A53300" w:rsidRPr="00E439C6" w:rsidRDefault="00A53300">
      <w:pPr>
        <w:rPr>
          <w:rFonts w:ascii="Times New Roman" w:hAnsi="Times New Roman"/>
          <w:sz w:val="22"/>
          <w:szCs w:val="24"/>
        </w:rPr>
      </w:pPr>
    </w:p>
    <w:p w14:paraId="60690196" w14:textId="72D99D0E" w:rsidR="00A53300" w:rsidRPr="00E439C6" w:rsidRDefault="004033EC" w:rsidP="00A53300">
      <w:pPr>
        <w:ind w:left="720" w:hanging="720"/>
        <w:rPr>
          <w:rFonts w:ascii="Times New Roman" w:hAnsi="Times New Roman"/>
          <w:sz w:val="22"/>
          <w:szCs w:val="24"/>
        </w:rPr>
      </w:pPr>
      <w:r>
        <w:rPr>
          <w:rFonts w:ascii="Times New Roman" w:hAnsi="Times New Roman"/>
          <w:sz w:val="22"/>
          <w:szCs w:val="24"/>
        </w:rPr>
        <w:t>14</w:t>
      </w:r>
      <w:r w:rsidR="006C5507">
        <w:rPr>
          <w:rFonts w:ascii="Times New Roman" w:hAnsi="Times New Roman"/>
          <w:sz w:val="22"/>
          <w:szCs w:val="24"/>
        </w:rPr>
        <w:t>.</w:t>
      </w:r>
      <w:r w:rsidR="00A53300" w:rsidRPr="00E439C6">
        <w:rPr>
          <w:rFonts w:ascii="Times New Roman" w:hAnsi="Times New Roman"/>
          <w:sz w:val="22"/>
          <w:szCs w:val="24"/>
        </w:rPr>
        <w:tab/>
        <w:t>What is the current total fertility rate (TFR) worldwide?</w:t>
      </w:r>
    </w:p>
    <w:p w14:paraId="376EC5B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1.4</w:t>
      </w:r>
    </w:p>
    <w:p w14:paraId="2FA3B86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2.</w:t>
      </w:r>
      <w:r>
        <w:rPr>
          <w:rFonts w:ascii="Times New Roman" w:hAnsi="Times New Roman"/>
          <w:sz w:val="22"/>
          <w:szCs w:val="24"/>
        </w:rPr>
        <w:t>5</w:t>
      </w:r>
    </w:p>
    <w:p w14:paraId="4FC306A3"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4.2</w:t>
      </w:r>
    </w:p>
    <w:p w14:paraId="0C05516B" w14:textId="7F328270"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5.6</w:t>
      </w:r>
    </w:p>
    <w:p w14:paraId="43111C7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14F3B44C"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3</w:t>
      </w:r>
    </w:p>
    <w:p w14:paraId="28EC938F" w14:textId="07E2701D"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5</w:t>
      </w:r>
    </w:p>
    <w:p w14:paraId="16E5AF7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048942E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20D81CC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Bloom</w:t>
      </w:r>
      <w:r>
        <w:rPr>
          <w:rFonts w:ascii="Times New Roman" w:hAnsi="Times New Roman"/>
          <w:sz w:val="22"/>
          <w:szCs w:val="24"/>
        </w:rPr>
        <w:t>’</w:t>
      </w:r>
      <w:r w:rsidRPr="00E439C6">
        <w:rPr>
          <w:rFonts w:ascii="Times New Roman" w:hAnsi="Times New Roman"/>
          <w:sz w:val="22"/>
          <w:szCs w:val="24"/>
        </w:rPr>
        <w:t>s Taxonomy Level: Remember</w:t>
      </w:r>
    </w:p>
    <w:p w14:paraId="1DD543CE" w14:textId="77777777" w:rsidR="00A53300" w:rsidRPr="00E439C6" w:rsidRDefault="00A53300" w:rsidP="00A53300">
      <w:pPr>
        <w:rPr>
          <w:rFonts w:ascii="Times New Roman" w:hAnsi="Times New Roman"/>
          <w:sz w:val="22"/>
          <w:szCs w:val="24"/>
        </w:rPr>
      </w:pPr>
    </w:p>
    <w:p w14:paraId="1997082F" w14:textId="06E51358" w:rsidR="00A53300" w:rsidRPr="00E439C6" w:rsidRDefault="004033EC" w:rsidP="00A53300">
      <w:pPr>
        <w:ind w:left="720" w:hanging="720"/>
        <w:rPr>
          <w:rFonts w:ascii="Times New Roman" w:hAnsi="Times New Roman"/>
          <w:sz w:val="22"/>
          <w:szCs w:val="24"/>
        </w:rPr>
      </w:pPr>
      <w:r>
        <w:rPr>
          <w:rFonts w:ascii="Times New Roman" w:hAnsi="Times New Roman"/>
          <w:sz w:val="22"/>
          <w:szCs w:val="24"/>
        </w:rPr>
        <w:t>15</w:t>
      </w:r>
      <w:r w:rsidR="00C026A4">
        <w:rPr>
          <w:rFonts w:ascii="Times New Roman" w:hAnsi="Times New Roman"/>
          <w:sz w:val="22"/>
          <w:szCs w:val="24"/>
        </w:rPr>
        <w:t>.</w:t>
      </w:r>
      <w:r w:rsidR="00AF0217">
        <w:rPr>
          <w:rFonts w:ascii="Times New Roman" w:hAnsi="Times New Roman"/>
          <w:sz w:val="22"/>
          <w:szCs w:val="24"/>
        </w:rPr>
        <w:tab/>
      </w:r>
      <w:r w:rsidR="00A53300">
        <w:rPr>
          <w:rFonts w:ascii="Times New Roman" w:hAnsi="Times New Roman"/>
          <w:sz w:val="22"/>
          <w:szCs w:val="24"/>
        </w:rPr>
        <w:t xml:space="preserve">At what point does the </w:t>
      </w:r>
      <w:r w:rsidR="00A53300" w:rsidRPr="00E439C6">
        <w:rPr>
          <w:rFonts w:ascii="Times New Roman" w:hAnsi="Times New Roman"/>
          <w:sz w:val="22"/>
          <w:szCs w:val="24"/>
        </w:rPr>
        <w:t xml:space="preserve">total fertility rate (TFR) </w:t>
      </w:r>
      <w:r w:rsidR="00A53300">
        <w:rPr>
          <w:rFonts w:ascii="Times New Roman" w:hAnsi="Times New Roman"/>
          <w:sz w:val="22"/>
          <w:szCs w:val="24"/>
        </w:rPr>
        <w:t>become the</w:t>
      </w:r>
      <w:r w:rsidR="00A53300" w:rsidRPr="00E439C6">
        <w:rPr>
          <w:rFonts w:ascii="Times New Roman" w:hAnsi="Times New Roman"/>
          <w:sz w:val="22"/>
          <w:szCs w:val="24"/>
        </w:rPr>
        <w:t xml:space="preserve"> replacement rate?</w:t>
      </w:r>
    </w:p>
    <w:p w14:paraId="5221BE7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1.4</w:t>
      </w:r>
    </w:p>
    <w:p w14:paraId="739437A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2.1</w:t>
      </w:r>
    </w:p>
    <w:p w14:paraId="31E9C77E"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2.8</w:t>
      </w:r>
    </w:p>
    <w:p w14:paraId="3942950A" w14:textId="64587E15"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3.2</w:t>
      </w:r>
    </w:p>
    <w:p w14:paraId="4A5C618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6B1F5B23"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3</w:t>
      </w:r>
    </w:p>
    <w:p w14:paraId="4A8B4D49" w14:textId="7096FAC5" w:rsidR="00A53300" w:rsidRPr="00E439C6" w:rsidRDefault="00A53300" w:rsidP="00A53300">
      <w:pPr>
        <w:rPr>
          <w:rFonts w:ascii="Times New Roman" w:hAnsi="Times New Roman"/>
          <w:sz w:val="22"/>
          <w:szCs w:val="24"/>
        </w:rPr>
      </w:pPr>
      <w:r w:rsidRPr="00E439C6">
        <w:rPr>
          <w:rFonts w:ascii="Times New Roman" w:hAnsi="Times New Roman"/>
          <w:sz w:val="22"/>
          <w:szCs w:val="24"/>
        </w:rPr>
        <w:t>Page:</w:t>
      </w:r>
      <w:r>
        <w:rPr>
          <w:rFonts w:ascii="Times New Roman" w:hAnsi="Times New Roman"/>
          <w:sz w:val="22"/>
          <w:szCs w:val="24"/>
        </w:rPr>
        <w:t xml:space="preserve"> 5</w:t>
      </w:r>
    </w:p>
    <w:p w14:paraId="5D20D47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4F82D49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69232B2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053C5AA2" w14:textId="77777777" w:rsidR="00A53300" w:rsidRPr="00E439C6" w:rsidRDefault="00A53300" w:rsidP="00A53300">
      <w:pPr>
        <w:rPr>
          <w:rFonts w:ascii="Times New Roman" w:hAnsi="Times New Roman"/>
          <w:sz w:val="22"/>
          <w:szCs w:val="24"/>
        </w:rPr>
      </w:pPr>
    </w:p>
    <w:p w14:paraId="776DA0EF" w14:textId="461CEF8E" w:rsidR="00A53300" w:rsidRPr="00E439C6" w:rsidRDefault="004033EC" w:rsidP="00A53300">
      <w:pPr>
        <w:ind w:left="720" w:hanging="720"/>
        <w:rPr>
          <w:rFonts w:ascii="Times New Roman" w:hAnsi="Times New Roman"/>
          <w:sz w:val="22"/>
          <w:szCs w:val="24"/>
        </w:rPr>
      </w:pPr>
      <w:r>
        <w:rPr>
          <w:rFonts w:ascii="Times New Roman" w:hAnsi="Times New Roman"/>
          <w:sz w:val="22"/>
          <w:szCs w:val="24"/>
        </w:rPr>
        <w:t>16</w:t>
      </w:r>
      <w:r w:rsidR="00CB4EB1">
        <w:rPr>
          <w:rFonts w:ascii="Times New Roman" w:hAnsi="Times New Roman"/>
          <w:sz w:val="22"/>
          <w:szCs w:val="24"/>
        </w:rPr>
        <w:t>.</w:t>
      </w:r>
      <w:r w:rsidR="00A53300" w:rsidRPr="00E439C6">
        <w:rPr>
          <w:rFonts w:ascii="Times New Roman" w:hAnsi="Times New Roman"/>
          <w:sz w:val="22"/>
          <w:szCs w:val="24"/>
        </w:rPr>
        <w:tab/>
        <w:t xml:space="preserve">If current trends continue, when will the worldwide total fertility rate (TFR) reach </w:t>
      </w:r>
      <w:r w:rsidR="00A53300">
        <w:rPr>
          <w:rFonts w:ascii="Times New Roman" w:hAnsi="Times New Roman"/>
          <w:sz w:val="22"/>
          <w:szCs w:val="24"/>
        </w:rPr>
        <w:t xml:space="preserve">the </w:t>
      </w:r>
      <w:r w:rsidR="00A53300" w:rsidRPr="00E439C6">
        <w:rPr>
          <w:rFonts w:ascii="Times New Roman" w:hAnsi="Times New Roman"/>
          <w:sz w:val="22"/>
          <w:szCs w:val="24"/>
        </w:rPr>
        <w:t>replacement rate?</w:t>
      </w:r>
    </w:p>
    <w:p w14:paraId="43C3F7D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2020</w:t>
      </w:r>
    </w:p>
    <w:p w14:paraId="5007FF9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2050</w:t>
      </w:r>
    </w:p>
    <w:p w14:paraId="4C9884B4"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2080</w:t>
      </w:r>
    </w:p>
    <w:p w14:paraId="42C0BEF8" w14:textId="2CF84C6C"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3010</w:t>
      </w:r>
    </w:p>
    <w:p w14:paraId="776B156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1CE77F07"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3</w:t>
      </w:r>
    </w:p>
    <w:p w14:paraId="1B9B15E0" w14:textId="1227D372"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5</w:t>
      </w:r>
    </w:p>
    <w:p w14:paraId="27A2F42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317DB52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3E9BF82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008BDF97" w14:textId="77777777" w:rsidR="00A53300" w:rsidRDefault="00A53300" w:rsidP="00A53300">
      <w:pPr>
        <w:rPr>
          <w:rFonts w:ascii="Times New Roman" w:hAnsi="Times New Roman"/>
          <w:sz w:val="22"/>
          <w:szCs w:val="24"/>
        </w:rPr>
      </w:pPr>
    </w:p>
    <w:p w14:paraId="110D5B28" w14:textId="10FFD418" w:rsidR="00A53300" w:rsidRDefault="004033EC" w:rsidP="00A53300">
      <w:pPr>
        <w:ind w:left="720" w:hanging="720"/>
        <w:rPr>
          <w:rFonts w:ascii="Times New Roman" w:hAnsi="Times New Roman"/>
          <w:sz w:val="22"/>
          <w:szCs w:val="24"/>
        </w:rPr>
      </w:pPr>
      <w:r>
        <w:rPr>
          <w:rFonts w:ascii="Times New Roman" w:hAnsi="Times New Roman"/>
          <w:sz w:val="22"/>
          <w:szCs w:val="24"/>
        </w:rPr>
        <w:t>17</w:t>
      </w:r>
      <w:r w:rsidR="001B47F4">
        <w:rPr>
          <w:rFonts w:ascii="Times New Roman" w:hAnsi="Times New Roman"/>
          <w:sz w:val="22"/>
          <w:szCs w:val="24"/>
        </w:rPr>
        <w:t>.</w:t>
      </w:r>
      <w:r w:rsidR="00A53300">
        <w:rPr>
          <w:rFonts w:ascii="Times New Roman" w:hAnsi="Times New Roman"/>
          <w:sz w:val="22"/>
          <w:szCs w:val="24"/>
        </w:rPr>
        <w:tab/>
        <w:t>What trend is occurring with the worldwide total fertility rate (TFR) over the past 10 years?</w:t>
      </w:r>
    </w:p>
    <w:p w14:paraId="57D248CD"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r>
      <w:r>
        <w:rPr>
          <w:rFonts w:ascii="Times New Roman" w:hAnsi="Times New Roman"/>
          <w:sz w:val="22"/>
          <w:szCs w:val="24"/>
        </w:rPr>
        <w:t>The TFR is continuing to increase sharply.</w:t>
      </w:r>
    </w:p>
    <w:p w14:paraId="60B8343F"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Pr>
          <w:rFonts w:ascii="Times New Roman" w:hAnsi="Times New Roman"/>
          <w:sz w:val="22"/>
          <w:szCs w:val="24"/>
        </w:rPr>
        <w:t>The TFR is continuing to decline sharply.</w:t>
      </w:r>
    </w:p>
    <w:p w14:paraId="7C7624E9"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The TFR has continued to hold steady for the past ten years.</w:t>
      </w:r>
    </w:p>
    <w:p w14:paraId="65F818F5"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r>
      <w:r>
        <w:rPr>
          <w:rFonts w:ascii="Times New Roman" w:hAnsi="Times New Roman"/>
          <w:sz w:val="22"/>
          <w:szCs w:val="24"/>
        </w:rPr>
        <w:t>The TFR is continuing to increase gradually.</w:t>
      </w:r>
    </w:p>
    <w:p w14:paraId="531C711A" w14:textId="5B7300F2"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79FFED67" w14:textId="77777777" w:rsidR="006918B9" w:rsidRDefault="00A53300" w:rsidP="00A53300">
      <w:pPr>
        <w:rPr>
          <w:rFonts w:ascii="Times New Roman" w:hAnsi="Times New Roman"/>
          <w:sz w:val="22"/>
          <w:szCs w:val="24"/>
        </w:rPr>
      </w:pPr>
      <w:r w:rsidRPr="00E439C6">
        <w:rPr>
          <w:rFonts w:ascii="Times New Roman" w:hAnsi="Times New Roman"/>
          <w:sz w:val="22"/>
          <w:szCs w:val="24"/>
        </w:rPr>
        <w:t xml:space="preserve">Difficulty: </w:t>
      </w:r>
      <w:r>
        <w:rPr>
          <w:rFonts w:ascii="Times New Roman" w:hAnsi="Times New Roman"/>
          <w:sz w:val="22"/>
          <w:szCs w:val="24"/>
        </w:rPr>
        <w:t>2</w:t>
      </w:r>
    </w:p>
    <w:p w14:paraId="7F9BB7E8" w14:textId="79E24F0F"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5</w:t>
      </w:r>
    </w:p>
    <w:p w14:paraId="13EB46D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4408FD1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27E35A6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0D33F00" w14:textId="77777777" w:rsidR="00A53300" w:rsidRPr="00E439C6" w:rsidRDefault="00A53300">
      <w:pPr>
        <w:rPr>
          <w:rFonts w:ascii="Times New Roman" w:hAnsi="Times New Roman"/>
          <w:sz w:val="22"/>
          <w:szCs w:val="24"/>
        </w:rPr>
      </w:pPr>
    </w:p>
    <w:p w14:paraId="7324CD65"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1</w:t>
      </w:r>
      <w:r>
        <w:rPr>
          <w:rFonts w:ascii="Times New Roman" w:hAnsi="Times New Roman"/>
          <w:sz w:val="22"/>
          <w:szCs w:val="24"/>
        </w:rPr>
        <w:t>8</w:t>
      </w:r>
      <w:r w:rsidRPr="00E439C6">
        <w:rPr>
          <w:rFonts w:ascii="Times New Roman" w:hAnsi="Times New Roman"/>
          <w:sz w:val="22"/>
          <w:szCs w:val="24"/>
        </w:rPr>
        <w:t>.</w:t>
      </w:r>
      <w:r w:rsidRPr="00E439C6">
        <w:rPr>
          <w:rFonts w:ascii="Times New Roman" w:hAnsi="Times New Roman"/>
          <w:sz w:val="22"/>
          <w:szCs w:val="24"/>
        </w:rPr>
        <w:tab/>
        <w:t>Nearly all of the population growth in the decades to come will take place in ____.</w:t>
      </w:r>
    </w:p>
    <w:p w14:paraId="65E8993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developed countries</w:t>
      </w:r>
    </w:p>
    <w:p w14:paraId="2749F69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developing countries</w:t>
      </w:r>
    </w:p>
    <w:p w14:paraId="5B86007B"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In contrast, the population growth rate in developed countries is expected to decline.</w:t>
      </w:r>
    </w:p>
    <w:p w14:paraId="3ECD51A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emerging countries</w:t>
      </w:r>
    </w:p>
    <w:p w14:paraId="65C2BE92"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textbook does not refer to emerging countries, rather developing countries.</w:t>
      </w:r>
    </w:p>
    <w:p w14:paraId="7B15E2B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South American countries</w:t>
      </w:r>
    </w:p>
    <w:p w14:paraId="11A88EF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3C4A4898"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3</w:t>
      </w:r>
    </w:p>
    <w:p w14:paraId="14802364" w14:textId="6A438B77"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Page: 5</w:t>
      </w:r>
    </w:p>
    <w:p w14:paraId="12DA63F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5F39836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3C73A2C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3B3845EB" w14:textId="62926D2C" w:rsidR="00A53300" w:rsidRDefault="00A53300" w:rsidP="00A53300">
      <w:pPr>
        <w:rPr>
          <w:rFonts w:ascii="Times New Roman" w:hAnsi="Times New Roman"/>
          <w:sz w:val="22"/>
        </w:rPr>
      </w:pPr>
      <w:r w:rsidRPr="00E439C6">
        <w:rPr>
          <w:rFonts w:ascii="Times New Roman" w:hAnsi="Times New Roman"/>
          <w:sz w:val="22"/>
        </w:rPr>
        <w:t>% correct</w:t>
      </w:r>
      <w:r>
        <w:rPr>
          <w:rFonts w:ascii="Times New Roman" w:hAnsi="Times New Roman"/>
          <w:sz w:val="22"/>
        </w:rPr>
        <w:t xml:space="preserve"> </w:t>
      </w:r>
      <w:r w:rsidRPr="00E439C6">
        <w:rPr>
          <w:rFonts w:ascii="Times New Roman" w:hAnsi="Times New Roman"/>
          <w:sz w:val="22"/>
        </w:rPr>
        <w:t>66</w:t>
      </w:r>
      <w:r>
        <w:rPr>
          <w:rFonts w:ascii="Times New Roman" w:hAnsi="Times New Roman"/>
          <w:sz w:val="22"/>
        </w:rPr>
        <w:t xml:space="preserve">   </w:t>
      </w:r>
      <w:r w:rsidR="008C08B8">
        <w:rPr>
          <w:rFonts w:ascii="Times New Roman" w:hAnsi="Times New Roman"/>
          <w:sz w:val="22"/>
        </w:rPr>
        <w:t>a =</w:t>
      </w:r>
      <w:r w:rsidRPr="00E439C6">
        <w:rPr>
          <w:rFonts w:ascii="Times New Roman" w:hAnsi="Times New Roman"/>
          <w:sz w:val="22"/>
        </w:rPr>
        <w:t xml:space="preserve"> 32</w:t>
      </w:r>
      <w:r>
        <w:rPr>
          <w:rFonts w:ascii="Times New Roman" w:hAnsi="Times New Roman"/>
          <w:sz w:val="22"/>
        </w:rPr>
        <w:t xml:space="preserve">  </w:t>
      </w:r>
      <w:r w:rsidR="008C08B8">
        <w:rPr>
          <w:rFonts w:ascii="Times New Roman" w:hAnsi="Times New Roman"/>
          <w:sz w:val="22"/>
        </w:rPr>
        <w:t>b =</w:t>
      </w:r>
      <w:r w:rsidRPr="00E439C6">
        <w:rPr>
          <w:rFonts w:ascii="Times New Roman" w:hAnsi="Times New Roman"/>
          <w:sz w:val="22"/>
        </w:rPr>
        <w:t xml:space="preserve"> 66</w:t>
      </w:r>
      <w:r>
        <w:rPr>
          <w:rFonts w:ascii="Times New Roman" w:hAnsi="Times New Roman"/>
          <w:sz w:val="22"/>
        </w:rPr>
        <w:t xml:space="preserve">  </w:t>
      </w:r>
      <w:r w:rsidR="008C08B8">
        <w:rPr>
          <w:rFonts w:ascii="Times New Roman" w:hAnsi="Times New Roman"/>
          <w:sz w:val="22"/>
        </w:rPr>
        <w:t>c =</w:t>
      </w:r>
      <w:r w:rsidRPr="00E439C6">
        <w:rPr>
          <w:rFonts w:ascii="Times New Roman" w:hAnsi="Times New Roman"/>
          <w:sz w:val="22"/>
        </w:rPr>
        <w:t xml:space="preserve"> 1</w:t>
      </w:r>
      <w:r>
        <w:rPr>
          <w:rFonts w:ascii="Times New Roman" w:hAnsi="Times New Roman"/>
          <w:sz w:val="22"/>
        </w:rPr>
        <w:t xml:space="preserve">  </w:t>
      </w:r>
      <w:r w:rsidR="008C08B8">
        <w:rPr>
          <w:rFonts w:ascii="Times New Roman" w:hAnsi="Times New Roman"/>
          <w:sz w:val="22"/>
        </w:rPr>
        <w:t>d =</w:t>
      </w:r>
      <w:r w:rsidRPr="00E439C6">
        <w:rPr>
          <w:rFonts w:ascii="Times New Roman" w:hAnsi="Times New Roman"/>
          <w:sz w:val="22"/>
        </w:rPr>
        <w:t xml:space="preserve"> 1</w:t>
      </w:r>
      <w:r>
        <w:rPr>
          <w:rFonts w:ascii="Times New Roman" w:hAnsi="Times New Roman"/>
          <w:sz w:val="22"/>
        </w:rPr>
        <w:t xml:space="preserve">   </w:t>
      </w:r>
      <w:r w:rsidRPr="00E439C6">
        <w:rPr>
          <w:rFonts w:ascii="Times New Roman" w:hAnsi="Times New Roman"/>
          <w:sz w:val="22"/>
        </w:rPr>
        <w:t>r = .21</w:t>
      </w:r>
    </w:p>
    <w:p w14:paraId="78DF26DA" w14:textId="77777777" w:rsidR="00A53300" w:rsidRDefault="00A53300" w:rsidP="00A53300">
      <w:pPr>
        <w:rPr>
          <w:rFonts w:ascii="Times New Roman" w:hAnsi="Times New Roman"/>
          <w:sz w:val="22"/>
        </w:rPr>
      </w:pPr>
    </w:p>
    <w:p w14:paraId="26E2704E" w14:textId="77777777" w:rsidR="006918B9" w:rsidRDefault="00A53300" w:rsidP="00A53300">
      <w:pPr>
        <w:ind w:left="720" w:hanging="720"/>
        <w:rPr>
          <w:rFonts w:ascii="Times New Roman" w:hAnsi="Times New Roman"/>
          <w:sz w:val="22"/>
          <w:szCs w:val="24"/>
        </w:rPr>
      </w:pPr>
      <w:r>
        <w:rPr>
          <w:rFonts w:ascii="Times New Roman" w:hAnsi="Times New Roman"/>
          <w:sz w:val="22"/>
          <w:szCs w:val="24"/>
        </w:rPr>
        <w:t>19.</w:t>
      </w:r>
      <w:r>
        <w:rPr>
          <w:rFonts w:ascii="Times New Roman" w:hAnsi="Times New Roman"/>
          <w:sz w:val="22"/>
          <w:szCs w:val="24"/>
        </w:rPr>
        <w:tab/>
        <w:t>Given what is known about the population changes in the past 10 years, which country is likely to see the highest total fertility rate (TFR)?</w:t>
      </w:r>
    </w:p>
    <w:p w14:paraId="429FEC7E" w14:textId="08CFCC6F"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r>
      <w:r>
        <w:rPr>
          <w:rFonts w:ascii="Times New Roman" w:hAnsi="Times New Roman"/>
          <w:sz w:val="22"/>
          <w:szCs w:val="24"/>
        </w:rPr>
        <w:t>United States</w:t>
      </w:r>
    </w:p>
    <w:p w14:paraId="0C40833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Pr>
          <w:rFonts w:ascii="Times New Roman" w:hAnsi="Times New Roman"/>
          <w:sz w:val="22"/>
          <w:szCs w:val="24"/>
        </w:rPr>
        <w:t>Canada</w:t>
      </w:r>
    </w:p>
    <w:p w14:paraId="5716FA04" w14:textId="77777777" w:rsidR="006918B9" w:rsidRDefault="00A53300" w:rsidP="00A53300">
      <w:pPr>
        <w:ind w:left="720"/>
        <w:rPr>
          <w:rFonts w:ascii="Times New Roman" w:hAnsi="Times New Roman"/>
          <w:i/>
          <w:sz w:val="22"/>
          <w:szCs w:val="24"/>
        </w:rPr>
      </w:pPr>
      <w:r>
        <w:rPr>
          <w:rFonts w:ascii="Times New Roman" w:hAnsi="Times New Roman"/>
          <w:i/>
          <w:sz w:val="22"/>
          <w:szCs w:val="24"/>
        </w:rPr>
        <w:t>Inc</w:t>
      </w:r>
      <w:r w:rsidRPr="00E439C6">
        <w:rPr>
          <w:rFonts w:ascii="Times New Roman" w:hAnsi="Times New Roman"/>
          <w:i/>
          <w:sz w:val="22"/>
          <w:szCs w:val="24"/>
        </w:rPr>
        <w:t xml:space="preserve">orrect. </w:t>
      </w:r>
      <w:r>
        <w:rPr>
          <w:rFonts w:ascii="Times New Roman" w:hAnsi="Times New Roman"/>
          <w:i/>
          <w:sz w:val="22"/>
          <w:szCs w:val="24"/>
        </w:rPr>
        <w:t>Canada is a developed country and will likely see a decrease in population.</w:t>
      </w:r>
    </w:p>
    <w:p w14:paraId="20867D33" w14:textId="57FB19BB"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South Korea</w:t>
      </w:r>
    </w:p>
    <w:p w14:paraId="627DC918" w14:textId="77777777" w:rsidR="00A53300"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r>
      <w:r>
        <w:rPr>
          <w:rFonts w:ascii="Times New Roman" w:hAnsi="Times New Roman"/>
          <w:sz w:val="22"/>
          <w:szCs w:val="24"/>
        </w:rPr>
        <w:t>India</w:t>
      </w:r>
    </w:p>
    <w:p w14:paraId="0E988712" w14:textId="77777777" w:rsidR="00A53300" w:rsidRPr="00E439C6" w:rsidRDefault="00A53300" w:rsidP="00A53300">
      <w:pPr>
        <w:ind w:left="720"/>
        <w:rPr>
          <w:rFonts w:ascii="Times New Roman" w:hAnsi="Times New Roman"/>
          <w:i/>
          <w:sz w:val="22"/>
          <w:szCs w:val="24"/>
        </w:rPr>
      </w:pPr>
      <w:r>
        <w:rPr>
          <w:rFonts w:ascii="Times New Roman" w:hAnsi="Times New Roman"/>
          <w:i/>
          <w:sz w:val="22"/>
          <w:szCs w:val="24"/>
        </w:rPr>
        <w:t>C</w:t>
      </w:r>
      <w:r w:rsidRPr="00E439C6">
        <w:rPr>
          <w:rFonts w:ascii="Times New Roman" w:hAnsi="Times New Roman"/>
          <w:i/>
          <w:sz w:val="22"/>
          <w:szCs w:val="24"/>
        </w:rPr>
        <w:t xml:space="preserve">orrect. </w:t>
      </w:r>
      <w:r>
        <w:rPr>
          <w:rFonts w:ascii="Times New Roman" w:hAnsi="Times New Roman"/>
          <w:i/>
          <w:sz w:val="22"/>
          <w:szCs w:val="24"/>
        </w:rPr>
        <w:t>India is considered an economically developing country and will likely see a population increase.</w:t>
      </w:r>
    </w:p>
    <w:p w14:paraId="0C827FD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Answer: </w:t>
      </w:r>
      <w:r>
        <w:rPr>
          <w:rFonts w:ascii="Times New Roman" w:hAnsi="Times New Roman"/>
          <w:sz w:val="22"/>
          <w:szCs w:val="24"/>
        </w:rPr>
        <w:t>D</w:t>
      </w:r>
    </w:p>
    <w:p w14:paraId="4E8BDEAE"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3</w:t>
      </w:r>
    </w:p>
    <w:p w14:paraId="2621235E" w14:textId="2782588D" w:rsidR="00A53300" w:rsidRPr="00E439C6" w:rsidRDefault="00A53300" w:rsidP="00A53300">
      <w:pPr>
        <w:rPr>
          <w:rFonts w:ascii="Times New Roman" w:hAnsi="Times New Roman"/>
          <w:sz w:val="22"/>
          <w:szCs w:val="24"/>
        </w:rPr>
      </w:pPr>
      <w:r w:rsidRPr="00E439C6">
        <w:rPr>
          <w:rFonts w:ascii="Times New Roman" w:hAnsi="Times New Roman"/>
          <w:sz w:val="22"/>
          <w:szCs w:val="24"/>
        </w:rPr>
        <w:t>Page: 5</w:t>
      </w:r>
      <w:r>
        <w:rPr>
          <w:rFonts w:ascii="Times New Roman" w:hAnsi="Times New Roman"/>
          <w:sz w:val="22"/>
          <w:szCs w:val="24"/>
        </w:rPr>
        <w:t>–6</w:t>
      </w:r>
    </w:p>
    <w:p w14:paraId="605698D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7531C20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10ED453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7983F037" w14:textId="77777777" w:rsidR="00A53300" w:rsidRPr="00E439C6" w:rsidRDefault="00A53300" w:rsidP="00A53300">
      <w:pPr>
        <w:rPr>
          <w:rFonts w:ascii="Times New Roman" w:hAnsi="Times New Roman"/>
          <w:sz w:val="22"/>
          <w:szCs w:val="24"/>
        </w:rPr>
      </w:pPr>
    </w:p>
    <w:p w14:paraId="55A36D82"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20.</w:t>
      </w:r>
      <w:r w:rsidRPr="00E439C6">
        <w:rPr>
          <w:rFonts w:ascii="Times New Roman" w:hAnsi="Times New Roman"/>
          <w:sz w:val="22"/>
          <w:szCs w:val="24"/>
        </w:rPr>
        <w:tab/>
        <w:t>What will happen to the populations of developed countries during the next few decades and beyond? They will _____.</w:t>
      </w:r>
    </w:p>
    <w:p w14:paraId="5248B22D"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increase more than developing countries</w:t>
      </w:r>
    </w:p>
    <w:p w14:paraId="7B1BC980" w14:textId="66EAA1A9"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population of developed countries will decline in population.</w:t>
      </w:r>
    </w:p>
    <w:p w14:paraId="740E1C9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remain stable in population</w:t>
      </w:r>
    </w:p>
    <w:p w14:paraId="5C6CF9F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decrease</w:t>
      </w:r>
    </w:p>
    <w:p w14:paraId="5BBE82D2"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Population growth rates in developed countries have been declining and will continue to do so</w:t>
      </w:r>
      <w:r>
        <w:rPr>
          <w:rFonts w:ascii="Times New Roman" w:hAnsi="Times New Roman"/>
          <w:i/>
          <w:sz w:val="22"/>
          <w:szCs w:val="24"/>
        </w:rPr>
        <w:t xml:space="preserve"> as the fertility rate is below the replacement rate</w:t>
      </w:r>
      <w:r w:rsidRPr="00E439C6">
        <w:rPr>
          <w:rFonts w:ascii="Times New Roman" w:hAnsi="Times New Roman"/>
          <w:i/>
          <w:sz w:val="22"/>
          <w:szCs w:val="24"/>
        </w:rPr>
        <w:t>.</w:t>
      </w:r>
    </w:p>
    <w:p w14:paraId="36ADA96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increase slowly</w:t>
      </w:r>
    </w:p>
    <w:p w14:paraId="3F498D1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6E7C5A64"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3</w:t>
      </w:r>
    </w:p>
    <w:p w14:paraId="11CC3F88" w14:textId="49E843C3" w:rsidR="00A53300" w:rsidRPr="00E439C6" w:rsidRDefault="00A53300" w:rsidP="00A53300">
      <w:pPr>
        <w:rPr>
          <w:rFonts w:ascii="Times New Roman" w:hAnsi="Times New Roman"/>
          <w:sz w:val="22"/>
          <w:szCs w:val="24"/>
        </w:rPr>
      </w:pPr>
      <w:r w:rsidRPr="00E439C6">
        <w:rPr>
          <w:rFonts w:ascii="Times New Roman" w:hAnsi="Times New Roman"/>
          <w:sz w:val="22"/>
          <w:szCs w:val="24"/>
        </w:rPr>
        <w:t>Page: 5</w:t>
      </w:r>
    </w:p>
    <w:p w14:paraId="63ADEDE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228D1BF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1A7703D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62DBF80B" w14:textId="77777777" w:rsidR="00A53300" w:rsidRPr="00E439C6" w:rsidRDefault="00A53300" w:rsidP="00A53300">
      <w:pPr>
        <w:rPr>
          <w:rFonts w:ascii="Times New Roman" w:hAnsi="Times New Roman"/>
          <w:sz w:val="22"/>
          <w:szCs w:val="24"/>
        </w:rPr>
      </w:pPr>
    </w:p>
    <w:p w14:paraId="2BC7B821"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21.</w:t>
      </w:r>
      <w:r w:rsidRPr="00E439C6">
        <w:rPr>
          <w:rFonts w:ascii="Times New Roman" w:hAnsi="Times New Roman"/>
          <w:sz w:val="22"/>
          <w:szCs w:val="24"/>
        </w:rPr>
        <w:tab/>
        <w:t>What term is used in the text to refer to the most affluent countries in the world?</w:t>
      </w:r>
    </w:p>
    <w:p w14:paraId="4E3E9AF2"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affluent countries</w:t>
      </w:r>
    </w:p>
    <w:p w14:paraId="2FDA08C6" w14:textId="33A4A444"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 xml:space="preserve">Incorrect. Affluent countries are referred to as </w:t>
      </w:r>
      <w:r>
        <w:rPr>
          <w:rFonts w:ascii="Times New Roman" w:hAnsi="Times New Roman"/>
          <w:i/>
          <w:sz w:val="22"/>
          <w:szCs w:val="24"/>
        </w:rPr>
        <w:t>“</w:t>
      </w:r>
      <w:r w:rsidRPr="00E439C6">
        <w:rPr>
          <w:rFonts w:ascii="Times New Roman" w:hAnsi="Times New Roman"/>
          <w:i/>
          <w:sz w:val="22"/>
          <w:szCs w:val="24"/>
        </w:rPr>
        <w:t>developed</w:t>
      </w:r>
      <w:r>
        <w:rPr>
          <w:rFonts w:ascii="Times New Roman" w:hAnsi="Times New Roman"/>
          <w:i/>
          <w:sz w:val="22"/>
          <w:szCs w:val="24"/>
        </w:rPr>
        <w:t>”</w:t>
      </w:r>
      <w:r w:rsidRPr="00E439C6">
        <w:rPr>
          <w:rFonts w:ascii="Times New Roman" w:hAnsi="Times New Roman"/>
          <w:i/>
          <w:sz w:val="22"/>
          <w:szCs w:val="24"/>
        </w:rPr>
        <w:t xml:space="preserve"> countries.</w:t>
      </w:r>
    </w:p>
    <w:p w14:paraId="5A8F6A2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developed countries</w:t>
      </w:r>
    </w:p>
    <w:p w14:paraId="4AE8F672"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These include the United States, Canada, Japan, South Korea, nearly all of Europe, Argentina, Chile, Australia, New Zealand.</w:t>
      </w:r>
    </w:p>
    <w:p w14:paraId="664352C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developing countries</w:t>
      </w:r>
    </w:p>
    <w:p w14:paraId="3FCC3EB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population-rich countries</w:t>
      </w:r>
    </w:p>
    <w:p w14:paraId="198ECDD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538CCC42"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7C79C911" w14:textId="52CB1260" w:rsidR="00A53300" w:rsidRPr="00E439C6" w:rsidRDefault="00A53300" w:rsidP="00A53300">
      <w:pPr>
        <w:rPr>
          <w:rFonts w:ascii="Times New Roman" w:hAnsi="Times New Roman"/>
          <w:sz w:val="22"/>
          <w:szCs w:val="24"/>
        </w:rPr>
      </w:pPr>
      <w:r w:rsidRPr="00E439C6">
        <w:rPr>
          <w:rFonts w:ascii="Times New Roman" w:hAnsi="Times New Roman"/>
          <w:sz w:val="22"/>
          <w:szCs w:val="24"/>
        </w:rPr>
        <w:t>Page: 5</w:t>
      </w:r>
    </w:p>
    <w:p w14:paraId="67238D4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59EEEF0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3E548F0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Bloom</w:t>
      </w:r>
      <w:r>
        <w:rPr>
          <w:rFonts w:ascii="Times New Roman" w:hAnsi="Times New Roman"/>
          <w:sz w:val="22"/>
          <w:szCs w:val="24"/>
        </w:rPr>
        <w:t>’</w:t>
      </w:r>
      <w:r w:rsidRPr="00E439C6">
        <w:rPr>
          <w:rFonts w:ascii="Times New Roman" w:hAnsi="Times New Roman"/>
          <w:sz w:val="22"/>
          <w:szCs w:val="24"/>
        </w:rPr>
        <w:t>s Taxonomy Level: Understand</w:t>
      </w:r>
    </w:p>
    <w:p w14:paraId="4D009F58" w14:textId="77777777" w:rsidR="00A53300" w:rsidRDefault="00A53300" w:rsidP="00A53300">
      <w:pPr>
        <w:tabs>
          <w:tab w:val="left" w:pos="360"/>
        </w:tabs>
        <w:rPr>
          <w:rFonts w:ascii="Times New Roman" w:hAnsi="Times New Roman"/>
          <w:sz w:val="22"/>
        </w:rPr>
      </w:pPr>
    </w:p>
    <w:p w14:paraId="2BEDC099" w14:textId="48A2A745" w:rsidR="00A53300" w:rsidRPr="00E439C6" w:rsidRDefault="004033EC" w:rsidP="00A53300">
      <w:pPr>
        <w:ind w:left="720" w:hanging="720"/>
        <w:rPr>
          <w:rFonts w:ascii="Times New Roman" w:hAnsi="Times New Roman"/>
          <w:sz w:val="22"/>
          <w:szCs w:val="24"/>
        </w:rPr>
      </w:pPr>
      <w:r>
        <w:rPr>
          <w:rFonts w:ascii="Times New Roman" w:hAnsi="Times New Roman"/>
          <w:sz w:val="22"/>
          <w:szCs w:val="24"/>
        </w:rPr>
        <w:t>22</w:t>
      </w:r>
      <w:r w:rsidR="0030049D">
        <w:rPr>
          <w:rFonts w:ascii="Times New Roman" w:hAnsi="Times New Roman"/>
          <w:sz w:val="22"/>
          <w:szCs w:val="24"/>
        </w:rPr>
        <w:t>.</w:t>
      </w:r>
      <w:r w:rsidR="00AF0217">
        <w:rPr>
          <w:rFonts w:ascii="Times New Roman" w:hAnsi="Times New Roman"/>
          <w:sz w:val="22"/>
          <w:szCs w:val="24"/>
        </w:rPr>
        <w:tab/>
      </w:r>
      <w:r w:rsidR="0030049D">
        <w:rPr>
          <w:rFonts w:ascii="Times New Roman" w:hAnsi="Times New Roman"/>
          <w:sz w:val="22"/>
          <w:szCs w:val="24"/>
        </w:rPr>
        <w:t>___</w:t>
      </w:r>
      <w:r w:rsidR="00AF0217">
        <w:rPr>
          <w:rFonts w:ascii="Times New Roman" w:hAnsi="Times New Roman"/>
          <w:sz w:val="22"/>
          <w:szCs w:val="24"/>
        </w:rPr>
        <w:t xml:space="preserve"> </w:t>
      </w:r>
      <w:r w:rsidR="00A53300" w:rsidRPr="00E439C6">
        <w:rPr>
          <w:rFonts w:ascii="Times New Roman" w:hAnsi="Times New Roman"/>
          <w:sz w:val="22"/>
          <w:szCs w:val="24"/>
        </w:rPr>
        <w:t>refers to the most affluent countries in the world.</w:t>
      </w:r>
    </w:p>
    <w:p w14:paraId="5B0267F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Developed countries</w:t>
      </w:r>
    </w:p>
    <w:p w14:paraId="065AC23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Developing countries</w:t>
      </w:r>
    </w:p>
    <w:p w14:paraId="62D9E29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Collective cultures</w:t>
      </w:r>
    </w:p>
    <w:p w14:paraId="5BD6AB8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Individualistic cultures</w:t>
      </w:r>
    </w:p>
    <w:p w14:paraId="557FFAE4"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29C8DF4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5</w:t>
      </w:r>
    </w:p>
    <w:p w14:paraId="1A2AC0E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7537E98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7D080C4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38CB1CD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631D337F" w14:textId="77777777" w:rsidR="00A53300" w:rsidRDefault="00A53300" w:rsidP="00A53300">
      <w:pPr>
        <w:ind w:left="720" w:hanging="720"/>
        <w:rPr>
          <w:rFonts w:ascii="Times New Roman" w:hAnsi="Times New Roman"/>
          <w:sz w:val="22"/>
          <w:szCs w:val="24"/>
        </w:rPr>
      </w:pPr>
    </w:p>
    <w:p w14:paraId="724D8A77" w14:textId="22F7D6BD" w:rsidR="00A53300" w:rsidRPr="00E439C6" w:rsidRDefault="004033EC" w:rsidP="00A53300">
      <w:pPr>
        <w:ind w:left="720" w:hanging="720"/>
        <w:rPr>
          <w:rFonts w:ascii="Times New Roman" w:hAnsi="Times New Roman"/>
          <w:sz w:val="22"/>
          <w:szCs w:val="24"/>
        </w:rPr>
      </w:pPr>
      <w:r>
        <w:rPr>
          <w:rFonts w:ascii="Times New Roman" w:hAnsi="Times New Roman"/>
          <w:sz w:val="22"/>
          <w:szCs w:val="24"/>
        </w:rPr>
        <w:t>23</w:t>
      </w:r>
      <w:r w:rsidR="00872009">
        <w:rPr>
          <w:rFonts w:ascii="Times New Roman" w:hAnsi="Times New Roman"/>
          <w:sz w:val="22"/>
          <w:szCs w:val="24"/>
        </w:rPr>
        <w:t>.</w:t>
      </w:r>
      <w:r w:rsidR="00AF0217">
        <w:rPr>
          <w:rFonts w:ascii="Times New Roman" w:hAnsi="Times New Roman"/>
          <w:sz w:val="22"/>
          <w:szCs w:val="24"/>
        </w:rPr>
        <w:tab/>
      </w:r>
      <w:r w:rsidR="00A53300" w:rsidRPr="00E439C6">
        <w:rPr>
          <w:rFonts w:ascii="Times New Roman" w:hAnsi="Times New Roman"/>
          <w:sz w:val="22"/>
          <w:szCs w:val="24"/>
        </w:rPr>
        <w:t>The United States, Canada, Japan, South Korea, Australia, New Zealand, and nearly all the countries of Europe are examples of ____.</w:t>
      </w:r>
    </w:p>
    <w:p w14:paraId="23C5F6A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developed countries</w:t>
      </w:r>
    </w:p>
    <w:p w14:paraId="7C95705C"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As economic powerhouses, these countries are considered developed.</w:t>
      </w:r>
    </w:p>
    <w:p w14:paraId="0C0482F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developing countries</w:t>
      </w:r>
    </w:p>
    <w:p w14:paraId="242210A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collective cultures</w:t>
      </w:r>
    </w:p>
    <w:p w14:paraId="49E4DFD5"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individualistic cultures</w:t>
      </w:r>
    </w:p>
    <w:p w14:paraId="6C6BC512"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Yes, some are in</w:t>
      </w:r>
      <w:r>
        <w:rPr>
          <w:rFonts w:ascii="Times New Roman" w:hAnsi="Times New Roman"/>
          <w:i/>
          <w:sz w:val="22"/>
          <w:szCs w:val="24"/>
        </w:rPr>
        <w:t>d</w:t>
      </w:r>
      <w:r w:rsidRPr="00E439C6">
        <w:rPr>
          <w:rFonts w:ascii="Times New Roman" w:hAnsi="Times New Roman"/>
          <w:i/>
          <w:sz w:val="22"/>
          <w:szCs w:val="24"/>
        </w:rPr>
        <w:t>ividualistic cultures; however, Asian countries often have collective cultures.</w:t>
      </w:r>
    </w:p>
    <w:p w14:paraId="13F54978" w14:textId="77777777" w:rsidR="006918B9" w:rsidRDefault="00A53300" w:rsidP="00A53300">
      <w:pPr>
        <w:rPr>
          <w:rFonts w:ascii="Times New Roman" w:hAnsi="Times New Roman"/>
          <w:sz w:val="22"/>
          <w:szCs w:val="24"/>
        </w:rPr>
      </w:pPr>
      <w:r>
        <w:rPr>
          <w:rFonts w:ascii="Times New Roman" w:hAnsi="Times New Roman"/>
          <w:sz w:val="22"/>
          <w:szCs w:val="24"/>
        </w:rPr>
        <w:t>Answer: A</w:t>
      </w:r>
    </w:p>
    <w:p w14:paraId="6B80B96F" w14:textId="5B84E295" w:rsidR="00A53300" w:rsidRPr="00E439C6" w:rsidRDefault="00A53300" w:rsidP="00A53300">
      <w:pPr>
        <w:rPr>
          <w:rFonts w:ascii="Times New Roman" w:hAnsi="Times New Roman"/>
          <w:sz w:val="22"/>
          <w:szCs w:val="24"/>
        </w:rPr>
      </w:pPr>
      <w:r w:rsidRPr="00E439C6">
        <w:rPr>
          <w:rFonts w:ascii="Times New Roman" w:hAnsi="Times New Roman"/>
          <w:sz w:val="22"/>
          <w:szCs w:val="24"/>
        </w:rPr>
        <w:t>Page: 5</w:t>
      </w:r>
    </w:p>
    <w:p w14:paraId="4456BC4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4E80D6D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3FBFC08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3A4A495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4EEBAACD" w14:textId="77777777" w:rsidR="00A53300" w:rsidRPr="00E439C6" w:rsidRDefault="00A53300" w:rsidP="00A53300">
      <w:pPr>
        <w:rPr>
          <w:rFonts w:ascii="Times New Roman" w:hAnsi="Times New Roman"/>
          <w:sz w:val="22"/>
          <w:szCs w:val="24"/>
        </w:rPr>
      </w:pPr>
    </w:p>
    <w:p w14:paraId="42045669" w14:textId="0D19C7AD" w:rsidR="00A53300" w:rsidRPr="00E439C6" w:rsidRDefault="004033EC" w:rsidP="00A53300">
      <w:pPr>
        <w:ind w:left="720" w:hanging="720"/>
        <w:rPr>
          <w:rFonts w:ascii="Times New Roman" w:hAnsi="Times New Roman"/>
          <w:sz w:val="22"/>
          <w:szCs w:val="24"/>
        </w:rPr>
      </w:pPr>
      <w:r>
        <w:rPr>
          <w:rFonts w:ascii="Times New Roman" w:hAnsi="Times New Roman"/>
          <w:sz w:val="22"/>
          <w:szCs w:val="24"/>
        </w:rPr>
        <w:t>24</w:t>
      </w:r>
      <w:r w:rsidR="004D35A1">
        <w:rPr>
          <w:rFonts w:ascii="Times New Roman" w:hAnsi="Times New Roman"/>
          <w:sz w:val="22"/>
          <w:szCs w:val="24"/>
        </w:rPr>
        <w:t>.</w:t>
      </w:r>
      <w:r w:rsidR="00A53300" w:rsidRPr="00E439C6">
        <w:rPr>
          <w:rFonts w:ascii="Times New Roman" w:hAnsi="Times New Roman"/>
          <w:sz w:val="22"/>
          <w:szCs w:val="24"/>
        </w:rPr>
        <w:tab/>
        <w:t>What term is used in the text to refer to countries which have less wealth, but are experiencing rapid economic growth?</w:t>
      </w:r>
    </w:p>
    <w:p w14:paraId="3F146C68"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impoverished countries</w:t>
      </w:r>
    </w:p>
    <w:p w14:paraId="64DD649F" w14:textId="4410442E"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 xml:space="preserve">Incorrect. Countries that have less wealth, but are experiencing rapid economic growth are referred to as </w:t>
      </w:r>
      <w:r>
        <w:rPr>
          <w:rFonts w:ascii="Times New Roman" w:hAnsi="Times New Roman"/>
          <w:i/>
          <w:sz w:val="22"/>
          <w:szCs w:val="24"/>
        </w:rPr>
        <w:t>“</w:t>
      </w:r>
      <w:r w:rsidRPr="00E439C6">
        <w:rPr>
          <w:rFonts w:ascii="Times New Roman" w:hAnsi="Times New Roman"/>
          <w:i/>
          <w:sz w:val="22"/>
          <w:szCs w:val="24"/>
        </w:rPr>
        <w:t>developing</w:t>
      </w:r>
      <w:r>
        <w:rPr>
          <w:rFonts w:ascii="Times New Roman" w:hAnsi="Times New Roman"/>
          <w:i/>
          <w:sz w:val="22"/>
          <w:szCs w:val="24"/>
        </w:rPr>
        <w:t>”</w:t>
      </w:r>
      <w:r w:rsidRPr="00E439C6">
        <w:rPr>
          <w:rFonts w:ascii="Times New Roman" w:hAnsi="Times New Roman"/>
          <w:i/>
          <w:sz w:val="22"/>
          <w:szCs w:val="24"/>
        </w:rPr>
        <w:t xml:space="preserve"> countries.</w:t>
      </w:r>
    </w:p>
    <w:p w14:paraId="1C6A26D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developed countries</w:t>
      </w:r>
    </w:p>
    <w:p w14:paraId="2F60E25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developing countries</w:t>
      </w:r>
    </w:p>
    <w:p w14:paraId="32D81473"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These are countries, such as India and China, that have less wealth but are experiencing rapid economic growth.</w:t>
      </w:r>
    </w:p>
    <w:p w14:paraId="2695486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population-rich countries</w:t>
      </w:r>
    </w:p>
    <w:p w14:paraId="4806B1D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5B19AB8C"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13C55D0E" w14:textId="0D8FA781" w:rsidR="00A53300" w:rsidRPr="00E439C6" w:rsidRDefault="00A53300" w:rsidP="00A53300">
      <w:pPr>
        <w:rPr>
          <w:rFonts w:ascii="Times New Roman" w:hAnsi="Times New Roman"/>
          <w:sz w:val="22"/>
          <w:szCs w:val="24"/>
        </w:rPr>
      </w:pPr>
      <w:r w:rsidRPr="00E439C6">
        <w:rPr>
          <w:rFonts w:ascii="Times New Roman" w:hAnsi="Times New Roman"/>
          <w:sz w:val="22"/>
          <w:szCs w:val="24"/>
        </w:rPr>
        <w:t>Page: 5</w:t>
      </w:r>
    </w:p>
    <w:p w14:paraId="158F8BD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3EF3D7C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2BAA852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47C2ED0E" w14:textId="77777777" w:rsidR="00A53300" w:rsidRPr="00E439C6" w:rsidRDefault="00A53300" w:rsidP="00A53300">
      <w:pPr>
        <w:rPr>
          <w:rFonts w:ascii="Times New Roman" w:hAnsi="Times New Roman"/>
          <w:sz w:val="22"/>
          <w:szCs w:val="24"/>
        </w:rPr>
      </w:pPr>
    </w:p>
    <w:p w14:paraId="1C0CFB4B" w14:textId="18F5CDE1" w:rsidR="00A53300" w:rsidRPr="00E439C6" w:rsidRDefault="004033EC" w:rsidP="00A53300">
      <w:pPr>
        <w:rPr>
          <w:rFonts w:ascii="Times New Roman" w:hAnsi="Times New Roman"/>
          <w:sz w:val="22"/>
          <w:szCs w:val="24"/>
        </w:rPr>
      </w:pPr>
      <w:r>
        <w:rPr>
          <w:rFonts w:ascii="Times New Roman" w:hAnsi="Times New Roman"/>
          <w:sz w:val="22"/>
          <w:szCs w:val="24"/>
        </w:rPr>
        <w:t>25</w:t>
      </w:r>
      <w:r w:rsidR="003367BC">
        <w:rPr>
          <w:rFonts w:ascii="Times New Roman" w:hAnsi="Times New Roman"/>
          <w:sz w:val="22"/>
          <w:szCs w:val="24"/>
        </w:rPr>
        <w:t>.</w:t>
      </w:r>
      <w:r w:rsidR="00AF0217">
        <w:rPr>
          <w:rFonts w:ascii="Times New Roman" w:hAnsi="Times New Roman"/>
          <w:sz w:val="22"/>
          <w:szCs w:val="24"/>
        </w:rPr>
        <w:tab/>
      </w:r>
      <w:r w:rsidR="00A53300" w:rsidRPr="00E439C6">
        <w:rPr>
          <w:rFonts w:ascii="Times New Roman" w:hAnsi="Times New Roman"/>
          <w:sz w:val="22"/>
          <w:szCs w:val="24"/>
        </w:rPr>
        <w:t>What percent of the current world</w:t>
      </w:r>
      <w:r w:rsidR="00A53300">
        <w:rPr>
          <w:rFonts w:ascii="Times New Roman" w:hAnsi="Times New Roman"/>
          <w:sz w:val="22"/>
          <w:szCs w:val="24"/>
        </w:rPr>
        <w:t>’</w:t>
      </w:r>
      <w:r w:rsidR="00A53300" w:rsidRPr="00E439C6">
        <w:rPr>
          <w:rFonts w:ascii="Times New Roman" w:hAnsi="Times New Roman"/>
          <w:sz w:val="22"/>
          <w:szCs w:val="24"/>
        </w:rPr>
        <w:t>s population lives in the most affluent countries?</w:t>
      </w:r>
    </w:p>
    <w:p w14:paraId="3911317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18%</w:t>
      </w:r>
    </w:p>
    <w:p w14:paraId="63A40F3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34%</w:t>
      </w:r>
    </w:p>
    <w:p w14:paraId="0AB7928F"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51%</w:t>
      </w:r>
    </w:p>
    <w:p w14:paraId="336CA245" w14:textId="02D6EFBB"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lastRenderedPageBreak/>
        <w:t>d.</w:t>
      </w:r>
      <w:r w:rsidRPr="00E439C6">
        <w:rPr>
          <w:rFonts w:ascii="Times New Roman" w:hAnsi="Times New Roman"/>
          <w:sz w:val="22"/>
          <w:szCs w:val="24"/>
        </w:rPr>
        <w:tab/>
        <w:t>68%</w:t>
      </w:r>
    </w:p>
    <w:p w14:paraId="699A062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64805257" w14:textId="77777777" w:rsidR="006918B9" w:rsidRDefault="00A53300" w:rsidP="00A53300">
      <w:pPr>
        <w:rPr>
          <w:rFonts w:ascii="Times New Roman" w:hAnsi="Times New Roman"/>
          <w:sz w:val="22"/>
          <w:szCs w:val="24"/>
        </w:rPr>
      </w:pPr>
      <w:r w:rsidRPr="00E439C6">
        <w:rPr>
          <w:rFonts w:ascii="Times New Roman" w:hAnsi="Times New Roman"/>
          <w:sz w:val="22"/>
          <w:szCs w:val="24"/>
        </w:rPr>
        <w:t xml:space="preserve">Difficulty: </w:t>
      </w:r>
      <w:r>
        <w:rPr>
          <w:rFonts w:ascii="Times New Roman" w:hAnsi="Times New Roman"/>
          <w:sz w:val="22"/>
          <w:szCs w:val="24"/>
        </w:rPr>
        <w:t>3</w:t>
      </w:r>
    </w:p>
    <w:p w14:paraId="019855EC" w14:textId="3F7E1F3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6</w:t>
      </w:r>
    </w:p>
    <w:p w14:paraId="4C24F55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237846ED"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41800225" w14:textId="29E3CE91"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66DF1B62" w14:textId="77777777" w:rsidR="00A53300" w:rsidRPr="00E439C6" w:rsidRDefault="00A53300" w:rsidP="00A53300">
      <w:pPr>
        <w:rPr>
          <w:rFonts w:ascii="Times New Roman" w:hAnsi="Times New Roman"/>
          <w:sz w:val="22"/>
          <w:szCs w:val="24"/>
        </w:rPr>
      </w:pPr>
    </w:p>
    <w:p w14:paraId="05D92874" w14:textId="77777777" w:rsidR="006918B9" w:rsidRDefault="00A53300" w:rsidP="00A53300">
      <w:pPr>
        <w:ind w:left="720" w:hanging="720"/>
        <w:rPr>
          <w:rFonts w:ascii="Times New Roman" w:hAnsi="Times New Roman"/>
          <w:sz w:val="22"/>
          <w:szCs w:val="24"/>
        </w:rPr>
      </w:pPr>
      <w:r w:rsidRPr="00E439C6">
        <w:rPr>
          <w:rFonts w:ascii="Times New Roman" w:hAnsi="Times New Roman"/>
          <w:sz w:val="22"/>
          <w:szCs w:val="24"/>
        </w:rPr>
        <w:t>26.</w:t>
      </w:r>
      <w:r w:rsidRPr="00E439C6">
        <w:rPr>
          <w:rFonts w:ascii="Times New Roman" w:hAnsi="Times New Roman"/>
          <w:sz w:val="22"/>
          <w:szCs w:val="24"/>
        </w:rPr>
        <w:tab/>
        <w:t>Developed countries roughly make up ____ of the world</w:t>
      </w:r>
      <w:r>
        <w:rPr>
          <w:rFonts w:ascii="Times New Roman" w:hAnsi="Times New Roman"/>
          <w:sz w:val="22"/>
          <w:szCs w:val="24"/>
        </w:rPr>
        <w:t>’</w:t>
      </w:r>
      <w:r w:rsidRPr="00E439C6">
        <w:rPr>
          <w:rFonts w:ascii="Times New Roman" w:hAnsi="Times New Roman"/>
          <w:sz w:val="22"/>
          <w:szCs w:val="24"/>
        </w:rPr>
        <w:t>s population, whereas, developing countries make up ____.</w:t>
      </w:r>
    </w:p>
    <w:p w14:paraId="5667114A" w14:textId="5845B90E"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18%, 82%</w:t>
      </w:r>
    </w:p>
    <w:p w14:paraId="4B0F338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27%, 73%</w:t>
      </w:r>
    </w:p>
    <w:p w14:paraId="21388E3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37%, 63%</w:t>
      </w:r>
    </w:p>
    <w:p w14:paraId="11B5D65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47%, 57%</w:t>
      </w:r>
    </w:p>
    <w:p w14:paraId="07EB8339"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7115D21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w:t>
      </w:r>
      <w:r>
        <w:rPr>
          <w:rFonts w:ascii="Times New Roman" w:hAnsi="Times New Roman"/>
          <w:sz w:val="22"/>
          <w:szCs w:val="24"/>
        </w:rPr>
        <w:t xml:space="preserve"> 6</w:t>
      </w:r>
    </w:p>
    <w:p w14:paraId="6D2A630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0E26AC5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7CAE252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3FD40EB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4544D872" w14:textId="1E70E23E" w:rsidR="00A53300" w:rsidRPr="00E439C6" w:rsidRDefault="00A53300" w:rsidP="00A53300">
      <w:pPr>
        <w:rPr>
          <w:rFonts w:ascii="Times New Roman" w:hAnsi="Times New Roman"/>
          <w:sz w:val="22"/>
        </w:rPr>
      </w:pPr>
      <w:r w:rsidRPr="00E439C6">
        <w:rPr>
          <w:rFonts w:ascii="Times New Roman" w:hAnsi="Times New Roman"/>
          <w:sz w:val="22"/>
        </w:rPr>
        <w:t>% correct</w:t>
      </w:r>
      <w:r>
        <w:rPr>
          <w:rFonts w:ascii="Times New Roman" w:hAnsi="Times New Roman"/>
          <w:sz w:val="22"/>
        </w:rPr>
        <w:t xml:space="preserve"> </w:t>
      </w:r>
      <w:r w:rsidRPr="00E439C6">
        <w:rPr>
          <w:rFonts w:ascii="Times New Roman" w:hAnsi="Times New Roman"/>
          <w:sz w:val="22"/>
        </w:rPr>
        <w:t>86</w:t>
      </w:r>
      <w:r>
        <w:rPr>
          <w:rFonts w:ascii="Times New Roman" w:hAnsi="Times New Roman"/>
          <w:sz w:val="22"/>
        </w:rPr>
        <w:t xml:space="preserve"> </w:t>
      </w:r>
      <w:r w:rsidR="00D80343">
        <w:rPr>
          <w:rFonts w:ascii="Times New Roman" w:hAnsi="Times New Roman"/>
          <w:sz w:val="22"/>
        </w:rPr>
        <w:t xml:space="preserve"> </w:t>
      </w:r>
      <w:r>
        <w:rPr>
          <w:rFonts w:ascii="Times New Roman" w:hAnsi="Times New Roman"/>
          <w:sz w:val="22"/>
        </w:rPr>
        <w:t xml:space="preserve"> </w:t>
      </w:r>
      <w:r w:rsidR="008C08B8">
        <w:rPr>
          <w:rFonts w:ascii="Times New Roman" w:hAnsi="Times New Roman"/>
          <w:sz w:val="22"/>
        </w:rPr>
        <w:t>a =</w:t>
      </w:r>
      <w:r w:rsidRPr="00E439C6">
        <w:rPr>
          <w:rFonts w:ascii="Times New Roman" w:hAnsi="Times New Roman"/>
          <w:sz w:val="22"/>
        </w:rPr>
        <w:t xml:space="preserve"> 86</w:t>
      </w:r>
      <w:r>
        <w:rPr>
          <w:rFonts w:ascii="Times New Roman" w:hAnsi="Times New Roman"/>
          <w:sz w:val="22"/>
        </w:rPr>
        <w:t xml:space="preserve">  </w:t>
      </w:r>
      <w:r w:rsidR="008C08B8">
        <w:rPr>
          <w:rFonts w:ascii="Times New Roman" w:hAnsi="Times New Roman"/>
          <w:sz w:val="22"/>
        </w:rPr>
        <w:t>b =</w:t>
      </w:r>
      <w:r w:rsidRPr="00E439C6">
        <w:rPr>
          <w:rFonts w:ascii="Times New Roman" w:hAnsi="Times New Roman"/>
          <w:sz w:val="22"/>
        </w:rPr>
        <w:t xml:space="preserve"> 6</w:t>
      </w:r>
      <w:r>
        <w:rPr>
          <w:rFonts w:ascii="Times New Roman" w:hAnsi="Times New Roman"/>
          <w:sz w:val="22"/>
        </w:rPr>
        <w:t xml:space="preserve">  </w:t>
      </w:r>
      <w:r w:rsidR="008C08B8">
        <w:rPr>
          <w:rFonts w:ascii="Times New Roman" w:hAnsi="Times New Roman"/>
          <w:sz w:val="22"/>
        </w:rPr>
        <w:t>c =</w:t>
      </w:r>
      <w:r w:rsidRPr="00E439C6">
        <w:rPr>
          <w:rFonts w:ascii="Times New Roman" w:hAnsi="Times New Roman"/>
          <w:sz w:val="22"/>
        </w:rPr>
        <w:t xml:space="preserve"> 7</w:t>
      </w:r>
      <w:r>
        <w:rPr>
          <w:rFonts w:ascii="Times New Roman" w:hAnsi="Times New Roman"/>
          <w:sz w:val="22"/>
        </w:rPr>
        <w:t xml:space="preserve">  </w:t>
      </w:r>
      <w:r w:rsidR="008C08B8">
        <w:rPr>
          <w:rFonts w:ascii="Times New Roman" w:hAnsi="Times New Roman"/>
          <w:sz w:val="22"/>
        </w:rPr>
        <w:t>d =</w:t>
      </w:r>
      <w:r w:rsidRPr="00E439C6">
        <w:rPr>
          <w:rFonts w:ascii="Times New Roman" w:hAnsi="Times New Roman"/>
          <w:sz w:val="22"/>
        </w:rPr>
        <w:t xml:space="preserve"> 1</w:t>
      </w:r>
      <w:r>
        <w:rPr>
          <w:rFonts w:ascii="Times New Roman" w:hAnsi="Times New Roman"/>
          <w:sz w:val="22"/>
        </w:rPr>
        <w:t xml:space="preserve">   </w:t>
      </w:r>
      <w:r w:rsidRPr="00E439C6">
        <w:rPr>
          <w:rFonts w:ascii="Times New Roman" w:hAnsi="Times New Roman"/>
          <w:sz w:val="22"/>
        </w:rPr>
        <w:t>r = .19</w:t>
      </w:r>
    </w:p>
    <w:p w14:paraId="7D306B12" w14:textId="77777777" w:rsidR="00A53300" w:rsidRPr="00E439C6" w:rsidRDefault="00A53300" w:rsidP="00A53300">
      <w:pPr>
        <w:rPr>
          <w:rFonts w:ascii="Times New Roman" w:hAnsi="Times New Roman"/>
          <w:sz w:val="22"/>
          <w:szCs w:val="24"/>
        </w:rPr>
      </w:pPr>
    </w:p>
    <w:p w14:paraId="458893B1"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27.</w:t>
      </w:r>
      <w:r w:rsidRPr="00E439C6">
        <w:rPr>
          <w:rFonts w:ascii="Times New Roman" w:hAnsi="Times New Roman"/>
          <w:sz w:val="22"/>
          <w:szCs w:val="24"/>
        </w:rPr>
        <w:tab/>
        <w:t>Developed countries can be viewed as ____, whereas developing countries can be seen as ____.</w:t>
      </w:r>
    </w:p>
    <w:p w14:paraId="2396B46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wealthy; populated</w:t>
      </w:r>
    </w:p>
    <w:p w14:paraId="6793E214"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The majority of the world</w:t>
      </w:r>
      <w:r>
        <w:rPr>
          <w:rFonts w:ascii="Times New Roman" w:hAnsi="Times New Roman"/>
          <w:i/>
          <w:sz w:val="22"/>
          <w:szCs w:val="24"/>
        </w:rPr>
        <w:t>’</w:t>
      </w:r>
      <w:r w:rsidRPr="00E439C6">
        <w:rPr>
          <w:rFonts w:ascii="Times New Roman" w:hAnsi="Times New Roman"/>
          <w:i/>
          <w:sz w:val="22"/>
          <w:szCs w:val="24"/>
        </w:rPr>
        <w:t>s wealth is located in developed nations; 82 percent of the world</w:t>
      </w:r>
      <w:r>
        <w:rPr>
          <w:rFonts w:ascii="Times New Roman" w:hAnsi="Times New Roman"/>
          <w:i/>
          <w:sz w:val="22"/>
          <w:szCs w:val="24"/>
        </w:rPr>
        <w:t>’</w:t>
      </w:r>
      <w:r w:rsidRPr="00E439C6">
        <w:rPr>
          <w:rFonts w:ascii="Times New Roman" w:hAnsi="Times New Roman"/>
          <w:i/>
          <w:sz w:val="22"/>
          <w:szCs w:val="24"/>
        </w:rPr>
        <w:t>s population is located in developing nations.</w:t>
      </w:r>
    </w:p>
    <w:p w14:paraId="2F55137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populated; wealthy</w:t>
      </w:r>
    </w:p>
    <w:p w14:paraId="6DD8EC9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collective; individualistic</w:t>
      </w:r>
    </w:p>
    <w:p w14:paraId="35FA0CD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individualistic; collective</w:t>
      </w:r>
    </w:p>
    <w:p w14:paraId="54CB6ACC"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It is a misconception that all developed nations are individualistic.</w:t>
      </w:r>
    </w:p>
    <w:p w14:paraId="2E8EC431" w14:textId="77777777" w:rsidR="006918B9" w:rsidRDefault="00A53300" w:rsidP="00A53300">
      <w:pPr>
        <w:rPr>
          <w:rFonts w:ascii="Times New Roman" w:hAnsi="Times New Roman"/>
          <w:sz w:val="22"/>
          <w:szCs w:val="24"/>
        </w:rPr>
      </w:pPr>
      <w:r>
        <w:rPr>
          <w:rFonts w:ascii="Times New Roman" w:hAnsi="Times New Roman"/>
          <w:sz w:val="22"/>
          <w:szCs w:val="24"/>
        </w:rPr>
        <w:t>Answer: A</w:t>
      </w:r>
    </w:p>
    <w:p w14:paraId="43BA2A79" w14:textId="76F19FDC"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5–6</w:t>
      </w:r>
    </w:p>
    <w:p w14:paraId="57FC48C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048219C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0E237BF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0257DE6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7FFB817C" w14:textId="77777777" w:rsidR="00A53300" w:rsidRDefault="00A53300" w:rsidP="00A53300">
      <w:pPr>
        <w:rPr>
          <w:rFonts w:ascii="Times New Roman" w:hAnsi="Times New Roman"/>
          <w:sz w:val="22"/>
          <w:szCs w:val="24"/>
        </w:rPr>
      </w:pPr>
    </w:p>
    <w:p w14:paraId="6EA3661C" w14:textId="15E833BF" w:rsidR="00A53300" w:rsidRPr="00E439C6" w:rsidRDefault="004033EC" w:rsidP="00A53300">
      <w:pPr>
        <w:ind w:left="720" w:hanging="720"/>
        <w:rPr>
          <w:rFonts w:ascii="Times New Roman" w:hAnsi="Times New Roman"/>
          <w:sz w:val="22"/>
          <w:szCs w:val="24"/>
        </w:rPr>
      </w:pPr>
      <w:r>
        <w:rPr>
          <w:rFonts w:ascii="Times New Roman" w:hAnsi="Times New Roman"/>
          <w:sz w:val="22"/>
          <w:szCs w:val="24"/>
        </w:rPr>
        <w:t>28.</w:t>
      </w:r>
      <w:r w:rsidR="00AF377B">
        <w:rPr>
          <w:rFonts w:ascii="Times New Roman" w:hAnsi="Times New Roman"/>
          <w:sz w:val="22"/>
          <w:szCs w:val="24"/>
        </w:rPr>
        <w:tab/>
      </w:r>
      <w:r w:rsidR="00A53300" w:rsidRPr="00E439C6">
        <w:rPr>
          <w:rFonts w:ascii="Times New Roman" w:hAnsi="Times New Roman"/>
          <w:sz w:val="22"/>
          <w:szCs w:val="24"/>
        </w:rPr>
        <w:t>Statistically speaking, a child born today will most likely be from ______.</w:t>
      </w:r>
    </w:p>
    <w:p w14:paraId="0D913EE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a developing country</w:t>
      </w:r>
    </w:p>
    <w:p w14:paraId="1825F736"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82 percent of the world</w:t>
      </w:r>
      <w:r>
        <w:rPr>
          <w:rFonts w:ascii="Times New Roman" w:hAnsi="Times New Roman"/>
          <w:i/>
          <w:sz w:val="22"/>
          <w:szCs w:val="24"/>
        </w:rPr>
        <w:t>’</w:t>
      </w:r>
      <w:r w:rsidRPr="00E439C6">
        <w:rPr>
          <w:rFonts w:ascii="Times New Roman" w:hAnsi="Times New Roman"/>
          <w:i/>
          <w:sz w:val="22"/>
          <w:szCs w:val="24"/>
        </w:rPr>
        <w:t>s population is located in developing countries.</w:t>
      </w:r>
    </w:p>
    <w:p w14:paraId="0389924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 developed country</w:t>
      </w:r>
    </w:p>
    <w:p w14:paraId="4FBEA34F"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Developed nations or economically wealthy countries make up 18 percent of the world</w:t>
      </w:r>
      <w:r>
        <w:rPr>
          <w:rFonts w:ascii="Times New Roman" w:hAnsi="Times New Roman"/>
          <w:i/>
          <w:sz w:val="22"/>
          <w:szCs w:val="24"/>
        </w:rPr>
        <w:t>’</w:t>
      </w:r>
      <w:r w:rsidRPr="00E439C6">
        <w:rPr>
          <w:rFonts w:ascii="Times New Roman" w:hAnsi="Times New Roman"/>
          <w:i/>
          <w:sz w:val="22"/>
          <w:szCs w:val="24"/>
        </w:rPr>
        <w:t>s population and are stable in population growth.</w:t>
      </w:r>
    </w:p>
    <w:p w14:paraId="5F8BF9E5"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an economically wealthy country</w:t>
      </w:r>
    </w:p>
    <w:p w14:paraId="17FEAB1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a high social economic status culture</w:t>
      </w:r>
    </w:p>
    <w:p w14:paraId="203425C5" w14:textId="77777777" w:rsidR="006918B9" w:rsidRDefault="00A53300" w:rsidP="00A53300">
      <w:pPr>
        <w:rPr>
          <w:rFonts w:ascii="Times New Roman" w:hAnsi="Times New Roman"/>
          <w:sz w:val="22"/>
          <w:szCs w:val="24"/>
        </w:rPr>
      </w:pPr>
      <w:r w:rsidRPr="00E439C6">
        <w:rPr>
          <w:rFonts w:ascii="Times New Roman" w:hAnsi="Times New Roman"/>
          <w:sz w:val="22"/>
          <w:szCs w:val="24"/>
        </w:rPr>
        <w:t>Answer:</w:t>
      </w:r>
      <w:r>
        <w:rPr>
          <w:rFonts w:ascii="Times New Roman" w:hAnsi="Times New Roman"/>
          <w:sz w:val="22"/>
          <w:szCs w:val="24"/>
        </w:rPr>
        <w:t xml:space="preserve"> A</w:t>
      </w:r>
    </w:p>
    <w:p w14:paraId="779352F8" w14:textId="36095CA6"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6</w:t>
      </w:r>
    </w:p>
    <w:p w14:paraId="69E2F9C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4394AFD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3A2AAA9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11DE3FE4" w14:textId="77777777" w:rsidR="00A53300" w:rsidRDefault="00A53300" w:rsidP="00A53300">
      <w:pPr>
        <w:rPr>
          <w:rFonts w:ascii="Times New Roman" w:hAnsi="Times New Roman"/>
          <w:sz w:val="22"/>
          <w:szCs w:val="24"/>
        </w:rPr>
      </w:pPr>
      <w:r w:rsidRPr="00E439C6">
        <w:rPr>
          <w:rFonts w:ascii="Times New Roman" w:hAnsi="Times New Roman"/>
          <w:sz w:val="22"/>
          <w:szCs w:val="24"/>
        </w:rPr>
        <w:lastRenderedPageBreak/>
        <w:t>Blo</w:t>
      </w:r>
      <w:r>
        <w:rPr>
          <w:rFonts w:ascii="Times New Roman" w:hAnsi="Times New Roman"/>
          <w:sz w:val="22"/>
          <w:szCs w:val="24"/>
        </w:rPr>
        <w:t>om’s Taxonomy Level: Understand</w:t>
      </w:r>
    </w:p>
    <w:p w14:paraId="1645BEAF" w14:textId="77777777" w:rsidR="00A53300" w:rsidRPr="00E439C6" w:rsidRDefault="00A53300" w:rsidP="00A53300">
      <w:pPr>
        <w:rPr>
          <w:rFonts w:ascii="Times New Roman" w:hAnsi="Times New Roman"/>
          <w:sz w:val="22"/>
          <w:szCs w:val="24"/>
        </w:rPr>
      </w:pPr>
    </w:p>
    <w:p w14:paraId="0CB1038A" w14:textId="0815E15C" w:rsidR="00A53300" w:rsidRPr="00E439C6" w:rsidRDefault="004033EC" w:rsidP="00A53300">
      <w:pPr>
        <w:ind w:left="720" w:hanging="720"/>
        <w:rPr>
          <w:rFonts w:ascii="Times New Roman" w:hAnsi="Times New Roman"/>
          <w:sz w:val="22"/>
          <w:szCs w:val="24"/>
        </w:rPr>
      </w:pPr>
      <w:r>
        <w:rPr>
          <w:rFonts w:ascii="Times New Roman" w:hAnsi="Times New Roman"/>
          <w:sz w:val="22"/>
          <w:szCs w:val="24"/>
        </w:rPr>
        <w:t>29.</w:t>
      </w:r>
      <w:r w:rsidR="00AF0217">
        <w:rPr>
          <w:rFonts w:ascii="Times New Roman" w:hAnsi="Times New Roman"/>
          <w:sz w:val="22"/>
          <w:szCs w:val="24"/>
        </w:rPr>
        <w:tab/>
      </w:r>
      <w:r w:rsidR="00A53300" w:rsidRPr="00E439C6">
        <w:rPr>
          <w:rFonts w:ascii="Times New Roman" w:hAnsi="Times New Roman"/>
          <w:sz w:val="22"/>
          <w:szCs w:val="24"/>
        </w:rPr>
        <w:t xml:space="preserve">What developed country </w:t>
      </w:r>
      <w:r w:rsidR="00A53300">
        <w:rPr>
          <w:rFonts w:ascii="Times New Roman" w:hAnsi="Times New Roman"/>
          <w:sz w:val="22"/>
          <w:szCs w:val="24"/>
        </w:rPr>
        <w:t>is projected to have</w:t>
      </w:r>
      <w:r w:rsidR="00A53300" w:rsidRPr="00E439C6">
        <w:rPr>
          <w:rFonts w:ascii="Times New Roman" w:hAnsi="Times New Roman"/>
          <w:sz w:val="22"/>
          <w:szCs w:val="24"/>
        </w:rPr>
        <w:t xml:space="preserve"> the steepest decline in population between now and 2050?</w:t>
      </w:r>
    </w:p>
    <w:p w14:paraId="262ABF79"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the United States</w:t>
      </w:r>
    </w:p>
    <w:p w14:paraId="4C69FB07" w14:textId="0B99CBC3"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Germany</w:t>
      </w:r>
    </w:p>
    <w:p w14:paraId="18D00F8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Japan</w:t>
      </w:r>
    </w:p>
    <w:p w14:paraId="143C2110"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Canada</w:t>
      </w:r>
    </w:p>
    <w:p w14:paraId="35A86D59" w14:textId="5100514F"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15BA1117"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230E9E64" w14:textId="61CD22B9"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6</w:t>
      </w:r>
    </w:p>
    <w:p w14:paraId="02DF223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73127CB4"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16706B79" w14:textId="1E2E58D4"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1D7B148" w14:textId="77777777" w:rsidR="00A53300" w:rsidRDefault="00A53300" w:rsidP="00A53300">
      <w:pPr>
        <w:tabs>
          <w:tab w:val="left" w:pos="360"/>
        </w:tabs>
        <w:rPr>
          <w:rFonts w:ascii="Times New Roman" w:hAnsi="Times New Roman"/>
          <w:sz w:val="22"/>
        </w:rPr>
      </w:pPr>
    </w:p>
    <w:p w14:paraId="7AB91D6D" w14:textId="4A733806" w:rsidR="00A53300" w:rsidRPr="00E439C6" w:rsidRDefault="004033EC" w:rsidP="00A53300">
      <w:pPr>
        <w:ind w:left="720" w:hanging="720"/>
        <w:rPr>
          <w:rFonts w:ascii="Times New Roman" w:hAnsi="Times New Roman"/>
          <w:sz w:val="22"/>
          <w:szCs w:val="24"/>
        </w:rPr>
      </w:pPr>
      <w:r>
        <w:rPr>
          <w:rFonts w:ascii="Times New Roman" w:hAnsi="Times New Roman"/>
          <w:sz w:val="22"/>
          <w:szCs w:val="24"/>
        </w:rPr>
        <w:t>30.</w:t>
      </w:r>
      <w:r w:rsidR="00AF0217">
        <w:rPr>
          <w:rFonts w:ascii="Times New Roman" w:hAnsi="Times New Roman"/>
          <w:sz w:val="22"/>
          <w:szCs w:val="24"/>
        </w:rPr>
        <w:tab/>
      </w:r>
      <w:r w:rsidR="00A53300">
        <w:rPr>
          <w:rFonts w:ascii="Times New Roman" w:hAnsi="Times New Roman"/>
          <w:sz w:val="22"/>
          <w:szCs w:val="24"/>
        </w:rPr>
        <w:t>Which of the following is true regarding population changes by country?</w:t>
      </w:r>
    </w:p>
    <w:p w14:paraId="6733520E" w14:textId="77777777" w:rsidR="006918B9" w:rsidRDefault="00A53300" w:rsidP="00A53300">
      <w:pPr>
        <w:numPr>
          <w:ilvl w:val="0"/>
          <w:numId w:val="1"/>
        </w:numPr>
        <w:rPr>
          <w:rFonts w:ascii="Times New Roman" w:hAnsi="Times New Roman"/>
          <w:sz w:val="22"/>
          <w:szCs w:val="24"/>
        </w:rPr>
      </w:pPr>
      <w:r>
        <w:rPr>
          <w:rFonts w:ascii="Times New Roman" w:hAnsi="Times New Roman"/>
          <w:sz w:val="22"/>
          <w:szCs w:val="24"/>
        </w:rPr>
        <w:t>Japan is projected to drop in population due to a low fertility rate.</w:t>
      </w:r>
    </w:p>
    <w:p w14:paraId="4314629A" w14:textId="77777777" w:rsidR="006918B9" w:rsidRDefault="00A53300" w:rsidP="00A53300">
      <w:pPr>
        <w:ind w:left="720"/>
        <w:rPr>
          <w:rFonts w:ascii="Times New Roman" w:hAnsi="Times New Roman"/>
          <w:i/>
          <w:sz w:val="22"/>
          <w:szCs w:val="24"/>
        </w:rPr>
      </w:pPr>
      <w:r w:rsidRPr="00E439C6">
        <w:rPr>
          <w:rFonts w:ascii="Times New Roman" w:hAnsi="Times New Roman"/>
          <w:i/>
          <w:sz w:val="22"/>
          <w:szCs w:val="24"/>
        </w:rPr>
        <w:t xml:space="preserve">Correct. </w:t>
      </w:r>
      <w:r>
        <w:rPr>
          <w:rFonts w:ascii="Times New Roman" w:hAnsi="Times New Roman"/>
          <w:i/>
          <w:sz w:val="22"/>
          <w:szCs w:val="24"/>
        </w:rPr>
        <w:t>Japan is experiencing a low fertility rate as well as very limited immigration. As a result, Japan will drop in population.</w:t>
      </w:r>
    </w:p>
    <w:p w14:paraId="7206D0B0" w14:textId="36DFCEFC"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Pr>
          <w:rFonts w:ascii="Times New Roman" w:hAnsi="Times New Roman"/>
          <w:sz w:val="22"/>
          <w:szCs w:val="24"/>
        </w:rPr>
        <w:t>England is projected to grow in population due to a significant increase in total fertility rate (TFR).</w:t>
      </w:r>
    </w:p>
    <w:p w14:paraId="22539519"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Canada is projected to increase in population due to high rates of immigration.</w:t>
      </w:r>
    </w:p>
    <w:p w14:paraId="3796F281"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r>
      <w:r>
        <w:rPr>
          <w:rFonts w:ascii="Times New Roman" w:hAnsi="Times New Roman"/>
          <w:sz w:val="22"/>
          <w:szCs w:val="24"/>
        </w:rPr>
        <w:t>The United States is projected to drop in population due to limits placed on immigration.</w:t>
      </w:r>
    </w:p>
    <w:p w14:paraId="60EBC249" w14:textId="77777777" w:rsidR="006918B9" w:rsidRDefault="00A53300" w:rsidP="00A53300">
      <w:pPr>
        <w:ind w:left="720"/>
        <w:rPr>
          <w:rFonts w:ascii="Times New Roman" w:hAnsi="Times New Roman"/>
          <w:i/>
          <w:sz w:val="22"/>
          <w:szCs w:val="24"/>
        </w:rPr>
      </w:pPr>
      <w:r>
        <w:rPr>
          <w:rFonts w:ascii="Times New Roman" w:hAnsi="Times New Roman"/>
          <w:i/>
          <w:sz w:val="22"/>
          <w:szCs w:val="24"/>
        </w:rPr>
        <w:t>Inc</w:t>
      </w:r>
      <w:r w:rsidRPr="00E439C6">
        <w:rPr>
          <w:rFonts w:ascii="Times New Roman" w:hAnsi="Times New Roman"/>
          <w:i/>
          <w:sz w:val="22"/>
          <w:szCs w:val="24"/>
        </w:rPr>
        <w:t xml:space="preserve">orrect. </w:t>
      </w:r>
      <w:r>
        <w:rPr>
          <w:rFonts w:ascii="Times New Roman" w:hAnsi="Times New Roman"/>
          <w:i/>
          <w:sz w:val="22"/>
          <w:szCs w:val="24"/>
        </w:rPr>
        <w:t>The United States is the only developed country that is projected to increase in population.</w:t>
      </w:r>
    </w:p>
    <w:p w14:paraId="708F7FED" w14:textId="34E2192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Answer: </w:t>
      </w:r>
      <w:r>
        <w:rPr>
          <w:rFonts w:ascii="Times New Roman" w:hAnsi="Times New Roman"/>
          <w:sz w:val="22"/>
          <w:szCs w:val="24"/>
        </w:rPr>
        <w:t>A</w:t>
      </w:r>
    </w:p>
    <w:p w14:paraId="620A3855" w14:textId="77777777" w:rsidR="006918B9" w:rsidRDefault="00A53300" w:rsidP="00A53300">
      <w:pPr>
        <w:rPr>
          <w:rFonts w:ascii="Times New Roman" w:hAnsi="Times New Roman"/>
          <w:sz w:val="22"/>
          <w:szCs w:val="24"/>
        </w:rPr>
      </w:pPr>
      <w:r w:rsidRPr="00E439C6">
        <w:rPr>
          <w:rFonts w:ascii="Times New Roman" w:hAnsi="Times New Roman"/>
          <w:sz w:val="22"/>
          <w:szCs w:val="24"/>
        </w:rPr>
        <w:t xml:space="preserve">Difficulty: </w:t>
      </w:r>
      <w:r>
        <w:rPr>
          <w:rFonts w:ascii="Times New Roman" w:hAnsi="Times New Roman"/>
          <w:sz w:val="22"/>
          <w:szCs w:val="24"/>
        </w:rPr>
        <w:t>3</w:t>
      </w:r>
    </w:p>
    <w:p w14:paraId="3D5A1936" w14:textId="4F89518C"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6</w:t>
      </w:r>
    </w:p>
    <w:p w14:paraId="44860615" w14:textId="77777777" w:rsidR="00A53300" w:rsidRDefault="00A53300" w:rsidP="00A53300">
      <w:pPr>
        <w:rPr>
          <w:rFonts w:ascii="Times New Roman" w:hAnsi="Times New Roman"/>
          <w:sz w:val="22"/>
          <w:szCs w:val="24"/>
        </w:rPr>
      </w:pPr>
      <w:r w:rsidRPr="00E439C6">
        <w:rPr>
          <w:rFonts w:ascii="Times New Roman" w:hAnsi="Times New Roman"/>
          <w:sz w:val="22"/>
          <w:szCs w:val="24"/>
        </w:rPr>
        <w:t xml:space="preserve">Skill: </w:t>
      </w:r>
      <w:r>
        <w:rPr>
          <w:rFonts w:ascii="Times New Roman" w:hAnsi="Times New Roman"/>
          <w:sz w:val="22"/>
          <w:szCs w:val="24"/>
        </w:rPr>
        <w:t>C</w:t>
      </w:r>
    </w:p>
    <w:p w14:paraId="64A428D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Learning Objective: </w:t>
      </w:r>
      <w:r>
        <w:rPr>
          <w:rFonts w:ascii="Times New Roman" w:hAnsi="Times New Roman"/>
          <w:sz w:val="22"/>
          <w:szCs w:val="24"/>
        </w:rPr>
        <w:t>1.1</w:t>
      </w:r>
    </w:p>
    <w:p w14:paraId="08BEEE4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 xml:space="preserve">s Taxonomy Level: </w:t>
      </w:r>
      <w:r>
        <w:rPr>
          <w:rFonts w:ascii="Times New Roman" w:hAnsi="Times New Roman"/>
          <w:sz w:val="22"/>
          <w:szCs w:val="24"/>
        </w:rPr>
        <w:t>Understand</w:t>
      </w:r>
    </w:p>
    <w:p w14:paraId="1FC832E0" w14:textId="77777777" w:rsidR="00A53300" w:rsidRPr="00E439C6" w:rsidRDefault="00A53300" w:rsidP="00A53300">
      <w:pPr>
        <w:rPr>
          <w:rFonts w:ascii="Times New Roman" w:hAnsi="Times New Roman"/>
          <w:sz w:val="22"/>
          <w:szCs w:val="24"/>
        </w:rPr>
      </w:pPr>
    </w:p>
    <w:p w14:paraId="5E54725F" w14:textId="41392176" w:rsidR="00A53300" w:rsidRPr="00E439C6" w:rsidRDefault="004033EC" w:rsidP="00A53300">
      <w:pPr>
        <w:ind w:left="720" w:hanging="720"/>
        <w:rPr>
          <w:rFonts w:ascii="Times New Roman" w:hAnsi="Times New Roman"/>
          <w:sz w:val="22"/>
          <w:szCs w:val="24"/>
        </w:rPr>
      </w:pPr>
      <w:r>
        <w:rPr>
          <w:rFonts w:ascii="Times New Roman" w:hAnsi="Times New Roman"/>
          <w:sz w:val="22"/>
          <w:szCs w:val="24"/>
        </w:rPr>
        <w:t>31.</w:t>
      </w:r>
      <w:r w:rsidR="00AF0217">
        <w:rPr>
          <w:rFonts w:ascii="Times New Roman" w:hAnsi="Times New Roman"/>
          <w:sz w:val="22"/>
          <w:szCs w:val="24"/>
        </w:rPr>
        <w:tab/>
      </w:r>
      <w:r w:rsidR="00A53300" w:rsidRPr="00E439C6">
        <w:rPr>
          <w:rFonts w:ascii="Times New Roman" w:hAnsi="Times New Roman"/>
          <w:sz w:val="22"/>
          <w:szCs w:val="24"/>
        </w:rPr>
        <w:t>Between now and 2050, what will the increase in population in the United States be nearly entirely due to?</w:t>
      </w:r>
    </w:p>
    <w:p w14:paraId="68B48CC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immigration</w:t>
      </w:r>
    </w:p>
    <w:p w14:paraId="7189F8E5"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As with most developed nations, the total female birthrate in the United States has been decreasing, but people are emigrating to the United States in steady numbers.</w:t>
      </w:r>
    </w:p>
    <w:p w14:paraId="551E6F63" w14:textId="696D2479"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Pr>
          <w:rFonts w:ascii="Times New Roman" w:hAnsi="Times New Roman"/>
          <w:sz w:val="22"/>
          <w:szCs w:val="24"/>
        </w:rPr>
        <w:t>total fertility rates are higher than the replacement rate</w:t>
      </w:r>
    </w:p>
    <w:p w14:paraId="0BA40F18" w14:textId="1B1D1D5C"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more females are being born than males</w:t>
      </w:r>
    </w:p>
    <w:p w14:paraId="0D8E9516"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in-vitro fertilization</w:t>
      </w:r>
    </w:p>
    <w:p w14:paraId="527AACAF" w14:textId="3D1FF1DE"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population of the United States will increase by 2050, but this increase will be due to immigration.</w:t>
      </w:r>
    </w:p>
    <w:p w14:paraId="473F9AE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6679CDB5"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2DC8B260" w14:textId="31FA32C0" w:rsidR="00A53300" w:rsidRPr="00E439C6" w:rsidRDefault="00A53300" w:rsidP="00A53300">
      <w:pPr>
        <w:rPr>
          <w:rFonts w:ascii="Times New Roman" w:hAnsi="Times New Roman"/>
          <w:sz w:val="22"/>
          <w:szCs w:val="24"/>
        </w:rPr>
      </w:pPr>
      <w:r w:rsidRPr="00E439C6">
        <w:rPr>
          <w:rFonts w:ascii="Times New Roman" w:hAnsi="Times New Roman"/>
          <w:sz w:val="22"/>
          <w:szCs w:val="24"/>
        </w:rPr>
        <w:t>Page: 6</w:t>
      </w:r>
    </w:p>
    <w:p w14:paraId="076FC7D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41120F6B"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063C629C" w14:textId="69D5906A"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559FA1A2" w14:textId="77777777" w:rsidR="00A53300" w:rsidRPr="00E439C6" w:rsidRDefault="00A53300">
      <w:pPr>
        <w:rPr>
          <w:rFonts w:ascii="Times New Roman" w:hAnsi="Times New Roman"/>
          <w:sz w:val="22"/>
          <w:szCs w:val="24"/>
          <w:lang w:val="fr-FR"/>
        </w:rPr>
      </w:pPr>
    </w:p>
    <w:p w14:paraId="6808AF12" w14:textId="47C57931" w:rsidR="00A53300" w:rsidRPr="00E439C6" w:rsidRDefault="004033EC" w:rsidP="00A53300">
      <w:pPr>
        <w:ind w:left="720" w:hanging="720"/>
        <w:rPr>
          <w:rFonts w:ascii="Times New Roman" w:hAnsi="Times New Roman"/>
          <w:sz w:val="22"/>
          <w:szCs w:val="24"/>
        </w:rPr>
      </w:pPr>
      <w:r>
        <w:rPr>
          <w:rFonts w:ascii="Times New Roman" w:hAnsi="Times New Roman"/>
          <w:sz w:val="22"/>
          <w:szCs w:val="24"/>
        </w:rPr>
        <w:lastRenderedPageBreak/>
        <w:t>32.</w:t>
      </w:r>
      <w:r w:rsidR="00AF0217">
        <w:rPr>
          <w:rFonts w:ascii="Times New Roman" w:hAnsi="Times New Roman"/>
          <w:sz w:val="22"/>
          <w:szCs w:val="24"/>
        </w:rPr>
        <w:tab/>
      </w:r>
      <w:r w:rsidR="00A53300" w:rsidRPr="00E439C6">
        <w:rPr>
          <w:rFonts w:ascii="Times New Roman" w:hAnsi="Times New Roman"/>
          <w:sz w:val="22"/>
          <w:szCs w:val="24"/>
        </w:rPr>
        <w:t>What country allows for more legal immigrations than most other countries and has millions of illegal immigrants as well?</w:t>
      </w:r>
    </w:p>
    <w:p w14:paraId="303142F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the United States</w:t>
      </w:r>
    </w:p>
    <w:p w14:paraId="6CE3007A"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If trends continue, the United States will have nearly 100 million more immigrants by the year 2050.</w:t>
      </w:r>
    </w:p>
    <w:p w14:paraId="5CCBE945"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Canada</w:t>
      </w:r>
    </w:p>
    <w:p w14:paraId="2F3270CF" w14:textId="6CE65EB3"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most immigration occurs in the United States.</w:t>
      </w:r>
    </w:p>
    <w:p w14:paraId="3D1E902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Germany</w:t>
      </w:r>
    </w:p>
    <w:p w14:paraId="588D625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Japan</w:t>
      </w:r>
    </w:p>
    <w:p w14:paraId="4303721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2270703B"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0B80BA66" w14:textId="15C0D9CE" w:rsidR="00A53300" w:rsidRPr="00E439C6" w:rsidRDefault="00A53300" w:rsidP="00A53300">
      <w:pPr>
        <w:rPr>
          <w:rFonts w:ascii="Times New Roman" w:hAnsi="Times New Roman"/>
          <w:sz w:val="22"/>
          <w:szCs w:val="24"/>
        </w:rPr>
      </w:pPr>
      <w:r w:rsidRPr="00E439C6">
        <w:rPr>
          <w:rFonts w:ascii="Times New Roman" w:hAnsi="Times New Roman"/>
          <w:sz w:val="22"/>
          <w:szCs w:val="24"/>
        </w:rPr>
        <w:t>Page: 6</w:t>
      </w:r>
    </w:p>
    <w:p w14:paraId="647BA50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43C6F3AD"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2D0DF4DB" w14:textId="4E8E4A58"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4EF79ABC" w14:textId="77777777" w:rsidR="00A53300" w:rsidRPr="00E439C6" w:rsidRDefault="00A53300" w:rsidP="00A53300">
      <w:pPr>
        <w:rPr>
          <w:rFonts w:ascii="Times New Roman" w:hAnsi="Times New Roman"/>
          <w:sz w:val="22"/>
          <w:szCs w:val="24"/>
        </w:rPr>
      </w:pPr>
    </w:p>
    <w:p w14:paraId="0BF7F225"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3</w:t>
      </w:r>
      <w:r>
        <w:rPr>
          <w:rFonts w:ascii="Times New Roman" w:hAnsi="Times New Roman"/>
          <w:sz w:val="22"/>
          <w:szCs w:val="24"/>
        </w:rPr>
        <w:t>3</w:t>
      </w:r>
      <w:r w:rsidRPr="00E439C6">
        <w:rPr>
          <w:rFonts w:ascii="Times New Roman" w:hAnsi="Times New Roman"/>
          <w:sz w:val="22"/>
          <w:szCs w:val="24"/>
        </w:rPr>
        <w:t>.</w:t>
      </w:r>
      <w:r w:rsidRPr="00E439C6">
        <w:rPr>
          <w:rFonts w:ascii="Times New Roman" w:hAnsi="Times New Roman"/>
          <w:sz w:val="22"/>
          <w:szCs w:val="24"/>
        </w:rPr>
        <w:tab/>
        <w:t>What portion of the United States</w:t>
      </w:r>
      <w:r>
        <w:rPr>
          <w:rFonts w:ascii="Times New Roman" w:hAnsi="Times New Roman"/>
          <w:sz w:val="22"/>
          <w:szCs w:val="24"/>
        </w:rPr>
        <w:t>’</w:t>
      </w:r>
      <w:r w:rsidRPr="00E439C6">
        <w:rPr>
          <w:rFonts w:ascii="Times New Roman" w:hAnsi="Times New Roman"/>
          <w:sz w:val="22"/>
          <w:szCs w:val="24"/>
        </w:rPr>
        <w:t xml:space="preserve"> population will increase from 16 to 30 percent by 2050?</w:t>
      </w:r>
    </w:p>
    <w:p w14:paraId="421132B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African American</w:t>
      </w:r>
    </w:p>
    <w:p w14:paraId="28D4201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Anglo American</w:t>
      </w:r>
    </w:p>
    <w:p w14:paraId="1E6DF3EC"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Asian American</w:t>
      </w:r>
    </w:p>
    <w:p w14:paraId="7FF3716F"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Latino</w:t>
      </w:r>
    </w:p>
    <w:p w14:paraId="76FB78F7" w14:textId="7B3373EE"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D</w:t>
      </w:r>
    </w:p>
    <w:p w14:paraId="5BE60FC0" w14:textId="77777777" w:rsidR="006918B9" w:rsidRDefault="00A53300" w:rsidP="00A53300">
      <w:pPr>
        <w:rPr>
          <w:rFonts w:ascii="Times New Roman" w:hAnsi="Times New Roman"/>
          <w:sz w:val="22"/>
          <w:szCs w:val="24"/>
        </w:rPr>
      </w:pPr>
      <w:r w:rsidRPr="00E439C6">
        <w:rPr>
          <w:rFonts w:ascii="Times New Roman" w:hAnsi="Times New Roman"/>
          <w:sz w:val="22"/>
          <w:szCs w:val="24"/>
        </w:rPr>
        <w:t xml:space="preserve">Difficulty: </w:t>
      </w:r>
      <w:r>
        <w:rPr>
          <w:rFonts w:ascii="Times New Roman" w:hAnsi="Times New Roman"/>
          <w:sz w:val="22"/>
          <w:szCs w:val="24"/>
        </w:rPr>
        <w:t>3</w:t>
      </w:r>
    </w:p>
    <w:p w14:paraId="00BD9545" w14:textId="3953B8D2" w:rsidR="00A53300" w:rsidRPr="00E439C6" w:rsidRDefault="00A53300" w:rsidP="00A53300">
      <w:pPr>
        <w:rPr>
          <w:rFonts w:ascii="Times New Roman" w:hAnsi="Times New Roman"/>
          <w:sz w:val="22"/>
          <w:szCs w:val="24"/>
        </w:rPr>
      </w:pPr>
      <w:r w:rsidRPr="00E439C6">
        <w:rPr>
          <w:rFonts w:ascii="Times New Roman" w:hAnsi="Times New Roman"/>
          <w:sz w:val="22"/>
          <w:szCs w:val="24"/>
        </w:rPr>
        <w:t>Page: 6</w:t>
      </w:r>
    </w:p>
    <w:p w14:paraId="0414249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13CBF13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p>
    <w:p w14:paraId="11F0EFA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6327989E" w14:textId="77777777" w:rsidR="00A53300" w:rsidRPr="00E439C6" w:rsidRDefault="00A53300" w:rsidP="00A53300">
      <w:pPr>
        <w:rPr>
          <w:rFonts w:ascii="Times New Roman" w:hAnsi="Times New Roman"/>
          <w:sz w:val="22"/>
          <w:szCs w:val="24"/>
        </w:rPr>
      </w:pPr>
    </w:p>
    <w:p w14:paraId="0116D075" w14:textId="7DC73805"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3</w:t>
      </w:r>
      <w:r>
        <w:rPr>
          <w:rFonts w:ascii="Times New Roman" w:hAnsi="Times New Roman"/>
          <w:sz w:val="22"/>
          <w:szCs w:val="24"/>
        </w:rPr>
        <w:t>4</w:t>
      </w:r>
      <w:r w:rsidRPr="00E439C6">
        <w:rPr>
          <w:rFonts w:ascii="Times New Roman" w:hAnsi="Times New Roman"/>
          <w:sz w:val="22"/>
          <w:szCs w:val="24"/>
        </w:rPr>
        <w:t>.</w:t>
      </w:r>
      <w:r w:rsidRPr="00E439C6">
        <w:rPr>
          <w:rFonts w:ascii="Times New Roman" w:hAnsi="Times New Roman"/>
          <w:sz w:val="22"/>
          <w:szCs w:val="24"/>
        </w:rPr>
        <w:tab/>
        <w:t>José was born in a country where his parents make less than $2 a day and he is expected to attend grade</w:t>
      </w:r>
      <w:r>
        <w:rPr>
          <w:rFonts w:ascii="Times New Roman" w:hAnsi="Times New Roman"/>
          <w:sz w:val="22"/>
          <w:szCs w:val="24"/>
        </w:rPr>
        <w:t xml:space="preserve"> </w:t>
      </w:r>
      <w:r w:rsidRPr="00E439C6">
        <w:rPr>
          <w:rFonts w:ascii="Times New Roman" w:hAnsi="Times New Roman"/>
          <w:sz w:val="22"/>
          <w:szCs w:val="24"/>
        </w:rPr>
        <w:t>school but not college. Jose was most likely born in a ____.</w:t>
      </w:r>
    </w:p>
    <w:p w14:paraId="6347C32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developed country</w:t>
      </w:r>
    </w:p>
    <w:p w14:paraId="5315FD1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developing country</w:t>
      </w:r>
    </w:p>
    <w:p w14:paraId="0D9C4051"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Poverty and lack of education are issues in many developing countries.</w:t>
      </w:r>
    </w:p>
    <w:p w14:paraId="3E5C23C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collective culture</w:t>
      </w:r>
    </w:p>
    <w:p w14:paraId="6FD5D758"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José most likely lives in a developing country, which should not be confused with a collective culture, although many developing countries do share this trait.</w:t>
      </w:r>
    </w:p>
    <w:p w14:paraId="79B3387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individualistic culture</w:t>
      </w:r>
    </w:p>
    <w:p w14:paraId="5D736445" w14:textId="77777777" w:rsidR="006918B9" w:rsidRDefault="00A53300" w:rsidP="00A53300">
      <w:pPr>
        <w:rPr>
          <w:rFonts w:ascii="Times New Roman" w:hAnsi="Times New Roman"/>
          <w:sz w:val="22"/>
          <w:szCs w:val="24"/>
        </w:rPr>
      </w:pPr>
      <w:r>
        <w:rPr>
          <w:rFonts w:ascii="Times New Roman" w:hAnsi="Times New Roman"/>
          <w:sz w:val="22"/>
          <w:szCs w:val="24"/>
        </w:rPr>
        <w:t>Answer: B</w:t>
      </w:r>
    </w:p>
    <w:p w14:paraId="032D85B4" w14:textId="23F7332F" w:rsidR="00A53300" w:rsidRPr="00E439C6" w:rsidRDefault="00A53300" w:rsidP="00A53300">
      <w:pPr>
        <w:rPr>
          <w:rFonts w:ascii="Times New Roman" w:hAnsi="Times New Roman"/>
          <w:sz w:val="22"/>
          <w:szCs w:val="24"/>
        </w:rPr>
      </w:pPr>
      <w:r w:rsidRPr="00E439C6">
        <w:rPr>
          <w:rFonts w:ascii="Times New Roman" w:hAnsi="Times New Roman"/>
          <w:sz w:val="22"/>
          <w:szCs w:val="24"/>
        </w:rPr>
        <w:t>Page: 7</w:t>
      </w:r>
      <w:r>
        <w:rPr>
          <w:rFonts w:ascii="Times New Roman" w:hAnsi="Times New Roman"/>
          <w:sz w:val="22"/>
          <w:szCs w:val="24"/>
        </w:rPr>
        <w:t>–8</w:t>
      </w:r>
    </w:p>
    <w:p w14:paraId="046F0A9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A</w:t>
      </w:r>
    </w:p>
    <w:p w14:paraId="32F6A957" w14:textId="234959F5"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1</w:t>
      </w:r>
    </w:p>
    <w:p w14:paraId="3BCB2E9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7CC6FFB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Apply</w:t>
      </w:r>
    </w:p>
    <w:p w14:paraId="794D72CF" w14:textId="5546D7FA" w:rsidR="00A53300" w:rsidRPr="00E439C6" w:rsidRDefault="00A53300" w:rsidP="00A53300">
      <w:pPr>
        <w:rPr>
          <w:rFonts w:ascii="Times New Roman" w:hAnsi="Times New Roman"/>
          <w:sz w:val="22"/>
        </w:rPr>
      </w:pPr>
      <w:r w:rsidRPr="00E439C6">
        <w:rPr>
          <w:rFonts w:ascii="Times New Roman" w:hAnsi="Times New Roman"/>
          <w:sz w:val="22"/>
        </w:rPr>
        <w:t>% correct</w:t>
      </w:r>
      <w:r>
        <w:rPr>
          <w:rFonts w:ascii="Times New Roman" w:hAnsi="Times New Roman"/>
          <w:sz w:val="22"/>
        </w:rPr>
        <w:t xml:space="preserve"> </w:t>
      </w:r>
      <w:r w:rsidRPr="00E439C6">
        <w:rPr>
          <w:rFonts w:ascii="Times New Roman" w:hAnsi="Times New Roman"/>
          <w:sz w:val="22"/>
        </w:rPr>
        <w:t>96</w:t>
      </w:r>
      <w:r>
        <w:rPr>
          <w:rFonts w:ascii="Times New Roman" w:hAnsi="Times New Roman"/>
          <w:sz w:val="22"/>
        </w:rPr>
        <w:t xml:space="preserve"> </w:t>
      </w:r>
      <w:r w:rsidR="00D80343">
        <w:rPr>
          <w:rFonts w:ascii="Times New Roman" w:hAnsi="Times New Roman"/>
          <w:sz w:val="22"/>
        </w:rPr>
        <w:t xml:space="preserve"> </w:t>
      </w:r>
      <w:r>
        <w:rPr>
          <w:rFonts w:ascii="Times New Roman" w:hAnsi="Times New Roman"/>
          <w:sz w:val="22"/>
        </w:rPr>
        <w:t xml:space="preserve"> </w:t>
      </w:r>
      <w:r w:rsidR="008C08B8">
        <w:rPr>
          <w:rFonts w:ascii="Times New Roman" w:hAnsi="Times New Roman"/>
          <w:sz w:val="22"/>
        </w:rPr>
        <w:t>a =</w:t>
      </w:r>
      <w:r w:rsidRPr="00E439C6">
        <w:rPr>
          <w:rFonts w:ascii="Times New Roman" w:hAnsi="Times New Roman"/>
          <w:sz w:val="22"/>
        </w:rPr>
        <w:t xml:space="preserve"> 1</w:t>
      </w:r>
      <w:r>
        <w:rPr>
          <w:rFonts w:ascii="Times New Roman" w:hAnsi="Times New Roman"/>
          <w:sz w:val="22"/>
        </w:rPr>
        <w:t xml:space="preserve">  </w:t>
      </w:r>
      <w:r w:rsidR="008C08B8">
        <w:rPr>
          <w:rFonts w:ascii="Times New Roman" w:hAnsi="Times New Roman"/>
          <w:sz w:val="22"/>
        </w:rPr>
        <w:t>b =</w:t>
      </w:r>
      <w:r w:rsidRPr="00E439C6">
        <w:rPr>
          <w:rFonts w:ascii="Times New Roman" w:hAnsi="Times New Roman"/>
          <w:sz w:val="22"/>
        </w:rPr>
        <w:t xml:space="preserve"> 96</w:t>
      </w:r>
      <w:r>
        <w:rPr>
          <w:rFonts w:ascii="Times New Roman" w:hAnsi="Times New Roman"/>
          <w:sz w:val="22"/>
        </w:rPr>
        <w:t xml:space="preserve">  </w:t>
      </w:r>
      <w:r w:rsidR="008C08B8">
        <w:rPr>
          <w:rFonts w:ascii="Times New Roman" w:hAnsi="Times New Roman"/>
          <w:sz w:val="22"/>
        </w:rPr>
        <w:t>c =</w:t>
      </w:r>
      <w:r w:rsidRPr="00E439C6">
        <w:rPr>
          <w:rFonts w:ascii="Times New Roman" w:hAnsi="Times New Roman"/>
          <w:sz w:val="22"/>
        </w:rPr>
        <w:t xml:space="preserve"> 3</w:t>
      </w:r>
      <w:r>
        <w:rPr>
          <w:rFonts w:ascii="Times New Roman" w:hAnsi="Times New Roman"/>
          <w:sz w:val="22"/>
        </w:rPr>
        <w:t xml:space="preserve">  </w:t>
      </w:r>
      <w:r w:rsidR="008C08B8">
        <w:rPr>
          <w:rFonts w:ascii="Times New Roman" w:hAnsi="Times New Roman"/>
          <w:sz w:val="22"/>
        </w:rPr>
        <w:t>d =</w:t>
      </w:r>
      <w:r w:rsidRPr="00E439C6">
        <w:rPr>
          <w:rFonts w:ascii="Times New Roman" w:hAnsi="Times New Roman"/>
          <w:sz w:val="22"/>
        </w:rPr>
        <w:t xml:space="preserve"> 0</w:t>
      </w:r>
      <w:r>
        <w:rPr>
          <w:rFonts w:ascii="Times New Roman" w:hAnsi="Times New Roman"/>
          <w:sz w:val="22"/>
        </w:rPr>
        <w:t xml:space="preserve">   </w:t>
      </w:r>
      <w:r w:rsidRPr="00E439C6">
        <w:rPr>
          <w:rFonts w:ascii="Times New Roman" w:hAnsi="Times New Roman"/>
          <w:sz w:val="22"/>
        </w:rPr>
        <w:t>r = .23</w:t>
      </w:r>
    </w:p>
    <w:p w14:paraId="2B3A734D" w14:textId="77777777" w:rsidR="00A53300" w:rsidRPr="00E439C6" w:rsidRDefault="00A53300" w:rsidP="00A53300">
      <w:pPr>
        <w:rPr>
          <w:rFonts w:ascii="Times New Roman" w:hAnsi="Times New Roman"/>
          <w:sz w:val="22"/>
          <w:szCs w:val="24"/>
        </w:rPr>
      </w:pPr>
    </w:p>
    <w:p w14:paraId="7C660D70"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3</w:t>
      </w:r>
      <w:r>
        <w:rPr>
          <w:rFonts w:ascii="Times New Roman" w:hAnsi="Times New Roman"/>
          <w:sz w:val="22"/>
          <w:szCs w:val="24"/>
        </w:rPr>
        <w:t>5</w:t>
      </w:r>
      <w:r w:rsidRPr="00E439C6">
        <w:rPr>
          <w:rFonts w:ascii="Times New Roman" w:hAnsi="Times New Roman"/>
          <w:sz w:val="22"/>
          <w:szCs w:val="24"/>
        </w:rPr>
        <w:t>.</w:t>
      </w:r>
      <w:r w:rsidRPr="00E439C6">
        <w:rPr>
          <w:rFonts w:ascii="Times New Roman" w:hAnsi="Times New Roman"/>
          <w:sz w:val="22"/>
          <w:szCs w:val="24"/>
        </w:rPr>
        <w:tab/>
        <w:t>What percent of the world</w:t>
      </w:r>
      <w:r>
        <w:rPr>
          <w:rFonts w:ascii="Times New Roman" w:hAnsi="Times New Roman"/>
          <w:sz w:val="22"/>
          <w:szCs w:val="24"/>
        </w:rPr>
        <w:t>’</w:t>
      </w:r>
      <w:r w:rsidRPr="00E439C6">
        <w:rPr>
          <w:rFonts w:ascii="Times New Roman" w:hAnsi="Times New Roman"/>
          <w:sz w:val="22"/>
          <w:szCs w:val="24"/>
        </w:rPr>
        <w:t>s population lives on a family income of less than $6,000 per year?</w:t>
      </w:r>
    </w:p>
    <w:p w14:paraId="721E71E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20%</w:t>
      </w:r>
    </w:p>
    <w:p w14:paraId="1505953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40%</w:t>
      </w:r>
    </w:p>
    <w:p w14:paraId="11A7D8C2"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60%</w:t>
      </w:r>
    </w:p>
    <w:p w14:paraId="433CDD84" w14:textId="2EDA8EDF"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lastRenderedPageBreak/>
        <w:t>d.</w:t>
      </w:r>
      <w:r w:rsidRPr="00E439C6">
        <w:rPr>
          <w:rFonts w:ascii="Times New Roman" w:hAnsi="Times New Roman"/>
          <w:sz w:val="22"/>
          <w:szCs w:val="24"/>
        </w:rPr>
        <w:tab/>
        <w:t>80%</w:t>
      </w:r>
    </w:p>
    <w:p w14:paraId="110AEE8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D</w:t>
      </w:r>
    </w:p>
    <w:p w14:paraId="1A24BF1A"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74F473CA" w14:textId="6F33327C" w:rsidR="00A53300" w:rsidRPr="00E439C6" w:rsidRDefault="00A53300" w:rsidP="00A53300">
      <w:pPr>
        <w:rPr>
          <w:rFonts w:ascii="Times New Roman" w:hAnsi="Times New Roman"/>
          <w:sz w:val="22"/>
          <w:szCs w:val="24"/>
        </w:rPr>
      </w:pPr>
      <w:r w:rsidRPr="00E439C6">
        <w:rPr>
          <w:rFonts w:ascii="Times New Roman" w:hAnsi="Times New Roman"/>
          <w:sz w:val="22"/>
          <w:szCs w:val="24"/>
        </w:rPr>
        <w:t>Page: 7</w:t>
      </w:r>
    </w:p>
    <w:p w14:paraId="610B13C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12170237"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1</w:t>
      </w:r>
    </w:p>
    <w:p w14:paraId="5C20C205" w14:textId="0EC40C42"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6FC027E2" w14:textId="77777777" w:rsidR="00A53300" w:rsidRPr="00E439C6" w:rsidRDefault="00A53300" w:rsidP="00A53300">
      <w:pPr>
        <w:rPr>
          <w:rFonts w:ascii="Times New Roman" w:hAnsi="Times New Roman"/>
          <w:sz w:val="22"/>
          <w:szCs w:val="24"/>
        </w:rPr>
      </w:pPr>
    </w:p>
    <w:p w14:paraId="39C70E40"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3</w:t>
      </w:r>
      <w:r>
        <w:rPr>
          <w:rFonts w:ascii="Times New Roman" w:hAnsi="Times New Roman"/>
          <w:sz w:val="22"/>
          <w:szCs w:val="24"/>
        </w:rPr>
        <w:t>6</w:t>
      </w:r>
      <w:r w:rsidRPr="00E439C6">
        <w:rPr>
          <w:rFonts w:ascii="Times New Roman" w:hAnsi="Times New Roman"/>
          <w:sz w:val="22"/>
          <w:szCs w:val="24"/>
        </w:rPr>
        <w:t>.</w:t>
      </w:r>
      <w:r w:rsidRPr="00E439C6">
        <w:rPr>
          <w:rFonts w:ascii="Times New Roman" w:hAnsi="Times New Roman"/>
          <w:sz w:val="22"/>
          <w:szCs w:val="24"/>
        </w:rPr>
        <w:tab/>
        <w:t>Although economic growth has been strong for the past decade, what region remains the poorest region in the world?</w:t>
      </w:r>
    </w:p>
    <w:p w14:paraId="3F51D36A"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Africa</w:t>
      </w:r>
    </w:p>
    <w:p w14:paraId="434A7818"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South America</w:t>
      </w:r>
    </w:p>
    <w:p w14:paraId="11927166" w14:textId="412854D0"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Southeast Asia</w:t>
      </w:r>
    </w:p>
    <w:p w14:paraId="3A151FE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Western Australia</w:t>
      </w:r>
    </w:p>
    <w:p w14:paraId="5776F16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381AED01"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7D4257E1" w14:textId="1AEE03F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7</w:t>
      </w:r>
    </w:p>
    <w:p w14:paraId="75325A0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1AB4968D"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1</w:t>
      </w:r>
    </w:p>
    <w:p w14:paraId="0489A488" w14:textId="7C0303C5"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512A8D2B" w14:textId="77777777" w:rsidR="00A53300" w:rsidRDefault="00A53300" w:rsidP="004470A4">
      <w:pPr>
        <w:ind w:left="720" w:hanging="720"/>
        <w:rPr>
          <w:rFonts w:ascii="Times New Roman" w:hAnsi="Times New Roman"/>
          <w:sz w:val="22"/>
          <w:szCs w:val="24"/>
        </w:rPr>
      </w:pPr>
    </w:p>
    <w:p w14:paraId="68769DA2" w14:textId="19D86D89" w:rsidR="00A53300" w:rsidRPr="00E439C6" w:rsidRDefault="00B0531D" w:rsidP="00A53300">
      <w:pPr>
        <w:ind w:left="720" w:hanging="720"/>
        <w:rPr>
          <w:rFonts w:ascii="Times New Roman" w:hAnsi="Times New Roman"/>
          <w:sz w:val="22"/>
          <w:szCs w:val="24"/>
        </w:rPr>
      </w:pPr>
      <w:r>
        <w:rPr>
          <w:rFonts w:ascii="Times New Roman" w:hAnsi="Times New Roman"/>
          <w:sz w:val="22"/>
          <w:szCs w:val="24"/>
        </w:rPr>
        <w:t>37.</w:t>
      </w:r>
      <w:r w:rsidR="00AF0217">
        <w:rPr>
          <w:rFonts w:ascii="Times New Roman" w:hAnsi="Times New Roman"/>
          <w:sz w:val="22"/>
          <w:szCs w:val="24"/>
        </w:rPr>
        <w:tab/>
      </w:r>
      <w:r w:rsidR="00A53300" w:rsidRPr="00E439C6">
        <w:rPr>
          <w:rFonts w:ascii="Times New Roman" w:hAnsi="Times New Roman"/>
          <w:sz w:val="22"/>
          <w:szCs w:val="24"/>
        </w:rPr>
        <w:t>What percent of individuals in developed countries attend college or other post-secondary training?</w:t>
      </w:r>
    </w:p>
    <w:p w14:paraId="3487BFA0"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30%</w:t>
      </w:r>
    </w:p>
    <w:p w14:paraId="3922A6C9" w14:textId="1D006DFA"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50%</w:t>
      </w:r>
    </w:p>
    <w:p w14:paraId="65D5BAE7"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70%</w:t>
      </w:r>
    </w:p>
    <w:p w14:paraId="253C9905" w14:textId="56CF329E"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90%</w:t>
      </w:r>
    </w:p>
    <w:p w14:paraId="20C70ED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0D751AAB"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25D5A766" w14:textId="53701226"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8</w:t>
      </w:r>
    </w:p>
    <w:p w14:paraId="1083BCE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28F38928" w14:textId="55FCBCA3"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1</w:t>
      </w:r>
    </w:p>
    <w:p w14:paraId="21E1967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66553325" w14:textId="77777777" w:rsidR="00A53300" w:rsidRPr="00E439C6" w:rsidRDefault="00A53300" w:rsidP="00A53300">
      <w:pPr>
        <w:rPr>
          <w:rFonts w:ascii="Times New Roman" w:hAnsi="Times New Roman"/>
          <w:sz w:val="22"/>
          <w:szCs w:val="24"/>
        </w:rPr>
      </w:pPr>
    </w:p>
    <w:p w14:paraId="6D97FC93" w14:textId="1EEEE0D6" w:rsidR="00A53300" w:rsidRPr="00E439C6" w:rsidRDefault="00B0531D" w:rsidP="00A53300">
      <w:pPr>
        <w:ind w:left="720" w:hanging="720"/>
        <w:rPr>
          <w:rFonts w:ascii="Times New Roman" w:hAnsi="Times New Roman"/>
          <w:sz w:val="22"/>
          <w:szCs w:val="24"/>
        </w:rPr>
      </w:pPr>
      <w:r>
        <w:rPr>
          <w:rFonts w:ascii="Times New Roman" w:hAnsi="Times New Roman"/>
          <w:sz w:val="22"/>
          <w:szCs w:val="24"/>
        </w:rPr>
        <w:t>38.</w:t>
      </w:r>
      <w:r w:rsidR="00AF0217">
        <w:rPr>
          <w:rFonts w:ascii="Times New Roman" w:hAnsi="Times New Roman"/>
          <w:sz w:val="22"/>
          <w:szCs w:val="24"/>
        </w:rPr>
        <w:tab/>
      </w:r>
      <w:r w:rsidR="00A53300" w:rsidRPr="00E439C6">
        <w:rPr>
          <w:rFonts w:ascii="Times New Roman" w:hAnsi="Times New Roman"/>
          <w:sz w:val="22"/>
          <w:szCs w:val="24"/>
        </w:rPr>
        <w:t>What percent of children in developing countries complete primary schooling?</w:t>
      </w:r>
    </w:p>
    <w:p w14:paraId="1346131A"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20%</w:t>
      </w:r>
    </w:p>
    <w:p w14:paraId="6E1AA0B5" w14:textId="608CC3F2"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40%</w:t>
      </w:r>
    </w:p>
    <w:p w14:paraId="73D8BB20"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60%</w:t>
      </w:r>
    </w:p>
    <w:p w14:paraId="664A0410" w14:textId="02578D6A"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80%</w:t>
      </w:r>
    </w:p>
    <w:p w14:paraId="408AC1A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D</w:t>
      </w:r>
    </w:p>
    <w:p w14:paraId="0EFF96B7"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43663F8D" w14:textId="5C8FAD7E"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8</w:t>
      </w:r>
    </w:p>
    <w:p w14:paraId="44A0CBC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4F0EBA15"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1</w:t>
      </w:r>
    </w:p>
    <w:p w14:paraId="5EE7CA1D" w14:textId="7E459915"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D41A06F" w14:textId="77777777" w:rsidR="00A53300" w:rsidRPr="00E439C6" w:rsidRDefault="00A53300" w:rsidP="00A53300">
      <w:pPr>
        <w:rPr>
          <w:rFonts w:ascii="Times New Roman" w:hAnsi="Times New Roman"/>
          <w:sz w:val="22"/>
          <w:szCs w:val="24"/>
        </w:rPr>
      </w:pPr>
    </w:p>
    <w:p w14:paraId="59B4C3B9" w14:textId="4D3430D5" w:rsidR="00A53300" w:rsidRPr="00E439C6" w:rsidRDefault="00B0531D" w:rsidP="00A53300">
      <w:pPr>
        <w:ind w:left="720" w:hanging="720"/>
        <w:rPr>
          <w:rFonts w:ascii="Times New Roman" w:hAnsi="Times New Roman"/>
          <w:sz w:val="22"/>
          <w:szCs w:val="24"/>
        </w:rPr>
      </w:pPr>
      <w:r>
        <w:rPr>
          <w:rFonts w:ascii="Times New Roman" w:hAnsi="Times New Roman"/>
          <w:sz w:val="22"/>
          <w:szCs w:val="24"/>
        </w:rPr>
        <w:t>39.</w:t>
      </w:r>
      <w:r w:rsidR="00AF0217">
        <w:rPr>
          <w:rFonts w:ascii="Times New Roman" w:hAnsi="Times New Roman"/>
          <w:sz w:val="22"/>
          <w:szCs w:val="24"/>
        </w:rPr>
        <w:tab/>
      </w:r>
      <w:r w:rsidR="00A53300" w:rsidRPr="00E439C6">
        <w:rPr>
          <w:rFonts w:ascii="Times New Roman" w:hAnsi="Times New Roman"/>
          <w:sz w:val="22"/>
          <w:szCs w:val="24"/>
        </w:rPr>
        <w:t>____ cultures emphasize independence and self-expression, whereas ____ cultures emphasize obedience and group harmony.</w:t>
      </w:r>
    </w:p>
    <w:p w14:paraId="06C584B9"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Individualistic; collective</w:t>
      </w:r>
    </w:p>
    <w:p w14:paraId="628171FD"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Collective; individualistic</w:t>
      </w:r>
    </w:p>
    <w:p w14:paraId="1AFEED60"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Developed; developing</w:t>
      </w:r>
    </w:p>
    <w:p w14:paraId="40E53605"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lastRenderedPageBreak/>
        <w:t>d.</w:t>
      </w:r>
      <w:r w:rsidRPr="00E439C6">
        <w:rPr>
          <w:rFonts w:ascii="Times New Roman" w:hAnsi="Times New Roman"/>
          <w:sz w:val="22"/>
          <w:szCs w:val="24"/>
        </w:rPr>
        <w:tab/>
        <w:t>Developing; developed</w:t>
      </w:r>
    </w:p>
    <w:p w14:paraId="345635DC"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6A5CFCC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8</w:t>
      </w:r>
    </w:p>
    <w:p w14:paraId="0C5B5A6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27A80D04" w14:textId="5B66C066"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1</w:t>
      </w:r>
    </w:p>
    <w:p w14:paraId="750825F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54A695C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15CCF419" w14:textId="29429F9D" w:rsidR="00A53300" w:rsidRPr="00E439C6" w:rsidRDefault="00A53300">
      <w:pPr>
        <w:rPr>
          <w:rFonts w:ascii="Times New Roman" w:hAnsi="Times New Roman"/>
          <w:sz w:val="22"/>
        </w:rPr>
      </w:pPr>
      <w:r w:rsidRPr="00E439C6">
        <w:rPr>
          <w:rFonts w:ascii="Times New Roman" w:hAnsi="Times New Roman"/>
          <w:sz w:val="22"/>
        </w:rPr>
        <w:t>% correct</w:t>
      </w:r>
      <w:r>
        <w:rPr>
          <w:rFonts w:ascii="Times New Roman" w:hAnsi="Times New Roman"/>
          <w:sz w:val="22"/>
        </w:rPr>
        <w:t xml:space="preserve"> </w:t>
      </w:r>
      <w:r w:rsidRPr="00E439C6">
        <w:rPr>
          <w:rFonts w:ascii="Times New Roman" w:hAnsi="Times New Roman"/>
          <w:sz w:val="22"/>
        </w:rPr>
        <w:t>92</w:t>
      </w:r>
      <w:r>
        <w:rPr>
          <w:rFonts w:ascii="Times New Roman" w:hAnsi="Times New Roman"/>
          <w:sz w:val="22"/>
        </w:rPr>
        <w:t xml:space="preserve"> </w:t>
      </w:r>
      <w:r w:rsidR="00D80343">
        <w:rPr>
          <w:rFonts w:ascii="Times New Roman" w:hAnsi="Times New Roman"/>
          <w:sz w:val="22"/>
        </w:rPr>
        <w:t xml:space="preserve"> </w:t>
      </w:r>
      <w:r>
        <w:rPr>
          <w:rFonts w:ascii="Times New Roman" w:hAnsi="Times New Roman"/>
          <w:sz w:val="22"/>
        </w:rPr>
        <w:t xml:space="preserve"> </w:t>
      </w:r>
      <w:r w:rsidR="008C08B8">
        <w:rPr>
          <w:rFonts w:ascii="Times New Roman" w:hAnsi="Times New Roman"/>
          <w:sz w:val="22"/>
        </w:rPr>
        <w:t>a =</w:t>
      </w:r>
      <w:r w:rsidRPr="00E439C6">
        <w:rPr>
          <w:rFonts w:ascii="Times New Roman" w:hAnsi="Times New Roman"/>
          <w:sz w:val="22"/>
        </w:rPr>
        <w:t xml:space="preserve"> 92</w:t>
      </w:r>
      <w:r>
        <w:rPr>
          <w:rFonts w:ascii="Times New Roman" w:hAnsi="Times New Roman"/>
          <w:sz w:val="22"/>
        </w:rPr>
        <w:t xml:space="preserve">  </w:t>
      </w:r>
      <w:r w:rsidR="008C08B8">
        <w:rPr>
          <w:rFonts w:ascii="Times New Roman" w:hAnsi="Times New Roman"/>
          <w:sz w:val="22"/>
        </w:rPr>
        <w:t>b =</w:t>
      </w:r>
      <w:r w:rsidRPr="00E439C6">
        <w:rPr>
          <w:rFonts w:ascii="Times New Roman" w:hAnsi="Times New Roman"/>
          <w:sz w:val="22"/>
        </w:rPr>
        <w:t xml:space="preserve"> 1</w:t>
      </w:r>
      <w:r>
        <w:rPr>
          <w:rFonts w:ascii="Times New Roman" w:hAnsi="Times New Roman"/>
          <w:sz w:val="22"/>
        </w:rPr>
        <w:t xml:space="preserve">  </w:t>
      </w:r>
      <w:r w:rsidR="008C08B8">
        <w:rPr>
          <w:rFonts w:ascii="Times New Roman" w:hAnsi="Times New Roman"/>
          <w:sz w:val="22"/>
        </w:rPr>
        <w:t>c =</w:t>
      </w:r>
      <w:r w:rsidRPr="00E439C6">
        <w:rPr>
          <w:rFonts w:ascii="Times New Roman" w:hAnsi="Times New Roman"/>
          <w:sz w:val="22"/>
        </w:rPr>
        <w:t xml:space="preserve"> 7</w:t>
      </w:r>
      <w:r>
        <w:rPr>
          <w:rFonts w:ascii="Times New Roman" w:hAnsi="Times New Roman"/>
          <w:sz w:val="22"/>
        </w:rPr>
        <w:t xml:space="preserve">  </w:t>
      </w:r>
      <w:r w:rsidR="008C08B8">
        <w:rPr>
          <w:rFonts w:ascii="Times New Roman" w:hAnsi="Times New Roman"/>
          <w:sz w:val="22"/>
        </w:rPr>
        <w:t>d =</w:t>
      </w:r>
      <w:r>
        <w:rPr>
          <w:rFonts w:ascii="Times New Roman" w:hAnsi="Times New Roman"/>
          <w:sz w:val="22"/>
        </w:rPr>
        <w:t xml:space="preserve"> </w:t>
      </w:r>
      <w:r w:rsidRPr="00E439C6">
        <w:rPr>
          <w:rFonts w:ascii="Times New Roman" w:hAnsi="Times New Roman"/>
          <w:sz w:val="22"/>
        </w:rPr>
        <w:t>0</w:t>
      </w:r>
      <w:r>
        <w:rPr>
          <w:rFonts w:ascii="Times New Roman" w:hAnsi="Times New Roman"/>
          <w:sz w:val="22"/>
        </w:rPr>
        <w:t xml:space="preserve">  </w:t>
      </w:r>
      <w:r w:rsidRPr="00E439C6">
        <w:rPr>
          <w:rFonts w:ascii="Times New Roman" w:hAnsi="Times New Roman"/>
          <w:sz w:val="22"/>
        </w:rPr>
        <w:t>r = .24</w:t>
      </w:r>
    </w:p>
    <w:p w14:paraId="72BD1FC5" w14:textId="77777777" w:rsidR="00A53300" w:rsidRPr="00E439C6" w:rsidRDefault="00A53300">
      <w:pPr>
        <w:rPr>
          <w:rFonts w:ascii="Times New Roman" w:hAnsi="Times New Roman"/>
          <w:sz w:val="22"/>
          <w:szCs w:val="24"/>
        </w:rPr>
      </w:pPr>
    </w:p>
    <w:p w14:paraId="5C78CDB6" w14:textId="7BF20C58" w:rsidR="00A53300" w:rsidRPr="00E439C6" w:rsidRDefault="00B0531D" w:rsidP="00A53300">
      <w:pPr>
        <w:ind w:left="720" w:hanging="720"/>
        <w:rPr>
          <w:rFonts w:ascii="Times New Roman" w:hAnsi="Times New Roman"/>
          <w:sz w:val="22"/>
          <w:szCs w:val="24"/>
        </w:rPr>
      </w:pPr>
      <w:r>
        <w:rPr>
          <w:rFonts w:ascii="Times New Roman" w:hAnsi="Times New Roman"/>
          <w:sz w:val="22"/>
          <w:szCs w:val="24"/>
        </w:rPr>
        <w:t>40.</w:t>
      </w:r>
      <w:r w:rsidR="00AF0217">
        <w:rPr>
          <w:rFonts w:ascii="Times New Roman" w:hAnsi="Times New Roman"/>
          <w:sz w:val="22"/>
          <w:szCs w:val="24"/>
        </w:rPr>
        <w:tab/>
      </w:r>
      <w:r w:rsidR="00A53300" w:rsidRPr="00E439C6">
        <w:rPr>
          <w:rFonts w:ascii="Times New Roman" w:hAnsi="Times New Roman"/>
          <w:sz w:val="22"/>
          <w:szCs w:val="24"/>
        </w:rPr>
        <w:t>What percent of children in developing countries are enrolled in secondary education?</w:t>
      </w:r>
    </w:p>
    <w:p w14:paraId="07823C14"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30%</w:t>
      </w:r>
    </w:p>
    <w:p w14:paraId="2F08CD35" w14:textId="0305906C"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50%</w:t>
      </w:r>
    </w:p>
    <w:p w14:paraId="16AA871A"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70%</w:t>
      </w:r>
    </w:p>
    <w:p w14:paraId="639B5116" w14:textId="2A4791A1"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90%</w:t>
      </w:r>
    </w:p>
    <w:p w14:paraId="588296B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52F8A397"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56F9996D" w14:textId="270DAED3"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8</w:t>
      </w:r>
    </w:p>
    <w:p w14:paraId="407FCC4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01CDA0C9" w14:textId="31C3D39D"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1</w:t>
      </w:r>
    </w:p>
    <w:p w14:paraId="489DE75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6CC07714" w14:textId="77777777" w:rsidR="00A53300" w:rsidRPr="00E439C6" w:rsidRDefault="00A53300" w:rsidP="00A53300">
      <w:pPr>
        <w:rPr>
          <w:rFonts w:ascii="Times New Roman" w:hAnsi="Times New Roman"/>
          <w:sz w:val="22"/>
          <w:szCs w:val="24"/>
        </w:rPr>
      </w:pPr>
    </w:p>
    <w:p w14:paraId="2EA52AE2" w14:textId="0FD082A9" w:rsidR="00A53300" w:rsidRPr="00E439C6" w:rsidRDefault="00B0531D" w:rsidP="00A53300">
      <w:pPr>
        <w:ind w:left="720" w:hanging="720"/>
        <w:rPr>
          <w:rFonts w:ascii="Times New Roman" w:hAnsi="Times New Roman"/>
          <w:sz w:val="22"/>
          <w:szCs w:val="24"/>
        </w:rPr>
      </w:pPr>
      <w:r>
        <w:rPr>
          <w:rFonts w:ascii="Times New Roman" w:hAnsi="Times New Roman"/>
          <w:sz w:val="22"/>
          <w:szCs w:val="24"/>
        </w:rPr>
        <w:t>41.</w:t>
      </w:r>
      <w:r w:rsidR="00AF0217">
        <w:rPr>
          <w:rFonts w:ascii="Times New Roman" w:hAnsi="Times New Roman"/>
          <w:sz w:val="22"/>
          <w:szCs w:val="24"/>
        </w:rPr>
        <w:tab/>
      </w:r>
      <w:r w:rsidR="00A53300" w:rsidRPr="00E439C6">
        <w:rPr>
          <w:rFonts w:ascii="Times New Roman" w:hAnsi="Times New Roman"/>
          <w:sz w:val="22"/>
          <w:szCs w:val="24"/>
        </w:rPr>
        <w:t>Who attends colleges, universities, and other forms of post-secondary education in developing countries?</w:t>
      </w:r>
    </w:p>
    <w:p w14:paraId="0CE564C1"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the wealthy elite</w:t>
      </w:r>
    </w:p>
    <w:p w14:paraId="3D084252"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most of the population</w:t>
      </w:r>
    </w:p>
    <w:p w14:paraId="66425FA8" w14:textId="5756EE7E"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about half of the middle class</w:t>
      </w:r>
    </w:p>
    <w:p w14:paraId="1B5CA61F"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about one</w:t>
      </w:r>
      <w:r>
        <w:rPr>
          <w:rFonts w:ascii="Times New Roman" w:hAnsi="Times New Roman"/>
          <w:sz w:val="22"/>
          <w:szCs w:val="24"/>
        </w:rPr>
        <w:t>-</w:t>
      </w:r>
      <w:r w:rsidRPr="00E439C6">
        <w:rPr>
          <w:rFonts w:ascii="Times New Roman" w:hAnsi="Times New Roman"/>
          <w:sz w:val="22"/>
          <w:szCs w:val="24"/>
        </w:rPr>
        <w:t>fourth of the middle class</w:t>
      </w:r>
    </w:p>
    <w:p w14:paraId="4C5DB0E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725DA7C2"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1CE14167" w14:textId="00E528DF"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8</w:t>
      </w:r>
    </w:p>
    <w:p w14:paraId="0896C0D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4036A1C6"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1</w:t>
      </w:r>
    </w:p>
    <w:p w14:paraId="1E4BA941" w14:textId="0DF9B8E3"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57A8F5B5" w14:textId="77777777" w:rsidR="00A53300" w:rsidRPr="00E439C6" w:rsidRDefault="00A53300" w:rsidP="00A53300">
      <w:pPr>
        <w:rPr>
          <w:rFonts w:ascii="Times New Roman" w:hAnsi="Times New Roman"/>
          <w:sz w:val="22"/>
          <w:szCs w:val="24"/>
        </w:rPr>
      </w:pPr>
    </w:p>
    <w:p w14:paraId="4A1A2A9F" w14:textId="4D313615" w:rsidR="00A53300" w:rsidRPr="00E439C6" w:rsidRDefault="00B0531D" w:rsidP="00A53300">
      <w:pPr>
        <w:ind w:left="720" w:hanging="720"/>
        <w:rPr>
          <w:rFonts w:ascii="Times New Roman" w:hAnsi="Times New Roman"/>
          <w:sz w:val="22"/>
          <w:szCs w:val="24"/>
        </w:rPr>
      </w:pPr>
      <w:r>
        <w:rPr>
          <w:rFonts w:ascii="Times New Roman" w:hAnsi="Times New Roman"/>
          <w:sz w:val="22"/>
          <w:szCs w:val="24"/>
        </w:rPr>
        <w:t>42.</w:t>
      </w:r>
      <w:r w:rsidR="00AF0217">
        <w:rPr>
          <w:rFonts w:ascii="Times New Roman" w:hAnsi="Times New Roman"/>
          <w:sz w:val="22"/>
          <w:szCs w:val="24"/>
        </w:rPr>
        <w:tab/>
      </w:r>
      <w:r w:rsidR="00A53300" w:rsidRPr="00E439C6">
        <w:rPr>
          <w:rFonts w:ascii="Times New Roman" w:hAnsi="Times New Roman"/>
          <w:sz w:val="22"/>
          <w:szCs w:val="24"/>
        </w:rPr>
        <w:t>What general values do developed countries tend to regard highly?</w:t>
      </w:r>
    </w:p>
    <w:p w14:paraId="2835F013"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collectivistic</w:t>
      </w:r>
    </w:p>
    <w:p w14:paraId="3E4D1D25" w14:textId="0AE90372"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Developed countries tend to highly regard individualistic values, in contrast to developing countries that tend to emphasize collectivistic values.</w:t>
      </w:r>
    </w:p>
    <w:p w14:paraId="2F63E49E"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individualistic</w:t>
      </w:r>
    </w:p>
    <w:p w14:paraId="26464283"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Developed countries tend to highly regard individualistic values, in contrast to developing countries that tend to emphasize collectivistic values.</w:t>
      </w:r>
    </w:p>
    <w:p w14:paraId="70726F82"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traditional</w:t>
      </w:r>
    </w:p>
    <w:p w14:paraId="712CB8D9"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modern</w:t>
      </w:r>
    </w:p>
    <w:p w14:paraId="5BBC48F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38F20346"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126C431E" w14:textId="3847E391" w:rsidR="00A53300" w:rsidRPr="00E439C6" w:rsidRDefault="00A53300" w:rsidP="00A53300">
      <w:pPr>
        <w:rPr>
          <w:rFonts w:ascii="Times New Roman" w:hAnsi="Times New Roman"/>
          <w:sz w:val="22"/>
          <w:szCs w:val="24"/>
        </w:rPr>
      </w:pPr>
      <w:r w:rsidRPr="00E439C6">
        <w:rPr>
          <w:rFonts w:ascii="Times New Roman" w:hAnsi="Times New Roman"/>
          <w:sz w:val="22"/>
          <w:szCs w:val="24"/>
        </w:rPr>
        <w:t>Page: 8</w:t>
      </w:r>
    </w:p>
    <w:p w14:paraId="5E57885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079A8B8C"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1</w:t>
      </w:r>
    </w:p>
    <w:p w14:paraId="5FC17EC7" w14:textId="377466DA"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1D2987A4" w14:textId="77777777" w:rsidR="00A53300" w:rsidRPr="00E439C6" w:rsidRDefault="00A53300" w:rsidP="00A53300">
      <w:pPr>
        <w:rPr>
          <w:rFonts w:ascii="Times New Roman" w:hAnsi="Times New Roman"/>
          <w:sz w:val="22"/>
          <w:szCs w:val="24"/>
        </w:rPr>
      </w:pPr>
    </w:p>
    <w:p w14:paraId="5D454EE8" w14:textId="73F48F4E" w:rsidR="00A53300" w:rsidRPr="00E439C6" w:rsidRDefault="00B0531D" w:rsidP="00A53300">
      <w:pPr>
        <w:ind w:left="720" w:hanging="720"/>
        <w:rPr>
          <w:rFonts w:ascii="Times New Roman" w:hAnsi="Times New Roman"/>
          <w:sz w:val="22"/>
          <w:szCs w:val="24"/>
        </w:rPr>
      </w:pPr>
      <w:r>
        <w:rPr>
          <w:rFonts w:ascii="Times New Roman" w:hAnsi="Times New Roman"/>
          <w:sz w:val="22"/>
          <w:szCs w:val="24"/>
        </w:rPr>
        <w:t>43.</w:t>
      </w:r>
      <w:r w:rsidR="00AF0217">
        <w:rPr>
          <w:rFonts w:ascii="Times New Roman" w:hAnsi="Times New Roman"/>
          <w:sz w:val="22"/>
          <w:szCs w:val="24"/>
        </w:rPr>
        <w:tab/>
      </w:r>
      <w:r w:rsidR="00A53300" w:rsidRPr="00E439C6">
        <w:rPr>
          <w:rFonts w:ascii="Times New Roman" w:hAnsi="Times New Roman"/>
          <w:sz w:val="22"/>
          <w:szCs w:val="24"/>
        </w:rPr>
        <w:t>What general values do developing countries tend to regard highly?</w:t>
      </w:r>
    </w:p>
    <w:p w14:paraId="39F546E0"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lastRenderedPageBreak/>
        <w:t>a.</w:t>
      </w:r>
      <w:r w:rsidRPr="00E439C6">
        <w:rPr>
          <w:rFonts w:ascii="Times New Roman" w:hAnsi="Times New Roman"/>
          <w:sz w:val="22"/>
          <w:szCs w:val="24"/>
        </w:rPr>
        <w:tab/>
        <w:t>collectivistic</w:t>
      </w:r>
    </w:p>
    <w:p w14:paraId="25BAF076" w14:textId="4EE81EE0"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Developing countries tend to highly regard collectivistic values, in contrast to developed countries that tend to emphasize individualistic values.</w:t>
      </w:r>
    </w:p>
    <w:p w14:paraId="0FA79D5C"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individualistic</w:t>
      </w:r>
    </w:p>
    <w:p w14:paraId="2C4C98A2"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Developing countries tend to highly regard collectivistic values, in contrast to developed countries that tend to emphasize individualistic values.</w:t>
      </w:r>
    </w:p>
    <w:p w14:paraId="118839E6"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traditional</w:t>
      </w:r>
    </w:p>
    <w:p w14:paraId="3221E520"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modern</w:t>
      </w:r>
    </w:p>
    <w:p w14:paraId="595FDBC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2D7AD726"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2EBA298C" w14:textId="11ACCE81" w:rsidR="00A53300" w:rsidRPr="00E439C6" w:rsidRDefault="00A53300" w:rsidP="00A53300">
      <w:pPr>
        <w:rPr>
          <w:rFonts w:ascii="Times New Roman" w:hAnsi="Times New Roman"/>
          <w:sz w:val="22"/>
          <w:szCs w:val="24"/>
        </w:rPr>
      </w:pPr>
      <w:r w:rsidRPr="00E439C6">
        <w:rPr>
          <w:rFonts w:ascii="Times New Roman" w:hAnsi="Times New Roman"/>
          <w:sz w:val="22"/>
          <w:szCs w:val="24"/>
        </w:rPr>
        <w:t>Page: 8</w:t>
      </w:r>
    </w:p>
    <w:p w14:paraId="36D8A25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7CF4A4AD"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1</w:t>
      </w:r>
    </w:p>
    <w:p w14:paraId="0CD37389" w14:textId="5C9C8DB1"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2703F4D6" w14:textId="77777777" w:rsidR="00A53300" w:rsidRDefault="00A53300" w:rsidP="00A53300">
      <w:pPr>
        <w:tabs>
          <w:tab w:val="left" w:pos="360"/>
        </w:tabs>
        <w:rPr>
          <w:rFonts w:ascii="Times New Roman" w:hAnsi="Times New Roman"/>
          <w:sz w:val="22"/>
        </w:rPr>
      </w:pPr>
    </w:p>
    <w:p w14:paraId="5328114D" w14:textId="2F8DB87E" w:rsidR="006918B9" w:rsidRDefault="00B0531D">
      <w:pPr>
        <w:ind w:left="720" w:hanging="720"/>
        <w:rPr>
          <w:rFonts w:ascii="Times New Roman" w:hAnsi="Times New Roman"/>
          <w:sz w:val="22"/>
        </w:rPr>
      </w:pPr>
      <w:r>
        <w:rPr>
          <w:rFonts w:ascii="Times New Roman" w:hAnsi="Times New Roman"/>
          <w:sz w:val="22"/>
        </w:rPr>
        <w:t>44.</w:t>
      </w:r>
      <w:r w:rsidR="00AF0217">
        <w:rPr>
          <w:rFonts w:ascii="Times New Roman" w:hAnsi="Times New Roman"/>
          <w:sz w:val="22"/>
        </w:rPr>
        <w:tab/>
      </w:r>
      <w:r w:rsidR="00A53300">
        <w:rPr>
          <w:rFonts w:ascii="Times New Roman" w:hAnsi="Times New Roman"/>
          <w:sz w:val="22"/>
        </w:rPr>
        <w:t>Individuals from collectivist cultures would be most likely to value</w:t>
      </w:r>
      <w:r w:rsidR="00AF377B" w:rsidRPr="008B2125">
        <w:rPr>
          <w:rFonts w:ascii="Times New Roman" w:hAnsi="Times New Roman"/>
          <w:sz w:val="22"/>
          <w:szCs w:val="24"/>
        </w:rPr>
        <w:t xml:space="preserve"> _____.</w:t>
      </w:r>
    </w:p>
    <w:p w14:paraId="3A67C8E9" w14:textId="6AEB8ED1"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r>
      <w:r>
        <w:rPr>
          <w:rFonts w:ascii="Times New Roman" w:hAnsi="Times New Roman"/>
          <w:sz w:val="22"/>
          <w:szCs w:val="24"/>
        </w:rPr>
        <w:t>making independent decisions</w:t>
      </w:r>
    </w:p>
    <w:p w14:paraId="3A936A89" w14:textId="77777777" w:rsidR="00A53300" w:rsidRPr="00E439C6" w:rsidRDefault="00A53300" w:rsidP="00A53300">
      <w:pPr>
        <w:ind w:left="720"/>
        <w:rPr>
          <w:rFonts w:ascii="Times New Roman" w:hAnsi="Times New Roman"/>
          <w:i/>
          <w:sz w:val="22"/>
          <w:szCs w:val="24"/>
        </w:rPr>
      </w:pPr>
      <w:r>
        <w:rPr>
          <w:rFonts w:ascii="Times New Roman" w:hAnsi="Times New Roman"/>
          <w:i/>
          <w:sz w:val="22"/>
          <w:szCs w:val="24"/>
        </w:rPr>
        <w:t>Inc</w:t>
      </w:r>
      <w:r w:rsidRPr="00E439C6">
        <w:rPr>
          <w:rFonts w:ascii="Times New Roman" w:hAnsi="Times New Roman"/>
          <w:i/>
          <w:sz w:val="22"/>
          <w:szCs w:val="24"/>
        </w:rPr>
        <w:t xml:space="preserve">orrect. </w:t>
      </w:r>
      <w:r>
        <w:rPr>
          <w:rFonts w:ascii="Times New Roman" w:hAnsi="Times New Roman"/>
          <w:i/>
          <w:sz w:val="22"/>
          <w:szCs w:val="24"/>
        </w:rPr>
        <w:t>This is a value that is associated with individualistic culture.</w:t>
      </w:r>
    </w:p>
    <w:p w14:paraId="446AE615" w14:textId="69D2C7FB"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Pr>
          <w:rFonts w:ascii="Times New Roman" w:hAnsi="Times New Roman"/>
          <w:sz w:val="22"/>
          <w:szCs w:val="24"/>
        </w:rPr>
        <w:t>spending time alone</w:t>
      </w:r>
    </w:p>
    <w:p w14:paraId="54098513" w14:textId="564EE34A" w:rsidR="00A53300"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getting along with their family members</w:t>
      </w:r>
    </w:p>
    <w:p w14:paraId="20E45FEA" w14:textId="77777777" w:rsidR="006918B9" w:rsidRDefault="00A53300" w:rsidP="00A53300">
      <w:pPr>
        <w:ind w:left="720"/>
        <w:rPr>
          <w:rFonts w:ascii="Times New Roman" w:hAnsi="Times New Roman"/>
          <w:i/>
          <w:sz w:val="22"/>
          <w:szCs w:val="24"/>
        </w:rPr>
      </w:pPr>
      <w:r>
        <w:rPr>
          <w:rFonts w:ascii="Times New Roman" w:hAnsi="Times New Roman"/>
          <w:i/>
          <w:sz w:val="22"/>
          <w:szCs w:val="24"/>
        </w:rPr>
        <w:t>C</w:t>
      </w:r>
      <w:r w:rsidRPr="00E439C6">
        <w:rPr>
          <w:rFonts w:ascii="Times New Roman" w:hAnsi="Times New Roman"/>
          <w:i/>
          <w:sz w:val="22"/>
          <w:szCs w:val="24"/>
        </w:rPr>
        <w:t xml:space="preserve">orrect. </w:t>
      </w:r>
      <w:r>
        <w:rPr>
          <w:rFonts w:ascii="Times New Roman" w:hAnsi="Times New Roman"/>
          <w:i/>
          <w:sz w:val="22"/>
          <w:szCs w:val="24"/>
        </w:rPr>
        <w:t>Social harmony is a value often attributed to collectivist culture.</w:t>
      </w:r>
    </w:p>
    <w:p w14:paraId="047FE458" w14:textId="2B72786F"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r>
      <w:r>
        <w:rPr>
          <w:rFonts w:ascii="Times New Roman" w:hAnsi="Times New Roman"/>
          <w:sz w:val="22"/>
          <w:szCs w:val="24"/>
        </w:rPr>
        <w:t>receiving praise for hard work on an academic exam</w:t>
      </w:r>
    </w:p>
    <w:p w14:paraId="3967A83C"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C</w:t>
      </w:r>
    </w:p>
    <w:p w14:paraId="58ADDC5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Difficulty: </w:t>
      </w:r>
      <w:r>
        <w:rPr>
          <w:rFonts w:ascii="Times New Roman" w:hAnsi="Times New Roman"/>
          <w:sz w:val="22"/>
          <w:szCs w:val="24"/>
        </w:rPr>
        <w:t>3</w:t>
      </w:r>
    </w:p>
    <w:p w14:paraId="20EAC79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8</w:t>
      </w:r>
    </w:p>
    <w:p w14:paraId="69F747A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Skill: </w:t>
      </w:r>
      <w:r>
        <w:rPr>
          <w:rFonts w:ascii="Times New Roman" w:hAnsi="Times New Roman"/>
          <w:sz w:val="22"/>
          <w:szCs w:val="24"/>
        </w:rPr>
        <w:t>A</w:t>
      </w:r>
    </w:p>
    <w:p w14:paraId="4E8528DD" w14:textId="60D75BBA" w:rsidR="00A53300"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.1</w:t>
      </w:r>
    </w:p>
    <w:p w14:paraId="657D7389" w14:textId="6182F90A"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 xml:space="preserve">s Taxonomy Level: </w:t>
      </w:r>
      <w:r w:rsidR="00447559">
        <w:rPr>
          <w:rFonts w:ascii="Times New Roman" w:hAnsi="Times New Roman"/>
          <w:sz w:val="22"/>
          <w:szCs w:val="24"/>
        </w:rPr>
        <w:t>Apply</w:t>
      </w:r>
    </w:p>
    <w:p w14:paraId="18C63307" w14:textId="77777777" w:rsidR="00A53300" w:rsidRDefault="00A53300" w:rsidP="00A53300">
      <w:pPr>
        <w:ind w:left="720" w:hanging="720"/>
        <w:rPr>
          <w:rFonts w:ascii="Times New Roman" w:hAnsi="Times New Roman"/>
          <w:sz w:val="22"/>
          <w:szCs w:val="24"/>
        </w:rPr>
      </w:pPr>
    </w:p>
    <w:p w14:paraId="06A0485F" w14:textId="5E7A3FDC" w:rsidR="00A53300" w:rsidRPr="00E439C6" w:rsidRDefault="00D955E5" w:rsidP="00A53300">
      <w:pPr>
        <w:ind w:left="720" w:hanging="720"/>
        <w:rPr>
          <w:rFonts w:ascii="Times New Roman" w:hAnsi="Times New Roman"/>
          <w:sz w:val="22"/>
          <w:szCs w:val="24"/>
        </w:rPr>
      </w:pPr>
      <w:r>
        <w:rPr>
          <w:rFonts w:ascii="Times New Roman" w:hAnsi="Times New Roman"/>
          <w:sz w:val="22"/>
          <w:szCs w:val="24"/>
        </w:rPr>
        <w:t>45.</w:t>
      </w:r>
      <w:r w:rsidR="00A53300" w:rsidRPr="00E439C6">
        <w:rPr>
          <w:rFonts w:ascii="Times New Roman" w:hAnsi="Times New Roman"/>
          <w:sz w:val="22"/>
          <w:szCs w:val="24"/>
        </w:rPr>
        <w:tab/>
        <w:t xml:space="preserve">What term is used to refer to people in the rural areas of </w:t>
      </w:r>
      <w:r w:rsidR="00A53300">
        <w:rPr>
          <w:rFonts w:ascii="Times New Roman" w:hAnsi="Times New Roman"/>
          <w:sz w:val="22"/>
          <w:szCs w:val="24"/>
        </w:rPr>
        <w:t xml:space="preserve">developed or </w:t>
      </w:r>
      <w:r w:rsidR="00A53300" w:rsidRPr="00E439C6">
        <w:rPr>
          <w:rFonts w:ascii="Times New Roman" w:hAnsi="Times New Roman"/>
          <w:sz w:val="22"/>
          <w:szCs w:val="24"/>
        </w:rPr>
        <w:t xml:space="preserve">developing countries, who tend to adhere more closely to the historical aspects of their culture than </w:t>
      </w:r>
      <w:r w:rsidR="00A53300">
        <w:rPr>
          <w:rFonts w:ascii="Times New Roman" w:hAnsi="Times New Roman"/>
          <w:sz w:val="22"/>
          <w:szCs w:val="24"/>
        </w:rPr>
        <w:t xml:space="preserve">do </w:t>
      </w:r>
      <w:r w:rsidR="00A53300" w:rsidRPr="00E439C6">
        <w:rPr>
          <w:rFonts w:ascii="Times New Roman" w:hAnsi="Times New Roman"/>
          <w:sz w:val="22"/>
          <w:szCs w:val="24"/>
        </w:rPr>
        <w:t>people in urban areas?</w:t>
      </w:r>
    </w:p>
    <w:p w14:paraId="6652D48C" w14:textId="77777777" w:rsidR="006918B9" w:rsidRDefault="00A53300" w:rsidP="00A53300">
      <w:pPr>
        <w:ind w:left="720"/>
        <w:rPr>
          <w:rFonts w:ascii="Times New Roman" w:hAnsi="Times New Roman"/>
          <w:sz w:val="22"/>
          <w:szCs w:val="24"/>
          <w:lang w:val="fr-FR"/>
        </w:rPr>
      </w:pPr>
      <w:r w:rsidRPr="00E439C6">
        <w:rPr>
          <w:rFonts w:ascii="Times New Roman" w:hAnsi="Times New Roman"/>
          <w:sz w:val="22"/>
          <w:szCs w:val="24"/>
          <w:lang w:val="fr-FR"/>
        </w:rPr>
        <w:t>a.</w:t>
      </w:r>
      <w:r w:rsidRPr="00E439C6">
        <w:rPr>
          <w:rFonts w:ascii="Times New Roman" w:hAnsi="Times New Roman"/>
          <w:sz w:val="22"/>
          <w:szCs w:val="24"/>
          <w:lang w:val="fr-FR"/>
        </w:rPr>
        <w:tab/>
        <w:t>agrarian cultures</w:t>
      </w:r>
    </w:p>
    <w:p w14:paraId="267E90CE" w14:textId="77777777" w:rsidR="006918B9" w:rsidRDefault="00A53300" w:rsidP="00A53300">
      <w:pPr>
        <w:ind w:left="720"/>
        <w:rPr>
          <w:rFonts w:ascii="Times New Roman" w:hAnsi="Times New Roman"/>
          <w:sz w:val="22"/>
          <w:szCs w:val="24"/>
          <w:lang w:val="fr-FR"/>
        </w:rPr>
      </w:pPr>
      <w:r w:rsidRPr="00E439C6">
        <w:rPr>
          <w:rFonts w:ascii="Times New Roman" w:hAnsi="Times New Roman"/>
          <w:sz w:val="22"/>
          <w:szCs w:val="24"/>
          <w:lang w:val="fr-FR"/>
        </w:rPr>
        <w:t>b.</w:t>
      </w:r>
      <w:r w:rsidRPr="00E439C6">
        <w:rPr>
          <w:rFonts w:ascii="Times New Roman" w:hAnsi="Times New Roman"/>
          <w:sz w:val="22"/>
          <w:szCs w:val="24"/>
          <w:lang w:val="fr-FR"/>
        </w:rPr>
        <w:tab/>
        <w:t>conventional cultures</w:t>
      </w:r>
    </w:p>
    <w:p w14:paraId="2F472A59" w14:textId="12B0DF98"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term is traditional cultures—ones that adhere to the historical aspects of their culture. These cultures closely resemble the culture of early humans through relatively modern times.</w:t>
      </w:r>
    </w:p>
    <w:p w14:paraId="5830716C"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traditional cultures</w:t>
      </w:r>
    </w:p>
    <w:p w14:paraId="0BE321C1" w14:textId="77777777" w:rsidR="006918B9" w:rsidRDefault="00A53300" w:rsidP="00A53300">
      <w:pPr>
        <w:ind w:left="720"/>
        <w:rPr>
          <w:rFonts w:ascii="Times New Roman" w:hAnsi="Times New Roman"/>
          <w:i/>
          <w:sz w:val="22"/>
          <w:szCs w:val="24"/>
        </w:rPr>
      </w:pPr>
      <w:r w:rsidRPr="00E439C6">
        <w:rPr>
          <w:rFonts w:ascii="Times New Roman" w:hAnsi="Times New Roman"/>
          <w:i/>
          <w:sz w:val="22"/>
          <w:szCs w:val="24"/>
        </w:rPr>
        <w:t xml:space="preserve">Correct. These cultures closely resemble the culture of early humans </w:t>
      </w:r>
      <w:r>
        <w:rPr>
          <w:rFonts w:ascii="Times New Roman" w:hAnsi="Times New Roman"/>
          <w:i/>
          <w:sz w:val="22"/>
          <w:szCs w:val="24"/>
        </w:rPr>
        <w:t>through relatively modern times, and can be found in both developed and developing countries.</w:t>
      </w:r>
    </w:p>
    <w:p w14:paraId="143C8A84" w14:textId="6085E65B"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rural cultures</w:t>
      </w:r>
    </w:p>
    <w:p w14:paraId="719AB46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4BA2121D"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07F75AC1" w14:textId="2392A3C9" w:rsidR="00A53300" w:rsidRPr="00E439C6" w:rsidRDefault="00A53300" w:rsidP="00A53300">
      <w:pPr>
        <w:rPr>
          <w:rFonts w:ascii="Times New Roman" w:hAnsi="Times New Roman"/>
          <w:sz w:val="22"/>
          <w:szCs w:val="24"/>
        </w:rPr>
      </w:pPr>
      <w:r w:rsidRPr="00E439C6">
        <w:rPr>
          <w:rFonts w:ascii="Times New Roman" w:hAnsi="Times New Roman"/>
          <w:sz w:val="22"/>
          <w:szCs w:val="24"/>
        </w:rPr>
        <w:t>Page: 8</w:t>
      </w:r>
    </w:p>
    <w:p w14:paraId="37614CD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2ACEC7A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1</w:t>
      </w:r>
    </w:p>
    <w:p w14:paraId="59CF085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767F0EC6" w14:textId="77777777" w:rsidR="00A53300" w:rsidRPr="00E439C6" w:rsidRDefault="00A53300" w:rsidP="00A53300">
      <w:pPr>
        <w:rPr>
          <w:rFonts w:ascii="Times New Roman" w:hAnsi="Times New Roman"/>
          <w:sz w:val="22"/>
          <w:szCs w:val="24"/>
        </w:rPr>
      </w:pPr>
    </w:p>
    <w:p w14:paraId="0366ABBC" w14:textId="1966A76F" w:rsidR="00A53300" w:rsidRDefault="00D955E5" w:rsidP="00A53300">
      <w:pPr>
        <w:ind w:left="720" w:hanging="720"/>
        <w:rPr>
          <w:rFonts w:ascii="Times New Roman" w:hAnsi="Times New Roman"/>
          <w:sz w:val="22"/>
          <w:szCs w:val="24"/>
        </w:rPr>
      </w:pPr>
      <w:r>
        <w:rPr>
          <w:rFonts w:ascii="Times New Roman" w:hAnsi="Times New Roman"/>
          <w:sz w:val="22"/>
          <w:szCs w:val="24"/>
        </w:rPr>
        <w:t>46.</w:t>
      </w:r>
      <w:r w:rsidR="00AF0217">
        <w:rPr>
          <w:rFonts w:ascii="Times New Roman" w:hAnsi="Times New Roman"/>
          <w:sz w:val="22"/>
          <w:szCs w:val="24"/>
        </w:rPr>
        <w:tab/>
      </w:r>
      <w:r w:rsidR="00A53300">
        <w:rPr>
          <w:rFonts w:ascii="Times New Roman" w:hAnsi="Times New Roman"/>
          <w:sz w:val="22"/>
          <w:szCs w:val="24"/>
        </w:rPr>
        <w:t>What percentage of the world’s population lives in the United States?</w:t>
      </w:r>
    </w:p>
    <w:p w14:paraId="14D6EAB2" w14:textId="2446FF48" w:rsidR="00A53300" w:rsidRDefault="00A53300" w:rsidP="004470A4">
      <w:pPr>
        <w:ind w:left="720"/>
        <w:rPr>
          <w:rFonts w:ascii="Times New Roman" w:hAnsi="Times New Roman"/>
          <w:sz w:val="22"/>
          <w:szCs w:val="24"/>
        </w:rPr>
      </w:pPr>
      <w:r>
        <w:rPr>
          <w:rFonts w:ascii="Times New Roman" w:hAnsi="Times New Roman"/>
          <w:sz w:val="22"/>
          <w:szCs w:val="24"/>
        </w:rPr>
        <w:t>a</w:t>
      </w:r>
      <w:r w:rsidR="00526C6C">
        <w:rPr>
          <w:rFonts w:ascii="Times New Roman" w:hAnsi="Times New Roman"/>
          <w:sz w:val="22"/>
          <w:szCs w:val="24"/>
        </w:rPr>
        <w:t>.</w:t>
      </w:r>
      <w:r w:rsidR="00526C6C">
        <w:rPr>
          <w:rFonts w:ascii="Times New Roman" w:hAnsi="Times New Roman"/>
          <w:sz w:val="22"/>
          <w:szCs w:val="24"/>
        </w:rPr>
        <w:tab/>
      </w:r>
      <w:r>
        <w:rPr>
          <w:rFonts w:ascii="Times New Roman" w:hAnsi="Times New Roman"/>
          <w:sz w:val="22"/>
          <w:szCs w:val="24"/>
        </w:rPr>
        <w:t>5%</w:t>
      </w:r>
    </w:p>
    <w:p w14:paraId="13F66644" w14:textId="1BC8B8A4" w:rsidR="00A53300" w:rsidRDefault="00A53300" w:rsidP="004470A4">
      <w:pPr>
        <w:ind w:left="720"/>
        <w:rPr>
          <w:rFonts w:ascii="Times New Roman" w:hAnsi="Times New Roman"/>
          <w:sz w:val="22"/>
          <w:szCs w:val="24"/>
        </w:rPr>
      </w:pPr>
      <w:r>
        <w:rPr>
          <w:rFonts w:ascii="Times New Roman" w:hAnsi="Times New Roman"/>
          <w:sz w:val="22"/>
          <w:szCs w:val="24"/>
        </w:rPr>
        <w:t>b</w:t>
      </w:r>
      <w:r w:rsidR="00526C6C">
        <w:rPr>
          <w:rFonts w:ascii="Times New Roman" w:hAnsi="Times New Roman"/>
          <w:sz w:val="22"/>
          <w:szCs w:val="24"/>
        </w:rPr>
        <w:t>.</w:t>
      </w:r>
      <w:r w:rsidR="00526C6C">
        <w:rPr>
          <w:rFonts w:ascii="Times New Roman" w:hAnsi="Times New Roman"/>
          <w:sz w:val="22"/>
          <w:szCs w:val="24"/>
        </w:rPr>
        <w:tab/>
      </w:r>
      <w:r>
        <w:rPr>
          <w:rFonts w:ascii="Times New Roman" w:hAnsi="Times New Roman"/>
          <w:sz w:val="22"/>
          <w:szCs w:val="24"/>
        </w:rPr>
        <w:t>10%</w:t>
      </w:r>
    </w:p>
    <w:p w14:paraId="6EBDE9A2" w14:textId="482132EE" w:rsidR="00A53300" w:rsidRDefault="00A53300" w:rsidP="004470A4">
      <w:pPr>
        <w:ind w:left="720"/>
        <w:rPr>
          <w:rFonts w:ascii="Times New Roman" w:hAnsi="Times New Roman"/>
          <w:sz w:val="22"/>
          <w:szCs w:val="24"/>
        </w:rPr>
      </w:pPr>
      <w:r>
        <w:rPr>
          <w:rFonts w:ascii="Times New Roman" w:hAnsi="Times New Roman"/>
          <w:sz w:val="22"/>
          <w:szCs w:val="24"/>
        </w:rPr>
        <w:lastRenderedPageBreak/>
        <w:t>c</w:t>
      </w:r>
      <w:r w:rsidR="00526C6C">
        <w:rPr>
          <w:rFonts w:ascii="Times New Roman" w:hAnsi="Times New Roman"/>
          <w:sz w:val="22"/>
          <w:szCs w:val="24"/>
        </w:rPr>
        <w:t>.</w:t>
      </w:r>
      <w:r w:rsidR="00526C6C">
        <w:rPr>
          <w:rFonts w:ascii="Times New Roman" w:hAnsi="Times New Roman"/>
          <w:sz w:val="22"/>
          <w:szCs w:val="24"/>
        </w:rPr>
        <w:tab/>
      </w:r>
      <w:r>
        <w:rPr>
          <w:rFonts w:ascii="Times New Roman" w:hAnsi="Times New Roman"/>
          <w:sz w:val="22"/>
          <w:szCs w:val="24"/>
        </w:rPr>
        <w:t>15%</w:t>
      </w:r>
    </w:p>
    <w:p w14:paraId="06B8EF21" w14:textId="22F3FE82" w:rsidR="00A53300" w:rsidRDefault="00A53300" w:rsidP="004470A4">
      <w:pPr>
        <w:ind w:left="720"/>
        <w:rPr>
          <w:rFonts w:ascii="Times New Roman" w:hAnsi="Times New Roman"/>
          <w:sz w:val="22"/>
          <w:szCs w:val="24"/>
        </w:rPr>
      </w:pPr>
      <w:r>
        <w:rPr>
          <w:rFonts w:ascii="Times New Roman" w:hAnsi="Times New Roman"/>
          <w:sz w:val="22"/>
          <w:szCs w:val="24"/>
        </w:rPr>
        <w:t>d</w:t>
      </w:r>
      <w:r w:rsidR="00526C6C">
        <w:rPr>
          <w:rFonts w:ascii="Times New Roman" w:hAnsi="Times New Roman"/>
          <w:sz w:val="22"/>
          <w:szCs w:val="24"/>
        </w:rPr>
        <w:t>.</w:t>
      </w:r>
      <w:r w:rsidR="00526C6C">
        <w:rPr>
          <w:rFonts w:ascii="Times New Roman" w:hAnsi="Times New Roman"/>
          <w:sz w:val="22"/>
          <w:szCs w:val="24"/>
        </w:rPr>
        <w:tab/>
      </w:r>
      <w:r>
        <w:rPr>
          <w:rFonts w:ascii="Times New Roman" w:hAnsi="Times New Roman"/>
          <w:sz w:val="22"/>
          <w:szCs w:val="24"/>
        </w:rPr>
        <w:t>20%</w:t>
      </w:r>
    </w:p>
    <w:p w14:paraId="7FBA8174" w14:textId="77777777" w:rsidR="00A53300" w:rsidRDefault="00A53300" w:rsidP="00A53300">
      <w:pPr>
        <w:ind w:left="720" w:hanging="720"/>
        <w:rPr>
          <w:rFonts w:ascii="Times New Roman" w:hAnsi="Times New Roman"/>
          <w:sz w:val="22"/>
          <w:szCs w:val="24"/>
        </w:rPr>
      </w:pPr>
      <w:r>
        <w:rPr>
          <w:rFonts w:ascii="Times New Roman" w:hAnsi="Times New Roman"/>
          <w:sz w:val="22"/>
          <w:szCs w:val="24"/>
        </w:rPr>
        <w:t>Answer: A</w:t>
      </w:r>
    </w:p>
    <w:p w14:paraId="31052F62" w14:textId="77777777" w:rsidR="00A53300" w:rsidRDefault="00A53300" w:rsidP="00A53300">
      <w:pPr>
        <w:ind w:left="720" w:hanging="720"/>
        <w:rPr>
          <w:rFonts w:ascii="Times New Roman" w:hAnsi="Times New Roman"/>
          <w:sz w:val="22"/>
          <w:szCs w:val="24"/>
        </w:rPr>
      </w:pPr>
      <w:r>
        <w:rPr>
          <w:rFonts w:ascii="Times New Roman" w:hAnsi="Times New Roman"/>
          <w:sz w:val="22"/>
          <w:szCs w:val="24"/>
        </w:rPr>
        <w:t>Difficulty: 2</w:t>
      </w:r>
    </w:p>
    <w:p w14:paraId="2EF7A057" w14:textId="77777777" w:rsidR="00A53300" w:rsidRDefault="00A53300" w:rsidP="00A53300">
      <w:pPr>
        <w:ind w:left="720" w:hanging="720"/>
        <w:rPr>
          <w:rFonts w:ascii="Times New Roman" w:hAnsi="Times New Roman"/>
          <w:sz w:val="22"/>
          <w:szCs w:val="24"/>
        </w:rPr>
      </w:pPr>
      <w:r>
        <w:rPr>
          <w:rFonts w:ascii="Times New Roman" w:hAnsi="Times New Roman"/>
          <w:sz w:val="22"/>
          <w:szCs w:val="24"/>
        </w:rPr>
        <w:t>Page: 8</w:t>
      </w:r>
    </w:p>
    <w:p w14:paraId="6CCEE5FF" w14:textId="77777777" w:rsidR="00A53300" w:rsidRDefault="00A53300" w:rsidP="00A53300">
      <w:pPr>
        <w:ind w:left="720" w:hanging="720"/>
        <w:rPr>
          <w:rFonts w:ascii="Times New Roman" w:hAnsi="Times New Roman"/>
          <w:sz w:val="22"/>
          <w:szCs w:val="24"/>
        </w:rPr>
      </w:pPr>
      <w:r>
        <w:rPr>
          <w:rFonts w:ascii="Times New Roman" w:hAnsi="Times New Roman"/>
          <w:sz w:val="22"/>
          <w:szCs w:val="24"/>
        </w:rPr>
        <w:t>Skill: F</w:t>
      </w:r>
    </w:p>
    <w:p w14:paraId="585A50E9" w14:textId="77777777" w:rsidR="00A53300" w:rsidRDefault="00A53300" w:rsidP="00A53300">
      <w:pPr>
        <w:ind w:left="720" w:hanging="720"/>
        <w:rPr>
          <w:rFonts w:ascii="Times New Roman" w:hAnsi="Times New Roman"/>
          <w:sz w:val="22"/>
          <w:szCs w:val="24"/>
        </w:rPr>
      </w:pPr>
      <w:r>
        <w:rPr>
          <w:rFonts w:ascii="Times New Roman" w:hAnsi="Times New Roman"/>
          <w:sz w:val="22"/>
          <w:szCs w:val="24"/>
        </w:rPr>
        <w:t>Learning Objective: 1.1</w:t>
      </w:r>
    </w:p>
    <w:p w14:paraId="1BDEDC6E" w14:textId="77777777" w:rsidR="00A53300" w:rsidRDefault="00A53300" w:rsidP="00A53300">
      <w:pPr>
        <w:ind w:left="720" w:hanging="720"/>
        <w:rPr>
          <w:rFonts w:ascii="Times New Roman" w:hAnsi="Times New Roman"/>
          <w:sz w:val="22"/>
          <w:szCs w:val="24"/>
        </w:rPr>
      </w:pPr>
      <w:r>
        <w:rPr>
          <w:rFonts w:ascii="Times New Roman" w:hAnsi="Times New Roman"/>
          <w:sz w:val="22"/>
          <w:szCs w:val="24"/>
        </w:rPr>
        <w:t>Bloom’s Taxonomy Level: Remember</w:t>
      </w:r>
    </w:p>
    <w:p w14:paraId="4FBB1D02" w14:textId="77777777" w:rsidR="00A53300" w:rsidRDefault="00A53300" w:rsidP="00A53300">
      <w:pPr>
        <w:ind w:left="720" w:hanging="720"/>
        <w:rPr>
          <w:rFonts w:ascii="Times New Roman" w:hAnsi="Times New Roman"/>
          <w:sz w:val="22"/>
          <w:szCs w:val="24"/>
        </w:rPr>
      </w:pPr>
    </w:p>
    <w:p w14:paraId="5854C6A4" w14:textId="77777777" w:rsidR="00A53300" w:rsidRPr="00E439C6" w:rsidRDefault="00A53300" w:rsidP="00A53300">
      <w:pPr>
        <w:ind w:left="720" w:hanging="720"/>
        <w:rPr>
          <w:rFonts w:ascii="Times New Roman" w:hAnsi="Times New Roman"/>
          <w:sz w:val="22"/>
          <w:szCs w:val="24"/>
        </w:rPr>
      </w:pPr>
      <w:r>
        <w:rPr>
          <w:rFonts w:ascii="Times New Roman" w:hAnsi="Times New Roman"/>
          <w:sz w:val="22"/>
          <w:szCs w:val="24"/>
        </w:rPr>
        <w:t>47</w:t>
      </w:r>
      <w:r w:rsidRPr="00E439C6">
        <w:rPr>
          <w:rFonts w:ascii="Times New Roman" w:hAnsi="Times New Roman"/>
          <w:sz w:val="22"/>
          <w:szCs w:val="24"/>
        </w:rPr>
        <w:t>.</w:t>
      </w:r>
      <w:r w:rsidRPr="00E439C6">
        <w:rPr>
          <w:rFonts w:ascii="Times New Roman" w:hAnsi="Times New Roman"/>
          <w:sz w:val="22"/>
          <w:szCs w:val="24"/>
        </w:rPr>
        <w:tab/>
        <w:t xml:space="preserve">What did </w:t>
      </w:r>
      <w:r>
        <w:rPr>
          <w:rFonts w:ascii="Times New Roman" w:hAnsi="Times New Roman"/>
          <w:sz w:val="22"/>
          <w:szCs w:val="24"/>
        </w:rPr>
        <w:t>Arnett</w:t>
      </w:r>
      <w:r w:rsidRPr="00E439C6">
        <w:rPr>
          <w:rFonts w:ascii="Times New Roman" w:hAnsi="Times New Roman"/>
          <w:sz w:val="22"/>
          <w:szCs w:val="24"/>
        </w:rPr>
        <w:t xml:space="preserve"> define as the increasing connections between different parts of the world in trade, travel, migration, and communication?</w:t>
      </w:r>
    </w:p>
    <w:p w14:paraId="4755778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globalization</w:t>
      </w:r>
    </w:p>
    <w:p w14:paraId="34D6D90C" w14:textId="77777777" w:rsidR="00A53300" w:rsidRPr="00E439C6" w:rsidRDefault="00A53300" w:rsidP="00A53300">
      <w:pPr>
        <w:ind w:left="1440" w:hanging="720"/>
        <w:rPr>
          <w:rFonts w:ascii="Times New Roman" w:hAnsi="Times New Roman"/>
          <w:i/>
          <w:sz w:val="22"/>
          <w:szCs w:val="24"/>
        </w:rPr>
      </w:pPr>
      <w:r w:rsidRPr="00E439C6">
        <w:rPr>
          <w:rFonts w:ascii="Times New Roman" w:hAnsi="Times New Roman"/>
          <w:i/>
          <w:sz w:val="22"/>
          <w:szCs w:val="24"/>
        </w:rPr>
        <w:t>Correct. The pace of globalization has accelerated over the past few decades.</w:t>
      </w:r>
    </w:p>
    <w:p w14:paraId="73735603"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social networks</w:t>
      </w:r>
    </w:p>
    <w:p w14:paraId="1C3E18BB" w14:textId="239DAFF0" w:rsidR="00A53300" w:rsidRPr="00E439C6" w:rsidRDefault="00A53300" w:rsidP="00A53300">
      <w:pPr>
        <w:ind w:left="1440" w:hanging="720"/>
        <w:rPr>
          <w:rFonts w:ascii="Times New Roman" w:hAnsi="Times New Roman"/>
          <w:i/>
          <w:sz w:val="22"/>
          <w:szCs w:val="24"/>
        </w:rPr>
      </w:pPr>
      <w:r w:rsidRPr="00E439C6">
        <w:rPr>
          <w:rFonts w:ascii="Times New Roman" w:hAnsi="Times New Roman"/>
          <w:i/>
          <w:sz w:val="22"/>
          <w:szCs w:val="24"/>
        </w:rPr>
        <w:t>Incorrect. Social networks are a part of globalization.</w:t>
      </w:r>
    </w:p>
    <w:p w14:paraId="1547796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the Internet</w:t>
      </w:r>
    </w:p>
    <w:p w14:paraId="720A2CF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small world syndrome</w:t>
      </w:r>
    </w:p>
    <w:p w14:paraId="0B6C5F9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6310E7E4"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1</w:t>
      </w:r>
    </w:p>
    <w:p w14:paraId="3D2328E7" w14:textId="2AB7AA66"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8</w:t>
      </w:r>
    </w:p>
    <w:p w14:paraId="08E5063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552BBC07" w14:textId="5816FB8E"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1</w:t>
      </w:r>
    </w:p>
    <w:p w14:paraId="09D928C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6AFEBBD3" w14:textId="77777777" w:rsidR="00A53300" w:rsidRPr="00E439C6" w:rsidRDefault="00A53300" w:rsidP="00A53300">
      <w:pPr>
        <w:rPr>
          <w:rFonts w:ascii="Times New Roman" w:hAnsi="Times New Roman"/>
          <w:sz w:val="22"/>
          <w:szCs w:val="24"/>
        </w:rPr>
      </w:pPr>
    </w:p>
    <w:p w14:paraId="497883D0" w14:textId="77777777" w:rsidR="00A53300" w:rsidRPr="00E439C6" w:rsidRDefault="00A53300" w:rsidP="00A53300">
      <w:pPr>
        <w:ind w:left="720" w:hanging="720"/>
        <w:rPr>
          <w:rFonts w:ascii="Times New Roman" w:hAnsi="Times New Roman"/>
          <w:sz w:val="22"/>
          <w:szCs w:val="24"/>
        </w:rPr>
      </w:pPr>
      <w:r>
        <w:rPr>
          <w:rFonts w:ascii="Times New Roman" w:hAnsi="Times New Roman"/>
          <w:sz w:val="22"/>
          <w:szCs w:val="24"/>
        </w:rPr>
        <w:t>48</w:t>
      </w:r>
      <w:r w:rsidRPr="00E439C6">
        <w:rPr>
          <w:rFonts w:ascii="Times New Roman" w:hAnsi="Times New Roman"/>
          <w:sz w:val="22"/>
          <w:szCs w:val="24"/>
        </w:rPr>
        <w:t>.</w:t>
      </w:r>
      <w:r w:rsidRPr="00E439C6">
        <w:rPr>
          <w:rFonts w:ascii="Times New Roman" w:hAnsi="Times New Roman"/>
          <w:sz w:val="22"/>
          <w:szCs w:val="24"/>
        </w:rPr>
        <w:tab/>
        <w:t>Globalization is ____.</w:t>
      </w:r>
    </w:p>
    <w:p w14:paraId="2F65ADA3"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the number of births per woman</w:t>
      </w:r>
    </w:p>
    <w:p w14:paraId="6AC30F58"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the ways people grow and change across the life span</w:t>
      </w:r>
    </w:p>
    <w:p w14:paraId="58308799"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the total pattern of a group</w:t>
      </w:r>
      <w:r>
        <w:rPr>
          <w:rFonts w:ascii="Times New Roman" w:hAnsi="Times New Roman"/>
          <w:sz w:val="22"/>
          <w:szCs w:val="24"/>
        </w:rPr>
        <w:t>’</w:t>
      </w:r>
      <w:r w:rsidRPr="00E439C6">
        <w:rPr>
          <w:rFonts w:ascii="Times New Roman" w:hAnsi="Times New Roman"/>
          <w:sz w:val="22"/>
          <w:szCs w:val="24"/>
        </w:rPr>
        <w:t>s customs, beliefs, art, and technology</w:t>
      </w:r>
    </w:p>
    <w:p w14:paraId="58CED03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the increasing connections between different parts of the world in trade, travel, migration, and communication</w:t>
      </w:r>
    </w:p>
    <w:p w14:paraId="1117EEA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Answer: </w:t>
      </w:r>
      <w:r>
        <w:rPr>
          <w:rFonts w:ascii="Times New Roman" w:hAnsi="Times New Roman"/>
          <w:sz w:val="22"/>
          <w:szCs w:val="24"/>
        </w:rPr>
        <w:t>D</w:t>
      </w:r>
    </w:p>
    <w:p w14:paraId="5E2B80D7" w14:textId="04BD6A94" w:rsidR="00A53300" w:rsidRPr="00E439C6" w:rsidRDefault="00A53300" w:rsidP="00A53300">
      <w:pPr>
        <w:rPr>
          <w:rFonts w:ascii="Times New Roman" w:hAnsi="Times New Roman"/>
          <w:sz w:val="22"/>
          <w:szCs w:val="24"/>
        </w:rPr>
      </w:pPr>
      <w:r w:rsidRPr="00E439C6">
        <w:rPr>
          <w:rFonts w:ascii="Times New Roman" w:hAnsi="Times New Roman"/>
          <w:sz w:val="22"/>
          <w:szCs w:val="24"/>
        </w:rPr>
        <w:t>Page:</w:t>
      </w:r>
      <w:r>
        <w:rPr>
          <w:rFonts w:ascii="Times New Roman" w:hAnsi="Times New Roman"/>
          <w:sz w:val="22"/>
          <w:szCs w:val="24"/>
        </w:rPr>
        <w:t xml:space="preserve"> 8</w:t>
      </w:r>
    </w:p>
    <w:p w14:paraId="45FAA1D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3B1F272B" w14:textId="71AE6A22"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1</w:t>
      </w:r>
    </w:p>
    <w:p w14:paraId="352E7EB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53BF905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7102D7E" w14:textId="77777777" w:rsidR="00A53300" w:rsidRPr="00E439C6" w:rsidRDefault="00A53300" w:rsidP="00A53300">
      <w:pPr>
        <w:rPr>
          <w:rFonts w:ascii="Times New Roman" w:hAnsi="Times New Roman"/>
          <w:sz w:val="22"/>
          <w:szCs w:val="24"/>
        </w:rPr>
      </w:pPr>
    </w:p>
    <w:p w14:paraId="42AE3236"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4</w:t>
      </w:r>
      <w:r>
        <w:rPr>
          <w:rFonts w:ascii="Times New Roman" w:hAnsi="Times New Roman"/>
          <w:sz w:val="22"/>
          <w:szCs w:val="24"/>
        </w:rPr>
        <w:t>9</w:t>
      </w:r>
      <w:r w:rsidRPr="00E439C6">
        <w:rPr>
          <w:rFonts w:ascii="Times New Roman" w:hAnsi="Times New Roman"/>
          <w:sz w:val="22"/>
          <w:szCs w:val="24"/>
        </w:rPr>
        <w:t>.</w:t>
      </w:r>
      <w:r w:rsidRPr="00E439C6">
        <w:rPr>
          <w:rFonts w:ascii="Times New Roman" w:hAnsi="Times New Roman"/>
          <w:sz w:val="22"/>
          <w:szCs w:val="24"/>
        </w:rPr>
        <w:tab/>
        <w:t>Within any given country, which of the following sets most of the norms and standards, and holds most of the positions of political, economic, intellectual, and media power?</w:t>
      </w:r>
    </w:p>
    <w:p w14:paraId="2FC909C6"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majority culture</w:t>
      </w:r>
    </w:p>
    <w:p w14:paraId="4E88C7B2"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minority culture</w:t>
      </w:r>
    </w:p>
    <w:p w14:paraId="7061DE8A"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ethnic populace</w:t>
      </w:r>
    </w:p>
    <w:p w14:paraId="75A33D08"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subcultural groups</w:t>
      </w:r>
    </w:p>
    <w:p w14:paraId="1269412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6AF49E7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9</w:t>
      </w:r>
    </w:p>
    <w:p w14:paraId="4570821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083B8932" w14:textId="4B2A874C"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2</w:t>
      </w:r>
    </w:p>
    <w:p w14:paraId="6F0AF8A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12F25FC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75072C2" w14:textId="77777777" w:rsidR="00A53300" w:rsidRDefault="00A53300" w:rsidP="00A53300">
      <w:pPr>
        <w:ind w:left="720" w:hanging="720"/>
        <w:rPr>
          <w:rFonts w:ascii="Times New Roman" w:hAnsi="Times New Roman"/>
          <w:sz w:val="22"/>
          <w:szCs w:val="24"/>
        </w:rPr>
      </w:pPr>
    </w:p>
    <w:p w14:paraId="11F0E14E" w14:textId="77777777" w:rsidR="006918B9" w:rsidRDefault="00A53300" w:rsidP="00A53300">
      <w:pPr>
        <w:ind w:left="720" w:hanging="720"/>
        <w:rPr>
          <w:rFonts w:ascii="Times New Roman" w:hAnsi="Times New Roman"/>
          <w:sz w:val="22"/>
          <w:szCs w:val="24"/>
        </w:rPr>
      </w:pPr>
      <w:r>
        <w:rPr>
          <w:rFonts w:ascii="Times New Roman" w:hAnsi="Times New Roman"/>
          <w:sz w:val="22"/>
          <w:szCs w:val="24"/>
        </w:rPr>
        <w:t>50.</w:t>
      </w:r>
      <w:r>
        <w:rPr>
          <w:rFonts w:ascii="Times New Roman" w:hAnsi="Times New Roman"/>
          <w:sz w:val="22"/>
          <w:szCs w:val="24"/>
        </w:rPr>
        <w:tab/>
        <w:t>In the United States, which of the following would be considered the minority culture?</w:t>
      </w:r>
    </w:p>
    <w:p w14:paraId="5940C771" w14:textId="1A9CF1B1" w:rsidR="00A53300" w:rsidRDefault="00A53300" w:rsidP="00A53300">
      <w:pPr>
        <w:numPr>
          <w:ilvl w:val="0"/>
          <w:numId w:val="2"/>
        </w:numPr>
        <w:rPr>
          <w:rFonts w:ascii="Times New Roman" w:hAnsi="Times New Roman"/>
          <w:sz w:val="22"/>
          <w:szCs w:val="24"/>
        </w:rPr>
      </w:pPr>
      <w:r>
        <w:rPr>
          <w:rFonts w:ascii="Times New Roman" w:hAnsi="Times New Roman"/>
          <w:sz w:val="22"/>
          <w:szCs w:val="24"/>
        </w:rPr>
        <w:lastRenderedPageBreak/>
        <w:t>Republican and Democratic political parties</w:t>
      </w:r>
    </w:p>
    <w:p w14:paraId="25301983" w14:textId="77777777" w:rsidR="00A53300" w:rsidRPr="00E439C6" w:rsidRDefault="00A53300" w:rsidP="00A53300">
      <w:pPr>
        <w:ind w:firstLine="720"/>
        <w:rPr>
          <w:rFonts w:ascii="Times New Roman" w:hAnsi="Times New Roman"/>
          <w:i/>
          <w:sz w:val="22"/>
          <w:szCs w:val="24"/>
        </w:rPr>
      </w:pPr>
      <w:r w:rsidRPr="00E439C6">
        <w:rPr>
          <w:rFonts w:ascii="Times New Roman" w:hAnsi="Times New Roman"/>
          <w:i/>
          <w:sz w:val="22"/>
          <w:szCs w:val="24"/>
        </w:rPr>
        <w:t>Incorrect. The majority culture sets the norms and standards of a country.</w:t>
      </w:r>
    </w:p>
    <w:p w14:paraId="414F79CD"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Pr>
          <w:rFonts w:ascii="Times New Roman" w:hAnsi="Times New Roman"/>
          <w:sz w:val="22"/>
          <w:szCs w:val="24"/>
        </w:rPr>
        <w:t>the wealthiest 1% of the population</w:t>
      </w:r>
    </w:p>
    <w:p w14:paraId="210084B1" w14:textId="77777777" w:rsidR="00A53300"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individuals who did not complete high school</w:t>
      </w:r>
    </w:p>
    <w:p w14:paraId="5D78F76A" w14:textId="77777777" w:rsidR="006918B9" w:rsidRDefault="00A53300" w:rsidP="00A53300">
      <w:pPr>
        <w:ind w:left="720"/>
        <w:rPr>
          <w:rFonts w:ascii="Times New Roman" w:hAnsi="Times New Roman"/>
          <w:i/>
          <w:sz w:val="22"/>
          <w:szCs w:val="24"/>
        </w:rPr>
      </w:pPr>
      <w:r>
        <w:rPr>
          <w:rFonts w:ascii="Times New Roman" w:hAnsi="Times New Roman"/>
          <w:i/>
          <w:sz w:val="22"/>
          <w:szCs w:val="24"/>
        </w:rPr>
        <w:t>C</w:t>
      </w:r>
      <w:r w:rsidRPr="00E439C6">
        <w:rPr>
          <w:rFonts w:ascii="Times New Roman" w:hAnsi="Times New Roman"/>
          <w:i/>
          <w:sz w:val="22"/>
          <w:szCs w:val="24"/>
        </w:rPr>
        <w:t xml:space="preserve">orrect. The </w:t>
      </w:r>
      <w:r>
        <w:rPr>
          <w:rFonts w:ascii="Times New Roman" w:hAnsi="Times New Roman"/>
          <w:i/>
          <w:sz w:val="22"/>
          <w:szCs w:val="24"/>
        </w:rPr>
        <w:t>minority culture has little power under a majority culture.</w:t>
      </w:r>
    </w:p>
    <w:p w14:paraId="14346084" w14:textId="6100242F"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r>
      <w:r>
        <w:rPr>
          <w:rFonts w:ascii="Times New Roman" w:hAnsi="Times New Roman"/>
          <w:sz w:val="22"/>
          <w:szCs w:val="24"/>
        </w:rPr>
        <w:t>the motion picture and radio industries</w:t>
      </w:r>
    </w:p>
    <w:p w14:paraId="3867691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Answer: </w:t>
      </w:r>
      <w:r>
        <w:rPr>
          <w:rFonts w:ascii="Times New Roman" w:hAnsi="Times New Roman"/>
          <w:sz w:val="22"/>
          <w:szCs w:val="24"/>
        </w:rPr>
        <w:t>C</w:t>
      </w:r>
    </w:p>
    <w:p w14:paraId="7236851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9</w:t>
      </w:r>
    </w:p>
    <w:p w14:paraId="309CD458" w14:textId="77777777" w:rsidR="00A53300" w:rsidRPr="00E439C6" w:rsidRDefault="00A53300" w:rsidP="00A53300">
      <w:pPr>
        <w:rPr>
          <w:rFonts w:ascii="Times New Roman" w:hAnsi="Times New Roman"/>
          <w:sz w:val="22"/>
          <w:szCs w:val="24"/>
        </w:rPr>
      </w:pPr>
      <w:r>
        <w:rPr>
          <w:rFonts w:ascii="Times New Roman" w:hAnsi="Times New Roman"/>
          <w:sz w:val="22"/>
          <w:szCs w:val="24"/>
        </w:rPr>
        <w:t>Skill: A</w:t>
      </w:r>
    </w:p>
    <w:p w14:paraId="0B8AF9BB" w14:textId="39954CA5"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2</w:t>
      </w:r>
    </w:p>
    <w:p w14:paraId="6D9B328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Difficulty: </w:t>
      </w:r>
      <w:r>
        <w:rPr>
          <w:rFonts w:ascii="Times New Roman" w:hAnsi="Times New Roman"/>
          <w:sz w:val="22"/>
          <w:szCs w:val="24"/>
        </w:rPr>
        <w:t>3</w:t>
      </w:r>
    </w:p>
    <w:p w14:paraId="75EE5CB3" w14:textId="77777777" w:rsidR="00A53300"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 xml:space="preserve">s Taxonomy Level: </w:t>
      </w:r>
      <w:r>
        <w:rPr>
          <w:rFonts w:ascii="Times New Roman" w:hAnsi="Times New Roman"/>
          <w:sz w:val="22"/>
          <w:szCs w:val="24"/>
        </w:rPr>
        <w:t>Apply</w:t>
      </w:r>
    </w:p>
    <w:p w14:paraId="54674260" w14:textId="77777777" w:rsidR="00A53300" w:rsidRDefault="00A53300" w:rsidP="00A53300">
      <w:pPr>
        <w:rPr>
          <w:rFonts w:ascii="Times New Roman" w:hAnsi="Times New Roman"/>
          <w:sz w:val="22"/>
          <w:szCs w:val="24"/>
        </w:rPr>
      </w:pPr>
    </w:p>
    <w:p w14:paraId="34AA78CA" w14:textId="77777777" w:rsidR="006918B9" w:rsidRDefault="00A53300" w:rsidP="00A53300">
      <w:pPr>
        <w:ind w:left="720" w:hanging="720"/>
        <w:rPr>
          <w:rFonts w:ascii="Times New Roman" w:hAnsi="Times New Roman"/>
          <w:sz w:val="22"/>
          <w:szCs w:val="24"/>
        </w:rPr>
      </w:pPr>
      <w:r>
        <w:rPr>
          <w:rFonts w:ascii="Times New Roman" w:hAnsi="Times New Roman"/>
          <w:sz w:val="22"/>
          <w:szCs w:val="24"/>
        </w:rPr>
        <w:t>51</w:t>
      </w:r>
      <w:r w:rsidRPr="00E439C6">
        <w:rPr>
          <w:rFonts w:ascii="Times New Roman" w:hAnsi="Times New Roman"/>
          <w:sz w:val="22"/>
          <w:szCs w:val="24"/>
        </w:rPr>
        <w:t>.</w:t>
      </w:r>
      <w:r w:rsidRPr="00E439C6">
        <w:rPr>
          <w:rFonts w:ascii="Times New Roman" w:hAnsi="Times New Roman"/>
          <w:sz w:val="22"/>
          <w:szCs w:val="24"/>
        </w:rPr>
        <w:tab/>
        <w:t>Who sets most of the norms and standards and holds most of the positions of political, economic, intellectual, and media power in most countries?</w:t>
      </w:r>
    </w:p>
    <w:p w14:paraId="4029007A" w14:textId="04B87D45"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power culture</w:t>
      </w:r>
    </w:p>
    <w:p w14:paraId="0004222A"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controlling culture</w:t>
      </w:r>
    </w:p>
    <w:p w14:paraId="399F5091"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majority culture sets the norms and standards of a country.</w:t>
      </w:r>
    </w:p>
    <w:p w14:paraId="2FE2A411"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minority culture</w:t>
      </w:r>
    </w:p>
    <w:p w14:paraId="24BCFC44"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majority culture</w:t>
      </w:r>
    </w:p>
    <w:p w14:paraId="01267940"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The majority culture is generally made of people with high socioeconomic status.</w:t>
      </w:r>
    </w:p>
    <w:p w14:paraId="3C0636B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D</w:t>
      </w:r>
    </w:p>
    <w:p w14:paraId="556EA3C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108D508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9</w:t>
      </w:r>
    </w:p>
    <w:p w14:paraId="1855FE1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19ECD85C"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2</w:t>
      </w:r>
    </w:p>
    <w:p w14:paraId="190A1E74" w14:textId="0AE8A41E"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343F0655" w14:textId="77777777" w:rsidR="00A53300" w:rsidRPr="00E439C6" w:rsidRDefault="00A53300" w:rsidP="00A53300">
      <w:pPr>
        <w:rPr>
          <w:rFonts w:ascii="Times New Roman" w:hAnsi="Times New Roman"/>
          <w:sz w:val="22"/>
          <w:szCs w:val="24"/>
        </w:rPr>
      </w:pPr>
    </w:p>
    <w:p w14:paraId="70E2BB93" w14:textId="77777777" w:rsidR="00A53300" w:rsidRPr="00E439C6" w:rsidRDefault="00A53300" w:rsidP="00A53300">
      <w:pPr>
        <w:ind w:left="720" w:hanging="720"/>
        <w:rPr>
          <w:rFonts w:ascii="Times New Roman" w:hAnsi="Times New Roman"/>
          <w:sz w:val="22"/>
          <w:szCs w:val="24"/>
        </w:rPr>
      </w:pPr>
      <w:r>
        <w:rPr>
          <w:rFonts w:ascii="Times New Roman" w:hAnsi="Times New Roman"/>
          <w:sz w:val="22"/>
          <w:szCs w:val="24"/>
        </w:rPr>
        <w:t>52</w:t>
      </w:r>
      <w:r w:rsidRPr="00E439C6">
        <w:rPr>
          <w:rFonts w:ascii="Times New Roman" w:hAnsi="Times New Roman"/>
          <w:sz w:val="22"/>
          <w:szCs w:val="24"/>
        </w:rPr>
        <w:t>.</w:t>
      </w:r>
      <w:r w:rsidRPr="00E439C6">
        <w:rPr>
          <w:rFonts w:ascii="Times New Roman" w:hAnsi="Times New Roman"/>
          <w:sz w:val="22"/>
          <w:szCs w:val="24"/>
        </w:rPr>
        <w:tab/>
        <w:t>____ includes an individual</w:t>
      </w:r>
      <w:r>
        <w:rPr>
          <w:rFonts w:ascii="Times New Roman" w:hAnsi="Times New Roman"/>
          <w:sz w:val="22"/>
          <w:szCs w:val="24"/>
        </w:rPr>
        <w:t>‘</w:t>
      </w:r>
      <w:r w:rsidRPr="00E439C6">
        <w:rPr>
          <w:rFonts w:ascii="Times New Roman" w:hAnsi="Times New Roman"/>
          <w:sz w:val="22"/>
          <w:szCs w:val="24"/>
        </w:rPr>
        <w:t>s educational level, income level, and occupational status.</w:t>
      </w:r>
    </w:p>
    <w:p w14:paraId="4542E84B"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Nationality</w:t>
      </w:r>
    </w:p>
    <w:p w14:paraId="32D662AF"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Ethnicity</w:t>
      </w:r>
    </w:p>
    <w:p w14:paraId="65949A74"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Sociohistorical index</w:t>
      </w:r>
    </w:p>
    <w:p w14:paraId="10F64DE7"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Socioeconomic status</w:t>
      </w:r>
    </w:p>
    <w:p w14:paraId="541750C3"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D</w:t>
      </w:r>
    </w:p>
    <w:p w14:paraId="1D822B5F" w14:textId="2EBB800C"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10</w:t>
      </w:r>
    </w:p>
    <w:p w14:paraId="25C6AFE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525638CF" w14:textId="6A2C0933"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2</w:t>
      </w:r>
    </w:p>
    <w:p w14:paraId="50CE308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1128378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4EE8293D" w14:textId="77777777" w:rsidR="00A53300" w:rsidRPr="00E439C6" w:rsidRDefault="00A53300" w:rsidP="00A53300">
      <w:pPr>
        <w:rPr>
          <w:rFonts w:ascii="Times New Roman" w:hAnsi="Times New Roman"/>
          <w:sz w:val="22"/>
          <w:szCs w:val="24"/>
        </w:rPr>
      </w:pPr>
    </w:p>
    <w:p w14:paraId="3B82DD28"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5</w:t>
      </w:r>
      <w:r>
        <w:rPr>
          <w:rFonts w:ascii="Times New Roman" w:hAnsi="Times New Roman"/>
          <w:sz w:val="22"/>
          <w:szCs w:val="24"/>
        </w:rPr>
        <w:t>3</w:t>
      </w:r>
      <w:r w:rsidRPr="00E439C6">
        <w:rPr>
          <w:rFonts w:ascii="Times New Roman" w:hAnsi="Times New Roman"/>
          <w:sz w:val="22"/>
          <w:szCs w:val="24"/>
        </w:rPr>
        <w:t>.</w:t>
      </w:r>
      <w:r w:rsidRPr="00E439C6">
        <w:rPr>
          <w:rFonts w:ascii="Times New Roman" w:hAnsi="Times New Roman"/>
          <w:sz w:val="22"/>
          <w:szCs w:val="24"/>
        </w:rPr>
        <w:tab/>
        <w:t>Also referred to as a person</w:t>
      </w:r>
      <w:r>
        <w:rPr>
          <w:rFonts w:ascii="Times New Roman" w:hAnsi="Times New Roman"/>
          <w:sz w:val="22"/>
          <w:szCs w:val="24"/>
        </w:rPr>
        <w:t>‘</w:t>
      </w:r>
      <w:r w:rsidRPr="00E439C6">
        <w:rPr>
          <w:rFonts w:ascii="Times New Roman" w:hAnsi="Times New Roman"/>
          <w:sz w:val="22"/>
          <w:szCs w:val="24"/>
        </w:rPr>
        <w:t xml:space="preserve">s </w:t>
      </w:r>
      <w:r w:rsidRPr="00E439C6">
        <w:rPr>
          <w:rFonts w:ascii="Times New Roman" w:hAnsi="Times New Roman"/>
          <w:i/>
          <w:sz w:val="22"/>
          <w:szCs w:val="24"/>
        </w:rPr>
        <w:t>social class</w:t>
      </w:r>
      <w:r w:rsidRPr="00E439C6">
        <w:rPr>
          <w:rFonts w:ascii="Times New Roman" w:hAnsi="Times New Roman"/>
          <w:sz w:val="22"/>
          <w:szCs w:val="24"/>
        </w:rPr>
        <w:t>, his or her ____ includes the</w:t>
      </w:r>
      <w:r>
        <w:rPr>
          <w:rFonts w:ascii="Times New Roman" w:hAnsi="Times New Roman"/>
          <w:sz w:val="22"/>
          <w:szCs w:val="24"/>
        </w:rPr>
        <w:t>ir</w:t>
      </w:r>
      <w:r w:rsidRPr="00E439C6">
        <w:rPr>
          <w:rFonts w:ascii="Times New Roman" w:hAnsi="Times New Roman"/>
          <w:sz w:val="22"/>
          <w:szCs w:val="24"/>
        </w:rPr>
        <w:t xml:space="preserve"> level of education, income, and occupational status.</w:t>
      </w:r>
    </w:p>
    <w:p w14:paraId="266B12C3"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socioeconomic status</w:t>
      </w:r>
    </w:p>
    <w:p w14:paraId="74BB8466"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ethnicity</w:t>
      </w:r>
    </w:p>
    <w:p w14:paraId="58D33AC8"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culture</w:t>
      </w:r>
    </w:p>
    <w:p w14:paraId="3A830311"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sociohistorical index</w:t>
      </w:r>
    </w:p>
    <w:p w14:paraId="4F19790B"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1F457AFB" w14:textId="3669D640"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10</w:t>
      </w:r>
    </w:p>
    <w:p w14:paraId="478BBCC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56D731EE" w14:textId="154D1E3C"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2</w:t>
      </w:r>
    </w:p>
    <w:p w14:paraId="18A3646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Difficulty: 2</w:t>
      </w:r>
    </w:p>
    <w:p w14:paraId="4F4FC7A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42ABB573" w14:textId="7CC18C71" w:rsidR="00A53300" w:rsidRPr="00E439C6" w:rsidRDefault="00A53300" w:rsidP="00A53300">
      <w:pPr>
        <w:rPr>
          <w:rFonts w:ascii="Times New Roman" w:hAnsi="Times New Roman"/>
          <w:sz w:val="22"/>
        </w:rPr>
      </w:pPr>
      <w:r w:rsidRPr="00E439C6">
        <w:rPr>
          <w:rFonts w:ascii="Times New Roman" w:hAnsi="Times New Roman"/>
          <w:sz w:val="22"/>
        </w:rPr>
        <w:t>% correct</w:t>
      </w:r>
      <w:r>
        <w:rPr>
          <w:rFonts w:ascii="Times New Roman" w:hAnsi="Times New Roman"/>
          <w:sz w:val="22"/>
        </w:rPr>
        <w:t xml:space="preserve"> </w:t>
      </w:r>
      <w:r w:rsidRPr="00E439C6">
        <w:rPr>
          <w:rFonts w:ascii="Times New Roman" w:hAnsi="Times New Roman"/>
          <w:sz w:val="22"/>
        </w:rPr>
        <w:t>99</w:t>
      </w:r>
      <w:r>
        <w:rPr>
          <w:rFonts w:ascii="Times New Roman" w:hAnsi="Times New Roman"/>
          <w:sz w:val="22"/>
        </w:rPr>
        <w:t xml:space="preserve">  </w:t>
      </w:r>
      <w:r w:rsidR="00D80343">
        <w:rPr>
          <w:rFonts w:ascii="Times New Roman" w:hAnsi="Times New Roman"/>
          <w:sz w:val="22"/>
        </w:rPr>
        <w:t xml:space="preserve"> </w:t>
      </w:r>
      <w:r w:rsidR="008C08B8">
        <w:rPr>
          <w:rFonts w:ascii="Times New Roman" w:hAnsi="Times New Roman"/>
          <w:sz w:val="22"/>
        </w:rPr>
        <w:t>a =</w:t>
      </w:r>
      <w:r w:rsidRPr="00E439C6">
        <w:rPr>
          <w:rFonts w:ascii="Times New Roman" w:hAnsi="Times New Roman"/>
          <w:sz w:val="22"/>
        </w:rPr>
        <w:t xml:space="preserve"> 99</w:t>
      </w:r>
      <w:r>
        <w:rPr>
          <w:rFonts w:ascii="Times New Roman" w:hAnsi="Times New Roman"/>
          <w:sz w:val="22"/>
        </w:rPr>
        <w:t xml:space="preserve">  </w:t>
      </w:r>
      <w:r w:rsidR="008C08B8">
        <w:rPr>
          <w:rFonts w:ascii="Times New Roman" w:hAnsi="Times New Roman"/>
          <w:sz w:val="22"/>
        </w:rPr>
        <w:t>b =</w:t>
      </w:r>
      <w:r w:rsidRPr="00E439C6">
        <w:rPr>
          <w:rFonts w:ascii="Times New Roman" w:hAnsi="Times New Roman"/>
          <w:sz w:val="22"/>
        </w:rPr>
        <w:t xml:space="preserve"> 0</w:t>
      </w:r>
      <w:r>
        <w:rPr>
          <w:rFonts w:ascii="Times New Roman" w:hAnsi="Times New Roman"/>
          <w:sz w:val="22"/>
        </w:rPr>
        <w:t xml:space="preserve">  </w:t>
      </w:r>
      <w:r w:rsidR="008C08B8">
        <w:rPr>
          <w:rFonts w:ascii="Times New Roman" w:hAnsi="Times New Roman"/>
          <w:sz w:val="22"/>
        </w:rPr>
        <w:t>c =</w:t>
      </w:r>
      <w:r w:rsidRPr="00E439C6">
        <w:rPr>
          <w:rFonts w:ascii="Times New Roman" w:hAnsi="Times New Roman"/>
          <w:sz w:val="22"/>
        </w:rPr>
        <w:t xml:space="preserve"> 0</w:t>
      </w:r>
      <w:r>
        <w:rPr>
          <w:rFonts w:ascii="Times New Roman" w:hAnsi="Times New Roman"/>
          <w:sz w:val="22"/>
        </w:rPr>
        <w:t xml:space="preserve">  </w:t>
      </w:r>
      <w:r w:rsidR="008C08B8">
        <w:rPr>
          <w:rFonts w:ascii="Times New Roman" w:hAnsi="Times New Roman"/>
          <w:sz w:val="22"/>
        </w:rPr>
        <w:t>d =</w:t>
      </w:r>
      <w:r w:rsidRPr="00E439C6">
        <w:rPr>
          <w:rFonts w:ascii="Times New Roman" w:hAnsi="Times New Roman"/>
          <w:sz w:val="22"/>
        </w:rPr>
        <w:t xml:space="preserve"> 0</w:t>
      </w:r>
      <w:r>
        <w:rPr>
          <w:rFonts w:ascii="Times New Roman" w:hAnsi="Times New Roman"/>
          <w:sz w:val="22"/>
        </w:rPr>
        <w:t xml:space="preserve">   </w:t>
      </w:r>
      <w:r w:rsidRPr="00E439C6">
        <w:rPr>
          <w:rFonts w:ascii="Times New Roman" w:hAnsi="Times New Roman"/>
          <w:sz w:val="22"/>
        </w:rPr>
        <w:t>r = .22</w:t>
      </w:r>
    </w:p>
    <w:p w14:paraId="505CDDCF" w14:textId="77777777" w:rsidR="00A53300" w:rsidRDefault="00A53300" w:rsidP="00A53300">
      <w:pPr>
        <w:ind w:left="720" w:hanging="720"/>
        <w:rPr>
          <w:rFonts w:ascii="Times New Roman" w:hAnsi="Times New Roman"/>
          <w:sz w:val="22"/>
          <w:szCs w:val="24"/>
        </w:rPr>
      </w:pPr>
    </w:p>
    <w:p w14:paraId="15B630A8" w14:textId="77777777" w:rsidR="00A53300" w:rsidRPr="00E439C6" w:rsidRDefault="00A53300" w:rsidP="00A53300">
      <w:pPr>
        <w:ind w:left="720" w:hanging="720"/>
        <w:rPr>
          <w:rFonts w:ascii="Times New Roman" w:hAnsi="Times New Roman"/>
          <w:sz w:val="22"/>
          <w:szCs w:val="24"/>
        </w:rPr>
      </w:pPr>
      <w:r>
        <w:rPr>
          <w:rFonts w:ascii="Times New Roman" w:hAnsi="Times New Roman"/>
          <w:sz w:val="22"/>
          <w:szCs w:val="24"/>
        </w:rPr>
        <w:t>54</w:t>
      </w:r>
      <w:r w:rsidRPr="00E439C6">
        <w:rPr>
          <w:rFonts w:ascii="Times New Roman" w:hAnsi="Times New Roman"/>
          <w:sz w:val="22"/>
          <w:szCs w:val="24"/>
        </w:rPr>
        <w:t>.</w:t>
      </w:r>
      <w:r w:rsidRPr="00E439C6">
        <w:rPr>
          <w:rFonts w:ascii="Times New Roman" w:hAnsi="Times New Roman"/>
          <w:sz w:val="22"/>
          <w:szCs w:val="24"/>
        </w:rPr>
        <w:tab/>
        <w:t>What term is often used to refer to a person</w:t>
      </w:r>
      <w:r>
        <w:rPr>
          <w:rFonts w:ascii="Times New Roman" w:hAnsi="Times New Roman"/>
          <w:sz w:val="22"/>
          <w:szCs w:val="24"/>
        </w:rPr>
        <w:t>’</w:t>
      </w:r>
      <w:r w:rsidRPr="00E439C6">
        <w:rPr>
          <w:rFonts w:ascii="Times New Roman" w:hAnsi="Times New Roman"/>
          <w:sz w:val="22"/>
          <w:szCs w:val="24"/>
        </w:rPr>
        <w:t>s social class, which includes educational level, income level, and occupational status?</w:t>
      </w:r>
    </w:p>
    <w:p w14:paraId="42D47402"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social class status</w:t>
      </w:r>
    </w:p>
    <w:p w14:paraId="7880F026" w14:textId="2E350383"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socioeconomic status</w:t>
      </w:r>
    </w:p>
    <w:p w14:paraId="0589DB1E"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tax bracket status</w:t>
      </w:r>
    </w:p>
    <w:p w14:paraId="14A7C460"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education status</w:t>
      </w:r>
    </w:p>
    <w:p w14:paraId="03254C6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413CCBA2"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32938A97" w14:textId="6B734C23"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10</w:t>
      </w:r>
    </w:p>
    <w:p w14:paraId="61388BD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08776C91"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2</w:t>
      </w:r>
    </w:p>
    <w:p w14:paraId="6DE1ED3B" w14:textId="545CD580"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5CA878D2" w14:textId="77777777" w:rsidR="00A53300" w:rsidRPr="00E439C6" w:rsidRDefault="00A53300" w:rsidP="00A53300">
      <w:pPr>
        <w:rPr>
          <w:rFonts w:ascii="Times New Roman" w:hAnsi="Times New Roman"/>
          <w:sz w:val="22"/>
          <w:szCs w:val="24"/>
        </w:rPr>
      </w:pPr>
    </w:p>
    <w:p w14:paraId="462FF1B2" w14:textId="2835B4A0"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55.</w:t>
      </w:r>
      <w:r w:rsidR="00AF0217">
        <w:rPr>
          <w:rFonts w:ascii="Times New Roman" w:hAnsi="Times New Roman"/>
          <w:sz w:val="22"/>
          <w:szCs w:val="24"/>
        </w:rPr>
        <w:tab/>
      </w:r>
      <w:r w:rsidR="00A53300" w:rsidRPr="00E439C6">
        <w:rPr>
          <w:rFonts w:ascii="Times New Roman" w:hAnsi="Times New Roman"/>
          <w:sz w:val="22"/>
          <w:szCs w:val="24"/>
        </w:rPr>
        <w:t>In American culture, a physician spends 12 years in college and training, generally has a high income, and possesses a strong occupational status. In terms of socioeconomic status, a physician would most likely be _____.</w:t>
      </w:r>
    </w:p>
    <w:p w14:paraId="38581899"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low SES</w:t>
      </w:r>
    </w:p>
    <w:p w14:paraId="26B484BE"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A high socioeconomic status is related to education, income, and occupational status. In the United States, doctors generally have a high SES.</w:t>
      </w:r>
    </w:p>
    <w:p w14:paraId="76553AB9" w14:textId="77777777" w:rsidR="00A53300" w:rsidRPr="00E439C6" w:rsidRDefault="00A53300" w:rsidP="00A53300">
      <w:pPr>
        <w:ind w:left="720"/>
        <w:rPr>
          <w:rFonts w:ascii="Times New Roman" w:hAnsi="Times New Roman"/>
          <w:sz w:val="22"/>
          <w:szCs w:val="24"/>
          <w:lang w:val="fr-FR"/>
        </w:rPr>
      </w:pPr>
      <w:r w:rsidRPr="00E439C6">
        <w:rPr>
          <w:rFonts w:ascii="Times New Roman" w:hAnsi="Times New Roman"/>
          <w:sz w:val="22"/>
          <w:szCs w:val="24"/>
          <w:lang w:val="fr-FR"/>
        </w:rPr>
        <w:t>b.</w:t>
      </w:r>
      <w:r w:rsidRPr="00E439C6">
        <w:rPr>
          <w:rFonts w:ascii="Times New Roman" w:hAnsi="Times New Roman"/>
          <w:sz w:val="22"/>
          <w:szCs w:val="24"/>
          <w:lang w:val="fr-FR"/>
        </w:rPr>
        <w:tab/>
        <w:t>middle SES</w:t>
      </w:r>
    </w:p>
    <w:p w14:paraId="3EBAB2E8" w14:textId="77777777" w:rsidR="00A53300" w:rsidRPr="00E439C6" w:rsidRDefault="00A53300" w:rsidP="00A53300">
      <w:pPr>
        <w:ind w:left="720"/>
        <w:rPr>
          <w:rFonts w:ascii="Times New Roman" w:hAnsi="Times New Roman"/>
          <w:sz w:val="22"/>
          <w:szCs w:val="24"/>
          <w:lang w:val="fr-FR"/>
        </w:rPr>
      </w:pPr>
      <w:r w:rsidRPr="00E439C6">
        <w:rPr>
          <w:rFonts w:ascii="Times New Roman" w:hAnsi="Times New Roman"/>
          <w:sz w:val="22"/>
          <w:szCs w:val="24"/>
          <w:lang w:val="fr-FR"/>
        </w:rPr>
        <w:t>c.</w:t>
      </w:r>
      <w:r w:rsidRPr="00E439C6">
        <w:rPr>
          <w:rFonts w:ascii="Times New Roman" w:hAnsi="Times New Roman"/>
          <w:sz w:val="22"/>
          <w:szCs w:val="24"/>
          <w:lang w:val="fr-FR"/>
        </w:rPr>
        <w:tab/>
        <w:t>moderate SES</w:t>
      </w:r>
    </w:p>
    <w:p w14:paraId="1B6E571C"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high SES</w:t>
      </w:r>
    </w:p>
    <w:p w14:paraId="73108511"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Having a higher level of education, strong economic wealth, and high occupational status, a physician would be deemed high SES.</w:t>
      </w:r>
    </w:p>
    <w:p w14:paraId="7518467A" w14:textId="77777777" w:rsidR="006918B9" w:rsidRDefault="00A53300" w:rsidP="00A53300">
      <w:pPr>
        <w:rPr>
          <w:rFonts w:ascii="Times New Roman" w:hAnsi="Times New Roman"/>
          <w:sz w:val="22"/>
          <w:szCs w:val="24"/>
        </w:rPr>
      </w:pPr>
      <w:r>
        <w:rPr>
          <w:rFonts w:ascii="Times New Roman" w:hAnsi="Times New Roman"/>
          <w:sz w:val="22"/>
          <w:szCs w:val="24"/>
        </w:rPr>
        <w:t>Answer: D</w:t>
      </w:r>
    </w:p>
    <w:p w14:paraId="00D884D7" w14:textId="688C9AB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10</w:t>
      </w:r>
    </w:p>
    <w:p w14:paraId="0D6CCAA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A</w:t>
      </w:r>
    </w:p>
    <w:p w14:paraId="21A82CE3" w14:textId="73E15D7A"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2</w:t>
      </w:r>
    </w:p>
    <w:p w14:paraId="4BCEBDD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5556D51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Apply</w:t>
      </w:r>
    </w:p>
    <w:p w14:paraId="7F3990A5" w14:textId="77777777" w:rsidR="00A53300" w:rsidRPr="00E439C6" w:rsidRDefault="00A53300" w:rsidP="00A53300">
      <w:pPr>
        <w:rPr>
          <w:rFonts w:ascii="Times New Roman" w:hAnsi="Times New Roman"/>
          <w:sz w:val="22"/>
          <w:szCs w:val="24"/>
        </w:rPr>
      </w:pPr>
    </w:p>
    <w:p w14:paraId="5E6EFA1C" w14:textId="37D5DFB7"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56</w:t>
      </w:r>
      <w:r w:rsidR="0007566E">
        <w:rPr>
          <w:rFonts w:ascii="Times New Roman" w:hAnsi="Times New Roman"/>
          <w:sz w:val="22"/>
          <w:szCs w:val="24"/>
        </w:rPr>
        <w:t>.</w:t>
      </w:r>
      <w:r w:rsidR="00A53300" w:rsidRPr="00E439C6">
        <w:rPr>
          <w:rFonts w:ascii="Times New Roman" w:hAnsi="Times New Roman"/>
          <w:sz w:val="22"/>
          <w:szCs w:val="24"/>
        </w:rPr>
        <w:tab/>
        <w:t>LaWanda has a high school diploma and is currently working as a waitress but is attending school in hopes of becoming a pediatrician. Her current socioeconomic status is likely ____; however, when she becomes an established pediatrician, her socioeconomic status will be ____.</w:t>
      </w:r>
    </w:p>
    <w:p w14:paraId="627DDADD"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low; high</w:t>
      </w:r>
    </w:p>
    <w:p w14:paraId="11423032"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Having a lower level of education, a lower income, and a low occupational status, a waitress would be at a lower SES; physicians have one of the highest levels of education, a very high income, and high occupational status, therefore they qualify as higher SES.</w:t>
      </w:r>
    </w:p>
    <w:p w14:paraId="333FB4D3"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high; moderate</w:t>
      </w:r>
    </w:p>
    <w:p w14:paraId="2E08C125"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A waitress with only a high school diploma has a lower level of education, income, and occupational status than a physician, so LaWanda currently has a lower SES than she will when she becomes a pediatrician.</w:t>
      </w:r>
    </w:p>
    <w:p w14:paraId="20E66EA7"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high; low</w:t>
      </w:r>
    </w:p>
    <w:p w14:paraId="432FB7B6"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moderate; low</w:t>
      </w:r>
    </w:p>
    <w:p w14:paraId="30977CAB" w14:textId="77777777" w:rsidR="006918B9" w:rsidRDefault="00A53300" w:rsidP="00A53300">
      <w:pPr>
        <w:rPr>
          <w:rFonts w:ascii="Times New Roman" w:hAnsi="Times New Roman"/>
          <w:sz w:val="22"/>
          <w:szCs w:val="24"/>
        </w:rPr>
      </w:pPr>
      <w:r>
        <w:rPr>
          <w:rFonts w:ascii="Times New Roman" w:hAnsi="Times New Roman"/>
          <w:sz w:val="22"/>
          <w:szCs w:val="24"/>
        </w:rPr>
        <w:t>Answer: A</w:t>
      </w:r>
    </w:p>
    <w:p w14:paraId="71B3F1E1" w14:textId="3F54BB05"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 xml:space="preserve">Page: </w:t>
      </w:r>
      <w:r>
        <w:rPr>
          <w:rFonts w:ascii="Times New Roman" w:hAnsi="Times New Roman"/>
          <w:sz w:val="22"/>
          <w:szCs w:val="24"/>
        </w:rPr>
        <w:t>10</w:t>
      </w:r>
    </w:p>
    <w:p w14:paraId="1F5338C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A</w:t>
      </w:r>
    </w:p>
    <w:p w14:paraId="56B6F83F" w14:textId="0E495C03"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.2</w:t>
      </w:r>
    </w:p>
    <w:p w14:paraId="445E78A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7748855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Apply</w:t>
      </w:r>
    </w:p>
    <w:p w14:paraId="343094E1" w14:textId="77777777" w:rsidR="00A53300" w:rsidRPr="00E439C6" w:rsidRDefault="00A53300" w:rsidP="00A53300">
      <w:pPr>
        <w:rPr>
          <w:rFonts w:ascii="Times New Roman" w:hAnsi="Times New Roman"/>
          <w:sz w:val="22"/>
          <w:szCs w:val="24"/>
        </w:rPr>
      </w:pPr>
    </w:p>
    <w:p w14:paraId="46CC44CB" w14:textId="2F5F356B"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57.</w:t>
      </w:r>
      <w:r w:rsidR="00AF0217">
        <w:rPr>
          <w:rFonts w:ascii="Times New Roman" w:hAnsi="Times New Roman"/>
          <w:sz w:val="22"/>
          <w:szCs w:val="24"/>
        </w:rPr>
        <w:tab/>
      </w:r>
      <w:r w:rsidR="00A53300">
        <w:rPr>
          <w:rFonts w:ascii="Times New Roman" w:hAnsi="Times New Roman"/>
          <w:sz w:val="22"/>
          <w:szCs w:val="24"/>
        </w:rPr>
        <w:t>I</w:t>
      </w:r>
      <w:r w:rsidR="00A53300" w:rsidRPr="00E439C6">
        <w:rPr>
          <w:rFonts w:ascii="Times New Roman" w:hAnsi="Times New Roman"/>
          <w:sz w:val="22"/>
          <w:szCs w:val="24"/>
        </w:rPr>
        <w:t>nfant mortality</w:t>
      </w:r>
      <w:r w:rsidR="00A53300">
        <w:rPr>
          <w:rFonts w:ascii="Times New Roman" w:hAnsi="Times New Roman"/>
          <w:sz w:val="22"/>
          <w:szCs w:val="24"/>
        </w:rPr>
        <w:t xml:space="preserve"> in the United States</w:t>
      </w:r>
      <w:r w:rsidR="00A53300" w:rsidRPr="00E439C6">
        <w:rPr>
          <w:rFonts w:ascii="Times New Roman" w:hAnsi="Times New Roman"/>
          <w:sz w:val="22"/>
          <w:szCs w:val="24"/>
        </w:rPr>
        <w:t xml:space="preserve"> is higher among ____ families than in ____ families, in part because ____.</w:t>
      </w:r>
    </w:p>
    <w:p w14:paraId="2577FD6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middle-SES; low-SES; middle-SES mothers are more likely to live in rural parts of the country</w:t>
      </w:r>
    </w:p>
    <w:p w14:paraId="07415A9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middle-SES; high-SES; middle-SES fathers are more likely to be absent from the family</w:t>
      </w:r>
    </w:p>
    <w:p w14:paraId="713C5A1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high-SES; low-SES; high-SES mothers are not likely to consume fluoride in their drinking water</w:t>
      </w:r>
    </w:p>
    <w:p w14:paraId="335845D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low-SES; high-SES; low-SES mothers are less likely to receive prenatal care</w:t>
      </w:r>
    </w:p>
    <w:p w14:paraId="5C7D540D"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D</w:t>
      </w:r>
    </w:p>
    <w:p w14:paraId="4F0E60F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10</w:t>
      </w:r>
    </w:p>
    <w:p w14:paraId="75AAF9A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3B38B3FE" w14:textId="5E6000BB"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2</w:t>
      </w:r>
    </w:p>
    <w:p w14:paraId="095DEAD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7306421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522186D4" w14:textId="5D9BA5AC" w:rsidR="00A53300" w:rsidRPr="00E439C6" w:rsidRDefault="00A53300" w:rsidP="00A53300">
      <w:pPr>
        <w:rPr>
          <w:rFonts w:ascii="Times New Roman" w:hAnsi="Times New Roman"/>
          <w:sz w:val="22"/>
        </w:rPr>
      </w:pPr>
      <w:r w:rsidRPr="00E439C6">
        <w:rPr>
          <w:rFonts w:ascii="Times New Roman" w:hAnsi="Times New Roman"/>
          <w:sz w:val="22"/>
        </w:rPr>
        <w:t>% correct</w:t>
      </w:r>
      <w:r>
        <w:rPr>
          <w:rFonts w:ascii="Times New Roman" w:hAnsi="Times New Roman"/>
          <w:sz w:val="22"/>
        </w:rPr>
        <w:t xml:space="preserve"> </w:t>
      </w:r>
      <w:r w:rsidRPr="00E439C6">
        <w:rPr>
          <w:rFonts w:ascii="Times New Roman" w:hAnsi="Times New Roman"/>
          <w:sz w:val="22"/>
        </w:rPr>
        <w:t>97</w:t>
      </w:r>
      <w:r w:rsidR="00D80343">
        <w:rPr>
          <w:rFonts w:ascii="Times New Roman" w:hAnsi="Times New Roman"/>
          <w:sz w:val="22"/>
        </w:rPr>
        <w:t xml:space="preserve"> </w:t>
      </w:r>
      <w:r>
        <w:rPr>
          <w:rFonts w:ascii="Times New Roman" w:hAnsi="Times New Roman"/>
          <w:sz w:val="22"/>
        </w:rPr>
        <w:t xml:space="preserve">  </w:t>
      </w:r>
      <w:r w:rsidR="008C08B8">
        <w:rPr>
          <w:rFonts w:ascii="Times New Roman" w:hAnsi="Times New Roman"/>
          <w:sz w:val="22"/>
        </w:rPr>
        <w:t>a =</w:t>
      </w:r>
      <w:r w:rsidRPr="00E439C6">
        <w:rPr>
          <w:rFonts w:ascii="Times New Roman" w:hAnsi="Times New Roman"/>
          <w:sz w:val="22"/>
        </w:rPr>
        <w:t xml:space="preserve"> 1</w:t>
      </w:r>
      <w:r>
        <w:rPr>
          <w:rFonts w:ascii="Times New Roman" w:hAnsi="Times New Roman"/>
          <w:sz w:val="22"/>
        </w:rPr>
        <w:t xml:space="preserve">  </w:t>
      </w:r>
      <w:r w:rsidR="008C08B8">
        <w:rPr>
          <w:rFonts w:ascii="Times New Roman" w:hAnsi="Times New Roman"/>
          <w:sz w:val="22"/>
        </w:rPr>
        <w:t>b =</w:t>
      </w:r>
      <w:r w:rsidRPr="00E439C6">
        <w:rPr>
          <w:rFonts w:ascii="Times New Roman" w:hAnsi="Times New Roman"/>
          <w:sz w:val="22"/>
        </w:rPr>
        <w:t xml:space="preserve"> 1</w:t>
      </w:r>
      <w:r>
        <w:rPr>
          <w:rFonts w:ascii="Times New Roman" w:hAnsi="Times New Roman"/>
          <w:sz w:val="22"/>
        </w:rPr>
        <w:t xml:space="preserve">  </w:t>
      </w:r>
      <w:r w:rsidR="008C08B8">
        <w:rPr>
          <w:rFonts w:ascii="Times New Roman" w:hAnsi="Times New Roman"/>
          <w:sz w:val="22"/>
        </w:rPr>
        <w:t>c =</w:t>
      </w:r>
      <w:r w:rsidRPr="00E439C6">
        <w:rPr>
          <w:rFonts w:ascii="Times New Roman" w:hAnsi="Times New Roman"/>
          <w:sz w:val="22"/>
        </w:rPr>
        <w:t xml:space="preserve"> 1</w:t>
      </w:r>
      <w:r>
        <w:rPr>
          <w:rFonts w:ascii="Times New Roman" w:hAnsi="Times New Roman"/>
          <w:sz w:val="22"/>
        </w:rPr>
        <w:t xml:space="preserve"> </w:t>
      </w:r>
      <w:r w:rsidR="00D80343">
        <w:rPr>
          <w:rFonts w:ascii="Times New Roman" w:hAnsi="Times New Roman"/>
          <w:sz w:val="22"/>
        </w:rPr>
        <w:t xml:space="preserve"> </w:t>
      </w:r>
      <w:r w:rsidR="008C08B8">
        <w:rPr>
          <w:rFonts w:ascii="Times New Roman" w:hAnsi="Times New Roman"/>
          <w:sz w:val="22"/>
        </w:rPr>
        <w:t>d =</w:t>
      </w:r>
      <w:r>
        <w:rPr>
          <w:rFonts w:ascii="Times New Roman" w:hAnsi="Times New Roman"/>
          <w:sz w:val="22"/>
        </w:rPr>
        <w:t xml:space="preserve"> 1  </w:t>
      </w:r>
      <w:r w:rsidR="00D80343">
        <w:rPr>
          <w:rFonts w:ascii="Times New Roman" w:hAnsi="Times New Roman"/>
          <w:sz w:val="22"/>
        </w:rPr>
        <w:t xml:space="preserve"> </w:t>
      </w:r>
      <w:r w:rsidRPr="00E439C6">
        <w:rPr>
          <w:rFonts w:ascii="Times New Roman" w:hAnsi="Times New Roman"/>
          <w:sz w:val="22"/>
        </w:rPr>
        <w:t>r = .24</w:t>
      </w:r>
    </w:p>
    <w:p w14:paraId="0426BBC4" w14:textId="77777777" w:rsidR="00A53300" w:rsidRDefault="00A53300" w:rsidP="004470A4">
      <w:pPr>
        <w:ind w:left="720" w:hanging="720"/>
        <w:rPr>
          <w:rFonts w:ascii="Times New Roman" w:hAnsi="Times New Roman"/>
          <w:sz w:val="22"/>
          <w:szCs w:val="24"/>
        </w:rPr>
      </w:pPr>
    </w:p>
    <w:p w14:paraId="5CFDF384" w14:textId="372FAFE5"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58.</w:t>
      </w:r>
      <w:r w:rsidR="00AF0217">
        <w:rPr>
          <w:rFonts w:ascii="Times New Roman" w:hAnsi="Times New Roman"/>
          <w:sz w:val="22"/>
          <w:szCs w:val="24"/>
        </w:rPr>
        <w:tab/>
      </w:r>
      <w:r w:rsidR="00A53300" w:rsidRPr="00E439C6">
        <w:rPr>
          <w:rFonts w:ascii="Times New Roman" w:hAnsi="Times New Roman"/>
          <w:sz w:val="22"/>
          <w:szCs w:val="24"/>
        </w:rPr>
        <w:t>The expectations cultures have for males and females are different from the time they ____. However, the degree of the differences ____.</w:t>
      </w:r>
    </w:p>
    <w:p w14:paraId="1573FA5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 xml:space="preserve">are conceived; </w:t>
      </w:r>
      <w:r>
        <w:rPr>
          <w:rFonts w:ascii="Times New Roman" w:hAnsi="Times New Roman"/>
          <w:sz w:val="22"/>
          <w:szCs w:val="24"/>
        </w:rPr>
        <w:t>is</w:t>
      </w:r>
      <w:r w:rsidRPr="00E439C6">
        <w:rPr>
          <w:rFonts w:ascii="Times New Roman" w:hAnsi="Times New Roman"/>
          <w:sz w:val="22"/>
          <w:szCs w:val="24"/>
        </w:rPr>
        <w:t xml:space="preserve"> minimal among cultures</w:t>
      </w:r>
    </w:p>
    <w:p w14:paraId="1D57272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are born; varies greatly among cultures</w:t>
      </w:r>
    </w:p>
    <w:p w14:paraId="3385FDA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reach puberty; is consistent among cultures</w:t>
      </w:r>
    </w:p>
    <w:p w14:paraId="3661AF0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 xml:space="preserve">reach adulthood; </w:t>
      </w:r>
      <w:r>
        <w:rPr>
          <w:rFonts w:ascii="Times New Roman" w:hAnsi="Times New Roman"/>
          <w:sz w:val="22"/>
          <w:szCs w:val="24"/>
        </w:rPr>
        <w:t>is</w:t>
      </w:r>
      <w:r w:rsidRPr="00E439C6">
        <w:rPr>
          <w:rFonts w:ascii="Times New Roman" w:hAnsi="Times New Roman"/>
          <w:sz w:val="22"/>
          <w:szCs w:val="24"/>
        </w:rPr>
        <w:t xml:space="preserve"> minimal among nations</w:t>
      </w:r>
    </w:p>
    <w:p w14:paraId="5C83E5C6"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B</w:t>
      </w:r>
    </w:p>
    <w:p w14:paraId="4B12B50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10</w:t>
      </w:r>
    </w:p>
    <w:p w14:paraId="27B8583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661CFB10" w14:textId="7BEBAA73"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2</w:t>
      </w:r>
    </w:p>
    <w:p w14:paraId="00D880C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0CD16F0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599DD289" w14:textId="77777777" w:rsidR="00A53300" w:rsidRPr="00E439C6" w:rsidRDefault="00A53300">
      <w:pPr>
        <w:rPr>
          <w:rFonts w:ascii="Times New Roman" w:hAnsi="Times New Roman"/>
          <w:sz w:val="22"/>
          <w:szCs w:val="24"/>
        </w:rPr>
      </w:pPr>
    </w:p>
    <w:p w14:paraId="16A2B970" w14:textId="3B7BBA0F"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59.</w:t>
      </w:r>
      <w:r w:rsidR="00AF0217">
        <w:rPr>
          <w:rFonts w:ascii="Times New Roman" w:hAnsi="Times New Roman"/>
          <w:sz w:val="22"/>
          <w:szCs w:val="24"/>
        </w:rPr>
        <w:tab/>
      </w:r>
      <w:r w:rsidR="00A53300" w:rsidRPr="00E439C6">
        <w:rPr>
          <w:rFonts w:ascii="Times New Roman" w:hAnsi="Times New Roman"/>
          <w:sz w:val="22"/>
          <w:szCs w:val="24"/>
        </w:rPr>
        <w:t>What term describes a variety of aspects of different groups that include cultural origin, cultural traditions, race, religion, and language?</w:t>
      </w:r>
    </w:p>
    <w:p w14:paraId="7BB0A97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gender</w:t>
      </w:r>
    </w:p>
    <w:p w14:paraId="4361574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race</w:t>
      </w:r>
    </w:p>
    <w:p w14:paraId="085D0E31"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correct term is ethnicity, of which race is just one part.</w:t>
      </w:r>
    </w:p>
    <w:p w14:paraId="74F61C6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ethnicity</w:t>
      </w:r>
    </w:p>
    <w:p w14:paraId="2E08B247" w14:textId="77777777" w:rsidR="006918B9" w:rsidRDefault="00A53300" w:rsidP="00A53300">
      <w:pPr>
        <w:ind w:left="720"/>
        <w:rPr>
          <w:rFonts w:ascii="Times New Roman" w:hAnsi="Times New Roman"/>
          <w:i/>
          <w:sz w:val="22"/>
          <w:szCs w:val="24"/>
        </w:rPr>
      </w:pPr>
      <w:r w:rsidRPr="00E439C6">
        <w:rPr>
          <w:rFonts w:ascii="Times New Roman" w:hAnsi="Times New Roman"/>
          <w:i/>
          <w:sz w:val="22"/>
          <w:szCs w:val="24"/>
        </w:rPr>
        <w:t>Correct. Ethnicity is a crucial part of human development.</w:t>
      </w:r>
    </w:p>
    <w:p w14:paraId="18BE35CE" w14:textId="3E967B65"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age</w:t>
      </w:r>
    </w:p>
    <w:p w14:paraId="5422DCA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5878C59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2C403B0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10</w:t>
      </w:r>
    </w:p>
    <w:p w14:paraId="3725058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487FDCD1"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2</w:t>
      </w:r>
    </w:p>
    <w:p w14:paraId="1F170160" w14:textId="1EAC0671" w:rsidR="00A53300" w:rsidRPr="002364F9"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509C7E5D" w14:textId="77777777" w:rsidR="00A53300" w:rsidRPr="00E439C6" w:rsidRDefault="00A53300" w:rsidP="00A53300">
      <w:pPr>
        <w:rPr>
          <w:rFonts w:ascii="Times New Roman" w:hAnsi="Times New Roman"/>
          <w:sz w:val="22"/>
          <w:szCs w:val="24"/>
        </w:rPr>
      </w:pPr>
    </w:p>
    <w:p w14:paraId="1EA8A25C" w14:textId="6D3D1E37"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lastRenderedPageBreak/>
        <w:t>60</w:t>
      </w:r>
      <w:r w:rsidR="00E7693C">
        <w:rPr>
          <w:rFonts w:ascii="Times New Roman" w:hAnsi="Times New Roman"/>
          <w:sz w:val="22"/>
          <w:szCs w:val="24"/>
        </w:rPr>
        <w:t>.</w:t>
      </w:r>
      <w:r w:rsidR="00A53300" w:rsidRPr="00E439C6">
        <w:rPr>
          <w:rFonts w:ascii="Times New Roman" w:hAnsi="Times New Roman"/>
          <w:sz w:val="22"/>
          <w:szCs w:val="24"/>
        </w:rPr>
        <w:tab/>
        <w:t>____ may include a variety of components, such as cultural origin, cultural traditions, race, religion, and language.</w:t>
      </w:r>
    </w:p>
    <w:p w14:paraId="46695E7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Ethnicity</w:t>
      </w:r>
    </w:p>
    <w:p w14:paraId="5359DA2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Race</w:t>
      </w:r>
    </w:p>
    <w:p w14:paraId="39135C6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Socioeconomic status</w:t>
      </w:r>
    </w:p>
    <w:p w14:paraId="36CD429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Cultural independency</w:t>
      </w:r>
    </w:p>
    <w:p w14:paraId="7B7FC2BD"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6F5EB57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10</w:t>
      </w:r>
    </w:p>
    <w:p w14:paraId="1F65346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08976175" w14:textId="6FA06166"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2</w:t>
      </w:r>
    </w:p>
    <w:p w14:paraId="32826E6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50D2B91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3F13865D" w14:textId="77777777" w:rsidR="00A53300" w:rsidRPr="00E439C6" w:rsidRDefault="00A53300" w:rsidP="00A53300">
      <w:pPr>
        <w:rPr>
          <w:rFonts w:ascii="Times New Roman" w:hAnsi="Times New Roman"/>
          <w:sz w:val="22"/>
          <w:szCs w:val="24"/>
        </w:rPr>
      </w:pPr>
    </w:p>
    <w:p w14:paraId="6B1683E9" w14:textId="4395176A"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61.</w:t>
      </w:r>
      <w:r w:rsidR="00A53300" w:rsidRPr="00E439C6">
        <w:rPr>
          <w:rFonts w:ascii="Times New Roman" w:hAnsi="Times New Roman"/>
          <w:sz w:val="22"/>
          <w:szCs w:val="24"/>
        </w:rPr>
        <w:tab/>
        <w:t>Kalid is an African American who was born in New York but is currently living in Alabama. When asked his political and religious beliefs, he describes himself as more similar to those who are located in the northeastern states than those who are located in the southern part of the United States. At times, his friends amuse themselves at Kalid</w:t>
      </w:r>
      <w:r w:rsidR="00A53300">
        <w:rPr>
          <w:rFonts w:ascii="Times New Roman" w:hAnsi="Times New Roman"/>
          <w:sz w:val="22"/>
          <w:szCs w:val="24"/>
        </w:rPr>
        <w:t>’</w:t>
      </w:r>
      <w:r w:rsidR="00A53300" w:rsidRPr="00E439C6">
        <w:rPr>
          <w:rFonts w:ascii="Times New Roman" w:hAnsi="Times New Roman"/>
          <w:sz w:val="22"/>
          <w:szCs w:val="24"/>
        </w:rPr>
        <w:t>s expense by mocking his Brooklyn accent. The above statements are describing Kalid</w:t>
      </w:r>
      <w:r w:rsidR="00A53300">
        <w:rPr>
          <w:rFonts w:ascii="Times New Roman" w:hAnsi="Times New Roman"/>
          <w:sz w:val="22"/>
          <w:szCs w:val="24"/>
        </w:rPr>
        <w:t>’</w:t>
      </w:r>
      <w:r w:rsidR="00A53300" w:rsidRPr="00E439C6">
        <w:rPr>
          <w:rFonts w:ascii="Times New Roman" w:hAnsi="Times New Roman"/>
          <w:sz w:val="22"/>
          <w:szCs w:val="24"/>
        </w:rPr>
        <w:t>s ______.</w:t>
      </w:r>
    </w:p>
    <w:p w14:paraId="59CF719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nationality</w:t>
      </w:r>
    </w:p>
    <w:p w14:paraId="06456FB9"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If one were to solely focus on Kalid</w:t>
      </w:r>
      <w:r>
        <w:rPr>
          <w:rFonts w:ascii="Times New Roman" w:hAnsi="Times New Roman"/>
          <w:i/>
          <w:sz w:val="22"/>
          <w:szCs w:val="24"/>
        </w:rPr>
        <w:t>’</w:t>
      </w:r>
      <w:r w:rsidRPr="00E439C6">
        <w:rPr>
          <w:rFonts w:ascii="Times New Roman" w:hAnsi="Times New Roman"/>
          <w:i/>
          <w:sz w:val="22"/>
          <w:szCs w:val="24"/>
        </w:rPr>
        <w:t>s citizenship, nationality would be correct; however, ethnicity is the correct term because it includes components such as race, cultural traditions, and language.</w:t>
      </w:r>
    </w:p>
    <w:p w14:paraId="30DBB2B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race</w:t>
      </w:r>
    </w:p>
    <w:p w14:paraId="7764249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ethnicity</w:t>
      </w:r>
    </w:p>
    <w:p w14:paraId="57DDB131"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An individual</w:t>
      </w:r>
      <w:r>
        <w:rPr>
          <w:rFonts w:ascii="Times New Roman" w:hAnsi="Times New Roman"/>
          <w:i/>
          <w:sz w:val="22"/>
          <w:szCs w:val="24"/>
        </w:rPr>
        <w:t>’</w:t>
      </w:r>
      <w:r w:rsidRPr="00E439C6">
        <w:rPr>
          <w:rFonts w:ascii="Times New Roman" w:hAnsi="Times New Roman"/>
          <w:i/>
          <w:sz w:val="22"/>
          <w:szCs w:val="24"/>
        </w:rPr>
        <w:t>s country of origin, religion, and language all contribute to his or her ethnicity.</w:t>
      </w:r>
    </w:p>
    <w:p w14:paraId="6EE37EF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mainstream cultural group</w:t>
      </w:r>
    </w:p>
    <w:p w14:paraId="7BF7C7EF" w14:textId="77777777" w:rsidR="006918B9" w:rsidRDefault="00A53300" w:rsidP="00A53300">
      <w:pPr>
        <w:rPr>
          <w:rFonts w:ascii="Times New Roman" w:hAnsi="Times New Roman"/>
          <w:sz w:val="22"/>
          <w:szCs w:val="24"/>
        </w:rPr>
      </w:pPr>
      <w:r>
        <w:rPr>
          <w:rFonts w:ascii="Times New Roman" w:hAnsi="Times New Roman"/>
          <w:sz w:val="22"/>
          <w:szCs w:val="24"/>
        </w:rPr>
        <w:t>Answer: C</w:t>
      </w:r>
    </w:p>
    <w:p w14:paraId="4467B75A" w14:textId="6C470781"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10</w:t>
      </w:r>
    </w:p>
    <w:p w14:paraId="59F1D55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A</w:t>
      </w:r>
    </w:p>
    <w:p w14:paraId="2D92DFD9" w14:textId="49B0213D"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2</w:t>
      </w:r>
    </w:p>
    <w:p w14:paraId="76A24ED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4BB8559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Apply</w:t>
      </w:r>
    </w:p>
    <w:p w14:paraId="79B96670" w14:textId="77777777" w:rsidR="00A53300" w:rsidRPr="00E439C6" w:rsidRDefault="00A53300" w:rsidP="00A53300">
      <w:pPr>
        <w:rPr>
          <w:rFonts w:ascii="Times New Roman" w:hAnsi="Times New Roman"/>
          <w:sz w:val="22"/>
          <w:szCs w:val="24"/>
        </w:rPr>
      </w:pPr>
    </w:p>
    <w:p w14:paraId="7900B65F" w14:textId="00ACBCF4" w:rsidR="006918B9" w:rsidRDefault="00684117" w:rsidP="00A53300">
      <w:pPr>
        <w:ind w:left="720" w:hanging="720"/>
        <w:rPr>
          <w:rFonts w:ascii="Times New Roman" w:hAnsi="Times New Roman"/>
          <w:sz w:val="22"/>
          <w:szCs w:val="24"/>
        </w:rPr>
      </w:pPr>
      <w:r>
        <w:rPr>
          <w:rFonts w:ascii="Times New Roman" w:hAnsi="Times New Roman"/>
          <w:sz w:val="22"/>
          <w:szCs w:val="24"/>
        </w:rPr>
        <w:t>62</w:t>
      </w:r>
      <w:r w:rsidR="00AF0217">
        <w:rPr>
          <w:rFonts w:ascii="Times New Roman" w:hAnsi="Times New Roman"/>
          <w:sz w:val="22"/>
          <w:szCs w:val="24"/>
        </w:rPr>
        <w:t>.</w:t>
      </w:r>
      <w:r w:rsidR="00AF0217">
        <w:rPr>
          <w:rFonts w:ascii="Times New Roman" w:hAnsi="Times New Roman"/>
          <w:sz w:val="22"/>
          <w:szCs w:val="24"/>
        </w:rPr>
        <w:tab/>
      </w:r>
      <w:r w:rsidR="00A53300" w:rsidRPr="00E439C6">
        <w:rPr>
          <w:rFonts w:ascii="Times New Roman" w:hAnsi="Times New Roman"/>
          <w:sz w:val="22"/>
          <w:szCs w:val="24"/>
        </w:rPr>
        <w:t>In ____, the young of any species are born with variations on a wide range of characteristics. Among the young, those who will be ____ until they can reproduce will be the ones whose variations are best adapted to their environment.</w:t>
      </w:r>
    </w:p>
    <w:p w14:paraId="6A45808A" w14:textId="6BBE2790"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Social Darwinism; able to gain financial resources</w:t>
      </w:r>
    </w:p>
    <w:p w14:paraId="076127A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the Theory of Psychoanalysis; controlled by their unconscious</w:t>
      </w:r>
    </w:p>
    <w:p w14:paraId="353B966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natural selection; most likely to survive</w:t>
      </w:r>
    </w:p>
    <w:p w14:paraId="4A069C21" w14:textId="7DD99702"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 xml:space="preserve">Humanistic Psychology; congruent between their different </w:t>
      </w:r>
      <w:r>
        <w:rPr>
          <w:rFonts w:ascii="Times New Roman" w:hAnsi="Times New Roman"/>
          <w:sz w:val="22"/>
          <w:szCs w:val="24"/>
        </w:rPr>
        <w:t>“</w:t>
      </w:r>
      <w:r w:rsidRPr="00E439C6">
        <w:rPr>
          <w:rFonts w:ascii="Times New Roman" w:hAnsi="Times New Roman"/>
          <w:sz w:val="22"/>
          <w:szCs w:val="24"/>
        </w:rPr>
        <w:t>selves</w:t>
      </w:r>
      <w:r w:rsidR="009248AF">
        <w:rPr>
          <w:rFonts w:ascii="Times New Roman" w:hAnsi="Times New Roman"/>
          <w:sz w:val="22"/>
          <w:szCs w:val="24"/>
        </w:rPr>
        <w:t>”</w:t>
      </w:r>
    </w:p>
    <w:p w14:paraId="7AA0713B"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C</w:t>
      </w:r>
    </w:p>
    <w:p w14:paraId="7824DD1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11</w:t>
      </w:r>
    </w:p>
    <w:p w14:paraId="3941C01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2A7360B7" w14:textId="4C750251"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.3</w:t>
      </w:r>
    </w:p>
    <w:p w14:paraId="275219F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13BA9EC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96AED4B" w14:textId="77777777" w:rsidR="00A53300" w:rsidRPr="00E439C6" w:rsidRDefault="00A53300" w:rsidP="00A53300">
      <w:pPr>
        <w:rPr>
          <w:rFonts w:ascii="Times New Roman" w:hAnsi="Times New Roman"/>
          <w:sz w:val="22"/>
          <w:szCs w:val="24"/>
        </w:rPr>
      </w:pPr>
    </w:p>
    <w:p w14:paraId="7CAF0D6E" w14:textId="1F8314AD"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63.</w:t>
      </w:r>
      <w:r w:rsidR="00AF0217">
        <w:rPr>
          <w:rFonts w:ascii="Times New Roman" w:hAnsi="Times New Roman"/>
          <w:sz w:val="22"/>
          <w:szCs w:val="24"/>
        </w:rPr>
        <w:tab/>
      </w:r>
      <w:r w:rsidR="00A53300" w:rsidRPr="00E439C6">
        <w:rPr>
          <w:rFonts w:ascii="Times New Roman" w:hAnsi="Times New Roman"/>
          <w:sz w:val="22"/>
          <w:szCs w:val="24"/>
        </w:rPr>
        <w:t xml:space="preserve">Who first wrote about the principles of evolution in his book </w:t>
      </w:r>
      <w:r w:rsidR="00A53300" w:rsidRPr="00E439C6">
        <w:rPr>
          <w:rFonts w:ascii="Times New Roman" w:hAnsi="Times New Roman"/>
          <w:i/>
          <w:sz w:val="22"/>
          <w:szCs w:val="24"/>
        </w:rPr>
        <w:t>The Origin of Species</w:t>
      </w:r>
      <w:r w:rsidR="00A53300" w:rsidRPr="00E439C6">
        <w:rPr>
          <w:rFonts w:ascii="Times New Roman" w:hAnsi="Times New Roman"/>
          <w:sz w:val="22"/>
          <w:szCs w:val="24"/>
        </w:rPr>
        <w:t>?</w:t>
      </w:r>
    </w:p>
    <w:p w14:paraId="4EBFC8CC"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Alfred Binet</w:t>
      </w:r>
    </w:p>
    <w:p w14:paraId="126ADC8B"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lastRenderedPageBreak/>
        <w:t>b.</w:t>
      </w:r>
      <w:r w:rsidRPr="00E439C6">
        <w:rPr>
          <w:rFonts w:ascii="Times New Roman" w:hAnsi="Times New Roman"/>
          <w:sz w:val="22"/>
          <w:szCs w:val="24"/>
        </w:rPr>
        <w:tab/>
        <w:t>Francis Galton</w:t>
      </w:r>
    </w:p>
    <w:p w14:paraId="05504596" w14:textId="2E872A34"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Charles Darwin</w:t>
      </w:r>
    </w:p>
    <w:p w14:paraId="738A315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Robert Hook</w:t>
      </w:r>
    </w:p>
    <w:p w14:paraId="1793594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0AD5CD7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4739318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11</w:t>
      </w:r>
    </w:p>
    <w:p w14:paraId="782E620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6F388391"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3</w:t>
      </w:r>
    </w:p>
    <w:p w14:paraId="1D94125B" w14:textId="289B7732"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5490EFBE" w14:textId="77777777" w:rsidR="00A53300" w:rsidRPr="00E439C6" w:rsidRDefault="00A53300" w:rsidP="00A53300">
      <w:pPr>
        <w:rPr>
          <w:rFonts w:ascii="Times New Roman" w:hAnsi="Times New Roman"/>
          <w:sz w:val="22"/>
          <w:szCs w:val="24"/>
        </w:rPr>
      </w:pPr>
    </w:p>
    <w:p w14:paraId="574A3F30" w14:textId="0D2BAA43"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64.</w:t>
      </w:r>
      <w:r w:rsidR="00A53300" w:rsidRPr="00E439C6">
        <w:rPr>
          <w:rFonts w:ascii="Times New Roman" w:hAnsi="Times New Roman"/>
          <w:sz w:val="22"/>
          <w:szCs w:val="24"/>
        </w:rPr>
        <w:tab/>
        <w:t xml:space="preserve">Charles Darwin, in his book </w:t>
      </w:r>
      <w:r w:rsidR="00A53300" w:rsidRPr="00E439C6">
        <w:rPr>
          <w:rFonts w:ascii="Times New Roman" w:hAnsi="Times New Roman"/>
          <w:i/>
          <w:sz w:val="22"/>
          <w:szCs w:val="24"/>
        </w:rPr>
        <w:t>The</w:t>
      </w:r>
      <w:r w:rsidR="00A53300" w:rsidRPr="00E439C6">
        <w:rPr>
          <w:rFonts w:ascii="Times New Roman" w:hAnsi="Times New Roman"/>
          <w:sz w:val="22"/>
          <w:szCs w:val="24"/>
        </w:rPr>
        <w:t xml:space="preserve"> </w:t>
      </w:r>
      <w:r w:rsidR="00A53300" w:rsidRPr="00E439C6">
        <w:rPr>
          <w:rFonts w:ascii="Times New Roman" w:hAnsi="Times New Roman"/>
          <w:i/>
          <w:sz w:val="22"/>
          <w:szCs w:val="24"/>
        </w:rPr>
        <w:t>Origin of Species,</w:t>
      </w:r>
      <w:r w:rsidR="00A53300" w:rsidRPr="00E439C6">
        <w:rPr>
          <w:rFonts w:ascii="Times New Roman" w:hAnsi="Times New Roman"/>
          <w:sz w:val="22"/>
          <w:szCs w:val="24"/>
        </w:rPr>
        <w:t xml:space="preserve"> first propose</w:t>
      </w:r>
      <w:r w:rsidR="00A53300">
        <w:rPr>
          <w:rFonts w:ascii="Times New Roman" w:hAnsi="Times New Roman"/>
          <w:sz w:val="22"/>
          <w:szCs w:val="24"/>
        </w:rPr>
        <w:t>d</w:t>
      </w:r>
      <w:r w:rsidR="00A53300" w:rsidRPr="00E439C6">
        <w:rPr>
          <w:rFonts w:ascii="Times New Roman" w:hAnsi="Times New Roman"/>
          <w:sz w:val="22"/>
          <w:szCs w:val="24"/>
        </w:rPr>
        <w:t xml:space="preserve"> the theory of _____.</w:t>
      </w:r>
    </w:p>
    <w:p w14:paraId="5666F53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natural selection</w:t>
      </w:r>
    </w:p>
    <w:p w14:paraId="46DB3F7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social Darwinism</w:t>
      </w:r>
    </w:p>
    <w:p w14:paraId="641D857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psychosocial reproduction</w:t>
      </w:r>
    </w:p>
    <w:p w14:paraId="5B957DD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the unconscious id</w:t>
      </w:r>
    </w:p>
    <w:p w14:paraId="1109A4FC"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3A0AFF0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11</w:t>
      </w:r>
    </w:p>
    <w:p w14:paraId="52E6CB8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7B1B7413" w14:textId="5F2F7C5E"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3</w:t>
      </w:r>
    </w:p>
    <w:p w14:paraId="6741024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44011D8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9D7C087" w14:textId="77777777" w:rsidR="00A53300" w:rsidRPr="00E439C6" w:rsidRDefault="00A53300" w:rsidP="00A53300">
      <w:pPr>
        <w:rPr>
          <w:rFonts w:ascii="Times New Roman" w:hAnsi="Times New Roman"/>
          <w:sz w:val="22"/>
          <w:szCs w:val="24"/>
        </w:rPr>
      </w:pPr>
    </w:p>
    <w:p w14:paraId="6501E31E" w14:textId="02BCF3EA"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65.</w:t>
      </w:r>
      <w:r w:rsidR="00AF0217">
        <w:rPr>
          <w:rFonts w:ascii="Times New Roman" w:hAnsi="Times New Roman"/>
          <w:sz w:val="22"/>
          <w:szCs w:val="24"/>
        </w:rPr>
        <w:tab/>
      </w:r>
      <w:r w:rsidR="00A53300" w:rsidRPr="00E439C6">
        <w:rPr>
          <w:rFonts w:ascii="Times New Roman" w:hAnsi="Times New Roman"/>
          <w:sz w:val="22"/>
          <w:szCs w:val="24"/>
        </w:rPr>
        <w:t>In the book ____, Charles Darwin proposes the theory of natural selection.</w:t>
      </w:r>
    </w:p>
    <w:p w14:paraId="1472DB48" w14:textId="77777777" w:rsidR="00A53300" w:rsidRPr="00E439C6" w:rsidRDefault="00A53300" w:rsidP="00A53300">
      <w:pPr>
        <w:ind w:left="1440" w:hanging="720"/>
        <w:rPr>
          <w:rFonts w:ascii="Times New Roman" w:hAnsi="Times New Roman"/>
          <w:i/>
          <w:sz w:val="22"/>
          <w:szCs w:val="24"/>
        </w:rPr>
      </w:pPr>
      <w:r w:rsidRPr="00E439C6">
        <w:rPr>
          <w:rFonts w:ascii="Times New Roman" w:hAnsi="Times New Roman"/>
          <w:sz w:val="22"/>
          <w:szCs w:val="24"/>
        </w:rPr>
        <w:t>a.</w:t>
      </w:r>
      <w:r w:rsidRPr="00E439C6">
        <w:rPr>
          <w:rFonts w:ascii="Times New Roman" w:hAnsi="Times New Roman"/>
          <w:sz w:val="22"/>
          <w:szCs w:val="24"/>
        </w:rPr>
        <w:tab/>
      </w:r>
      <w:r w:rsidRPr="00E439C6">
        <w:rPr>
          <w:rFonts w:ascii="Times New Roman" w:hAnsi="Times New Roman"/>
          <w:i/>
          <w:sz w:val="22"/>
          <w:szCs w:val="24"/>
        </w:rPr>
        <w:t>The</w:t>
      </w:r>
      <w:r w:rsidRPr="00E439C6">
        <w:rPr>
          <w:rFonts w:ascii="Times New Roman" w:hAnsi="Times New Roman"/>
          <w:sz w:val="22"/>
          <w:szCs w:val="24"/>
        </w:rPr>
        <w:t xml:space="preserve"> </w:t>
      </w:r>
      <w:r w:rsidRPr="00E439C6">
        <w:rPr>
          <w:rFonts w:ascii="Times New Roman" w:hAnsi="Times New Roman"/>
          <w:i/>
          <w:sz w:val="22"/>
          <w:szCs w:val="24"/>
        </w:rPr>
        <w:t>Origin of Species</w:t>
      </w:r>
    </w:p>
    <w:p w14:paraId="1553036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sidRPr="00E439C6">
        <w:rPr>
          <w:rFonts w:ascii="Times New Roman" w:hAnsi="Times New Roman"/>
          <w:i/>
          <w:sz w:val="22"/>
          <w:szCs w:val="24"/>
        </w:rPr>
        <w:t>Principles of Psychology</w:t>
      </w:r>
    </w:p>
    <w:p w14:paraId="2CB6E46F" w14:textId="77777777" w:rsidR="00A53300" w:rsidRPr="00E439C6" w:rsidRDefault="00A53300" w:rsidP="00A53300">
      <w:pPr>
        <w:ind w:left="1440" w:hanging="720"/>
        <w:rPr>
          <w:rFonts w:ascii="Times New Roman" w:hAnsi="Times New Roman"/>
          <w:i/>
          <w:sz w:val="22"/>
          <w:szCs w:val="24"/>
        </w:rPr>
      </w:pPr>
      <w:r w:rsidRPr="00E439C6">
        <w:rPr>
          <w:rFonts w:ascii="Times New Roman" w:hAnsi="Times New Roman"/>
          <w:sz w:val="22"/>
          <w:szCs w:val="24"/>
        </w:rPr>
        <w:t>c.</w:t>
      </w:r>
      <w:r w:rsidRPr="00E439C6">
        <w:rPr>
          <w:rFonts w:ascii="Times New Roman" w:hAnsi="Times New Roman"/>
          <w:sz w:val="22"/>
          <w:szCs w:val="24"/>
        </w:rPr>
        <w:tab/>
      </w:r>
      <w:r w:rsidRPr="00E439C6">
        <w:rPr>
          <w:rFonts w:ascii="Times New Roman" w:hAnsi="Times New Roman"/>
          <w:i/>
          <w:sz w:val="22"/>
          <w:szCs w:val="24"/>
        </w:rPr>
        <w:t>On Becoming a Person</w:t>
      </w:r>
    </w:p>
    <w:p w14:paraId="7F663184" w14:textId="77777777" w:rsidR="00A53300" w:rsidRPr="00E439C6" w:rsidRDefault="00A53300" w:rsidP="00A53300">
      <w:pPr>
        <w:ind w:left="1440" w:hanging="720"/>
        <w:rPr>
          <w:rFonts w:ascii="Times New Roman" w:hAnsi="Times New Roman"/>
          <w:sz w:val="22"/>
          <w:szCs w:val="24"/>
        </w:rPr>
      </w:pPr>
      <w:r w:rsidRPr="0009525C">
        <w:rPr>
          <w:rFonts w:ascii="Times New Roman" w:hAnsi="Times New Roman"/>
          <w:sz w:val="22"/>
          <w:szCs w:val="24"/>
        </w:rPr>
        <w:t>d.</w:t>
      </w:r>
      <w:r w:rsidRPr="0009525C">
        <w:rPr>
          <w:rFonts w:ascii="Times New Roman" w:hAnsi="Times New Roman"/>
          <w:sz w:val="22"/>
          <w:szCs w:val="24"/>
        </w:rPr>
        <w:tab/>
      </w:r>
      <w:r w:rsidRPr="0009525C">
        <w:rPr>
          <w:rFonts w:ascii="Times New Roman" w:hAnsi="Times New Roman"/>
          <w:i/>
          <w:sz w:val="22"/>
          <w:szCs w:val="24"/>
        </w:rPr>
        <w:t>Walden Two</w:t>
      </w:r>
    </w:p>
    <w:p w14:paraId="0E8681D4"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592F52A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11</w:t>
      </w:r>
    </w:p>
    <w:p w14:paraId="0782595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2EAAFAF6" w14:textId="35F6161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3</w:t>
      </w:r>
    </w:p>
    <w:p w14:paraId="706A6F5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3E3ED48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0B6CB449" w14:textId="77777777" w:rsidR="00A53300" w:rsidRPr="00E439C6" w:rsidRDefault="00A53300" w:rsidP="00A53300">
      <w:pPr>
        <w:rPr>
          <w:rFonts w:ascii="Times New Roman" w:hAnsi="Times New Roman"/>
          <w:sz w:val="22"/>
          <w:szCs w:val="24"/>
        </w:rPr>
      </w:pPr>
    </w:p>
    <w:p w14:paraId="644D1B8D" w14:textId="25E5FAED"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66.</w:t>
      </w:r>
      <w:r w:rsidR="00AF0217">
        <w:rPr>
          <w:rFonts w:ascii="Times New Roman" w:hAnsi="Times New Roman"/>
          <w:sz w:val="22"/>
          <w:szCs w:val="24"/>
        </w:rPr>
        <w:tab/>
      </w:r>
      <w:r w:rsidR="00A53300" w:rsidRPr="0009525C">
        <w:rPr>
          <w:rFonts w:ascii="Times New Roman" w:hAnsi="Times New Roman"/>
          <w:sz w:val="22"/>
          <w:szCs w:val="24"/>
        </w:rPr>
        <w:t xml:space="preserve">What term describes the process in which the young of any species </w:t>
      </w:r>
      <w:r w:rsidR="00A53300">
        <w:rPr>
          <w:rFonts w:ascii="Times New Roman" w:hAnsi="Times New Roman"/>
          <w:sz w:val="22"/>
          <w:szCs w:val="24"/>
        </w:rPr>
        <w:t xml:space="preserve">will be more likely to survive because they were born </w:t>
      </w:r>
      <w:r w:rsidR="00A53300" w:rsidRPr="0009525C">
        <w:rPr>
          <w:rFonts w:ascii="Times New Roman" w:hAnsi="Times New Roman"/>
          <w:sz w:val="22"/>
          <w:szCs w:val="24"/>
        </w:rPr>
        <w:t>with variations on a wide range of characteristics</w:t>
      </w:r>
      <w:r w:rsidR="00A53300">
        <w:rPr>
          <w:rFonts w:ascii="Times New Roman" w:hAnsi="Times New Roman"/>
          <w:sz w:val="22"/>
          <w:szCs w:val="24"/>
        </w:rPr>
        <w:t xml:space="preserve"> that </w:t>
      </w:r>
      <w:r w:rsidR="00A53300" w:rsidRPr="0009525C">
        <w:rPr>
          <w:rFonts w:ascii="Times New Roman" w:hAnsi="Times New Roman"/>
          <w:sz w:val="22"/>
          <w:szCs w:val="24"/>
        </w:rPr>
        <w:t>are best adapted to their environment?</w:t>
      </w:r>
    </w:p>
    <w:p w14:paraId="63DD802E"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evolution</w:t>
      </w:r>
    </w:p>
    <w:p w14:paraId="55420C8D" w14:textId="661C39AD"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correct term, natural selection, describes the adaptability of organisms, which is a tenet within the general framework of evolution.</w:t>
      </w:r>
    </w:p>
    <w:p w14:paraId="61E860A7" w14:textId="77777777" w:rsidR="00A53300" w:rsidRPr="00E439C6" w:rsidRDefault="00A53300" w:rsidP="00A53300">
      <w:pPr>
        <w:ind w:left="1440" w:hanging="720"/>
        <w:rPr>
          <w:rFonts w:ascii="Times New Roman" w:hAnsi="Times New Roman"/>
          <w:sz w:val="22"/>
          <w:szCs w:val="24"/>
          <w:lang w:val="fr-FR"/>
        </w:rPr>
      </w:pPr>
      <w:r w:rsidRPr="00E439C6">
        <w:rPr>
          <w:rFonts w:ascii="Times New Roman" w:hAnsi="Times New Roman"/>
          <w:sz w:val="22"/>
          <w:szCs w:val="24"/>
          <w:lang w:val="fr-FR"/>
        </w:rPr>
        <w:t>b.</w:t>
      </w:r>
      <w:r w:rsidRPr="00E439C6">
        <w:rPr>
          <w:rFonts w:ascii="Times New Roman" w:hAnsi="Times New Roman"/>
          <w:sz w:val="22"/>
          <w:szCs w:val="24"/>
          <w:lang w:val="fr-FR"/>
        </w:rPr>
        <w:tab/>
        <w:t>adaptive centrism</w:t>
      </w:r>
    </w:p>
    <w:p w14:paraId="2AD0C1EF" w14:textId="77777777" w:rsidR="00A53300" w:rsidRPr="00E439C6" w:rsidRDefault="00A53300" w:rsidP="00A53300">
      <w:pPr>
        <w:ind w:left="1440" w:hanging="720"/>
        <w:rPr>
          <w:rFonts w:ascii="Times New Roman" w:hAnsi="Times New Roman"/>
          <w:sz w:val="22"/>
          <w:szCs w:val="24"/>
          <w:lang w:val="fr-FR"/>
        </w:rPr>
      </w:pPr>
      <w:r w:rsidRPr="00E439C6">
        <w:rPr>
          <w:rFonts w:ascii="Times New Roman" w:hAnsi="Times New Roman"/>
          <w:sz w:val="22"/>
          <w:szCs w:val="24"/>
          <w:lang w:val="fr-FR"/>
        </w:rPr>
        <w:t>c.</w:t>
      </w:r>
      <w:r w:rsidRPr="00E439C6">
        <w:rPr>
          <w:rFonts w:ascii="Times New Roman" w:hAnsi="Times New Roman"/>
          <w:sz w:val="22"/>
          <w:szCs w:val="24"/>
          <w:lang w:val="fr-FR"/>
        </w:rPr>
        <w:tab/>
        <w:t>mutational change</w:t>
      </w:r>
    </w:p>
    <w:p w14:paraId="25ACAA7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natural selection</w:t>
      </w:r>
    </w:p>
    <w:p w14:paraId="6C1388DD"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Natural selection describes the adaptability of organisms, which is a tenet within the general framework of evolution.</w:t>
      </w:r>
    </w:p>
    <w:p w14:paraId="447681F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D</w:t>
      </w:r>
    </w:p>
    <w:p w14:paraId="1165C2E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07F37C7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11</w:t>
      </w:r>
    </w:p>
    <w:p w14:paraId="22FA21C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53DC6B80"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3</w:t>
      </w:r>
    </w:p>
    <w:p w14:paraId="7E796BB5" w14:textId="438B58DA"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1325F42B" w14:textId="77777777" w:rsidR="00A53300" w:rsidRPr="00E439C6" w:rsidRDefault="00A53300" w:rsidP="00A53300">
      <w:pPr>
        <w:rPr>
          <w:rFonts w:ascii="Times New Roman" w:hAnsi="Times New Roman"/>
          <w:sz w:val="22"/>
          <w:szCs w:val="24"/>
        </w:rPr>
      </w:pPr>
    </w:p>
    <w:p w14:paraId="3214E160" w14:textId="02D8224E"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67.</w:t>
      </w:r>
      <w:r w:rsidR="00AF0217">
        <w:rPr>
          <w:rFonts w:ascii="Times New Roman" w:hAnsi="Times New Roman"/>
          <w:sz w:val="22"/>
          <w:szCs w:val="24"/>
        </w:rPr>
        <w:tab/>
      </w:r>
      <w:r w:rsidR="00A53300" w:rsidRPr="00E439C6">
        <w:rPr>
          <w:rFonts w:ascii="Times New Roman" w:hAnsi="Times New Roman"/>
          <w:sz w:val="22"/>
          <w:szCs w:val="24"/>
        </w:rPr>
        <w:t>In a town in England, the wings of a local butterfly species had a black and white pattern. Over the years, as air pollution worsened in the town, a coat of black soot often covered everything. From an evolutionary perspective, which of the following is a logical sequencing?</w:t>
      </w:r>
    </w:p>
    <w:p w14:paraId="6616EBD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Butterflies became blacker because the ones with relatively more black on their wings were most likely to blend in with the sooty background.</w:t>
      </w:r>
    </w:p>
    <w:p w14:paraId="1862EB15"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Butterflies that were slightly darker were less likely to be spotted by predators, and more likely to survive and reproduce; over consecutive generations the larger group of butterflies became darker.</w:t>
      </w:r>
    </w:p>
    <w:p w14:paraId="25E132C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Butterflies became lighter because the ones with relatively more white on their wings were least likely to blend in with the sooty background.</w:t>
      </w:r>
    </w:p>
    <w:p w14:paraId="4B661EAA"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butterflies became lighter only after the amount of pollution was decreased and soot no longer darkened everything in the environment, leaving the lighter butterflies now less vulnerable to predators.</w:t>
      </w:r>
    </w:p>
    <w:p w14:paraId="27B32AD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Butterflies became more aggressive because their behaviors were altered by the toxins that were in the black soot.</w:t>
      </w:r>
    </w:p>
    <w:p w14:paraId="1F7F2DB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Butterflies morphed into moths because environmental conditions triggered an unfolding of a hidden gene.</w:t>
      </w:r>
    </w:p>
    <w:p w14:paraId="209C9387" w14:textId="77777777" w:rsidR="006918B9" w:rsidRDefault="00A53300" w:rsidP="00A53300">
      <w:pPr>
        <w:rPr>
          <w:rFonts w:ascii="Times New Roman" w:hAnsi="Times New Roman"/>
          <w:sz w:val="22"/>
          <w:szCs w:val="24"/>
        </w:rPr>
      </w:pPr>
      <w:r w:rsidRPr="00E439C6">
        <w:rPr>
          <w:rFonts w:ascii="Times New Roman" w:hAnsi="Times New Roman"/>
          <w:sz w:val="22"/>
          <w:szCs w:val="24"/>
        </w:rPr>
        <w:t xml:space="preserve">Answer: </w:t>
      </w:r>
      <w:r>
        <w:rPr>
          <w:rFonts w:ascii="Times New Roman" w:hAnsi="Times New Roman"/>
          <w:sz w:val="22"/>
          <w:szCs w:val="24"/>
        </w:rPr>
        <w:t>A</w:t>
      </w:r>
    </w:p>
    <w:p w14:paraId="3D0E2BA5" w14:textId="4A14F234"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11</w:t>
      </w:r>
    </w:p>
    <w:p w14:paraId="63AD27F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04E406F4" w14:textId="45E56A31"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.3</w:t>
      </w:r>
    </w:p>
    <w:p w14:paraId="3AEB83A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78265C4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72B016D7" w14:textId="77777777" w:rsidR="00A53300" w:rsidRPr="00E439C6" w:rsidRDefault="00A53300" w:rsidP="00A53300">
      <w:pPr>
        <w:rPr>
          <w:rFonts w:ascii="Times New Roman" w:hAnsi="Times New Roman"/>
          <w:sz w:val="22"/>
          <w:szCs w:val="24"/>
        </w:rPr>
      </w:pPr>
    </w:p>
    <w:p w14:paraId="686935B5" w14:textId="38A8CA67"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68.</w:t>
      </w:r>
      <w:r w:rsidR="00AF0217">
        <w:rPr>
          <w:rFonts w:ascii="Times New Roman" w:hAnsi="Times New Roman"/>
          <w:sz w:val="22"/>
          <w:szCs w:val="24"/>
        </w:rPr>
        <w:tab/>
      </w:r>
      <w:r w:rsidR="00A53300" w:rsidRPr="00E439C6">
        <w:rPr>
          <w:rFonts w:ascii="Times New Roman" w:hAnsi="Times New Roman"/>
          <w:sz w:val="22"/>
          <w:szCs w:val="24"/>
        </w:rPr>
        <w:t>Which of the following best describes natural selection?</w:t>
      </w:r>
    </w:p>
    <w:p w14:paraId="273E477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Individuals are striving to find consistency between their ideal self, their real self, and their fear self.</w:t>
      </w:r>
    </w:p>
    <w:p w14:paraId="1B4914A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Humans are born as blank slates and they are conditioned unknowingly and without free will by their environment.</w:t>
      </w:r>
    </w:p>
    <w:p w14:paraId="5DA9EB6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Humans are in a constant struggle to control their unconscious urges for physical gratification and aggressive impulses.</w:t>
      </w:r>
    </w:p>
    <w:p w14:paraId="5AB9037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Species change little by little with each generation, and over a long period of time they can develop into new species.</w:t>
      </w:r>
    </w:p>
    <w:p w14:paraId="06C6004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Answer: </w:t>
      </w:r>
      <w:r>
        <w:rPr>
          <w:rFonts w:ascii="Times New Roman" w:hAnsi="Times New Roman"/>
          <w:sz w:val="22"/>
          <w:szCs w:val="24"/>
        </w:rPr>
        <w:t>D</w:t>
      </w:r>
    </w:p>
    <w:p w14:paraId="7504C7A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11</w:t>
      </w:r>
    </w:p>
    <w:p w14:paraId="536B5BA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58A812B9" w14:textId="53909681"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3</w:t>
      </w:r>
    </w:p>
    <w:p w14:paraId="42E3231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1EC6FC8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1BBB7DF8" w14:textId="77777777" w:rsidR="00A53300" w:rsidRPr="00E439C6" w:rsidRDefault="00A53300" w:rsidP="00A53300">
      <w:pPr>
        <w:rPr>
          <w:rFonts w:ascii="Times New Roman" w:hAnsi="Times New Roman"/>
          <w:sz w:val="22"/>
          <w:szCs w:val="24"/>
        </w:rPr>
      </w:pPr>
    </w:p>
    <w:p w14:paraId="02DC6478" w14:textId="3E699083"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69.</w:t>
      </w:r>
      <w:r w:rsidR="00AF0217">
        <w:rPr>
          <w:rFonts w:ascii="Times New Roman" w:hAnsi="Times New Roman"/>
          <w:sz w:val="22"/>
          <w:szCs w:val="24"/>
        </w:rPr>
        <w:tab/>
      </w:r>
      <w:r w:rsidR="00A53300" w:rsidRPr="00E439C6">
        <w:rPr>
          <w:rFonts w:ascii="Times New Roman" w:hAnsi="Times New Roman"/>
          <w:sz w:val="22"/>
          <w:szCs w:val="24"/>
        </w:rPr>
        <w:t>The evolutionary line that eventually led to humans is known as the _____.</w:t>
      </w:r>
    </w:p>
    <w:p w14:paraId="5C070D1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hominid line</w:t>
      </w:r>
    </w:p>
    <w:p w14:paraId="158EC9E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Neolithic line</w:t>
      </w:r>
    </w:p>
    <w:p w14:paraId="21E3C45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Upper Paleolithic line</w:t>
      </w:r>
    </w:p>
    <w:p w14:paraId="39F0CE6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amphibious line</w:t>
      </w:r>
    </w:p>
    <w:p w14:paraId="662BC645"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3862386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w:t>
      </w:r>
      <w:r>
        <w:rPr>
          <w:rFonts w:ascii="Times New Roman" w:hAnsi="Times New Roman"/>
          <w:sz w:val="22"/>
          <w:szCs w:val="24"/>
        </w:rPr>
        <w:t>2</w:t>
      </w:r>
    </w:p>
    <w:p w14:paraId="2B19CFF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184CBBDC" w14:textId="3BCF2773"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.3</w:t>
      </w:r>
    </w:p>
    <w:p w14:paraId="52CF9B1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Difficulty: 2</w:t>
      </w:r>
    </w:p>
    <w:p w14:paraId="017CEB9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3065CDFA" w14:textId="07FB64F9" w:rsidR="00A53300" w:rsidRPr="00E439C6" w:rsidRDefault="00A53300" w:rsidP="00A53300">
      <w:pPr>
        <w:rPr>
          <w:rFonts w:ascii="Times New Roman" w:hAnsi="Times New Roman"/>
          <w:sz w:val="22"/>
        </w:rPr>
      </w:pPr>
      <w:r w:rsidRPr="00E439C6">
        <w:rPr>
          <w:rFonts w:ascii="Times New Roman" w:hAnsi="Times New Roman"/>
          <w:sz w:val="22"/>
        </w:rPr>
        <w:t>% correct 100</w:t>
      </w:r>
      <w:r>
        <w:rPr>
          <w:rFonts w:ascii="Times New Roman" w:hAnsi="Times New Roman"/>
          <w:sz w:val="22"/>
        </w:rPr>
        <w:t xml:space="preserve"> </w:t>
      </w:r>
      <w:r w:rsidR="00D80343">
        <w:rPr>
          <w:rFonts w:ascii="Times New Roman" w:hAnsi="Times New Roman"/>
          <w:sz w:val="22"/>
        </w:rPr>
        <w:t xml:space="preserve"> </w:t>
      </w:r>
      <w:r>
        <w:rPr>
          <w:rFonts w:ascii="Times New Roman" w:hAnsi="Times New Roman"/>
          <w:sz w:val="22"/>
        </w:rPr>
        <w:t xml:space="preserve"> </w:t>
      </w:r>
      <w:r w:rsidR="008C08B8">
        <w:rPr>
          <w:rFonts w:ascii="Times New Roman" w:hAnsi="Times New Roman"/>
          <w:sz w:val="22"/>
        </w:rPr>
        <w:t>a =</w:t>
      </w:r>
      <w:r w:rsidRPr="00E439C6">
        <w:rPr>
          <w:rFonts w:ascii="Times New Roman" w:hAnsi="Times New Roman"/>
          <w:sz w:val="22"/>
        </w:rPr>
        <w:t xml:space="preserve"> 0</w:t>
      </w:r>
      <w:r>
        <w:rPr>
          <w:rFonts w:ascii="Times New Roman" w:hAnsi="Times New Roman"/>
          <w:sz w:val="22"/>
        </w:rPr>
        <w:t xml:space="preserve">  </w:t>
      </w:r>
      <w:r w:rsidR="008C08B8">
        <w:rPr>
          <w:rFonts w:ascii="Times New Roman" w:hAnsi="Times New Roman"/>
          <w:sz w:val="22"/>
        </w:rPr>
        <w:t>b =</w:t>
      </w:r>
      <w:r w:rsidRPr="00E439C6">
        <w:rPr>
          <w:rFonts w:ascii="Times New Roman" w:hAnsi="Times New Roman"/>
          <w:sz w:val="22"/>
        </w:rPr>
        <w:t xml:space="preserve"> 100</w:t>
      </w:r>
      <w:r>
        <w:rPr>
          <w:rFonts w:ascii="Times New Roman" w:hAnsi="Times New Roman"/>
          <w:sz w:val="22"/>
        </w:rPr>
        <w:t xml:space="preserve">  </w:t>
      </w:r>
      <w:r w:rsidR="008C08B8">
        <w:rPr>
          <w:rFonts w:ascii="Times New Roman" w:hAnsi="Times New Roman"/>
          <w:sz w:val="22"/>
        </w:rPr>
        <w:t>c =</w:t>
      </w:r>
      <w:r w:rsidRPr="00E439C6">
        <w:rPr>
          <w:rFonts w:ascii="Times New Roman" w:hAnsi="Times New Roman"/>
          <w:sz w:val="22"/>
        </w:rPr>
        <w:t xml:space="preserve"> 0</w:t>
      </w:r>
      <w:r>
        <w:rPr>
          <w:rFonts w:ascii="Times New Roman" w:hAnsi="Times New Roman"/>
          <w:sz w:val="22"/>
        </w:rPr>
        <w:t xml:space="preserve">  </w:t>
      </w:r>
      <w:r w:rsidR="008C08B8">
        <w:rPr>
          <w:rFonts w:ascii="Times New Roman" w:hAnsi="Times New Roman"/>
          <w:sz w:val="22"/>
        </w:rPr>
        <w:t>d =</w:t>
      </w:r>
      <w:r w:rsidRPr="00E439C6">
        <w:rPr>
          <w:rFonts w:ascii="Times New Roman" w:hAnsi="Times New Roman"/>
          <w:sz w:val="22"/>
        </w:rPr>
        <w:t xml:space="preserve"> 0</w:t>
      </w:r>
      <w:r>
        <w:rPr>
          <w:rFonts w:ascii="Times New Roman" w:hAnsi="Times New Roman"/>
          <w:sz w:val="22"/>
        </w:rPr>
        <w:t xml:space="preserve">   </w:t>
      </w:r>
      <w:r w:rsidRPr="00E439C6">
        <w:rPr>
          <w:rFonts w:ascii="Times New Roman" w:hAnsi="Times New Roman"/>
          <w:sz w:val="22"/>
        </w:rPr>
        <w:t>r = .00</w:t>
      </w:r>
    </w:p>
    <w:p w14:paraId="4C9BC16B" w14:textId="77777777" w:rsidR="00A53300" w:rsidRPr="00E439C6" w:rsidRDefault="00A53300" w:rsidP="00A53300">
      <w:pPr>
        <w:rPr>
          <w:rFonts w:ascii="Times New Roman" w:hAnsi="Times New Roman"/>
          <w:sz w:val="22"/>
          <w:szCs w:val="24"/>
        </w:rPr>
      </w:pPr>
    </w:p>
    <w:p w14:paraId="0E5803CC" w14:textId="525D5BAE"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70.</w:t>
      </w:r>
      <w:r w:rsidR="00AF0217">
        <w:rPr>
          <w:rFonts w:ascii="Times New Roman" w:hAnsi="Times New Roman"/>
          <w:sz w:val="22"/>
          <w:szCs w:val="24"/>
        </w:rPr>
        <w:tab/>
      </w:r>
      <w:r w:rsidR="00A53300" w:rsidRPr="00E439C6">
        <w:rPr>
          <w:rFonts w:ascii="Times New Roman" w:hAnsi="Times New Roman"/>
          <w:sz w:val="22"/>
          <w:szCs w:val="24"/>
        </w:rPr>
        <w:t>By 200,000 years ago</w:t>
      </w:r>
      <w:r w:rsidR="00A53300">
        <w:rPr>
          <w:rFonts w:ascii="Times New Roman" w:hAnsi="Times New Roman"/>
          <w:sz w:val="22"/>
          <w:szCs w:val="24"/>
        </w:rPr>
        <w:t>,</w:t>
      </w:r>
      <w:r w:rsidR="00A53300" w:rsidRPr="00E439C6">
        <w:rPr>
          <w:rFonts w:ascii="Times New Roman" w:hAnsi="Times New Roman"/>
          <w:sz w:val="22"/>
          <w:szCs w:val="24"/>
        </w:rPr>
        <w:t xml:space="preserve"> the early hominid species had evolved into our species: ______.</w:t>
      </w:r>
    </w:p>
    <w:p w14:paraId="619663B4" w14:textId="77777777" w:rsidR="00A53300" w:rsidRPr="00E439C6" w:rsidRDefault="00A53300" w:rsidP="00A53300">
      <w:pPr>
        <w:ind w:left="1440" w:hanging="720"/>
        <w:rPr>
          <w:rFonts w:ascii="Times New Roman" w:hAnsi="Times New Roman"/>
          <w:sz w:val="22"/>
          <w:szCs w:val="24"/>
          <w:lang w:val="fr-FR"/>
        </w:rPr>
      </w:pPr>
      <w:r w:rsidRPr="00E439C6">
        <w:rPr>
          <w:rFonts w:ascii="Times New Roman" w:hAnsi="Times New Roman"/>
          <w:sz w:val="22"/>
          <w:szCs w:val="24"/>
          <w:lang w:val="fr-FR"/>
        </w:rPr>
        <w:t>a.</w:t>
      </w:r>
      <w:r w:rsidRPr="00E439C6">
        <w:rPr>
          <w:rFonts w:ascii="Times New Roman" w:hAnsi="Times New Roman"/>
          <w:sz w:val="22"/>
          <w:szCs w:val="24"/>
          <w:lang w:val="fr-FR"/>
        </w:rPr>
        <w:tab/>
      </w:r>
      <w:r w:rsidRPr="00E439C6">
        <w:rPr>
          <w:rFonts w:ascii="Times New Roman" w:hAnsi="Times New Roman"/>
          <w:i/>
          <w:sz w:val="22"/>
          <w:szCs w:val="24"/>
          <w:lang w:val="fr-FR"/>
        </w:rPr>
        <w:t>Homo sapiens</w:t>
      </w:r>
    </w:p>
    <w:p w14:paraId="617BCBE0" w14:textId="77777777" w:rsidR="00A53300" w:rsidRPr="00E439C6" w:rsidRDefault="00A53300" w:rsidP="00A53300">
      <w:pPr>
        <w:ind w:left="1440" w:hanging="720"/>
        <w:rPr>
          <w:rFonts w:ascii="Times New Roman" w:hAnsi="Times New Roman"/>
          <w:sz w:val="22"/>
          <w:szCs w:val="24"/>
          <w:lang w:val="fr-FR"/>
        </w:rPr>
      </w:pPr>
      <w:r w:rsidRPr="00E439C6">
        <w:rPr>
          <w:rFonts w:ascii="Times New Roman" w:hAnsi="Times New Roman"/>
          <w:sz w:val="22"/>
          <w:szCs w:val="24"/>
          <w:lang w:val="fr-FR"/>
        </w:rPr>
        <w:t>b.</w:t>
      </w:r>
      <w:r w:rsidRPr="00E439C6">
        <w:rPr>
          <w:rFonts w:ascii="Times New Roman" w:hAnsi="Times New Roman"/>
          <w:sz w:val="22"/>
          <w:szCs w:val="24"/>
          <w:lang w:val="fr-FR"/>
        </w:rPr>
        <w:tab/>
      </w:r>
      <w:r w:rsidRPr="00E439C6">
        <w:rPr>
          <w:rFonts w:ascii="Times New Roman" w:hAnsi="Times New Roman"/>
          <w:i/>
          <w:sz w:val="22"/>
          <w:szCs w:val="24"/>
          <w:lang w:val="fr-FR"/>
        </w:rPr>
        <w:t>Hydro sapiens</w:t>
      </w:r>
    </w:p>
    <w:p w14:paraId="65494842" w14:textId="77777777" w:rsidR="00A53300" w:rsidRPr="00E439C6" w:rsidRDefault="00A53300" w:rsidP="00A53300">
      <w:pPr>
        <w:ind w:left="1440" w:hanging="720"/>
        <w:rPr>
          <w:rFonts w:ascii="Times New Roman" w:hAnsi="Times New Roman"/>
          <w:sz w:val="22"/>
          <w:szCs w:val="24"/>
          <w:lang w:val="fr-FR"/>
        </w:rPr>
      </w:pPr>
      <w:r w:rsidRPr="00E439C6">
        <w:rPr>
          <w:rFonts w:ascii="Times New Roman" w:hAnsi="Times New Roman"/>
          <w:sz w:val="22"/>
          <w:szCs w:val="24"/>
          <w:lang w:val="fr-FR"/>
        </w:rPr>
        <w:t>c.</w:t>
      </w:r>
      <w:r w:rsidRPr="00E439C6">
        <w:rPr>
          <w:rFonts w:ascii="Times New Roman" w:hAnsi="Times New Roman"/>
          <w:sz w:val="22"/>
          <w:szCs w:val="24"/>
          <w:lang w:val="fr-FR"/>
        </w:rPr>
        <w:tab/>
      </w:r>
      <w:r w:rsidRPr="00E439C6">
        <w:rPr>
          <w:rFonts w:ascii="Times New Roman" w:hAnsi="Times New Roman"/>
          <w:i/>
          <w:sz w:val="22"/>
          <w:szCs w:val="24"/>
          <w:lang w:val="fr-FR"/>
        </w:rPr>
        <w:t>Poly sapiens</w:t>
      </w:r>
    </w:p>
    <w:p w14:paraId="4765FDCB" w14:textId="77777777" w:rsidR="00A53300" w:rsidRPr="00E439C6" w:rsidRDefault="00A53300" w:rsidP="00A53300">
      <w:pPr>
        <w:ind w:left="1440" w:hanging="720"/>
        <w:rPr>
          <w:rFonts w:ascii="Times New Roman" w:hAnsi="Times New Roman"/>
          <w:sz w:val="22"/>
          <w:szCs w:val="24"/>
          <w:lang w:val="fr-FR"/>
        </w:rPr>
      </w:pPr>
      <w:r w:rsidRPr="00E439C6">
        <w:rPr>
          <w:rFonts w:ascii="Times New Roman" w:hAnsi="Times New Roman"/>
          <w:sz w:val="22"/>
          <w:szCs w:val="24"/>
          <w:lang w:val="fr-FR"/>
        </w:rPr>
        <w:t>d.</w:t>
      </w:r>
      <w:r w:rsidRPr="00E439C6">
        <w:rPr>
          <w:rFonts w:ascii="Times New Roman" w:hAnsi="Times New Roman"/>
          <w:sz w:val="22"/>
          <w:szCs w:val="24"/>
          <w:lang w:val="fr-FR"/>
        </w:rPr>
        <w:tab/>
      </w:r>
      <w:r w:rsidRPr="00E439C6">
        <w:rPr>
          <w:rFonts w:ascii="Times New Roman" w:hAnsi="Times New Roman"/>
          <w:i/>
          <w:sz w:val="22"/>
          <w:szCs w:val="24"/>
          <w:lang w:val="fr-FR"/>
        </w:rPr>
        <w:t>Hetero sapiens</w:t>
      </w:r>
    </w:p>
    <w:p w14:paraId="2EC62B37"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0374A7F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w:t>
      </w:r>
      <w:r>
        <w:rPr>
          <w:rFonts w:ascii="Times New Roman" w:hAnsi="Times New Roman"/>
          <w:sz w:val="22"/>
          <w:szCs w:val="24"/>
        </w:rPr>
        <w:t>2</w:t>
      </w:r>
    </w:p>
    <w:p w14:paraId="2D5D419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6DA93B67" w14:textId="5C95467A"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3</w:t>
      </w:r>
    </w:p>
    <w:p w14:paraId="1058D58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3B057B3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5C556DAF" w14:textId="77777777" w:rsidR="00A53300" w:rsidRDefault="00A53300" w:rsidP="00A53300">
      <w:pPr>
        <w:rPr>
          <w:rFonts w:ascii="Times New Roman" w:hAnsi="Times New Roman"/>
          <w:sz w:val="22"/>
          <w:szCs w:val="24"/>
        </w:rPr>
      </w:pPr>
    </w:p>
    <w:p w14:paraId="545DB7F4" w14:textId="62930288" w:rsidR="00A53300" w:rsidRPr="00E439C6" w:rsidRDefault="00684117" w:rsidP="00A53300">
      <w:pPr>
        <w:rPr>
          <w:rFonts w:ascii="Times New Roman" w:hAnsi="Times New Roman"/>
          <w:sz w:val="22"/>
          <w:szCs w:val="24"/>
        </w:rPr>
      </w:pPr>
      <w:r>
        <w:rPr>
          <w:rFonts w:ascii="Times New Roman" w:hAnsi="Times New Roman"/>
          <w:sz w:val="22"/>
          <w:szCs w:val="24"/>
        </w:rPr>
        <w:t>71.</w:t>
      </w:r>
      <w:r w:rsidR="00AF0217">
        <w:rPr>
          <w:rFonts w:ascii="Times New Roman" w:hAnsi="Times New Roman"/>
          <w:sz w:val="22"/>
          <w:szCs w:val="24"/>
        </w:rPr>
        <w:tab/>
      </w:r>
      <w:r w:rsidR="00A53300" w:rsidRPr="00E439C6">
        <w:rPr>
          <w:rFonts w:ascii="Times New Roman" w:hAnsi="Times New Roman"/>
          <w:sz w:val="22"/>
          <w:szCs w:val="24"/>
        </w:rPr>
        <w:t xml:space="preserve">When did the early hominid species evolve into </w:t>
      </w:r>
      <w:r w:rsidR="00A53300" w:rsidRPr="00E439C6">
        <w:rPr>
          <w:rFonts w:ascii="Times New Roman" w:hAnsi="Times New Roman"/>
          <w:i/>
          <w:sz w:val="22"/>
          <w:szCs w:val="24"/>
        </w:rPr>
        <w:t>Homo sapiens</w:t>
      </w:r>
      <w:r w:rsidR="00A53300" w:rsidRPr="00E439C6">
        <w:rPr>
          <w:rFonts w:ascii="Times New Roman" w:hAnsi="Times New Roman"/>
          <w:sz w:val="22"/>
          <w:szCs w:val="24"/>
        </w:rPr>
        <w:t>?</w:t>
      </w:r>
    </w:p>
    <w:p w14:paraId="3C4025B3"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20,000 years ago</w:t>
      </w:r>
    </w:p>
    <w:p w14:paraId="471CE143" w14:textId="31D46554"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200,000 years ago</w:t>
      </w:r>
    </w:p>
    <w:p w14:paraId="39FAA8E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2,000,000 years ago</w:t>
      </w:r>
    </w:p>
    <w:p w14:paraId="602E461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20,000,000 years ago</w:t>
      </w:r>
    </w:p>
    <w:p w14:paraId="6A42AAB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1A9C966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04420E4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12</w:t>
      </w:r>
    </w:p>
    <w:p w14:paraId="7529DFF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22A7E9FC"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.3</w:t>
      </w:r>
    </w:p>
    <w:p w14:paraId="1B8B2B43" w14:textId="03F32A3C"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3687EA1" w14:textId="77777777" w:rsidR="00AF0217" w:rsidRDefault="00AF0217" w:rsidP="00A53300">
      <w:pPr>
        <w:ind w:left="720" w:hanging="720"/>
        <w:rPr>
          <w:rFonts w:ascii="Times New Roman" w:hAnsi="Times New Roman"/>
          <w:sz w:val="22"/>
          <w:szCs w:val="24"/>
        </w:rPr>
      </w:pPr>
    </w:p>
    <w:p w14:paraId="45076788" w14:textId="3CD4F52C"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72.</w:t>
      </w:r>
      <w:r w:rsidR="00AF0217">
        <w:rPr>
          <w:rFonts w:ascii="Times New Roman" w:hAnsi="Times New Roman"/>
          <w:sz w:val="22"/>
          <w:szCs w:val="24"/>
        </w:rPr>
        <w:tab/>
      </w:r>
      <w:r w:rsidR="00A53300" w:rsidRPr="00E439C6">
        <w:rPr>
          <w:rFonts w:ascii="Times New Roman" w:hAnsi="Times New Roman"/>
          <w:sz w:val="22"/>
          <w:szCs w:val="24"/>
        </w:rPr>
        <w:t xml:space="preserve">How much larger was the size of early </w:t>
      </w:r>
      <w:r w:rsidR="00A53300" w:rsidRPr="00E439C6">
        <w:rPr>
          <w:rFonts w:ascii="Times New Roman" w:hAnsi="Times New Roman"/>
          <w:i/>
          <w:sz w:val="22"/>
          <w:szCs w:val="24"/>
        </w:rPr>
        <w:t>Homo</w:t>
      </w:r>
      <w:r w:rsidR="00A53300" w:rsidRPr="0069132A">
        <w:rPr>
          <w:rFonts w:ascii="Times New Roman" w:hAnsi="Times New Roman"/>
          <w:sz w:val="22"/>
          <w:szCs w:val="24"/>
        </w:rPr>
        <w:t>’s</w:t>
      </w:r>
      <w:r w:rsidR="00A53300" w:rsidRPr="00E439C6">
        <w:rPr>
          <w:rFonts w:ascii="Times New Roman" w:hAnsi="Times New Roman"/>
          <w:sz w:val="22"/>
          <w:szCs w:val="24"/>
        </w:rPr>
        <w:t xml:space="preserve"> brain compared to the brains of earlier hominids?</w:t>
      </w:r>
    </w:p>
    <w:p w14:paraId="7F6BF264"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r>
      <w:r>
        <w:rPr>
          <w:rFonts w:ascii="Times New Roman" w:hAnsi="Times New Roman"/>
          <w:sz w:val="22"/>
          <w:szCs w:val="24"/>
        </w:rPr>
        <w:t>55%</w:t>
      </w:r>
    </w:p>
    <w:p w14:paraId="6666E056" w14:textId="1EC82624"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Pr>
          <w:rFonts w:ascii="Times New Roman" w:hAnsi="Times New Roman"/>
          <w:sz w:val="22"/>
          <w:szCs w:val="24"/>
        </w:rPr>
        <w:t>70%</w:t>
      </w:r>
    </w:p>
    <w:p w14:paraId="13B920A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100%</w:t>
      </w:r>
    </w:p>
    <w:p w14:paraId="642AC317"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r>
      <w:r>
        <w:rPr>
          <w:rFonts w:ascii="Times New Roman" w:hAnsi="Times New Roman"/>
          <w:sz w:val="22"/>
          <w:szCs w:val="24"/>
        </w:rPr>
        <w:t>200%</w:t>
      </w:r>
    </w:p>
    <w:p w14:paraId="4583BE1D" w14:textId="6B3ED2D2"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Answer: </w:t>
      </w:r>
      <w:r>
        <w:rPr>
          <w:rFonts w:ascii="Times New Roman" w:hAnsi="Times New Roman"/>
          <w:sz w:val="22"/>
          <w:szCs w:val="24"/>
        </w:rPr>
        <w:t>D</w:t>
      </w:r>
    </w:p>
    <w:p w14:paraId="6A213EB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1870E18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12</w:t>
      </w:r>
    </w:p>
    <w:p w14:paraId="3D89D8F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6C54F6B5" w14:textId="060462E1"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3</w:t>
      </w:r>
    </w:p>
    <w:p w14:paraId="1289777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3EB7DCED" w14:textId="77777777" w:rsidR="00A53300" w:rsidRPr="00E439C6" w:rsidRDefault="00A53300">
      <w:pPr>
        <w:rPr>
          <w:rFonts w:ascii="Times New Roman" w:hAnsi="Times New Roman"/>
          <w:sz w:val="22"/>
          <w:szCs w:val="24"/>
        </w:rPr>
      </w:pPr>
    </w:p>
    <w:p w14:paraId="2EA356C0" w14:textId="50CE63B0"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73.</w:t>
      </w:r>
      <w:r w:rsidR="00AF0217">
        <w:rPr>
          <w:rFonts w:ascii="Times New Roman" w:hAnsi="Times New Roman"/>
          <w:sz w:val="22"/>
          <w:szCs w:val="24"/>
        </w:rPr>
        <w:tab/>
      </w:r>
      <w:r w:rsidR="00A53300" w:rsidRPr="00E439C6">
        <w:rPr>
          <w:rFonts w:ascii="Times New Roman" w:hAnsi="Times New Roman"/>
          <w:sz w:val="22"/>
          <w:szCs w:val="24"/>
        </w:rPr>
        <w:t xml:space="preserve">Evolutionary biologists believe that the larger brains of early </w:t>
      </w:r>
      <w:r w:rsidR="00A53300" w:rsidRPr="00E439C6">
        <w:rPr>
          <w:rFonts w:ascii="Times New Roman" w:hAnsi="Times New Roman"/>
          <w:i/>
          <w:sz w:val="22"/>
          <w:szCs w:val="24"/>
        </w:rPr>
        <w:t>Homo</w:t>
      </w:r>
      <w:r w:rsidR="00A53300" w:rsidRPr="00E439C6">
        <w:rPr>
          <w:rFonts w:ascii="Times New Roman" w:hAnsi="Times New Roman"/>
          <w:sz w:val="22"/>
          <w:szCs w:val="24"/>
        </w:rPr>
        <w:t xml:space="preserve"> babies meant that babies were born less mature than they were for earlier hominids, resulting in ____.</w:t>
      </w:r>
    </w:p>
    <w:p w14:paraId="4B43D7B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a greater likelihood of death at birth</w:t>
      </w:r>
    </w:p>
    <w:p w14:paraId="04B8859E"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larger, more immature brains resulted in a longer time period of infant dependency on their parents.</w:t>
      </w:r>
    </w:p>
    <w:p w14:paraId="35EABFF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 longer time before the rest of the body could support the head in infancy</w:t>
      </w:r>
    </w:p>
    <w:p w14:paraId="09D317B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 longer period of dependency of infants on their parents</w:t>
      </w:r>
    </w:p>
    <w:p w14:paraId="02425933"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This is a trait that modern humans share with their early Homo ancestors.</w:t>
      </w:r>
    </w:p>
    <w:p w14:paraId="46649B1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a great likelihood that its head would get stuck in the pelvi</w:t>
      </w:r>
      <w:r>
        <w:rPr>
          <w:rFonts w:ascii="Times New Roman" w:hAnsi="Times New Roman"/>
          <w:sz w:val="22"/>
          <w:szCs w:val="24"/>
        </w:rPr>
        <w:t>c</w:t>
      </w:r>
      <w:r w:rsidRPr="00E439C6">
        <w:rPr>
          <w:rFonts w:ascii="Times New Roman" w:hAnsi="Times New Roman"/>
          <w:sz w:val="22"/>
          <w:szCs w:val="24"/>
        </w:rPr>
        <w:t xml:space="preserve"> opening</w:t>
      </w:r>
    </w:p>
    <w:p w14:paraId="1C9ECFF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139C5AC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Difficulty: 3</w:t>
      </w:r>
    </w:p>
    <w:p w14:paraId="7053FC7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12</w:t>
      </w:r>
    </w:p>
    <w:p w14:paraId="6108DEC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113676CD"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3</w:t>
      </w:r>
    </w:p>
    <w:p w14:paraId="10437E95" w14:textId="578B2C7C"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0D159E5C" w14:textId="77777777" w:rsidR="00A53300" w:rsidRDefault="00A53300" w:rsidP="00A53300">
      <w:pPr>
        <w:tabs>
          <w:tab w:val="left" w:pos="360"/>
        </w:tabs>
        <w:rPr>
          <w:rFonts w:ascii="Times New Roman" w:hAnsi="Times New Roman"/>
          <w:sz w:val="22"/>
          <w:lang w:val="fr-FR"/>
        </w:rPr>
      </w:pPr>
    </w:p>
    <w:p w14:paraId="1168E320" w14:textId="18D33473"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74.</w:t>
      </w:r>
      <w:r w:rsidR="00AF0217">
        <w:rPr>
          <w:rFonts w:ascii="Times New Roman" w:hAnsi="Times New Roman"/>
          <w:sz w:val="22"/>
          <w:szCs w:val="24"/>
        </w:rPr>
        <w:tab/>
      </w:r>
      <w:r w:rsidR="00A53300" w:rsidRPr="00E439C6">
        <w:rPr>
          <w:rFonts w:ascii="Times New Roman" w:hAnsi="Times New Roman"/>
          <w:sz w:val="22"/>
          <w:szCs w:val="24"/>
        </w:rPr>
        <w:t xml:space="preserve">How much larger are the brains of </w:t>
      </w:r>
      <w:r w:rsidR="00A53300" w:rsidRPr="00E439C6">
        <w:rPr>
          <w:rFonts w:ascii="Times New Roman" w:hAnsi="Times New Roman"/>
          <w:i/>
          <w:sz w:val="22"/>
          <w:szCs w:val="24"/>
        </w:rPr>
        <w:t>Homo sapiens</w:t>
      </w:r>
      <w:r w:rsidR="00A53300" w:rsidRPr="00E439C6">
        <w:rPr>
          <w:rFonts w:ascii="Times New Roman" w:hAnsi="Times New Roman"/>
          <w:sz w:val="22"/>
          <w:szCs w:val="24"/>
        </w:rPr>
        <w:t xml:space="preserve"> than the brains of the </w:t>
      </w:r>
      <w:r w:rsidR="00A53300">
        <w:rPr>
          <w:rFonts w:ascii="Times New Roman" w:hAnsi="Times New Roman"/>
          <w:sz w:val="22"/>
          <w:szCs w:val="24"/>
        </w:rPr>
        <w:t xml:space="preserve">early </w:t>
      </w:r>
      <w:r w:rsidR="00A53300" w:rsidRPr="00E439C6">
        <w:rPr>
          <w:rFonts w:ascii="Times New Roman" w:hAnsi="Times New Roman"/>
          <w:i/>
          <w:sz w:val="22"/>
          <w:szCs w:val="24"/>
        </w:rPr>
        <w:t>Homo</w:t>
      </w:r>
      <w:r w:rsidR="00A53300" w:rsidRPr="00E439C6">
        <w:rPr>
          <w:rFonts w:ascii="Times New Roman" w:hAnsi="Times New Roman"/>
          <w:sz w:val="22"/>
          <w:szCs w:val="24"/>
        </w:rPr>
        <w:t xml:space="preserve"> species that immediately preceded us?</w:t>
      </w:r>
    </w:p>
    <w:p w14:paraId="7FDE02D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r>
      <w:r>
        <w:rPr>
          <w:rFonts w:ascii="Times New Roman" w:hAnsi="Times New Roman"/>
          <w:sz w:val="22"/>
          <w:szCs w:val="24"/>
        </w:rPr>
        <w:t xml:space="preserve">approximately </w:t>
      </w:r>
      <w:r w:rsidRPr="00E439C6">
        <w:rPr>
          <w:rFonts w:ascii="Times New Roman" w:hAnsi="Times New Roman"/>
          <w:sz w:val="22"/>
          <w:szCs w:val="24"/>
        </w:rPr>
        <w:t>10</w:t>
      </w:r>
      <w:r>
        <w:rPr>
          <w:rFonts w:ascii="Times New Roman" w:hAnsi="Times New Roman"/>
          <w:sz w:val="22"/>
          <w:szCs w:val="24"/>
        </w:rPr>
        <w:t>0cc</w:t>
      </w:r>
    </w:p>
    <w:p w14:paraId="031FBF23" w14:textId="77777777" w:rsidR="00A53300"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Pr>
          <w:rFonts w:ascii="Times New Roman" w:hAnsi="Times New Roman"/>
          <w:sz w:val="22"/>
          <w:szCs w:val="24"/>
        </w:rPr>
        <w:t xml:space="preserve">approximately </w:t>
      </w:r>
      <w:r w:rsidRPr="00E439C6">
        <w:rPr>
          <w:rFonts w:ascii="Times New Roman" w:hAnsi="Times New Roman"/>
          <w:sz w:val="22"/>
          <w:szCs w:val="24"/>
        </w:rPr>
        <w:t>30</w:t>
      </w:r>
      <w:r>
        <w:rPr>
          <w:rFonts w:ascii="Times New Roman" w:hAnsi="Times New Roman"/>
          <w:sz w:val="22"/>
          <w:szCs w:val="24"/>
        </w:rPr>
        <w:t>0cc</w:t>
      </w:r>
    </w:p>
    <w:p w14:paraId="7DE29C9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 xml:space="preserve">approximately </w:t>
      </w:r>
      <w:r w:rsidRPr="00E439C6">
        <w:rPr>
          <w:rFonts w:ascii="Times New Roman" w:hAnsi="Times New Roman"/>
          <w:sz w:val="22"/>
          <w:szCs w:val="24"/>
        </w:rPr>
        <w:t>50</w:t>
      </w:r>
      <w:r>
        <w:rPr>
          <w:rFonts w:ascii="Times New Roman" w:hAnsi="Times New Roman"/>
          <w:sz w:val="22"/>
          <w:szCs w:val="24"/>
        </w:rPr>
        <w:t>0cc</w:t>
      </w:r>
    </w:p>
    <w:p w14:paraId="799DCBB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r>
      <w:r>
        <w:rPr>
          <w:rFonts w:ascii="Times New Roman" w:hAnsi="Times New Roman"/>
          <w:sz w:val="22"/>
          <w:szCs w:val="24"/>
        </w:rPr>
        <w:t xml:space="preserve">approximately </w:t>
      </w:r>
      <w:r w:rsidRPr="00E439C6">
        <w:rPr>
          <w:rFonts w:ascii="Times New Roman" w:hAnsi="Times New Roman"/>
          <w:sz w:val="22"/>
          <w:szCs w:val="24"/>
        </w:rPr>
        <w:t>70</w:t>
      </w:r>
      <w:r>
        <w:rPr>
          <w:rFonts w:ascii="Times New Roman" w:hAnsi="Times New Roman"/>
          <w:sz w:val="22"/>
          <w:szCs w:val="24"/>
        </w:rPr>
        <w:t>0cc</w:t>
      </w:r>
    </w:p>
    <w:p w14:paraId="359DA96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7C79114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4B9A00A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12</w:t>
      </w:r>
    </w:p>
    <w:p w14:paraId="6E18EC2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4D285EF2" w14:textId="650C919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3</w:t>
      </w:r>
    </w:p>
    <w:p w14:paraId="20CF4E8C" w14:textId="77777777" w:rsidR="00A53300" w:rsidRPr="002364F9"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4C050229" w14:textId="77777777" w:rsidR="00A53300" w:rsidRDefault="00A53300" w:rsidP="00A53300">
      <w:pPr>
        <w:rPr>
          <w:rFonts w:ascii="Times New Roman" w:hAnsi="Times New Roman"/>
          <w:sz w:val="22"/>
          <w:szCs w:val="24"/>
        </w:rPr>
      </w:pPr>
    </w:p>
    <w:p w14:paraId="7730CCA9" w14:textId="219C08C4" w:rsidR="00A53300" w:rsidRPr="00E439C6" w:rsidRDefault="00684117" w:rsidP="00A53300">
      <w:pPr>
        <w:rPr>
          <w:rFonts w:ascii="Times New Roman" w:hAnsi="Times New Roman"/>
          <w:sz w:val="22"/>
          <w:szCs w:val="24"/>
        </w:rPr>
      </w:pPr>
      <w:r>
        <w:rPr>
          <w:rFonts w:ascii="Times New Roman" w:hAnsi="Times New Roman"/>
          <w:sz w:val="22"/>
          <w:szCs w:val="24"/>
        </w:rPr>
        <w:t>75.</w:t>
      </w:r>
      <w:r w:rsidR="00AF0217">
        <w:rPr>
          <w:rFonts w:ascii="Times New Roman" w:hAnsi="Times New Roman"/>
          <w:sz w:val="22"/>
          <w:szCs w:val="24"/>
        </w:rPr>
        <w:tab/>
      </w:r>
      <w:r w:rsidR="00A53300" w:rsidRPr="00E439C6">
        <w:rPr>
          <w:rFonts w:ascii="Times New Roman" w:hAnsi="Times New Roman"/>
          <w:sz w:val="22"/>
          <w:szCs w:val="24"/>
        </w:rPr>
        <w:t>The Upper Paleo</w:t>
      </w:r>
      <w:r w:rsidR="00A53300">
        <w:rPr>
          <w:rFonts w:ascii="Times New Roman" w:hAnsi="Times New Roman"/>
          <w:sz w:val="22"/>
          <w:szCs w:val="24"/>
        </w:rPr>
        <w:t>li</w:t>
      </w:r>
      <w:r w:rsidR="00A53300" w:rsidRPr="00E439C6">
        <w:rPr>
          <w:rFonts w:ascii="Times New Roman" w:hAnsi="Times New Roman"/>
          <w:sz w:val="22"/>
          <w:szCs w:val="24"/>
        </w:rPr>
        <w:t>thic period was from ______.</w:t>
      </w:r>
    </w:p>
    <w:p w14:paraId="2628739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4,000 to about 1,000 years ago</w:t>
      </w:r>
    </w:p>
    <w:p w14:paraId="78E66B65"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6,000 to about 60,000 years ago</w:t>
      </w:r>
    </w:p>
    <w:p w14:paraId="3AB30D35" w14:textId="77777777" w:rsidR="00A53300" w:rsidRPr="00E439C6" w:rsidDel="00E95FB4"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40,000 to about 10,000 years ago</w:t>
      </w:r>
    </w:p>
    <w:p w14:paraId="020E8C7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60,000 to about 300,000 years ago</w:t>
      </w:r>
    </w:p>
    <w:p w14:paraId="03304FE9" w14:textId="2809E6C0" w:rsidR="00A53300" w:rsidRPr="00E439C6" w:rsidRDefault="00A53300" w:rsidP="00A53300">
      <w:pPr>
        <w:rPr>
          <w:rFonts w:ascii="Times New Roman" w:hAnsi="Times New Roman"/>
          <w:sz w:val="22"/>
          <w:szCs w:val="24"/>
        </w:rPr>
      </w:pPr>
      <w:r>
        <w:rPr>
          <w:rFonts w:ascii="Times New Roman" w:hAnsi="Times New Roman"/>
          <w:sz w:val="22"/>
          <w:szCs w:val="24"/>
        </w:rPr>
        <w:t>Answer: C</w:t>
      </w:r>
    </w:p>
    <w:p w14:paraId="6F764F79" w14:textId="1EE61504"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w:t>
      </w:r>
      <w:r>
        <w:rPr>
          <w:rFonts w:ascii="Times New Roman" w:hAnsi="Times New Roman"/>
          <w:sz w:val="22"/>
          <w:szCs w:val="24"/>
        </w:rPr>
        <w:t>2</w:t>
      </w:r>
    </w:p>
    <w:p w14:paraId="28D3BDC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5E2451FC" w14:textId="7BC0F5F1"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3</w:t>
      </w:r>
    </w:p>
    <w:p w14:paraId="326A107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2A061F2A" w14:textId="77777777" w:rsidR="00A53300" w:rsidRPr="002364F9"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47E64CBF" w14:textId="77777777" w:rsidR="00A53300" w:rsidRPr="00E439C6" w:rsidRDefault="00A53300" w:rsidP="00A53300">
      <w:pPr>
        <w:rPr>
          <w:rFonts w:ascii="Times New Roman" w:hAnsi="Times New Roman"/>
          <w:sz w:val="22"/>
          <w:szCs w:val="24"/>
          <w:lang w:val="fr-FR"/>
        </w:rPr>
      </w:pPr>
    </w:p>
    <w:p w14:paraId="691B27F5" w14:textId="7A090192" w:rsidR="00A53300" w:rsidRPr="00E439C6" w:rsidRDefault="00684117" w:rsidP="00A53300">
      <w:pPr>
        <w:rPr>
          <w:rFonts w:ascii="Times New Roman" w:hAnsi="Times New Roman"/>
          <w:sz w:val="22"/>
          <w:szCs w:val="24"/>
        </w:rPr>
      </w:pPr>
      <w:r>
        <w:rPr>
          <w:rFonts w:ascii="Times New Roman" w:hAnsi="Times New Roman"/>
          <w:sz w:val="22"/>
          <w:szCs w:val="24"/>
        </w:rPr>
        <w:t>76.</w:t>
      </w:r>
      <w:r w:rsidR="00AF0217">
        <w:rPr>
          <w:rFonts w:ascii="Times New Roman" w:hAnsi="Times New Roman"/>
          <w:sz w:val="22"/>
          <w:szCs w:val="24"/>
        </w:rPr>
        <w:tab/>
      </w:r>
      <w:r w:rsidR="00A53300" w:rsidRPr="00E439C6">
        <w:rPr>
          <w:rFonts w:ascii="Times New Roman" w:hAnsi="Times New Roman"/>
          <w:sz w:val="22"/>
          <w:szCs w:val="24"/>
        </w:rPr>
        <w:t>Human art first appeared during the ____.</w:t>
      </w:r>
    </w:p>
    <w:p w14:paraId="51D8C36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Upper Paleolithic period</w:t>
      </w:r>
    </w:p>
    <w:p w14:paraId="03CD7215"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Lower Mesozoic period</w:t>
      </w:r>
    </w:p>
    <w:p w14:paraId="7B9E486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Middle Cenozoic period</w:t>
      </w:r>
    </w:p>
    <w:p w14:paraId="024D4B4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Lower Jurassic period</w:t>
      </w:r>
    </w:p>
    <w:p w14:paraId="6A4E8A62"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621FC165" w14:textId="4723B91C"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13</w:t>
      </w:r>
    </w:p>
    <w:p w14:paraId="774B30D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1A9D3FDC" w14:textId="40813FBD"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3</w:t>
      </w:r>
    </w:p>
    <w:p w14:paraId="1DA7A4B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43674A3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6C95EC60" w14:textId="77777777" w:rsidR="00A53300" w:rsidRPr="00E439C6" w:rsidRDefault="00A53300" w:rsidP="00A53300">
      <w:pPr>
        <w:rPr>
          <w:rFonts w:ascii="Times New Roman" w:hAnsi="Times New Roman"/>
          <w:sz w:val="22"/>
          <w:szCs w:val="24"/>
        </w:rPr>
      </w:pPr>
    </w:p>
    <w:p w14:paraId="4E9A1004" w14:textId="468E2AFC"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77.</w:t>
      </w:r>
      <w:r w:rsidR="00AF0217">
        <w:rPr>
          <w:rFonts w:ascii="Times New Roman" w:hAnsi="Times New Roman"/>
          <w:sz w:val="22"/>
          <w:szCs w:val="24"/>
        </w:rPr>
        <w:tab/>
      </w:r>
      <w:r w:rsidR="00A53300" w:rsidRPr="00E439C6">
        <w:rPr>
          <w:rFonts w:ascii="Times New Roman" w:hAnsi="Times New Roman"/>
          <w:sz w:val="22"/>
          <w:szCs w:val="24"/>
        </w:rPr>
        <w:t>It is clear that during the ____ human</w:t>
      </w:r>
      <w:r w:rsidR="00A53300">
        <w:rPr>
          <w:rFonts w:ascii="Times New Roman" w:hAnsi="Times New Roman"/>
          <w:sz w:val="22"/>
          <w:szCs w:val="24"/>
        </w:rPr>
        <w:t>s</w:t>
      </w:r>
      <w:r w:rsidR="00A53300" w:rsidRPr="00E439C6">
        <w:rPr>
          <w:rFonts w:ascii="Times New Roman" w:hAnsi="Times New Roman"/>
          <w:sz w:val="22"/>
          <w:szCs w:val="24"/>
        </w:rPr>
        <w:t xml:space="preserve"> began to use boats and trade with others.</w:t>
      </w:r>
    </w:p>
    <w:p w14:paraId="07654E1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Upper Paleolithic period</w:t>
      </w:r>
    </w:p>
    <w:p w14:paraId="5471534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Lower Mesozoic period</w:t>
      </w:r>
    </w:p>
    <w:p w14:paraId="1A955205"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Middle Cenozoic period</w:t>
      </w:r>
    </w:p>
    <w:p w14:paraId="6D78414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Lower Jurassic period</w:t>
      </w:r>
    </w:p>
    <w:p w14:paraId="396C9110"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1505F80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w:t>
      </w:r>
      <w:r>
        <w:rPr>
          <w:rFonts w:ascii="Times New Roman" w:hAnsi="Times New Roman"/>
          <w:sz w:val="22"/>
          <w:szCs w:val="24"/>
        </w:rPr>
        <w:t>4</w:t>
      </w:r>
    </w:p>
    <w:p w14:paraId="210980A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049A8661" w14:textId="080FF3F7"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Learning Objective: 1.</w:t>
      </w:r>
      <w:r>
        <w:rPr>
          <w:rFonts w:ascii="Times New Roman" w:hAnsi="Times New Roman"/>
          <w:sz w:val="22"/>
          <w:szCs w:val="24"/>
        </w:rPr>
        <w:t>3</w:t>
      </w:r>
    </w:p>
    <w:p w14:paraId="3721F1A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2C419420" w14:textId="77777777" w:rsidR="00A53300"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6ADC6963" w14:textId="77777777" w:rsidR="00A53300" w:rsidRPr="00E439C6" w:rsidRDefault="00A53300" w:rsidP="00A53300">
      <w:pPr>
        <w:rPr>
          <w:rFonts w:ascii="Times New Roman" w:hAnsi="Times New Roman"/>
          <w:sz w:val="22"/>
          <w:szCs w:val="24"/>
        </w:rPr>
      </w:pPr>
    </w:p>
    <w:p w14:paraId="24C3EC09" w14:textId="5713E395"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78.</w:t>
      </w:r>
      <w:r w:rsidR="00E7693C">
        <w:rPr>
          <w:rFonts w:ascii="Times New Roman" w:hAnsi="Times New Roman"/>
          <w:sz w:val="22"/>
          <w:szCs w:val="24"/>
        </w:rPr>
        <w:tab/>
      </w:r>
      <w:r w:rsidR="00A53300" w:rsidRPr="00E439C6">
        <w:rPr>
          <w:rFonts w:ascii="Times New Roman" w:hAnsi="Times New Roman"/>
          <w:sz w:val="22"/>
          <w:szCs w:val="24"/>
        </w:rPr>
        <w:t>Which of the following tools were developed by human beings during the Upper Paleolithic period?</w:t>
      </w:r>
    </w:p>
    <w:p w14:paraId="0B42CC7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the bow and arrow and the spear thrower</w:t>
      </w:r>
    </w:p>
    <w:p w14:paraId="1CABD29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the gun and canon</w:t>
      </w:r>
    </w:p>
    <w:p w14:paraId="06BADC6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the folding-blade knife and shovel</w:t>
      </w:r>
    </w:p>
    <w:p w14:paraId="49A5097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 xml:space="preserve">the </w:t>
      </w:r>
      <w:r>
        <w:rPr>
          <w:rFonts w:ascii="Times New Roman" w:hAnsi="Times New Roman"/>
          <w:sz w:val="22"/>
          <w:szCs w:val="24"/>
        </w:rPr>
        <w:t>pistol</w:t>
      </w:r>
      <w:r w:rsidRPr="00E439C6">
        <w:rPr>
          <w:rFonts w:ascii="Times New Roman" w:hAnsi="Times New Roman"/>
          <w:sz w:val="22"/>
          <w:szCs w:val="24"/>
        </w:rPr>
        <w:t xml:space="preserve"> and shotgun</w:t>
      </w:r>
    </w:p>
    <w:p w14:paraId="5B691C14"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6A67232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w:t>
      </w:r>
      <w:r>
        <w:rPr>
          <w:rFonts w:ascii="Times New Roman" w:hAnsi="Times New Roman"/>
          <w:sz w:val="22"/>
          <w:szCs w:val="24"/>
        </w:rPr>
        <w:t>4</w:t>
      </w:r>
    </w:p>
    <w:p w14:paraId="11BC5AA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01ED5C3C" w14:textId="2D8FC79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3</w:t>
      </w:r>
    </w:p>
    <w:p w14:paraId="09F80E7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0C4EB1B7" w14:textId="77777777" w:rsidR="00A53300" w:rsidRPr="00E439C6" w:rsidRDefault="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4204677A" w14:textId="77777777" w:rsidR="00A53300" w:rsidRDefault="00A53300" w:rsidP="00A53300">
      <w:pPr>
        <w:rPr>
          <w:rFonts w:ascii="Times New Roman" w:hAnsi="Times New Roman"/>
          <w:sz w:val="22"/>
          <w:szCs w:val="24"/>
          <w:lang w:val="fr-FR"/>
        </w:rPr>
      </w:pPr>
    </w:p>
    <w:p w14:paraId="3E029222" w14:textId="310EA365"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79.</w:t>
      </w:r>
      <w:r w:rsidR="00AF0217">
        <w:rPr>
          <w:rFonts w:ascii="Times New Roman" w:hAnsi="Times New Roman"/>
          <w:sz w:val="22"/>
          <w:szCs w:val="24"/>
        </w:rPr>
        <w:tab/>
      </w:r>
      <w:r w:rsidR="00A53300" w:rsidRPr="00E439C6">
        <w:rPr>
          <w:rFonts w:ascii="Times New Roman" w:hAnsi="Times New Roman"/>
          <w:sz w:val="22"/>
          <w:szCs w:val="24"/>
        </w:rPr>
        <w:t>Which of the following is an indicator of the Upper Paleolithic period in human evolutionary history?</w:t>
      </w:r>
    </w:p>
    <w:p w14:paraId="03ACFAF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Humans began to bury their dead.</w:t>
      </w:r>
    </w:p>
    <w:p w14:paraId="1E25B78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Humans began to walk.</w:t>
      </w:r>
    </w:p>
    <w:p w14:paraId="27FF1E1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Humans began to read.</w:t>
      </w:r>
    </w:p>
    <w:p w14:paraId="01326D5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Humans began hunting animals.</w:t>
      </w:r>
    </w:p>
    <w:p w14:paraId="069873CD"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219F3BDE" w14:textId="0F807558"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w:t>
      </w:r>
      <w:r w:rsidR="000210CE">
        <w:rPr>
          <w:rFonts w:ascii="Times New Roman" w:hAnsi="Times New Roman"/>
          <w:sz w:val="22"/>
          <w:szCs w:val="24"/>
        </w:rPr>
        <w:t>3</w:t>
      </w:r>
    </w:p>
    <w:p w14:paraId="74C8820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4B323BCC" w14:textId="4E225A41"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0210CE">
        <w:rPr>
          <w:rFonts w:ascii="Times New Roman" w:hAnsi="Times New Roman"/>
          <w:sz w:val="22"/>
          <w:szCs w:val="24"/>
        </w:rPr>
        <w:t>3</w:t>
      </w:r>
    </w:p>
    <w:p w14:paraId="612CE82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12D2573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2A67A96D" w14:textId="77777777" w:rsidR="00A53300" w:rsidRPr="00E439C6" w:rsidRDefault="00A53300" w:rsidP="00A53300">
      <w:pPr>
        <w:rPr>
          <w:rFonts w:ascii="Times New Roman" w:hAnsi="Times New Roman"/>
          <w:sz w:val="22"/>
          <w:szCs w:val="24"/>
          <w:lang w:val="fr-FR"/>
        </w:rPr>
      </w:pPr>
    </w:p>
    <w:p w14:paraId="65DB7E08" w14:textId="199F327C"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80.</w:t>
      </w:r>
      <w:r w:rsidR="00AF0217">
        <w:rPr>
          <w:rFonts w:ascii="Times New Roman" w:hAnsi="Times New Roman"/>
          <w:sz w:val="22"/>
          <w:szCs w:val="24"/>
        </w:rPr>
        <w:tab/>
      </w:r>
      <w:r w:rsidR="00A53300" w:rsidRPr="00E439C6">
        <w:rPr>
          <w:rFonts w:ascii="Times New Roman" w:hAnsi="Times New Roman"/>
          <w:sz w:val="22"/>
          <w:szCs w:val="24"/>
        </w:rPr>
        <w:t>The Upper Paleolithic was the time of the last _____.</w:t>
      </w:r>
    </w:p>
    <w:p w14:paraId="307EE50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Ice Age</w:t>
      </w:r>
    </w:p>
    <w:p w14:paraId="0F251B8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period of global warming</w:t>
      </w:r>
    </w:p>
    <w:p w14:paraId="1D9CF52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devastating tsunami</w:t>
      </w:r>
    </w:p>
    <w:p w14:paraId="297602C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eruption of a Super Volcano</w:t>
      </w:r>
    </w:p>
    <w:p w14:paraId="2F567BAB"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23D3190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14</w:t>
      </w:r>
    </w:p>
    <w:p w14:paraId="7472F29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78D1394F" w14:textId="62FF625F"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Learning Objective: </w:t>
      </w:r>
      <w:r>
        <w:rPr>
          <w:rFonts w:ascii="Times New Roman" w:hAnsi="Times New Roman"/>
          <w:sz w:val="22"/>
          <w:szCs w:val="24"/>
        </w:rPr>
        <w:t>1.</w:t>
      </w:r>
      <w:r w:rsidR="00A210A8">
        <w:rPr>
          <w:rFonts w:ascii="Times New Roman" w:hAnsi="Times New Roman"/>
          <w:sz w:val="22"/>
          <w:szCs w:val="24"/>
        </w:rPr>
        <w:t>3</w:t>
      </w:r>
    </w:p>
    <w:p w14:paraId="0D907D3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7B20880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2A0EBD8C" w14:textId="77777777" w:rsidR="00A53300" w:rsidRDefault="00A53300" w:rsidP="00A53300">
      <w:pPr>
        <w:ind w:left="720" w:hanging="720"/>
        <w:rPr>
          <w:rFonts w:ascii="Times New Roman" w:hAnsi="Times New Roman"/>
          <w:sz w:val="22"/>
          <w:szCs w:val="24"/>
        </w:rPr>
      </w:pPr>
    </w:p>
    <w:p w14:paraId="128A716A" w14:textId="5E686CEA"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81.</w:t>
      </w:r>
      <w:r w:rsidR="00AF0217">
        <w:rPr>
          <w:rFonts w:ascii="Times New Roman" w:hAnsi="Times New Roman"/>
          <w:sz w:val="22"/>
          <w:szCs w:val="24"/>
        </w:rPr>
        <w:tab/>
      </w:r>
      <w:r w:rsidR="00A53300" w:rsidRPr="00E439C6">
        <w:rPr>
          <w:rFonts w:ascii="Times New Roman" w:hAnsi="Times New Roman"/>
          <w:sz w:val="22"/>
          <w:szCs w:val="24"/>
        </w:rPr>
        <w:t>Which of the following experienced global temperatures that resemble the temperatures of today?</w:t>
      </w:r>
    </w:p>
    <w:p w14:paraId="642DA2E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Neolithic period</w:t>
      </w:r>
    </w:p>
    <w:p w14:paraId="45CF8F5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Upper Paleolithic period</w:t>
      </w:r>
    </w:p>
    <w:p w14:paraId="46BB26D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Early Civilization period</w:t>
      </w:r>
    </w:p>
    <w:p w14:paraId="14CDFA5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Monolithic period</w:t>
      </w:r>
    </w:p>
    <w:p w14:paraId="3D08EB10"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1A2EA56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w:t>
      </w:r>
      <w:r>
        <w:rPr>
          <w:rFonts w:ascii="Times New Roman" w:hAnsi="Times New Roman"/>
          <w:sz w:val="22"/>
          <w:szCs w:val="24"/>
        </w:rPr>
        <w:t>4</w:t>
      </w:r>
    </w:p>
    <w:p w14:paraId="0A8BF2B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35EAA328" w14:textId="53F60ECD"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Learning Objective: 1.</w:t>
      </w:r>
      <w:r>
        <w:rPr>
          <w:rFonts w:ascii="Times New Roman" w:hAnsi="Times New Roman"/>
          <w:sz w:val="22"/>
          <w:szCs w:val="24"/>
        </w:rPr>
        <w:t>3</w:t>
      </w:r>
    </w:p>
    <w:p w14:paraId="0581FF1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6724BD3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58BB852F" w14:textId="77777777" w:rsidR="00A53300" w:rsidRPr="00E439C6" w:rsidRDefault="00A53300" w:rsidP="00A53300">
      <w:pPr>
        <w:rPr>
          <w:rFonts w:ascii="Times New Roman" w:hAnsi="Times New Roman"/>
          <w:sz w:val="22"/>
          <w:szCs w:val="24"/>
        </w:rPr>
      </w:pPr>
    </w:p>
    <w:p w14:paraId="2CF13D42" w14:textId="0B607BE4"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82.</w:t>
      </w:r>
      <w:r w:rsidR="00AF0217">
        <w:rPr>
          <w:rFonts w:ascii="Times New Roman" w:hAnsi="Times New Roman"/>
          <w:sz w:val="22"/>
          <w:szCs w:val="24"/>
        </w:rPr>
        <w:tab/>
      </w:r>
      <w:r w:rsidR="00A53300" w:rsidRPr="00E439C6">
        <w:rPr>
          <w:rFonts w:ascii="Times New Roman" w:hAnsi="Times New Roman"/>
          <w:sz w:val="22"/>
          <w:szCs w:val="24"/>
        </w:rPr>
        <w:t>The cultivation of plants and the domestication of animals occurred during the ____ period of evolutionary history.</w:t>
      </w:r>
    </w:p>
    <w:p w14:paraId="3DC7D70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Neolithic</w:t>
      </w:r>
    </w:p>
    <w:p w14:paraId="36902CE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Jurassic</w:t>
      </w:r>
    </w:p>
    <w:p w14:paraId="5416CD0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Paleolithic</w:t>
      </w:r>
    </w:p>
    <w:p w14:paraId="09C4EAE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Monolithic</w:t>
      </w:r>
    </w:p>
    <w:p w14:paraId="6274537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Answer: </w:t>
      </w:r>
      <w:r>
        <w:rPr>
          <w:rFonts w:ascii="Times New Roman" w:hAnsi="Times New Roman"/>
          <w:sz w:val="22"/>
          <w:szCs w:val="24"/>
        </w:rPr>
        <w:t>A</w:t>
      </w:r>
    </w:p>
    <w:p w14:paraId="23B2FB3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14</w:t>
      </w:r>
    </w:p>
    <w:p w14:paraId="245D021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1F2514C7" w14:textId="68F91668"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Learning Objective: </w:t>
      </w:r>
      <w:r>
        <w:rPr>
          <w:rFonts w:ascii="Times New Roman" w:hAnsi="Times New Roman"/>
          <w:sz w:val="22"/>
          <w:szCs w:val="24"/>
        </w:rPr>
        <w:t>1.3</w:t>
      </w:r>
    </w:p>
    <w:p w14:paraId="6C9ADE8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0C57986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177EFD57" w14:textId="77777777" w:rsidR="00A53300" w:rsidRPr="00E439C6" w:rsidRDefault="00A53300" w:rsidP="00A53300">
      <w:pPr>
        <w:rPr>
          <w:rFonts w:ascii="Times New Roman" w:hAnsi="Times New Roman"/>
          <w:sz w:val="22"/>
          <w:szCs w:val="24"/>
        </w:rPr>
      </w:pPr>
    </w:p>
    <w:p w14:paraId="17AE21C0" w14:textId="0F7DA030"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83.</w:t>
      </w:r>
      <w:r w:rsidR="00AF0217">
        <w:rPr>
          <w:rFonts w:ascii="Times New Roman" w:hAnsi="Times New Roman"/>
          <w:sz w:val="22"/>
          <w:szCs w:val="24"/>
        </w:rPr>
        <w:tab/>
      </w:r>
      <w:r w:rsidR="00A53300" w:rsidRPr="00E439C6">
        <w:rPr>
          <w:rFonts w:ascii="Times New Roman" w:hAnsi="Times New Roman"/>
          <w:sz w:val="22"/>
          <w:szCs w:val="24"/>
        </w:rPr>
        <w:t>When was the Neolithic Period?</w:t>
      </w:r>
    </w:p>
    <w:p w14:paraId="0E516E8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10,000 to 5,000 years ago</w:t>
      </w:r>
    </w:p>
    <w:p w14:paraId="6D7AB28C"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40,000 to 10,000 years ago</w:t>
      </w:r>
    </w:p>
    <w:p w14:paraId="310497AD" w14:textId="28AC1A53" w:rsidR="00A53300" w:rsidRPr="00E439C6" w:rsidDel="00E95FB4"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80,000 to 60,000 years ago</w:t>
      </w:r>
    </w:p>
    <w:p w14:paraId="183B95DA" w14:textId="77777777" w:rsidR="00A53300" w:rsidRPr="00E439C6" w:rsidDel="00E95FB4"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100,000 to 70,000 years ago</w:t>
      </w:r>
    </w:p>
    <w:p w14:paraId="40F0830B" w14:textId="73774BCF" w:rsidR="00A53300" w:rsidRPr="00E439C6" w:rsidRDefault="00A53300" w:rsidP="00AF0217">
      <w:pPr>
        <w:rPr>
          <w:rFonts w:ascii="Times New Roman" w:hAnsi="Times New Roman"/>
          <w:sz w:val="22"/>
          <w:szCs w:val="24"/>
        </w:rPr>
      </w:pPr>
      <w:r w:rsidRPr="00E439C6">
        <w:rPr>
          <w:rFonts w:ascii="Times New Roman" w:hAnsi="Times New Roman"/>
          <w:sz w:val="22"/>
          <w:szCs w:val="24"/>
        </w:rPr>
        <w:t xml:space="preserve">Answer: </w:t>
      </w:r>
      <w:r>
        <w:rPr>
          <w:rFonts w:ascii="Times New Roman" w:hAnsi="Times New Roman"/>
          <w:sz w:val="22"/>
          <w:szCs w:val="24"/>
        </w:rPr>
        <w:t>A</w:t>
      </w:r>
    </w:p>
    <w:p w14:paraId="65E0155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609F640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14</w:t>
      </w:r>
    </w:p>
    <w:p w14:paraId="5DCC331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7DD099B9" w14:textId="42A44C1F"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Learning Objective: </w:t>
      </w:r>
      <w:r>
        <w:rPr>
          <w:rFonts w:ascii="Times New Roman" w:hAnsi="Times New Roman"/>
          <w:sz w:val="22"/>
          <w:szCs w:val="24"/>
        </w:rPr>
        <w:t>1.3</w:t>
      </w:r>
    </w:p>
    <w:p w14:paraId="46A63A0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20D0711" w14:textId="77777777" w:rsidR="00A53300" w:rsidRDefault="00A53300" w:rsidP="00A53300">
      <w:pPr>
        <w:tabs>
          <w:tab w:val="left" w:pos="360"/>
        </w:tabs>
        <w:rPr>
          <w:rFonts w:ascii="Times New Roman" w:hAnsi="Times New Roman"/>
          <w:sz w:val="22"/>
        </w:rPr>
      </w:pPr>
    </w:p>
    <w:p w14:paraId="4688AAB1" w14:textId="61771A6A" w:rsidR="006918B9" w:rsidRDefault="00684117" w:rsidP="00A53300">
      <w:pPr>
        <w:tabs>
          <w:tab w:val="left" w:pos="720"/>
        </w:tabs>
        <w:ind w:left="720" w:hanging="720"/>
        <w:rPr>
          <w:rFonts w:ascii="Times New Roman" w:hAnsi="Times New Roman"/>
          <w:sz w:val="22"/>
        </w:rPr>
      </w:pPr>
      <w:r>
        <w:rPr>
          <w:rFonts w:ascii="Times New Roman" w:hAnsi="Times New Roman"/>
          <w:sz w:val="22"/>
        </w:rPr>
        <w:t>84.</w:t>
      </w:r>
      <w:r w:rsidR="00AF0217">
        <w:rPr>
          <w:rFonts w:ascii="Times New Roman" w:hAnsi="Times New Roman"/>
          <w:sz w:val="22"/>
        </w:rPr>
        <w:tab/>
      </w:r>
      <w:r w:rsidR="00A53300">
        <w:rPr>
          <w:rFonts w:ascii="Times New Roman" w:hAnsi="Times New Roman"/>
          <w:sz w:val="22"/>
        </w:rPr>
        <w:t>What time period included major climate change that allowed humans to cultivate plants and domesticate animals?</w:t>
      </w:r>
    </w:p>
    <w:p w14:paraId="1E6AFE8B" w14:textId="793D7A45"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Neolithic</w:t>
      </w:r>
    </w:p>
    <w:p w14:paraId="09B3CD1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Jurassic</w:t>
      </w:r>
    </w:p>
    <w:p w14:paraId="51CF1CA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Paleolithic</w:t>
      </w:r>
    </w:p>
    <w:p w14:paraId="118C23B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Monolithic</w:t>
      </w:r>
    </w:p>
    <w:p w14:paraId="4842070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Answer: </w:t>
      </w:r>
      <w:r>
        <w:rPr>
          <w:rFonts w:ascii="Times New Roman" w:hAnsi="Times New Roman"/>
          <w:sz w:val="22"/>
          <w:szCs w:val="24"/>
        </w:rPr>
        <w:t>A</w:t>
      </w:r>
    </w:p>
    <w:p w14:paraId="28148D8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14</w:t>
      </w:r>
    </w:p>
    <w:p w14:paraId="37875DA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5F2073B5" w14:textId="5E7DA63E"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Learning Objective: </w:t>
      </w:r>
      <w:r>
        <w:rPr>
          <w:rFonts w:ascii="Times New Roman" w:hAnsi="Times New Roman"/>
          <w:sz w:val="22"/>
          <w:szCs w:val="24"/>
        </w:rPr>
        <w:t>1.</w:t>
      </w:r>
      <w:r w:rsidR="002263D4">
        <w:rPr>
          <w:rFonts w:ascii="Times New Roman" w:hAnsi="Times New Roman"/>
          <w:sz w:val="22"/>
          <w:szCs w:val="24"/>
        </w:rPr>
        <w:t>3</w:t>
      </w:r>
    </w:p>
    <w:p w14:paraId="7B03CEC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5C1FA072" w14:textId="77777777" w:rsidR="00A53300" w:rsidRPr="00055DA7"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445B29A1" w14:textId="77777777" w:rsidR="00A53300" w:rsidRPr="00E439C6" w:rsidRDefault="00A53300" w:rsidP="00A53300">
      <w:pPr>
        <w:rPr>
          <w:rFonts w:ascii="Times New Roman" w:hAnsi="Times New Roman"/>
          <w:sz w:val="22"/>
          <w:szCs w:val="24"/>
        </w:rPr>
      </w:pPr>
    </w:p>
    <w:p w14:paraId="7858D4C2" w14:textId="313D5190"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85.</w:t>
      </w:r>
      <w:r w:rsidR="00AF0217">
        <w:rPr>
          <w:rFonts w:ascii="Times New Roman" w:hAnsi="Times New Roman"/>
          <w:sz w:val="22"/>
          <w:szCs w:val="24"/>
        </w:rPr>
        <w:tab/>
      </w:r>
      <w:r w:rsidR="00A53300" w:rsidRPr="00E439C6">
        <w:rPr>
          <w:rFonts w:ascii="Times New Roman" w:hAnsi="Times New Roman"/>
          <w:sz w:val="22"/>
          <w:szCs w:val="24"/>
        </w:rPr>
        <w:t>The final major historical change that provided the basis for how we live today began around 5,000 years ago with the development of ____.</w:t>
      </w:r>
    </w:p>
    <w:p w14:paraId="02E71D6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agriculture and animal husbandry</w:t>
      </w:r>
    </w:p>
    <w:p w14:paraId="7760975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roadways</w:t>
      </w:r>
    </w:p>
    <w:p w14:paraId="6ED400B6"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family units</w:t>
      </w:r>
    </w:p>
    <w:p w14:paraId="5EED5037" w14:textId="04092B6F"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civilization</w:t>
      </w:r>
    </w:p>
    <w:p w14:paraId="512B345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D</w:t>
      </w:r>
    </w:p>
    <w:p w14:paraId="01837F5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2CB9EE8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14</w:t>
      </w:r>
    </w:p>
    <w:p w14:paraId="73FF649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Skill: F</w:t>
      </w:r>
    </w:p>
    <w:p w14:paraId="27C1D945" w14:textId="47609FFA"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Learning Objective: </w:t>
      </w:r>
      <w:r>
        <w:rPr>
          <w:rFonts w:ascii="Times New Roman" w:hAnsi="Times New Roman"/>
          <w:sz w:val="22"/>
          <w:szCs w:val="24"/>
        </w:rPr>
        <w:t>1.3</w:t>
      </w:r>
    </w:p>
    <w:p w14:paraId="52B8EBF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1B41D3B4" w14:textId="77777777" w:rsidR="00A53300" w:rsidRPr="00E439C6" w:rsidRDefault="00A53300" w:rsidP="00A53300">
      <w:pPr>
        <w:rPr>
          <w:rFonts w:ascii="Times New Roman" w:hAnsi="Times New Roman"/>
          <w:sz w:val="22"/>
          <w:szCs w:val="24"/>
        </w:rPr>
      </w:pPr>
    </w:p>
    <w:p w14:paraId="476359DC" w14:textId="70C30E5D"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86.</w:t>
      </w:r>
      <w:r w:rsidR="00AF0217">
        <w:rPr>
          <w:rFonts w:ascii="Times New Roman" w:hAnsi="Times New Roman"/>
          <w:sz w:val="22"/>
          <w:szCs w:val="24"/>
        </w:rPr>
        <w:tab/>
      </w:r>
      <w:r w:rsidR="00A53300" w:rsidRPr="00E439C6">
        <w:rPr>
          <w:rFonts w:ascii="Times New Roman" w:hAnsi="Times New Roman"/>
          <w:sz w:val="22"/>
          <w:szCs w:val="24"/>
        </w:rPr>
        <w:t>____ is characterized by cities, written language, specialization of work, and differences among people with wealth and status.</w:t>
      </w:r>
    </w:p>
    <w:p w14:paraId="497B32F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A civilization</w:t>
      </w:r>
    </w:p>
    <w:p w14:paraId="165F636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The ethnicity of a group</w:t>
      </w:r>
    </w:p>
    <w:p w14:paraId="64765F2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Nationality</w:t>
      </w:r>
    </w:p>
    <w:p w14:paraId="2C2D667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A race of people</w:t>
      </w:r>
    </w:p>
    <w:p w14:paraId="64C08A0B"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497CA54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14</w:t>
      </w:r>
    </w:p>
    <w:p w14:paraId="4DDD9A7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497BA2DE" w14:textId="416DC758"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Learning Objective: </w:t>
      </w:r>
      <w:r>
        <w:rPr>
          <w:rFonts w:ascii="Times New Roman" w:hAnsi="Times New Roman"/>
          <w:sz w:val="22"/>
          <w:szCs w:val="24"/>
        </w:rPr>
        <w:t>1.3</w:t>
      </w:r>
    </w:p>
    <w:p w14:paraId="2723FE1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2AD83B6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446AF5D1" w14:textId="77777777" w:rsidR="00A53300" w:rsidRPr="00E439C6" w:rsidRDefault="00A53300" w:rsidP="00A53300">
      <w:pPr>
        <w:rPr>
          <w:rFonts w:ascii="Times New Roman" w:hAnsi="Times New Roman"/>
          <w:sz w:val="22"/>
          <w:szCs w:val="24"/>
        </w:rPr>
      </w:pPr>
    </w:p>
    <w:p w14:paraId="56653D3F" w14:textId="060AEAA4"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87.</w:t>
      </w:r>
      <w:r w:rsidR="00AF0217">
        <w:rPr>
          <w:rFonts w:ascii="Times New Roman" w:hAnsi="Times New Roman"/>
          <w:sz w:val="22"/>
          <w:szCs w:val="24"/>
        </w:rPr>
        <w:tab/>
      </w:r>
      <w:r w:rsidR="00A53300" w:rsidRPr="00E439C6">
        <w:rPr>
          <w:rFonts w:ascii="Times New Roman" w:hAnsi="Times New Roman"/>
          <w:sz w:val="22"/>
          <w:szCs w:val="24"/>
        </w:rPr>
        <w:t>Which of the following is a characteristic of human evolutionary history and a similarity that we have with our ancestral relatives, hominid?</w:t>
      </w:r>
    </w:p>
    <w:p w14:paraId="04EB906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Humans have especially long arms to allow them to move in trees.</w:t>
      </w:r>
    </w:p>
    <w:p w14:paraId="5C1066B5"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Humans have small skulls to make the birthing process easier.</w:t>
      </w:r>
    </w:p>
    <w:p w14:paraId="7C41280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Humans have a relatively short time span during which they depend upon adults.</w:t>
      </w:r>
    </w:p>
    <w:p w14:paraId="6AA9CBE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Humans have a relatively long period of childhood dependence on adults before reaching maturity.</w:t>
      </w:r>
    </w:p>
    <w:p w14:paraId="0EFFD5F4"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D</w:t>
      </w:r>
    </w:p>
    <w:p w14:paraId="07BFA93E" w14:textId="664BCF2A"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14</w:t>
      </w:r>
      <w:r w:rsidR="00080799">
        <w:rPr>
          <w:rFonts w:ascii="Times New Roman" w:hAnsi="Times New Roman"/>
          <w:sz w:val="22"/>
          <w:szCs w:val="24"/>
        </w:rPr>
        <w:t>–</w:t>
      </w:r>
      <w:r w:rsidRPr="00E439C6">
        <w:rPr>
          <w:rFonts w:ascii="Times New Roman" w:hAnsi="Times New Roman"/>
          <w:sz w:val="22"/>
          <w:szCs w:val="24"/>
        </w:rPr>
        <w:t>1</w:t>
      </w:r>
      <w:r>
        <w:rPr>
          <w:rFonts w:ascii="Times New Roman" w:hAnsi="Times New Roman"/>
          <w:sz w:val="22"/>
          <w:szCs w:val="24"/>
        </w:rPr>
        <w:t>5</w:t>
      </w:r>
    </w:p>
    <w:p w14:paraId="5ECC5A7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60B7176A" w14:textId="0DC1B219"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Learning Objective: </w:t>
      </w:r>
      <w:r>
        <w:rPr>
          <w:rFonts w:ascii="Times New Roman" w:hAnsi="Times New Roman"/>
          <w:sz w:val="22"/>
          <w:szCs w:val="24"/>
        </w:rPr>
        <w:t>1.4</w:t>
      </w:r>
    </w:p>
    <w:p w14:paraId="6B0A205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7E87737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2D6639C9" w14:textId="77777777" w:rsidR="00A53300" w:rsidRPr="00E439C6" w:rsidRDefault="00A53300" w:rsidP="00A53300">
      <w:pPr>
        <w:rPr>
          <w:rFonts w:ascii="Times New Roman" w:hAnsi="Times New Roman"/>
          <w:sz w:val="22"/>
          <w:szCs w:val="24"/>
        </w:rPr>
      </w:pPr>
    </w:p>
    <w:p w14:paraId="45C3907D" w14:textId="0CED69E6"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88.</w:t>
      </w:r>
      <w:r w:rsidR="00AF0217">
        <w:rPr>
          <w:rFonts w:ascii="Times New Roman" w:hAnsi="Times New Roman"/>
          <w:sz w:val="22"/>
          <w:szCs w:val="24"/>
        </w:rPr>
        <w:tab/>
      </w:r>
      <w:r w:rsidR="00A53300" w:rsidRPr="00E439C6">
        <w:rPr>
          <w:rFonts w:ascii="Times New Roman" w:hAnsi="Times New Roman"/>
          <w:sz w:val="22"/>
          <w:szCs w:val="24"/>
        </w:rPr>
        <w:t>____ claims that many traits and characteristics in human development are influenced by our evolutionary history.</w:t>
      </w:r>
    </w:p>
    <w:p w14:paraId="7A8AD54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Evolutionary psychology</w:t>
      </w:r>
    </w:p>
    <w:p w14:paraId="3B25557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Social Darwinism</w:t>
      </w:r>
    </w:p>
    <w:p w14:paraId="224CB17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Cultural anthropology</w:t>
      </w:r>
    </w:p>
    <w:p w14:paraId="7341DA8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Natural psychology</w:t>
      </w:r>
    </w:p>
    <w:p w14:paraId="4069703E"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2803D67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15</w:t>
      </w:r>
    </w:p>
    <w:p w14:paraId="364741D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66B587D4" w14:textId="7C930115"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Learning Objective: </w:t>
      </w:r>
      <w:r>
        <w:rPr>
          <w:rFonts w:ascii="Times New Roman" w:hAnsi="Times New Roman"/>
          <w:sz w:val="22"/>
          <w:szCs w:val="24"/>
        </w:rPr>
        <w:t>1.4</w:t>
      </w:r>
    </w:p>
    <w:p w14:paraId="5D28CF1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019DA7F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18412C7C" w14:textId="77777777" w:rsidR="00A53300" w:rsidRPr="00E439C6" w:rsidRDefault="00A53300" w:rsidP="00A53300">
      <w:pPr>
        <w:rPr>
          <w:rFonts w:ascii="Times New Roman" w:hAnsi="Times New Roman"/>
          <w:sz w:val="22"/>
          <w:szCs w:val="24"/>
        </w:rPr>
      </w:pPr>
    </w:p>
    <w:p w14:paraId="175459A8" w14:textId="0B045BCC"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89.</w:t>
      </w:r>
      <w:r w:rsidR="00AF0217">
        <w:rPr>
          <w:rFonts w:ascii="Times New Roman" w:hAnsi="Times New Roman"/>
          <w:sz w:val="22"/>
          <w:szCs w:val="24"/>
        </w:rPr>
        <w:tab/>
      </w:r>
      <w:r w:rsidR="00A53300" w:rsidRPr="00E439C6">
        <w:rPr>
          <w:rFonts w:ascii="Times New Roman" w:hAnsi="Times New Roman"/>
          <w:sz w:val="22"/>
          <w:szCs w:val="24"/>
        </w:rPr>
        <w:t>From an evolutionary perspective</w:t>
      </w:r>
      <w:r w:rsidR="00A53300">
        <w:rPr>
          <w:rFonts w:ascii="Times New Roman" w:hAnsi="Times New Roman"/>
          <w:sz w:val="22"/>
          <w:szCs w:val="24"/>
        </w:rPr>
        <w:t>,</w:t>
      </w:r>
      <w:r w:rsidR="00A53300" w:rsidRPr="00E439C6">
        <w:rPr>
          <w:rFonts w:ascii="Times New Roman" w:hAnsi="Times New Roman"/>
          <w:sz w:val="22"/>
          <w:szCs w:val="24"/>
        </w:rPr>
        <w:t xml:space="preserve"> it is believed that the human species originated in ____.</w:t>
      </w:r>
    </w:p>
    <w:p w14:paraId="1A00416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the forests and plateaus of South America</w:t>
      </w:r>
    </w:p>
    <w:p w14:paraId="16D9296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the plains and lowlands of North America</w:t>
      </w:r>
    </w:p>
    <w:p w14:paraId="2416199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the grasslands and forests of Africa</w:t>
      </w:r>
    </w:p>
    <w:p w14:paraId="7EE17F4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the tundra and deciduous forests of the Arctic</w:t>
      </w:r>
    </w:p>
    <w:p w14:paraId="2BDCA3D1"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C</w:t>
      </w:r>
    </w:p>
    <w:p w14:paraId="4A85631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Page: 15</w:t>
      </w:r>
    </w:p>
    <w:p w14:paraId="7A364A5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0FCF745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Learning Objective: </w:t>
      </w:r>
      <w:r>
        <w:rPr>
          <w:rFonts w:ascii="Times New Roman" w:hAnsi="Times New Roman"/>
          <w:sz w:val="22"/>
          <w:szCs w:val="24"/>
        </w:rPr>
        <w:t>1.4</w:t>
      </w:r>
    </w:p>
    <w:p w14:paraId="24AE8A5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56FD0A0F" w14:textId="77777777" w:rsidR="00A53300"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4477C9F9" w14:textId="77777777" w:rsidR="00A53300" w:rsidRDefault="00A53300" w:rsidP="00A53300">
      <w:pPr>
        <w:ind w:left="720" w:hanging="720"/>
        <w:rPr>
          <w:rFonts w:ascii="Times New Roman" w:hAnsi="Times New Roman"/>
          <w:sz w:val="22"/>
          <w:szCs w:val="24"/>
        </w:rPr>
      </w:pPr>
    </w:p>
    <w:p w14:paraId="428C3E35" w14:textId="41426046" w:rsidR="00A53300" w:rsidRPr="00E439C6" w:rsidRDefault="00684117" w:rsidP="00A53300">
      <w:pPr>
        <w:ind w:left="720" w:hanging="720"/>
        <w:rPr>
          <w:rFonts w:ascii="Times New Roman" w:hAnsi="Times New Roman"/>
          <w:sz w:val="22"/>
          <w:szCs w:val="24"/>
        </w:rPr>
      </w:pPr>
      <w:r>
        <w:rPr>
          <w:rFonts w:ascii="Times New Roman" w:hAnsi="Times New Roman"/>
          <w:sz w:val="22"/>
          <w:szCs w:val="24"/>
        </w:rPr>
        <w:t>90.</w:t>
      </w:r>
      <w:r w:rsidR="00AF0217">
        <w:rPr>
          <w:rFonts w:ascii="Times New Roman" w:hAnsi="Times New Roman"/>
          <w:sz w:val="22"/>
          <w:szCs w:val="24"/>
        </w:rPr>
        <w:tab/>
      </w:r>
      <w:r w:rsidR="00A53300" w:rsidRPr="00E439C6">
        <w:rPr>
          <w:rFonts w:ascii="Times New Roman" w:hAnsi="Times New Roman"/>
          <w:sz w:val="22"/>
          <w:szCs w:val="24"/>
        </w:rPr>
        <w:t>Although women are capable of giving birth to at least eight children in the course of their reproductive lives, how many children do most women have today?</w:t>
      </w:r>
    </w:p>
    <w:p w14:paraId="193B4E8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0 to 3</w:t>
      </w:r>
    </w:p>
    <w:p w14:paraId="13411BC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4</w:t>
      </w:r>
    </w:p>
    <w:p w14:paraId="43D3E06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5</w:t>
      </w:r>
    </w:p>
    <w:p w14:paraId="3255EA2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6 or more</w:t>
      </w:r>
    </w:p>
    <w:p w14:paraId="250590B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618EC56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3D37EE5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15</w:t>
      </w:r>
    </w:p>
    <w:p w14:paraId="25BF44F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79A9DF85" w14:textId="77777777" w:rsidR="006918B9" w:rsidRDefault="00A53300" w:rsidP="00A53300">
      <w:pPr>
        <w:rPr>
          <w:rFonts w:ascii="Times New Roman" w:hAnsi="Times New Roman"/>
          <w:sz w:val="22"/>
          <w:szCs w:val="24"/>
        </w:rPr>
      </w:pPr>
      <w:r w:rsidRPr="00E439C6">
        <w:rPr>
          <w:rFonts w:ascii="Times New Roman" w:hAnsi="Times New Roman"/>
          <w:sz w:val="22"/>
          <w:szCs w:val="24"/>
        </w:rPr>
        <w:t xml:space="preserve">Learning Objective: </w:t>
      </w:r>
      <w:r>
        <w:rPr>
          <w:rFonts w:ascii="Times New Roman" w:hAnsi="Times New Roman"/>
          <w:sz w:val="22"/>
          <w:szCs w:val="24"/>
        </w:rPr>
        <w:t>1.4</w:t>
      </w:r>
    </w:p>
    <w:p w14:paraId="1B12053C" w14:textId="562C3995"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1D5F8379" w14:textId="77777777" w:rsidR="00A53300" w:rsidRPr="00E439C6" w:rsidRDefault="00A53300" w:rsidP="00A53300">
      <w:pPr>
        <w:rPr>
          <w:rFonts w:ascii="Times New Roman" w:hAnsi="Times New Roman"/>
          <w:sz w:val="22"/>
          <w:szCs w:val="24"/>
          <w:lang w:val="fr-FR"/>
        </w:rPr>
      </w:pPr>
    </w:p>
    <w:p w14:paraId="5DA02215" w14:textId="77777777" w:rsidR="00A53300" w:rsidRDefault="00A53300" w:rsidP="00A53300">
      <w:pPr>
        <w:pStyle w:val="Heading3"/>
      </w:pPr>
      <w:bookmarkStart w:id="4" w:name="_Toc311454114"/>
      <w:r>
        <w:t>Short Answer Questions</w:t>
      </w:r>
      <w:bookmarkEnd w:id="4"/>
    </w:p>
    <w:p w14:paraId="63487A49" w14:textId="77777777" w:rsidR="00A53300" w:rsidRDefault="00A53300" w:rsidP="00A53300">
      <w:pPr>
        <w:tabs>
          <w:tab w:val="left" w:pos="360"/>
        </w:tabs>
        <w:rPr>
          <w:rFonts w:ascii="Times New Roman" w:hAnsi="Times New Roman"/>
          <w:color w:val="000000"/>
          <w:sz w:val="28"/>
          <w:szCs w:val="28"/>
        </w:rPr>
      </w:pPr>
    </w:p>
    <w:p w14:paraId="6E88299E" w14:textId="7C4E685A" w:rsidR="00A53300" w:rsidRPr="00CE4296" w:rsidRDefault="00866A70" w:rsidP="00A53300">
      <w:pPr>
        <w:tabs>
          <w:tab w:val="left" w:pos="360"/>
        </w:tabs>
        <w:rPr>
          <w:rFonts w:ascii="Times New Roman" w:hAnsi="Times New Roman"/>
          <w:color w:val="000000"/>
          <w:sz w:val="22"/>
          <w:szCs w:val="22"/>
        </w:rPr>
      </w:pPr>
      <w:r>
        <w:rPr>
          <w:rFonts w:ascii="Times New Roman" w:hAnsi="Times New Roman"/>
          <w:color w:val="000000"/>
          <w:sz w:val="22"/>
          <w:szCs w:val="22"/>
        </w:rPr>
        <w:t xml:space="preserve">91. </w:t>
      </w:r>
      <w:r w:rsidR="00A53300" w:rsidRPr="00CE4296">
        <w:rPr>
          <w:rFonts w:ascii="Times New Roman" w:hAnsi="Times New Roman"/>
          <w:color w:val="000000"/>
          <w:sz w:val="22"/>
          <w:szCs w:val="22"/>
        </w:rPr>
        <w:t>What are the components of SES?</w:t>
      </w:r>
    </w:p>
    <w:p w14:paraId="78B19033" w14:textId="2A743BFE" w:rsidR="00A53300" w:rsidRPr="00CE4296" w:rsidRDefault="00A53300" w:rsidP="00A53300">
      <w:pPr>
        <w:tabs>
          <w:tab w:val="left" w:pos="360"/>
        </w:tabs>
        <w:rPr>
          <w:rFonts w:ascii="Times New Roman" w:hAnsi="Times New Roman"/>
          <w:b/>
          <w:color w:val="000000"/>
          <w:sz w:val="22"/>
          <w:szCs w:val="22"/>
        </w:rPr>
      </w:pPr>
      <w:r w:rsidRPr="00CE4296">
        <w:rPr>
          <w:rFonts w:ascii="Times New Roman" w:hAnsi="Times New Roman"/>
          <w:b/>
          <w:color w:val="000000"/>
          <w:sz w:val="22"/>
          <w:szCs w:val="22"/>
        </w:rPr>
        <w:t xml:space="preserve">Answer: </w:t>
      </w:r>
      <w:r w:rsidR="000604C0">
        <w:rPr>
          <w:rFonts w:ascii="Times New Roman" w:hAnsi="Times New Roman"/>
          <w:b/>
          <w:color w:val="000000"/>
          <w:sz w:val="22"/>
          <w:szCs w:val="22"/>
        </w:rPr>
        <w:t>E</w:t>
      </w:r>
      <w:r w:rsidR="000604C0" w:rsidRPr="00CE4296">
        <w:rPr>
          <w:rFonts w:ascii="Times New Roman" w:hAnsi="Times New Roman"/>
          <w:b/>
          <w:color w:val="000000"/>
          <w:sz w:val="22"/>
          <w:szCs w:val="22"/>
        </w:rPr>
        <w:t xml:space="preserve">ducation </w:t>
      </w:r>
      <w:r w:rsidRPr="00CE4296">
        <w:rPr>
          <w:rFonts w:ascii="Times New Roman" w:hAnsi="Times New Roman"/>
          <w:b/>
          <w:color w:val="000000"/>
          <w:sz w:val="22"/>
          <w:szCs w:val="22"/>
        </w:rPr>
        <w:t>level, income and occupational status</w:t>
      </w:r>
    </w:p>
    <w:p w14:paraId="4EF5F3D4" w14:textId="748B745F" w:rsidR="00A53300" w:rsidRPr="00826C83" w:rsidRDefault="00A53300" w:rsidP="00A53300">
      <w:pPr>
        <w:tabs>
          <w:tab w:val="left" w:pos="360"/>
        </w:tabs>
        <w:rPr>
          <w:rFonts w:ascii="Times New Roman" w:hAnsi="Times New Roman"/>
          <w:color w:val="000000"/>
          <w:sz w:val="22"/>
          <w:szCs w:val="22"/>
        </w:rPr>
      </w:pPr>
      <w:r w:rsidRPr="00826C83">
        <w:rPr>
          <w:rFonts w:ascii="Times New Roman" w:hAnsi="Times New Roman"/>
          <w:color w:val="000000"/>
          <w:sz w:val="22"/>
          <w:szCs w:val="22"/>
        </w:rPr>
        <w:t xml:space="preserve">Page: </w:t>
      </w:r>
      <w:r>
        <w:rPr>
          <w:rFonts w:ascii="Times New Roman" w:hAnsi="Times New Roman"/>
          <w:color w:val="000000"/>
          <w:sz w:val="22"/>
          <w:szCs w:val="22"/>
        </w:rPr>
        <w:t>10</w:t>
      </w:r>
    </w:p>
    <w:p w14:paraId="4C97FD3B" w14:textId="24FC6908" w:rsidR="00A53300" w:rsidRDefault="00A53300" w:rsidP="00A53300">
      <w:pPr>
        <w:tabs>
          <w:tab w:val="left" w:pos="360"/>
        </w:tabs>
        <w:rPr>
          <w:rFonts w:ascii="Times New Roman" w:hAnsi="Times New Roman"/>
          <w:sz w:val="22"/>
          <w:szCs w:val="22"/>
        </w:rPr>
      </w:pPr>
      <w:r>
        <w:rPr>
          <w:rFonts w:ascii="Times New Roman" w:hAnsi="Times New Roman"/>
          <w:sz w:val="22"/>
          <w:szCs w:val="22"/>
        </w:rPr>
        <w:t>Learning Objective: 1.2</w:t>
      </w:r>
    </w:p>
    <w:p w14:paraId="7DDAABE1" w14:textId="77777777" w:rsidR="00A53300" w:rsidRPr="00CE4296" w:rsidRDefault="00A53300" w:rsidP="00A53300">
      <w:pPr>
        <w:tabs>
          <w:tab w:val="left" w:pos="360"/>
        </w:tabs>
        <w:rPr>
          <w:rFonts w:ascii="Times New Roman" w:hAnsi="Times New Roman"/>
          <w:sz w:val="22"/>
          <w:szCs w:val="22"/>
        </w:rPr>
      </w:pPr>
      <w:r w:rsidRPr="00CE4296">
        <w:rPr>
          <w:rFonts w:ascii="Times New Roman" w:hAnsi="Times New Roman"/>
          <w:sz w:val="22"/>
          <w:szCs w:val="22"/>
        </w:rPr>
        <w:t>Bloom</w:t>
      </w:r>
      <w:r>
        <w:rPr>
          <w:rFonts w:ascii="Times New Roman" w:hAnsi="Times New Roman"/>
          <w:sz w:val="22"/>
          <w:szCs w:val="22"/>
        </w:rPr>
        <w:t>’</w:t>
      </w:r>
      <w:r w:rsidRPr="00CE4296">
        <w:rPr>
          <w:rFonts w:ascii="Times New Roman" w:hAnsi="Times New Roman"/>
          <w:sz w:val="22"/>
          <w:szCs w:val="22"/>
        </w:rPr>
        <w:t>s Taxonomy Level: Remember</w:t>
      </w:r>
    </w:p>
    <w:p w14:paraId="4900C2B6" w14:textId="77777777" w:rsidR="00A53300" w:rsidRPr="00CE4296" w:rsidRDefault="00A53300" w:rsidP="00A53300">
      <w:pPr>
        <w:tabs>
          <w:tab w:val="left" w:pos="360"/>
        </w:tabs>
        <w:rPr>
          <w:rFonts w:ascii="Times New Roman" w:hAnsi="Times New Roman"/>
          <w:b/>
          <w:color w:val="000000"/>
          <w:sz w:val="22"/>
          <w:szCs w:val="22"/>
        </w:rPr>
      </w:pPr>
    </w:p>
    <w:p w14:paraId="3D3A9037" w14:textId="30B0F22A" w:rsidR="00A53300" w:rsidRPr="00CE4296" w:rsidRDefault="00866A70" w:rsidP="00A53300">
      <w:pPr>
        <w:tabs>
          <w:tab w:val="left" w:pos="360"/>
        </w:tabs>
        <w:rPr>
          <w:rFonts w:ascii="Times New Roman" w:hAnsi="Times New Roman"/>
          <w:color w:val="000000"/>
          <w:sz w:val="22"/>
          <w:szCs w:val="22"/>
        </w:rPr>
      </w:pPr>
      <w:r>
        <w:rPr>
          <w:rFonts w:ascii="Times New Roman" w:hAnsi="Times New Roman"/>
          <w:color w:val="000000"/>
          <w:sz w:val="22"/>
          <w:szCs w:val="22"/>
        </w:rPr>
        <w:t>92</w:t>
      </w:r>
      <w:r w:rsidR="00F9201B">
        <w:rPr>
          <w:rFonts w:ascii="Times New Roman" w:hAnsi="Times New Roman"/>
          <w:color w:val="000000"/>
          <w:sz w:val="22"/>
          <w:szCs w:val="22"/>
        </w:rPr>
        <w:t>.</w:t>
      </w:r>
      <w:r w:rsidR="00D80343">
        <w:rPr>
          <w:rFonts w:ascii="Times New Roman" w:hAnsi="Times New Roman"/>
          <w:color w:val="000000"/>
          <w:sz w:val="22"/>
          <w:szCs w:val="22"/>
        </w:rPr>
        <w:t xml:space="preserve"> </w:t>
      </w:r>
      <w:r w:rsidR="00A53300" w:rsidRPr="00CE4296">
        <w:rPr>
          <w:rFonts w:ascii="Times New Roman" w:hAnsi="Times New Roman"/>
          <w:color w:val="000000"/>
          <w:sz w:val="22"/>
          <w:szCs w:val="22"/>
        </w:rPr>
        <w:t xml:space="preserve">Describe two ways that </w:t>
      </w:r>
      <w:r w:rsidR="00A53300" w:rsidRPr="0069132A">
        <w:rPr>
          <w:rFonts w:ascii="Times New Roman" w:hAnsi="Times New Roman"/>
          <w:i/>
          <w:color w:val="000000"/>
          <w:sz w:val="22"/>
          <w:szCs w:val="22"/>
        </w:rPr>
        <w:t xml:space="preserve">Homo </w:t>
      </w:r>
      <w:r w:rsidR="00A53300">
        <w:rPr>
          <w:rFonts w:ascii="Times New Roman" w:hAnsi="Times New Roman"/>
          <w:i/>
          <w:color w:val="000000"/>
          <w:sz w:val="22"/>
          <w:szCs w:val="22"/>
        </w:rPr>
        <w:t>s</w:t>
      </w:r>
      <w:r w:rsidR="00A53300" w:rsidRPr="0069132A">
        <w:rPr>
          <w:rFonts w:ascii="Times New Roman" w:hAnsi="Times New Roman"/>
          <w:i/>
          <w:color w:val="000000"/>
          <w:sz w:val="22"/>
          <w:szCs w:val="22"/>
        </w:rPr>
        <w:t>apiens</w:t>
      </w:r>
      <w:r w:rsidR="00A53300" w:rsidRPr="00CE4296">
        <w:rPr>
          <w:rFonts w:ascii="Times New Roman" w:hAnsi="Times New Roman"/>
          <w:color w:val="000000"/>
          <w:sz w:val="22"/>
          <w:szCs w:val="22"/>
        </w:rPr>
        <w:t xml:space="preserve"> was different from earlier </w:t>
      </w:r>
      <w:r w:rsidR="00A53300" w:rsidRPr="0069132A">
        <w:rPr>
          <w:rFonts w:ascii="Times New Roman" w:hAnsi="Times New Roman"/>
          <w:i/>
          <w:color w:val="000000"/>
          <w:sz w:val="22"/>
          <w:szCs w:val="22"/>
        </w:rPr>
        <w:t>Homo</w:t>
      </w:r>
      <w:r w:rsidR="00A53300" w:rsidRPr="00CE4296">
        <w:rPr>
          <w:rFonts w:ascii="Times New Roman" w:hAnsi="Times New Roman"/>
          <w:color w:val="000000"/>
          <w:sz w:val="22"/>
          <w:szCs w:val="22"/>
        </w:rPr>
        <w:t xml:space="preserve"> species.</w:t>
      </w:r>
    </w:p>
    <w:p w14:paraId="0ABB6E7E" w14:textId="77777777" w:rsidR="00A53300" w:rsidRPr="00CE4296" w:rsidRDefault="00A53300" w:rsidP="00A53300">
      <w:pPr>
        <w:tabs>
          <w:tab w:val="left" w:pos="360"/>
        </w:tabs>
        <w:rPr>
          <w:rFonts w:ascii="Times New Roman" w:hAnsi="Times New Roman"/>
          <w:b/>
          <w:color w:val="000000"/>
          <w:sz w:val="22"/>
          <w:szCs w:val="22"/>
        </w:rPr>
      </w:pPr>
      <w:r w:rsidRPr="00CE4296">
        <w:rPr>
          <w:rFonts w:ascii="Times New Roman" w:hAnsi="Times New Roman"/>
          <w:b/>
          <w:color w:val="000000"/>
          <w:sz w:val="22"/>
          <w:szCs w:val="22"/>
        </w:rPr>
        <w:t xml:space="preserve">Answer: </w:t>
      </w:r>
      <w:r w:rsidRPr="0069132A">
        <w:rPr>
          <w:rFonts w:ascii="Times New Roman" w:hAnsi="Times New Roman"/>
          <w:b/>
          <w:i/>
          <w:color w:val="000000"/>
          <w:sz w:val="22"/>
          <w:szCs w:val="22"/>
        </w:rPr>
        <w:t xml:space="preserve">Homo </w:t>
      </w:r>
      <w:r>
        <w:rPr>
          <w:rFonts w:ascii="Times New Roman" w:hAnsi="Times New Roman"/>
          <w:b/>
          <w:i/>
          <w:color w:val="000000"/>
          <w:sz w:val="22"/>
          <w:szCs w:val="22"/>
        </w:rPr>
        <w:t>s</w:t>
      </w:r>
      <w:r w:rsidRPr="0069132A">
        <w:rPr>
          <w:rFonts w:ascii="Times New Roman" w:hAnsi="Times New Roman"/>
          <w:b/>
          <w:i/>
          <w:color w:val="000000"/>
          <w:sz w:val="22"/>
          <w:szCs w:val="22"/>
        </w:rPr>
        <w:t>apiens</w:t>
      </w:r>
      <w:r w:rsidRPr="00CE4296">
        <w:rPr>
          <w:rFonts w:ascii="Times New Roman" w:hAnsi="Times New Roman"/>
          <w:b/>
          <w:color w:val="000000"/>
          <w:sz w:val="22"/>
          <w:szCs w:val="22"/>
        </w:rPr>
        <w:t xml:space="preserve"> have smaller and lighter bones, smaller jaws and teeth and a much bigger brain.</w:t>
      </w:r>
    </w:p>
    <w:p w14:paraId="538A8973" w14:textId="77777777" w:rsidR="00A53300" w:rsidRPr="00826C83" w:rsidRDefault="00A53300" w:rsidP="00A53300">
      <w:pPr>
        <w:tabs>
          <w:tab w:val="left" w:pos="360"/>
        </w:tabs>
        <w:rPr>
          <w:rFonts w:ascii="Times New Roman" w:hAnsi="Times New Roman"/>
          <w:color w:val="000000"/>
          <w:sz w:val="22"/>
          <w:szCs w:val="22"/>
        </w:rPr>
      </w:pPr>
      <w:r w:rsidRPr="00826C83">
        <w:rPr>
          <w:rFonts w:ascii="Times New Roman" w:hAnsi="Times New Roman"/>
          <w:color w:val="000000"/>
          <w:sz w:val="22"/>
          <w:szCs w:val="22"/>
        </w:rPr>
        <w:t>Page: 12</w:t>
      </w:r>
    </w:p>
    <w:p w14:paraId="04C7EB08" w14:textId="175CFD83" w:rsidR="00A53300" w:rsidRDefault="00A53300" w:rsidP="00A53300">
      <w:pPr>
        <w:tabs>
          <w:tab w:val="left" w:pos="360"/>
        </w:tabs>
        <w:rPr>
          <w:rFonts w:ascii="Times New Roman" w:hAnsi="Times New Roman"/>
          <w:sz w:val="22"/>
          <w:szCs w:val="22"/>
        </w:rPr>
      </w:pPr>
      <w:r>
        <w:rPr>
          <w:rFonts w:ascii="Times New Roman" w:hAnsi="Times New Roman"/>
          <w:sz w:val="22"/>
          <w:szCs w:val="22"/>
        </w:rPr>
        <w:t>Learning Objective: 1.3</w:t>
      </w:r>
    </w:p>
    <w:p w14:paraId="049034C0" w14:textId="77777777" w:rsidR="00A53300" w:rsidRPr="00CE4296" w:rsidRDefault="00A53300" w:rsidP="00A53300">
      <w:pPr>
        <w:tabs>
          <w:tab w:val="left" w:pos="360"/>
        </w:tabs>
        <w:rPr>
          <w:rFonts w:ascii="Times New Roman" w:hAnsi="Times New Roman"/>
          <w:color w:val="000000"/>
          <w:sz w:val="22"/>
          <w:szCs w:val="22"/>
        </w:rPr>
      </w:pPr>
      <w:r w:rsidRPr="00CE4296">
        <w:rPr>
          <w:rFonts w:ascii="Times New Roman" w:hAnsi="Times New Roman"/>
          <w:sz w:val="22"/>
          <w:szCs w:val="22"/>
        </w:rPr>
        <w:t>Bloom</w:t>
      </w:r>
      <w:r>
        <w:rPr>
          <w:rFonts w:ascii="Times New Roman" w:hAnsi="Times New Roman"/>
          <w:sz w:val="22"/>
          <w:szCs w:val="22"/>
        </w:rPr>
        <w:t>’</w:t>
      </w:r>
      <w:r w:rsidRPr="00CE4296">
        <w:rPr>
          <w:rFonts w:ascii="Times New Roman" w:hAnsi="Times New Roman"/>
          <w:sz w:val="22"/>
          <w:szCs w:val="22"/>
        </w:rPr>
        <w:t>s Taxonomy Level: Understand</w:t>
      </w:r>
    </w:p>
    <w:p w14:paraId="2B446EFC" w14:textId="77777777" w:rsidR="00A53300" w:rsidRPr="00CE4296" w:rsidRDefault="00A53300" w:rsidP="00A53300">
      <w:pPr>
        <w:tabs>
          <w:tab w:val="left" w:pos="360"/>
        </w:tabs>
        <w:rPr>
          <w:rFonts w:ascii="Times New Roman" w:hAnsi="Times New Roman"/>
          <w:color w:val="000000"/>
          <w:sz w:val="22"/>
          <w:szCs w:val="22"/>
        </w:rPr>
      </w:pPr>
    </w:p>
    <w:p w14:paraId="7B628D17" w14:textId="0C9A066D" w:rsidR="00A53300" w:rsidRPr="00CE4296" w:rsidRDefault="001B33C1" w:rsidP="00A53300">
      <w:pPr>
        <w:tabs>
          <w:tab w:val="left" w:pos="360"/>
        </w:tabs>
        <w:rPr>
          <w:rFonts w:ascii="Times New Roman" w:hAnsi="Times New Roman"/>
          <w:color w:val="000000"/>
          <w:sz w:val="22"/>
          <w:szCs w:val="22"/>
        </w:rPr>
      </w:pPr>
      <w:r>
        <w:rPr>
          <w:rFonts w:ascii="Times New Roman" w:hAnsi="Times New Roman"/>
          <w:color w:val="000000"/>
          <w:sz w:val="22"/>
          <w:szCs w:val="22"/>
        </w:rPr>
        <w:t xml:space="preserve">93. </w:t>
      </w:r>
      <w:r w:rsidR="00A53300" w:rsidRPr="00CE4296">
        <w:rPr>
          <w:rFonts w:ascii="Times New Roman" w:hAnsi="Times New Roman"/>
          <w:color w:val="000000"/>
          <w:sz w:val="22"/>
          <w:szCs w:val="22"/>
        </w:rPr>
        <w:t>What are two characteristics that mark civilization, the final historical change that began around 5,000 years ago?</w:t>
      </w:r>
    </w:p>
    <w:p w14:paraId="2729D2A0" w14:textId="77777777" w:rsidR="006918B9" w:rsidRDefault="00A53300" w:rsidP="00A53300">
      <w:pPr>
        <w:tabs>
          <w:tab w:val="left" w:pos="360"/>
        </w:tabs>
        <w:rPr>
          <w:rFonts w:ascii="Times New Roman" w:hAnsi="Times New Roman"/>
          <w:b/>
          <w:color w:val="000000"/>
          <w:sz w:val="22"/>
          <w:szCs w:val="22"/>
        </w:rPr>
      </w:pPr>
      <w:r w:rsidRPr="00CE4296">
        <w:rPr>
          <w:rFonts w:ascii="Times New Roman" w:hAnsi="Times New Roman"/>
          <w:b/>
          <w:color w:val="000000"/>
          <w:sz w:val="22"/>
          <w:szCs w:val="22"/>
        </w:rPr>
        <w:t>Answer:</w:t>
      </w:r>
    </w:p>
    <w:p w14:paraId="33CC9DF1" w14:textId="04F0DBB8" w:rsidR="00A53300" w:rsidRPr="00CE4296" w:rsidRDefault="00A53300" w:rsidP="00A53300">
      <w:pPr>
        <w:tabs>
          <w:tab w:val="left" w:pos="360"/>
        </w:tabs>
        <w:rPr>
          <w:rFonts w:ascii="Times New Roman" w:hAnsi="Times New Roman"/>
          <w:b/>
          <w:color w:val="000000"/>
          <w:sz w:val="22"/>
          <w:szCs w:val="22"/>
        </w:rPr>
      </w:pPr>
      <w:r w:rsidRPr="00CE4296">
        <w:rPr>
          <w:rFonts w:ascii="Times New Roman" w:hAnsi="Times New Roman"/>
          <w:b/>
          <w:color w:val="000000"/>
          <w:sz w:val="22"/>
          <w:szCs w:val="22"/>
        </w:rPr>
        <w:t>- cities</w:t>
      </w:r>
    </w:p>
    <w:p w14:paraId="4BD3E33E" w14:textId="77777777" w:rsidR="00A53300" w:rsidRPr="00CE4296" w:rsidRDefault="00A53300" w:rsidP="00A53300">
      <w:pPr>
        <w:tabs>
          <w:tab w:val="left" w:pos="360"/>
        </w:tabs>
        <w:rPr>
          <w:rFonts w:ascii="Times New Roman" w:hAnsi="Times New Roman"/>
          <w:b/>
          <w:color w:val="000000"/>
          <w:sz w:val="22"/>
          <w:szCs w:val="22"/>
        </w:rPr>
      </w:pPr>
      <w:r w:rsidRPr="00CE4296">
        <w:rPr>
          <w:rFonts w:ascii="Times New Roman" w:hAnsi="Times New Roman"/>
          <w:b/>
          <w:color w:val="000000"/>
          <w:sz w:val="22"/>
          <w:szCs w:val="22"/>
        </w:rPr>
        <w:t>-</w:t>
      </w:r>
      <w:r>
        <w:rPr>
          <w:rFonts w:ascii="Times New Roman" w:hAnsi="Times New Roman"/>
          <w:b/>
          <w:color w:val="000000"/>
          <w:sz w:val="22"/>
          <w:szCs w:val="22"/>
        </w:rPr>
        <w:t xml:space="preserve"> </w:t>
      </w:r>
      <w:r w:rsidRPr="00CE4296">
        <w:rPr>
          <w:rFonts w:ascii="Times New Roman" w:hAnsi="Times New Roman"/>
          <w:b/>
          <w:color w:val="000000"/>
          <w:sz w:val="22"/>
          <w:szCs w:val="22"/>
        </w:rPr>
        <w:t>writing</w:t>
      </w:r>
    </w:p>
    <w:p w14:paraId="1AC1A04F" w14:textId="77777777" w:rsidR="00A53300" w:rsidRPr="00CE4296" w:rsidRDefault="00A53300" w:rsidP="00A53300">
      <w:pPr>
        <w:tabs>
          <w:tab w:val="left" w:pos="360"/>
        </w:tabs>
        <w:rPr>
          <w:rFonts w:ascii="Times New Roman" w:hAnsi="Times New Roman"/>
          <w:b/>
          <w:color w:val="000000"/>
          <w:sz w:val="22"/>
          <w:szCs w:val="22"/>
        </w:rPr>
      </w:pPr>
      <w:r w:rsidRPr="00CE4296">
        <w:rPr>
          <w:rFonts w:ascii="Times New Roman" w:hAnsi="Times New Roman"/>
          <w:b/>
          <w:color w:val="000000"/>
          <w:sz w:val="22"/>
          <w:szCs w:val="22"/>
        </w:rPr>
        <w:t>-</w:t>
      </w:r>
      <w:r>
        <w:rPr>
          <w:rFonts w:ascii="Times New Roman" w:hAnsi="Times New Roman"/>
          <w:b/>
          <w:color w:val="000000"/>
          <w:sz w:val="22"/>
          <w:szCs w:val="22"/>
        </w:rPr>
        <w:t xml:space="preserve"> </w:t>
      </w:r>
      <w:r w:rsidRPr="00CE4296">
        <w:rPr>
          <w:rFonts w:ascii="Times New Roman" w:hAnsi="Times New Roman"/>
          <w:b/>
          <w:color w:val="000000"/>
          <w:sz w:val="22"/>
          <w:szCs w:val="22"/>
        </w:rPr>
        <w:t>specialized kinds of work</w:t>
      </w:r>
    </w:p>
    <w:p w14:paraId="112FC7ED" w14:textId="77777777" w:rsidR="00A53300" w:rsidRPr="00CE4296" w:rsidRDefault="00A53300" w:rsidP="00A53300">
      <w:pPr>
        <w:tabs>
          <w:tab w:val="left" w:pos="360"/>
        </w:tabs>
        <w:rPr>
          <w:rFonts w:ascii="Times New Roman" w:hAnsi="Times New Roman"/>
          <w:b/>
          <w:color w:val="000000"/>
          <w:sz w:val="22"/>
          <w:szCs w:val="22"/>
        </w:rPr>
      </w:pPr>
      <w:r w:rsidRPr="00CE4296">
        <w:rPr>
          <w:rFonts w:ascii="Times New Roman" w:hAnsi="Times New Roman"/>
          <w:b/>
          <w:color w:val="000000"/>
          <w:sz w:val="22"/>
          <w:szCs w:val="22"/>
        </w:rPr>
        <w:t>-</w:t>
      </w:r>
      <w:r>
        <w:rPr>
          <w:rFonts w:ascii="Times New Roman" w:hAnsi="Times New Roman"/>
          <w:b/>
          <w:color w:val="000000"/>
          <w:sz w:val="22"/>
          <w:szCs w:val="22"/>
        </w:rPr>
        <w:t xml:space="preserve"> </w:t>
      </w:r>
      <w:r w:rsidRPr="00CE4296">
        <w:rPr>
          <w:rFonts w:ascii="Times New Roman" w:hAnsi="Times New Roman"/>
          <w:b/>
          <w:color w:val="000000"/>
          <w:sz w:val="22"/>
          <w:szCs w:val="22"/>
        </w:rPr>
        <w:t>differences in wealth/status</w:t>
      </w:r>
    </w:p>
    <w:p w14:paraId="71157EAD" w14:textId="77777777" w:rsidR="00A53300" w:rsidRPr="00CE4296" w:rsidRDefault="00A53300" w:rsidP="00A53300">
      <w:pPr>
        <w:tabs>
          <w:tab w:val="left" w:pos="360"/>
        </w:tabs>
        <w:rPr>
          <w:rFonts w:ascii="Times New Roman" w:hAnsi="Times New Roman"/>
          <w:b/>
          <w:color w:val="000000"/>
          <w:sz w:val="22"/>
          <w:szCs w:val="22"/>
        </w:rPr>
      </w:pPr>
      <w:r w:rsidRPr="00CE4296">
        <w:rPr>
          <w:rFonts w:ascii="Times New Roman" w:hAnsi="Times New Roman"/>
          <w:b/>
          <w:color w:val="000000"/>
          <w:sz w:val="22"/>
          <w:szCs w:val="22"/>
        </w:rPr>
        <w:t>-</w:t>
      </w:r>
      <w:r>
        <w:rPr>
          <w:rFonts w:ascii="Times New Roman" w:hAnsi="Times New Roman"/>
          <w:b/>
          <w:color w:val="000000"/>
          <w:sz w:val="22"/>
          <w:szCs w:val="22"/>
        </w:rPr>
        <w:t xml:space="preserve"> </w:t>
      </w:r>
      <w:r w:rsidRPr="00CE4296">
        <w:rPr>
          <w:rFonts w:ascii="Times New Roman" w:hAnsi="Times New Roman"/>
          <w:b/>
          <w:color w:val="000000"/>
          <w:sz w:val="22"/>
          <w:szCs w:val="22"/>
        </w:rPr>
        <w:t>a centralized political system</w:t>
      </w:r>
    </w:p>
    <w:p w14:paraId="60A999CC" w14:textId="77777777" w:rsidR="00A53300" w:rsidRPr="00826C83" w:rsidRDefault="00A53300" w:rsidP="00A53300">
      <w:pPr>
        <w:tabs>
          <w:tab w:val="left" w:pos="360"/>
        </w:tabs>
        <w:rPr>
          <w:rFonts w:ascii="Times New Roman" w:hAnsi="Times New Roman"/>
          <w:color w:val="000000"/>
          <w:sz w:val="22"/>
          <w:szCs w:val="22"/>
        </w:rPr>
      </w:pPr>
      <w:r w:rsidRPr="00826C83">
        <w:rPr>
          <w:rFonts w:ascii="Times New Roman" w:hAnsi="Times New Roman"/>
          <w:color w:val="000000"/>
          <w:sz w:val="22"/>
          <w:szCs w:val="22"/>
        </w:rPr>
        <w:t xml:space="preserve">Page: </w:t>
      </w:r>
      <w:r>
        <w:rPr>
          <w:rFonts w:ascii="Times New Roman" w:hAnsi="Times New Roman"/>
          <w:color w:val="000000"/>
          <w:sz w:val="22"/>
          <w:szCs w:val="22"/>
        </w:rPr>
        <w:t>14</w:t>
      </w:r>
    </w:p>
    <w:p w14:paraId="657E1720" w14:textId="0BF53547" w:rsidR="00A53300" w:rsidRPr="000E46F6" w:rsidRDefault="00A53300" w:rsidP="00A53300">
      <w:pPr>
        <w:tabs>
          <w:tab w:val="left" w:pos="360"/>
        </w:tabs>
        <w:rPr>
          <w:rFonts w:ascii="Times New Roman" w:hAnsi="Times New Roman"/>
          <w:sz w:val="22"/>
          <w:szCs w:val="22"/>
        </w:rPr>
      </w:pPr>
      <w:r w:rsidRPr="000E46F6">
        <w:rPr>
          <w:rFonts w:ascii="Times New Roman" w:hAnsi="Times New Roman"/>
          <w:sz w:val="22"/>
          <w:szCs w:val="22"/>
        </w:rPr>
        <w:t>Learning Objective: 1.</w:t>
      </w:r>
      <w:r>
        <w:rPr>
          <w:rFonts w:ascii="Times New Roman" w:hAnsi="Times New Roman"/>
          <w:sz w:val="22"/>
          <w:szCs w:val="22"/>
        </w:rPr>
        <w:t>3</w:t>
      </w:r>
    </w:p>
    <w:p w14:paraId="314A15AC" w14:textId="77777777" w:rsidR="00A53300" w:rsidRPr="00CE4296" w:rsidRDefault="00A53300" w:rsidP="00A53300">
      <w:pPr>
        <w:tabs>
          <w:tab w:val="left" w:pos="360"/>
        </w:tabs>
        <w:rPr>
          <w:rFonts w:ascii="Times New Roman" w:hAnsi="Times New Roman"/>
          <w:color w:val="000000"/>
          <w:sz w:val="22"/>
          <w:szCs w:val="22"/>
        </w:rPr>
      </w:pPr>
      <w:r w:rsidRPr="00CE4296">
        <w:rPr>
          <w:rFonts w:ascii="Times New Roman" w:hAnsi="Times New Roman"/>
          <w:sz w:val="22"/>
          <w:szCs w:val="22"/>
        </w:rPr>
        <w:t>Bloom</w:t>
      </w:r>
      <w:r>
        <w:rPr>
          <w:rFonts w:ascii="Times New Roman" w:hAnsi="Times New Roman"/>
          <w:sz w:val="22"/>
          <w:szCs w:val="22"/>
        </w:rPr>
        <w:t>’</w:t>
      </w:r>
      <w:r w:rsidRPr="00CE4296">
        <w:rPr>
          <w:rFonts w:ascii="Times New Roman" w:hAnsi="Times New Roman"/>
          <w:sz w:val="22"/>
          <w:szCs w:val="22"/>
        </w:rPr>
        <w:t>s Taxonomy Level: Remember</w:t>
      </w:r>
    </w:p>
    <w:p w14:paraId="022E224F" w14:textId="77777777" w:rsidR="00A53300" w:rsidRPr="00CE4296" w:rsidRDefault="00A53300" w:rsidP="00A53300">
      <w:pPr>
        <w:tabs>
          <w:tab w:val="left" w:pos="360"/>
        </w:tabs>
        <w:rPr>
          <w:rFonts w:ascii="Times New Roman" w:hAnsi="Times New Roman"/>
          <w:color w:val="000000"/>
          <w:sz w:val="22"/>
          <w:szCs w:val="22"/>
        </w:rPr>
      </w:pPr>
    </w:p>
    <w:p w14:paraId="3EE6D45E" w14:textId="217AB95B" w:rsidR="00A53300" w:rsidRPr="00CE4296" w:rsidRDefault="001B33C1" w:rsidP="00A53300">
      <w:pPr>
        <w:tabs>
          <w:tab w:val="left" w:pos="360"/>
        </w:tabs>
        <w:rPr>
          <w:rFonts w:ascii="Times New Roman" w:hAnsi="Times New Roman"/>
          <w:color w:val="000000"/>
          <w:sz w:val="22"/>
          <w:szCs w:val="22"/>
        </w:rPr>
      </w:pPr>
      <w:r>
        <w:rPr>
          <w:rFonts w:ascii="Times New Roman" w:hAnsi="Times New Roman"/>
          <w:color w:val="000000"/>
          <w:sz w:val="22"/>
          <w:szCs w:val="22"/>
        </w:rPr>
        <w:t xml:space="preserve">94. </w:t>
      </w:r>
      <w:r w:rsidR="00A53300" w:rsidRPr="00CE4296">
        <w:rPr>
          <w:rFonts w:ascii="Times New Roman" w:hAnsi="Times New Roman"/>
          <w:color w:val="000000"/>
          <w:sz w:val="22"/>
          <w:szCs w:val="22"/>
        </w:rPr>
        <w:t>Describe a research question an evolutionary psychologist might investigate.</w:t>
      </w:r>
    </w:p>
    <w:p w14:paraId="386DDF4F" w14:textId="77777777" w:rsidR="00A53300" w:rsidRPr="00CE4296" w:rsidRDefault="00A53300" w:rsidP="00A53300">
      <w:pPr>
        <w:tabs>
          <w:tab w:val="left" w:pos="360"/>
        </w:tabs>
        <w:rPr>
          <w:rFonts w:ascii="Times New Roman" w:hAnsi="Times New Roman"/>
          <w:b/>
          <w:color w:val="000000"/>
          <w:sz w:val="22"/>
          <w:szCs w:val="22"/>
        </w:rPr>
      </w:pPr>
      <w:r w:rsidRPr="000E46F6">
        <w:rPr>
          <w:rFonts w:ascii="Times New Roman" w:hAnsi="Times New Roman"/>
          <w:b/>
          <w:color w:val="000000"/>
          <w:sz w:val="22"/>
          <w:szCs w:val="22"/>
        </w:rPr>
        <w:lastRenderedPageBreak/>
        <w:t>Answer: Varies. An evolutionary psychologist might explore the evolutionary basis of why men rate attractiveness as more important in mate selection and women rate earning potential higher</w:t>
      </w:r>
      <w:r w:rsidRPr="008A6DB7">
        <w:rPr>
          <w:rFonts w:ascii="Times New Roman" w:hAnsi="Times New Roman"/>
          <w:b/>
          <w:color w:val="000000"/>
          <w:sz w:val="22"/>
          <w:szCs w:val="22"/>
        </w:rPr>
        <w:t>.</w:t>
      </w:r>
    </w:p>
    <w:p w14:paraId="6A1CBD47" w14:textId="77777777" w:rsidR="00A53300" w:rsidRPr="00826C83" w:rsidRDefault="00A53300" w:rsidP="00A53300">
      <w:pPr>
        <w:tabs>
          <w:tab w:val="left" w:pos="360"/>
        </w:tabs>
        <w:rPr>
          <w:rFonts w:ascii="Times New Roman" w:hAnsi="Times New Roman"/>
          <w:color w:val="000000"/>
          <w:sz w:val="22"/>
          <w:szCs w:val="22"/>
        </w:rPr>
      </w:pPr>
      <w:r w:rsidRPr="00826C83">
        <w:rPr>
          <w:rFonts w:ascii="Times New Roman" w:hAnsi="Times New Roman"/>
          <w:color w:val="000000"/>
          <w:sz w:val="22"/>
          <w:szCs w:val="22"/>
        </w:rPr>
        <w:t>Page: 15</w:t>
      </w:r>
    </w:p>
    <w:p w14:paraId="6B9635FD" w14:textId="7C259FD6" w:rsidR="00A53300" w:rsidRDefault="00A53300" w:rsidP="00A53300">
      <w:pPr>
        <w:tabs>
          <w:tab w:val="left" w:pos="360"/>
        </w:tabs>
        <w:rPr>
          <w:rFonts w:ascii="Times New Roman" w:hAnsi="Times New Roman"/>
          <w:sz w:val="22"/>
          <w:szCs w:val="22"/>
        </w:rPr>
      </w:pPr>
      <w:r>
        <w:rPr>
          <w:rFonts w:ascii="Times New Roman" w:hAnsi="Times New Roman"/>
          <w:sz w:val="22"/>
          <w:szCs w:val="22"/>
        </w:rPr>
        <w:t>Learning Objective: 1.4</w:t>
      </w:r>
    </w:p>
    <w:p w14:paraId="7CA22C02" w14:textId="77777777" w:rsidR="00A53300" w:rsidRDefault="00A53300" w:rsidP="00A53300">
      <w:pPr>
        <w:tabs>
          <w:tab w:val="left" w:pos="360"/>
        </w:tabs>
        <w:rPr>
          <w:rFonts w:ascii="Times New Roman" w:hAnsi="Times New Roman"/>
          <w:sz w:val="22"/>
          <w:szCs w:val="22"/>
        </w:rPr>
      </w:pPr>
      <w:r w:rsidRPr="00CE4296">
        <w:rPr>
          <w:rFonts w:ascii="Times New Roman" w:hAnsi="Times New Roman"/>
          <w:sz w:val="22"/>
          <w:szCs w:val="22"/>
        </w:rPr>
        <w:t>Bloom</w:t>
      </w:r>
      <w:r>
        <w:rPr>
          <w:rFonts w:ascii="Times New Roman" w:hAnsi="Times New Roman"/>
          <w:sz w:val="22"/>
          <w:szCs w:val="22"/>
        </w:rPr>
        <w:t>’</w:t>
      </w:r>
      <w:r w:rsidRPr="00CE4296">
        <w:rPr>
          <w:rFonts w:ascii="Times New Roman" w:hAnsi="Times New Roman"/>
          <w:sz w:val="22"/>
          <w:szCs w:val="22"/>
        </w:rPr>
        <w:t>s Taxonomy Level: Apply</w:t>
      </w:r>
    </w:p>
    <w:p w14:paraId="689A92B3" w14:textId="0F46F4BA" w:rsidR="00AF0217" w:rsidRDefault="00AF0217" w:rsidP="00A53300">
      <w:pPr>
        <w:tabs>
          <w:tab w:val="left" w:pos="360"/>
        </w:tabs>
        <w:rPr>
          <w:rFonts w:ascii="Times New Roman" w:hAnsi="Times New Roman"/>
          <w:sz w:val="22"/>
          <w:szCs w:val="22"/>
        </w:rPr>
      </w:pPr>
    </w:p>
    <w:p w14:paraId="3871B032" w14:textId="30273147" w:rsidR="006918B9" w:rsidRDefault="001B33C1" w:rsidP="00A53300">
      <w:pPr>
        <w:tabs>
          <w:tab w:val="left" w:pos="360"/>
        </w:tabs>
        <w:rPr>
          <w:rFonts w:ascii="Times New Roman" w:hAnsi="Times New Roman"/>
          <w:sz w:val="22"/>
          <w:szCs w:val="22"/>
        </w:rPr>
      </w:pPr>
      <w:r>
        <w:rPr>
          <w:rFonts w:ascii="Times New Roman" w:hAnsi="Times New Roman"/>
          <w:sz w:val="22"/>
          <w:szCs w:val="22"/>
        </w:rPr>
        <w:t>95</w:t>
      </w:r>
      <w:r w:rsidR="00F32237">
        <w:rPr>
          <w:rFonts w:ascii="Times New Roman" w:hAnsi="Times New Roman"/>
          <w:sz w:val="22"/>
          <w:szCs w:val="22"/>
        </w:rPr>
        <w:t>.</w:t>
      </w:r>
      <w:r w:rsidR="00D935CD">
        <w:rPr>
          <w:rFonts w:ascii="Times New Roman" w:hAnsi="Times New Roman"/>
          <w:sz w:val="22"/>
          <w:szCs w:val="22"/>
        </w:rPr>
        <w:t xml:space="preserve"> </w:t>
      </w:r>
      <w:r w:rsidR="00A53300">
        <w:rPr>
          <w:rFonts w:ascii="Times New Roman" w:hAnsi="Times New Roman"/>
          <w:sz w:val="22"/>
          <w:szCs w:val="22"/>
        </w:rPr>
        <w:t>Compare and contrast features related to developed and developing countries.</w:t>
      </w:r>
    </w:p>
    <w:p w14:paraId="02F12B5D" w14:textId="77777777" w:rsidR="006918B9" w:rsidRDefault="00A53300" w:rsidP="00A53300">
      <w:pPr>
        <w:tabs>
          <w:tab w:val="left" w:pos="360"/>
        </w:tabs>
        <w:rPr>
          <w:rFonts w:ascii="Times New Roman" w:hAnsi="Times New Roman"/>
          <w:b/>
          <w:color w:val="000000"/>
          <w:sz w:val="22"/>
          <w:szCs w:val="22"/>
        </w:rPr>
      </w:pPr>
      <w:r w:rsidRPr="00CE4296">
        <w:rPr>
          <w:rFonts w:ascii="Times New Roman" w:hAnsi="Times New Roman"/>
          <w:b/>
          <w:color w:val="000000"/>
          <w:sz w:val="22"/>
          <w:szCs w:val="22"/>
        </w:rPr>
        <w:t xml:space="preserve">Answer: </w:t>
      </w:r>
      <w:r>
        <w:rPr>
          <w:rFonts w:ascii="Times New Roman" w:hAnsi="Times New Roman"/>
          <w:b/>
          <w:color w:val="000000"/>
          <w:sz w:val="22"/>
          <w:szCs w:val="22"/>
        </w:rPr>
        <w:t>Developed countries are economically developed, affluent, and have high medial levels of income and education. Developing countries have lower levels of income and education but may be experiencing economic growth.</w:t>
      </w:r>
    </w:p>
    <w:p w14:paraId="71CAC76F" w14:textId="7C812EE6" w:rsidR="00A53300" w:rsidRPr="00826C83" w:rsidRDefault="00A53300" w:rsidP="00A53300">
      <w:pPr>
        <w:tabs>
          <w:tab w:val="left" w:pos="360"/>
        </w:tabs>
        <w:rPr>
          <w:rFonts w:ascii="Times New Roman" w:hAnsi="Times New Roman"/>
          <w:color w:val="000000"/>
          <w:sz w:val="22"/>
          <w:szCs w:val="22"/>
        </w:rPr>
      </w:pPr>
      <w:r w:rsidRPr="00826C83">
        <w:rPr>
          <w:rFonts w:ascii="Times New Roman" w:hAnsi="Times New Roman"/>
          <w:color w:val="000000"/>
          <w:sz w:val="22"/>
          <w:szCs w:val="22"/>
        </w:rPr>
        <w:t xml:space="preserve">Page: </w:t>
      </w:r>
      <w:r>
        <w:rPr>
          <w:rFonts w:ascii="Times New Roman" w:hAnsi="Times New Roman"/>
          <w:color w:val="000000"/>
          <w:sz w:val="22"/>
          <w:szCs w:val="22"/>
        </w:rPr>
        <w:t>5–6</w:t>
      </w:r>
    </w:p>
    <w:p w14:paraId="0B51DEC5" w14:textId="77777777" w:rsidR="00A53300" w:rsidRDefault="00A53300" w:rsidP="00A53300">
      <w:pPr>
        <w:tabs>
          <w:tab w:val="left" w:pos="360"/>
        </w:tabs>
        <w:rPr>
          <w:rFonts w:ascii="Times New Roman" w:hAnsi="Times New Roman"/>
          <w:sz w:val="22"/>
          <w:szCs w:val="22"/>
        </w:rPr>
      </w:pPr>
      <w:r>
        <w:rPr>
          <w:rFonts w:ascii="Times New Roman" w:hAnsi="Times New Roman"/>
          <w:sz w:val="22"/>
          <w:szCs w:val="22"/>
        </w:rPr>
        <w:t>Learning Objective: 1.1</w:t>
      </w:r>
    </w:p>
    <w:p w14:paraId="5EDBDF57" w14:textId="77777777" w:rsidR="00A53300" w:rsidRDefault="00A53300" w:rsidP="00A53300">
      <w:pPr>
        <w:tabs>
          <w:tab w:val="left" w:pos="360"/>
        </w:tabs>
        <w:rPr>
          <w:rFonts w:ascii="Times New Roman" w:hAnsi="Times New Roman"/>
          <w:sz w:val="22"/>
          <w:szCs w:val="22"/>
        </w:rPr>
      </w:pPr>
      <w:r w:rsidRPr="00CE4296">
        <w:rPr>
          <w:rFonts w:ascii="Times New Roman" w:hAnsi="Times New Roman"/>
          <w:sz w:val="22"/>
          <w:szCs w:val="22"/>
        </w:rPr>
        <w:t>Bloom</w:t>
      </w:r>
      <w:r>
        <w:rPr>
          <w:rFonts w:ascii="Times New Roman" w:hAnsi="Times New Roman"/>
          <w:sz w:val="22"/>
          <w:szCs w:val="22"/>
        </w:rPr>
        <w:t>’</w:t>
      </w:r>
      <w:r w:rsidRPr="00CE4296">
        <w:rPr>
          <w:rFonts w:ascii="Times New Roman" w:hAnsi="Times New Roman"/>
          <w:sz w:val="22"/>
          <w:szCs w:val="22"/>
        </w:rPr>
        <w:t xml:space="preserve">s Taxonomy Level: </w:t>
      </w:r>
      <w:r>
        <w:rPr>
          <w:rFonts w:ascii="Times New Roman" w:hAnsi="Times New Roman"/>
          <w:sz w:val="22"/>
          <w:szCs w:val="22"/>
        </w:rPr>
        <w:t>Understand</w:t>
      </w:r>
    </w:p>
    <w:p w14:paraId="3413FA27" w14:textId="77777777" w:rsidR="00A53300" w:rsidRPr="004470A4" w:rsidRDefault="00A53300" w:rsidP="00A53300">
      <w:pPr>
        <w:tabs>
          <w:tab w:val="left" w:pos="360"/>
        </w:tabs>
        <w:rPr>
          <w:rFonts w:ascii="Times New Roman" w:hAnsi="Times New Roman"/>
          <w:b/>
          <w:color w:val="000000"/>
          <w:sz w:val="22"/>
          <w:szCs w:val="24"/>
        </w:rPr>
      </w:pPr>
    </w:p>
    <w:p w14:paraId="7D707312" w14:textId="77777777" w:rsidR="00A53300" w:rsidRDefault="00A53300" w:rsidP="00A53300">
      <w:pPr>
        <w:pStyle w:val="Heading3"/>
      </w:pPr>
      <w:bookmarkStart w:id="5" w:name="_Toc311454115"/>
      <w:r>
        <w:t>Essay Questions</w:t>
      </w:r>
      <w:bookmarkEnd w:id="5"/>
    </w:p>
    <w:p w14:paraId="5DFB6FA0" w14:textId="77777777" w:rsidR="00A53300" w:rsidRDefault="00A53300" w:rsidP="00A53300">
      <w:pPr>
        <w:tabs>
          <w:tab w:val="left" w:pos="360"/>
        </w:tabs>
        <w:rPr>
          <w:rFonts w:ascii="Times New Roman" w:hAnsi="Times New Roman"/>
          <w:color w:val="000000"/>
          <w:sz w:val="28"/>
          <w:szCs w:val="28"/>
        </w:rPr>
      </w:pPr>
    </w:p>
    <w:p w14:paraId="11F63128" w14:textId="0E7020F4" w:rsidR="00A53300" w:rsidRPr="00CE4296" w:rsidRDefault="001B33C1" w:rsidP="00A53300">
      <w:pPr>
        <w:rPr>
          <w:sz w:val="22"/>
          <w:szCs w:val="22"/>
        </w:rPr>
      </w:pPr>
      <w:r>
        <w:rPr>
          <w:sz w:val="22"/>
          <w:szCs w:val="22"/>
        </w:rPr>
        <w:t>96</w:t>
      </w:r>
      <w:r w:rsidR="00EE5B20">
        <w:rPr>
          <w:sz w:val="22"/>
          <w:szCs w:val="22"/>
        </w:rPr>
        <w:t xml:space="preserve">. </w:t>
      </w:r>
      <w:r w:rsidR="00A53300" w:rsidRPr="00CE4296">
        <w:rPr>
          <w:sz w:val="22"/>
          <w:szCs w:val="22"/>
        </w:rPr>
        <w:t>India is the second most populous country and is projected to have more people than any other country by 2050. Describe three aspects of Indian people and/or culture.</w:t>
      </w:r>
    </w:p>
    <w:p w14:paraId="2CC891D1" w14:textId="77777777" w:rsidR="00A53300" w:rsidRPr="00CE4296" w:rsidRDefault="00A53300" w:rsidP="00A53300">
      <w:pPr>
        <w:rPr>
          <w:b/>
          <w:sz w:val="22"/>
          <w:szCs w:val="22"/>
        </w:rPr>
      </w:pPr>
      <w:r w:rsidRPr="00CE4296">
        <w:rPr>
          <w:b/>
          <w:sz w:val="22"/>
          <w:szCs w:val="22"/>
        </w:rPr>
        <w:t xml:space="preserve">Answer: </w:t>
      </w:r>
      <w:r>
        <w:rPr>
          <w:b/>
          <w:sz w:val="22"/>
          <w:szCs w:val="22"/>
        </w:rPr>
        <w:t xml:space="preserve">Most of the population lives on less than two dollars a day; about half are underweight and malnourished; less than half complete secondary school; about 50% of women are literate and 75% of men; most live in rural areas. </w:t>
      </w:r>
      <w:r w:rsidRPr="00CE4296">
        <w:rPr>
          <w:b/>
          <w:sz w:val="22"/>
          <w:szCs w:val="22"/>
        </w:rPr>
        <w:t>It is a developing country that is quickly becoming a leader in the global economy</w:t>
      </w:r>
      <w:r>
        <w:rPr>
          <w:b/>
          <w:sz w:val="22"/>
          <w:szCs w:val="22"/>
        </w:rPr>
        <w:t xml:space="preserve"> in manufacturing, telecommunications, and services</w:t>
      </w:r>
      <w:r w:rsidRPr="00CE4296">
        <w:rPr>
          <w:b/>
          <w:sz w:val="22"/>
          <w:szCs w:val="22"/>
        </w:rPr>
        <w:t>.</w:t>
      </w:r>
    </w:p>
    <w:p w14:paraId="258EC0F1" w14:textId="6A9A42FD" w:rsidR="00A53300" w:rsidRPr="00826C83" w:rsidRDefault="00A53300" w:rsidP="00A53300">
      <w:pPr>
        <w:rPr>
          <w:sz w:val="22"/>
          <w:szCs w:val="22"/>
        </w:rPr>
      </w:pPr>
      <w:r w:rsidRPr="00826C83">
        <w:rPr>
          <w:sz w:val="22"/>
          <w:szCs w:val="22"/>
        </w:rPr>
        <w:t xml:space="preserve">Page: </w:t>
      </w:r>
      <w:r>
        <w:rPr>
          <w:sz w:val="22"/>
          <w:szCs w:val="22"/>
        </w:rPr>
        <w:t>5</w:t>
      </w:r>
      <w:r w:rsidR="00AF0217">
        <w:rPr>
          <w:sz w:val="22"/>
          <w:szCs w:val="22"/>
        </w:rPr>
        <w:t>–</w:t>
      </w:r>
      <w:r>
        <w:rPr>
          <w:sz w:val="22"/>
          <w:szCs w:val="22"/>
        </w:rPr>
        <w:t>6</w:t>
      </w:r>
    </w:p>
    <w:p w14:paraId="708C91FF" w14:textId="77777777" w:rsidR="00A53300" w:rsidRDefault="00A53300" w:rsidP="00A53300">
      <w:pPr>
        <w:rPr>
          <w:rFonts w:ascii="Times New Roman" w:hAnsi="Times New Roman"/>
          <w:sz w:val="22"/>
          <w:szCs w:val="22"/>
        </w:rPr>
      </w:pPr>
      <w:r>
        <w:rPr>
          <w:rFonts w:ascii="Times New Roman" w:hAnsi="Times New Roman"/>
          <w:sz w:val="22"/>
          <w:szCs w:val="22"/>
        </w:rPr>
        <w:t>Learning Objective: 1.1</w:t>
      </w:r>
    </w:p>
    <w:p w14:paraId="5BC9E988" w14:textId="77777777" w:rsidR="00A53300" w:rsidRPr="00CE4296" w:rsidRDefault="00A53300" w:rsidP="00A53300">
      <w:pPr>
        <w:rPr>
          <w:sz w:val="22"/>
          <w:szCs w:val="22"/>
        </w:rPr>
      </w:pPr>
      <w:r w:rsidRPr="00CE4296">
        <w:rPr>
          <w:rFonts w:ascii="Times New Roman" w:hAnsi="Times New Roman"/>
          <w:sz w:val="22"/>
          <w:szCs w:val="22"/>
        </w:rPr>
        <w:t>Bloom</w:t>
      </w:r>
      <w:r>
        <w:rPr>
          <w:rFonts w:ascii="Times New Roman" w:hAnsi="Times New Roman"/>
          <w:sz w:val="22"/>
          <w:szCs w:val="22"/>
        </w:rPr>
        <w:t>’</w:t>
      </w:r>
      <w:r w:rsidRPr="00CE4296">
        <w:rPr>
          <w:rFonts w:ascii="Times New Roman" w:hAnsi="Times New Roman"/>
          <w:sz w:val="22"/>
          <w:szCs w:val="22"/>
        </w:rPr>
        <w:t>s Taxonomy Level: Understand</w:t>
      </w:r>
    </w:p>
    <w:p w14:paraId="6C10F705" w14:textId="77777777" w:rsidR="00A53300" w:rsidRPr="00CE4296" w:rsidRDefault="00A53300" w:rsidP="00A53300">
      <w:pPr>
        <w:rPr>
          <w:sz w:val="22"/>
          <w:szCs w:val="22"/>
        </w:rPr>
      </w:pPr>
    </w:p>
    <w:bookmarkEnd w:id="1"/>
    <w:p w14:paraId="61E17B3E" w14:textId="77777777" w:rsidR="00A53300" w:rsidRPr="004470A4" w:rsidRDefault="00A53300">
      <w:pPr>
        <w:rPr>
          <w:sz w:val="22"/>
        </w:rPr>
        <w:sectPr w:rsidR="00A53300" w:rsidRPr="004470A4">
          <w:headerReference w:type="default" r:id="rId10"/>
          <w:pgSz w:w="12240" w:h="15840"/>
          <w:pgMar w:top="1440" w:right="1800" w:bottom="1440" w:left="1800" w:header="720" w:footer="720" w:gutter="0"/>
          <w:cols w:space="720"/>
          <w:docGrid w:linePitch="360"/>
        </w:sectPr>
      </w:pPr>
    </w:p>
    <w:p w14:paraId="2241E041" w14:textId="2A922DF7" w:rsidR="00A53300" w:rsidRDefault="001E27D9" w:rsidP="00A53300">
      <w:pPr>
        <w:spacing w:before="13600"/>
      </w:pPr>
      <w:r>
        <w:lastRenderedPageBreak/>
        <w:pict w14:anchorId="2F96246B">
          <v:shape id="_x0000_s1043" type="#_x0000_t202" style="position:absolute;margin-left:-54pt;margin-top:54.2pt;width:522pt;height:557.8pt;z-index:251660288;mso-wrap-edited:f" wrapcoords="-112 0 -112 21600 21712 21600 21712 0 -112 0" filled="f" stroked="f">
            <v:textbox style="mso-next-textbox:#_x0000_s1043">
              <w:txbxContent>
                <w:tbl>
                  <w:tblPr>
                    <w:tblW w:w="10582" w:type="dxa"/>
                    <w:tblLook w:val="00A0" w:firstRow="1" w:lastRow="0" w:firstColumn="1" w:lastColumn="0" w:noHBand="0" w:noVBand="0"/>
                  </w:tblPr>
                  <w:tblGrid>
                    <w:gridCol w:w="10808"/>
                    <w:gridCol w:w="222"/>
                    <w:gridCol w:w="222"/>
                    <w:gridCol w:w="222"/>
                    <w:gridCol w:w="222"/>
                  </w:tblGrid>
                  <w:tr w:rsidR="00B35433" w14:paraId="24476C9D" w14:textId="77777777">
                    <w:trPr>
                      <w:trHeight w:val="275"/>
                    </w:trPr>
                    <w:tc>
                      <w:tcPr>
                        <w:tcW w:w="2385" w:type="dxa"/>
                        <w:tcBorders>
                          <w:top w:val="single" w:sz="4" w:space="0" w:color="808080"/>
                          <w:left w:val="single" w:sz="4" w:space="0" w:color="808080"/>
                          <w:bottom w:val="single" w:sz="4" w:space="0" w:color="808080"/>
                          <w:right w:val="single" w:sz="4" w:space="0" w:color="808080"/>
                        </w:tcBorders>
                        <w:shd w:val="clear" w:color="auto" w:fill="auto"/>
                      </w:tcPr>
                      <w:p w14:paraId="2B9D3A74" w14:textId="77777777" w:rsidR="00B35433" w:rsidRDefault="00B35433" w:rsidP="00A53300">
                        <w:pPr>
                          <w:shd w:val="clear" w:color="auto" w:fill="FFFFFF"/>
                          <w:rPr>
                            <w:rFonts w:ascii="Times New Roman" w:hAnsi="Times New Roman"/>
                            <w:color w:val="000000"/>
                            <w:sz w:val="27"/>
                            <w:szCs w:val="27"/>
                          </w:rPr>
                        </w:pPr>
                      </w:p>
                      <w:p w14:paraId="49D83AA6" w14:textId="77777777" w:rsidR="00B35433" w:rsidRDefault="00B35433" w:rsidP="00A53300">
                        <w:pPr>
                          <w:shd w:val="clear" w:color="auto" w:fill="FFFFFF"/>
                          <w:rPr>
                            <w:rFonts w:ascii="Times New Roman" w:hAnsi="Times New Roman"/>
                            <w:color w:val="000000"/>
                            <w:sz w:val="27"/>
                            <w:szCs w:val="27"/>
                          </w:rPr>
                        </w:pPr>
                      </w:p>
                      <w:tbl>
                        <w:tblPr>
                          <w:tblW w:w="10582" w:type="dxa"/>
                          <w:tblLook w:val="00A0" w:firstRow="1" w:lastRow="0" w:firstColumn="1" w:lastColumn="0" w:noHBand="0" w:noVBand="0"/>
                        </w:tblPr>
                        <w:tblGrid>
                          <w:gridCol w:w="2385"/>
                          <w:gridCol w:w="2050"/>
                          <w:gridCol w:w="2045"/>
                          <w:gridCol w:w="2054"/>
                          <w:gridCol w:w="2048"/>
                        </w:tblGrid>
                        <w:tr w:rsidR="00B35433" w14:paraId="7A5BA18E" w14:textId="77777777">
                          <w:trPr>
                            <w:trHeight w:val="275"/>
                          </w:trPr>
                          <w:tc>
                            <w:tcPr>
                              <w:tcW w:w="2385" w:type="dxa"/>
                              <w:tcBorders>
                                <w:top w:val="single" w:sz="4" w:space="0" w:color="808080"/>
                                <w:left w:val="single" w:sz="4" w:space="0" w:color="808080"/>
                                <w:bottom w:val="single" w:sz="4" w:space="0" w:color="808080"/>
                                <w:right w:val="single" w:sz="4" w:space="0" w:color="808080"/>
                              </w:tcBorders>
                              <w:shd w:val="clear" w:color="auto" w:fill="auto"/>
                            </w:tcPr>
                            <w:p w14:paraId="074EC93A" w14:textId="77777777" w:rsidR="00B35433" w:rsidRPr="004470A4" w:rsidRDefault="00B35433" w:rsidP="00A53300">
                              <w:pPr>
                                <w:keepNext/>
                                <w:keepLines/>
                                <w:tabs>
                                  <w:tab w:val="center" w:pos="4320"/>
                                  <w:tab w:val="right" w:pos="8640"/>
                                </w:tabs>
                                <w:spacing w:before="200"/>
                                <w:outlineLvl w:val="5"/>
                                <w:rPr>
                                  <w:b/>
                                  <w:sz w:val="22"/>
                                </w:rPr>
                              </w:pPr>
                              <w:r w:rsidRPr="004470A4">
                                <w:rPr>
                                  <w:b/>
                                  <w:sz w:val="22"/>
                                </w:rPr>
                                <w:t>Learning Objective</w:t>
                              </w: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748A5E27" w14:textId="77777777" w:rsidR="00B35433" w:rsidRPr="004470A4" w:rsidRDefault="00B35433" w:rsidP="00A53300">
                              <w:pPr>
                                <w:tabs>
                                  <w:tab w:val="center" w:pos="4320"/>
                                  <w:tab w:val="right" w:pos="8640"/>
                                </w:tabs>
                                <w:spacing w:before="20" w:after="20"/>
                                <w:rPr>
                                  <w:b/>
                                  <w:sz w:val="22"/>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7B4B052F" w14:textId="77777777" w:rsidR="00B35433" w:rsidRPr="004530D0" w:rsidRDefault="00B35433" w:rsidP="00A53300">
                              <w:pPr>
                                <w:keepNext/>
                                <w:keepLines/>
                                <w:tabs>
                                  <w:tab w:val="center" w:pos="4320"/>
                                  <w:tab w:val="right" w:pos="8640"/>
                                </w:tabs>
                                <w:spacing w:before="200"/>
                                <w:outlineLvl w:val="5"/>
                                <w:rPr>
                                  <w:rFonts w:eastAsiaTheme="majorEastAsia" w:cstheme="majorBidi"/>
                                  <w:i/>
                                  <w:iCs/>
                                  <w:color w:val="243F60" w:themeColor="accent1" w:themeShade="7F"/>
                                </w:rPr>
                              </w:pPr>
                              <w:r w:rsidRPr="004470A4">
                                <w:rPr>
                                  <w:b/>
                                  <w:sz w:val="22"/>
                                </w:rPr>
                                <w:t>Remember</w:t>
                              </w: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0812E892" w14:textId="77777777" w:rsidR="00B35433" w:rsidRPr="004470A4" w:rsidRDefault="00B35433" w:rsidP="00A53300">
                              <w:pPr>
                                <w:keepNext/>
                                <w:keepLines/>
                                <w:tabs>
                                  <w:tab w:val="center" w:pos="4320"/>
                                  <w:tab w:val="right" w:pos="8640"/>
                                </w:tabs>
                                <w:spacing w:before="200"/>
                                <w:outlineLvl w:val="5"/>
                                <w:rPr>
                                  <w:b/>
                                  <w:sz w:val="22"/>
                                </w:rPr>
                              </w:pPr>
                              <w:r w:rsidRPr="004470A4">
                                <w:rPr>
                                  <w:b/>
                                  <w:sz w:val="22"/>
                                </w:rPr>
                                <w:t>Understand</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5870CC54" w14:textId="77777777" w:rsidR="00B35433" w:rsidRPr="004470A4" w:rsidRDefault="00B35433" w:rsidP="00A53300">
                              <w:pPr>
                                <w:keepNext/>
                                <w:keepLines/>
                                <w:tabs>
                                  <w:tab w:val="center" w:pos="4320"/>
                                  <w:tab w:val="right" w:pos="8640"/>
                                </w:tabs>
                                <w:spacing w:before="200"/>
                                <w:outlineLvl w:val="5"/>
                                <w:rPr>
                                  <w:b/>
                                  <w:sz w:val="22"/>
                                </w:rPr>
                              </w:pPr>
                              <w:r w:rsidRPr="004470A4">
                                <w:rPr>
                                  <w:b/>
                                  <w:sz w:val="22"/>
                                </w:rPr>
                                <w:t>Apply</w:t>
                              </w:r>
                            </w:p>
                          </w:tc>
                        </w:tr>
                        <w:tr w:rsidR="00B35433" w14:paraId="06A5F037" w14:textId="77777777">
                          <w:trPr>
                            <w:trHeight w:val="332"/>
                          </w:trPr>
                          <w:tc>
                            <w:tcPr>
                              <w:tcW w:w="2385" w:type="dxa"/>
                              <w:vMerge w:val="restart"/>
                              <w:tcBorders>
                                <w:top w:val="single" w:sz="4" w:space="0" w:color="808080"/>
                                <w:left w:val="single" w:sz="4" w:space="0" w:color="808080"/>
                                <w:bottom w:val="single" w:sz="4" w:space="0" w:color="808080"/>
                                <w:right w:val="single" w:sz="4" w:space="0" w:color="808080"/>
                              </w:tcBorders>
                              <w:shd w:val="clear" w:color="auto" w:fill="auto"/>
                            </w:tcPr>
                            <w:p w14:paraId="2851CC22" w14:textId="28692DA1" w:rsidR="00B35433" w:rsidRPr="004470A4" w:rsidRDefault="00B35433" w:rsidP="00A53300">
                              <w:pPr>
                                <w:tabs>
                                  <w:tab w:val="center" w:pos="4320"/>
                                  <w:tab w:val="right" w:pos="8640"/>
                                </w:tabs>
                                <w:rPr>
                                  <w:b/>
                                  <w:sz w:val="22"/>
                                </w:rPr>
                              </w:pPr>
                              <w:r w:rsidRPr="004470A4">
                                <w:rPr>
                                  <w:b/>
                                  <w:sz w:val="22"/>
                                </w:rPr>
                                <w:t>Learning Objective 1.5</w:t>
                              </w: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6510FE74" w14:textId="77777777" w:rsidR="00B35433" w:rsidRPr="004470A4" w:rsidRDefault="00B35433" w:rsidP="00A53300">
                              <w:pPr>
                                <w:tabs>
                                  <w:tab w:val="center" w:pos="4320"/>
                                  <w:tab w:val="right" w:pos="8640"/>
                                </w:tabs>
                                <w:rPr>
                                  <w:sz w:val="22"/>
                                </w:rPr>
                              </w:pPr>
                              <w:r w:rsidRPr="004470A4">
                                <w:rPr>
                                  <w:sz w:val="22"/>
                                </w:rPr>
                                <w:t>Multiple Choice</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57FE9AA1" w14:textId="4085E757" w:rsidR="00B35433" w:rsidRPr="004470A4" w:rsidRDefault="00B35433" w:rsidP="004470A4">
                              <w:pPr>
                                <w:keepNext/>
                                <w:keepLines/>
                                <w:widowControl w:val="0"/>
                                <w:tabs>
                                  <w:tab w:val="right" w:pos="900"/>
                                  <w:tab w:val="left" w:pos="1140"/>
                                  <w:tab w:val="center" w:pos="4320"/>
                                  <w:tab w:val="right" w:pos="8640"/>
                                </w:tabs>
                                <w:outlineLvl w:val="5"/>
                                <w:rPr>
                                  <w:sz w:val="22"/>
                                </w:rPr>
                              </w:pPr>
                              <w:r>
                                <w:rPr>
                                  <w:sz w:val="22"/>
                                </w:rPr>
                                <w:t xml:space="preserve">1, 2, </w:t>
                              </w:r>
                              <w:r w:rsidRPr="004470A4">
                                <w:rPr>
                                  <w:sz w:val="22"/>
                                </w:rPr>
                                <w:t>6, 7, 8, 9, 17, 23, 24, 26, 27, 28, 33, 36, 40, 41, 56</w:t>
                              </w: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5D7F014E" w14:textId="6C08BC3C" w:rsidR="00B35433" w:rsidRPr="004470A4" w:rsidRDefault="00B35433" w:rsidP="004470A4">
                              <w:pPr>
                                <w:keepNext/>
                                <w:keepLines/>
                                <w:widowControl w:val="0"/>
                                <w:tabs>
                                  <w:tab w:val="right" w:pos="900"/>
                                  <w:tab w:val="left" w:pos="1140"/>
                                  <w:tab w:val="center" w:pos="4320"/>
                                  <w:tab w:val="right" w:pos="8640"/>
                                </w:tabs>
                                <w:outlineLvl w:val="5"/>
                                <w:rPr>
                                  <w:sz w:val="22"/>
                                </w:rPr>
                              </w:pPr>
                              <w:r>
                                <w:rPr>
                                  <w:sz w:val="22"/>
                                </w:rPr>
                                <w:t xml:space="preserve">3, </w:t>
                              </w:r>
                              <w:r w:rsidRPr="004470A4">
                                <w:rPr>
                                  <w:sz w:val="22"/>
                                </w:rPr>
                                <w:t xml:space="preserve">4, 5, 12, 13, 14, 15, 16, 18, 19, 20, 21, 22, 30, 31, 32, 35, 37, 38, 39, 42, 43, 44, 45, 46, 48, 51, 52, 53, 55, 57 </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6C61FFF9" w14:textId="58434A4C" w:rsidR="00B35433" w:rsidRPr="004470A4" w:rsidRDefault="00B35433" w:rsidP="00A53300">
                              <w:pPr>
                                <w:tabs>
                                  <w:tab w:val="center" w:pos="4320"/>
                                  <w:tab w:val="right" w:pos="8640"/>
                                </w:tabs>
                                <w:rPr>
                                  <w:sz w:val="22"/>
                                </w:rPr>
                              </w:pPr>
                              <w:r w:rsidRPr="004470A4">
                                <w:rPr>
                                  <w:sz w:val="22"/>
                                </w:rPr>
                                <w:t xml:space="preserve">10, 11, 25, 29, 34, 47, 49, 50, 54 </w:t>
                              </w:r>
                            </w:p>
                          </w:tc>
                        </w:tr>
                        <w:tr w:rsidR="00B35433" w14:paraId="1579DF8E" w14:textId="77777777">
                          <w:trPr>
                            <w:trHeight w:val="332"/>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26FD3218" w14:textId="77777777" w:rsidR="00B35433" w:rsidRPr="004470A4" w:rsidRDefault="00B35433" w:rsidP="00A53300">
                              <w:pPr>
                                <w:tabs>
                                  <w:tab w:val="center" w:pos="4320"/>
                                  <w:tab w:val="right" w:pos="8640"/>
                                </w:tabs>
                                <w:spacing w:before="20" w:after="20"/>
                                <w:rPr>
                                  <w:b/>
                                  <w:caps/>
                                  <w:sz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5A777A77" w14:textId="77777777" w:rsidR="00B35433" w:rsidRPr="004470A4" w:rsidRDefault="00B35433" w:rsidP="00A53300">
                              <w:pPr>
                                <w:tabs>
                                  <w:tab w:val="center" w:pos="4320"/>
                                  <w:tab w:val="right" w:pos="8640"/>
                                </w:tabs>
                                <w:rPr>
                                  <w:sz w:val="22"/>
                                </w:rPr>
                              </w:pPr>
                              <w:r w:rsidRPr="004470A4">
                                <w:rPr>
                                  <w:sz w:val="22"/>
                                </w:rPr>
                                <w:t>Short Answer</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34A20677" w14:textId="77777777" w:rsidR="00B35433" w:rsidRPr="004470A4" w:rsidRDefault="00B35433" w:rsidP="00A53300">
                              <w:pPr>
                                <w:tabs>
                                  <w:tab w:val="center" w:pos="4320"/>
                                  <w:tab w:val="right" w:pos="8640"/>
                                </w:tabs>
                                <w:spacing w:before="20" w:after="20"/>
                                <w:rPr>
                                  <w:sz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46DED7E6" w14:textId="77777777" w:rsidR="00B35433" w:rsidRPr="004470A4" w:rsidRDefault="00B35433" w:rsidP="00A53300">
                              <w:pPr>
                                <w:tabs>
                                  <w:tab w:val="center" w:pos="4320"/>
                                  <w:tab w:val="right" w:pos="8640"/>
                                </w:tabs>
                                <w:rPr>
                                  <w:sz w:val="22"/>
                                </w:rPr>
                              </w:pPr>
                              <w:r w:rsidRPr="004470A4">
                                <w:rPr>
                                  <w:sz w:val="22"/>
                                </w:rPr>
                                <w:t>116</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6E0D7622" w14:textId="77777777" w:rsidR="00B35433" w:rsidRPr="004470A4" w:rsidRDefault="00B35433" w:rsidP="00A53300">
                              <w:pPr>
                                <w:tabs>
                                  <w:tab w:val="center" w:pos="4320"/>
                                  <w:tab w:val="right" w:pos="8640"/>
                                </w:tabs>
                                <w:spacing w:before="20" w:after="20"/>
                                <w:rPr>
                                  <w:sz w:val="22"/>
                                </w:rPr>
                              </w:pPr>
                            </w:p>
                          </w:tc>
                        </w:tr>
                        <w:tr w:rsidR="00B35433" w14:paraId="09916CD8" w14:textId="77777777">
                          <w:trPr>
                            <w:trHeight w:val="206"/>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7F81FEF5" w14:textId="77777777" w:rsidR="00B35433" w:rsidRPr="004470A4" w:rsidRDefault="00B35433" w:rsidP="00A53300">
                              <w:pPr>
                                <w:tabs>
                                  <w:tab w:val="center" w:pos="4320"/>
                                  <w:tab w:val="right" w:pos="8640"/>
                                </w:tabs>
                                <w:spacing w:before="20" w:after="20"/>
                                <w:rPr>
                                  <w:b/>
                                  <w:caps/>
                                  <w:sz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391EFBEF" w14:textId="77777777" w:rsidR="00B35433" w:rsidRPr="004470A4" w:rsidRDefault="00B35433" w:rsidP="00A53300">
                              <w:pPr>
                                <w:tabs>
                                  <w:tab w:val="center" w:pos="4320"/>
                                  <w:tab w:val="right" w:pos="8640"/>
                                </w:tabs>
                                <w:rPr>
                                  <w:sz w:val="22"/>
                                </w:rPr>
                              </w:pPr>
                              <w:r w:rsidRPr="004470A4">
                                <w:rPr>
                                  <w:sz w:val="22"/>
                                </w:rPr>
                                <w:t>Essay</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74B3CE45" w14:textId="77777777" w:rsidR="00B35433" w:rsidRPr="004470A4" w:rsidRDefault="00B35433" w:rsidP="00A53300">
                              <w:pPr>
                                <w:tabs>
                                  <w:tab w:val="center" w:pos="4320"/>
                                  <w:tab w:val="right" w:pos="8640"/>
                                </w:tabs>
                                <w:spacing w:before="20" w:after="20"/>
                                <w:rPr>
                                  <w:sz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30FD3417" w14:textId="77777777" w:rsidR="00B35433" w:rsidRPr="004470A4" w:rsidRDefault="00B35433" w:rsidP="00A53300">
                              <w:pPr>
                                <w:tabs>
                                  <w:tab w:val="center" w:pos="4320"/>
                                  <w:tab w:val="right" w:pos="8640"/>
                                </w:tabs>
                                <w:rPr>
                                  <w:sz w:val="22"/>
                                </w:rPr>
                              </w:pPr>
                              <w:r w:rsidRPr="004470A4">
                                <w:rPr>
                                  <w:sz w:val="22"/>
                                </w:rPr>
                                <w:t>123</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7CC4161E" w14:textId="77777777" w:rsidR="00B35433" w:rsidRPr="004470A4" w:rsidRDefault="00B35433" w:rsidP="00A53300">
                              <w:pPr>
                                <w:tabs>
                                  <w:tab w:val="center" w:pos="4320"/>
                                  <w:tab w:val="right" w:pos="8640"/>
                                </w:tabs>
                                <w:spacing w:before="20" w:after="20"/>
                                <w:rPr>
                                  <w:sz w:val="22"/>
                                </w:rPr>
                              </w:pPr>
                            </w:p>
                          </w:tc>
                        </w:tr>
                        <w:tr w:rsidR="00B35433" w14:paraId="43650415" w14:textId="77777777">
                          <w:trPr>
                            <w:trHeight w:val="260"/>
                          </w:trPr>
                          <w:tc>
                            <w:tcPr>
                              <w:tcW w:w="2385" w:type="dxa"/>
                              <w:vMerge w:val="restart"/>
                              <w:tcBorders>
                                <w:top w:val="single" w:sz="4" w:space="0" w:color="808080"/>
                                <w:left w:val="single" w:sz="4" w:space="0" w:color="808080"/>
                                <w:bottom w:val="single" w:sz="4" w:space="0" w:color="808080"/>
                                <w:right w:val="single" w:sz="4" w:space="0" w:color="808080"/>
                              </w:tcBorders>
                              <w:shd w:val="clear" w:color="auto" w:fill="auto"/>
                            </w:tcPr>
                            <w:p w14:paraId="2B095C55" w14:textId="1FC22E00" w:rsidR="00B35433" w:rsidRPr="004470A4" w:rsidRDefault="00B35433" w:rsidP="00A53300">
                              <w:pPr>
                                <w:tabs>
                                  <w:tab w:val="center" w:pos="4320"/>
                                  <w:tab w:val="right" w:pos="8640"/>
                                </w:tabs>
                                <w:rPr>
                                  <w:b/>
                                  <w:sz w:val="22"/>
                                </w:rPr>
                              </w:pPr>
                              <w:r w:rsidRPr="004470A4">
                                <w:rPr>
                                  <w:b/>
                                  <w:sz w:val="22"/>
                                </w:rPr>
                                <w:t>Learning Objective 1.6</w:t>
                              </w: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2127F5C2" w14:textId="77777777" w:rsidR="00B35433" w:rsidRPr="004470A4" w:rsidRDefault="00B35433" w:rsidP="00A53300">
                              <w:pPr>
                                <w:tabs>
                                  <w:tab w:val="center" w:pos="4320"/>
                                  <w:tab w:val="right" w:pos="8640"/>
                                </w:tabs>
                                <w:rPr>
                                  <w:sz w:val="22"/>
                                </w:rPr>
                              </w:pPr>
                              <w:r w:rsidRPr="004470A4">
                                <w:rPr>
                                  <w:sz w:val="22"/>
                                </w:rPr>
                                <w:t>Multiple Choice</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150BD4E4" w14:textId="776B6CFF" w:rsidR="00B35433" w:rsidRPr="004470A4" w:rsidRDefault="00B35433" w:rsidP="00A53300">
                              <w:pPr>
                                <w:tabs>
                                  <w:tab w:val="center" w:pos="4320"/>
                                  <w:tab w:val="right" w:pos="8640"/>
                                </w:tabs>
                                <w:rPr>
                                  <w:sz w:val="22"/>
                                </w:rPr>
                              </w:pPr>
                              <w:r w:rsidRPr="004470A4">
                                <w:rPr>
                                  <w:sz w:val="22"/>
                                </w:rPr>
                                <w:t>58, 59, 69, 70, 72, 73, 74</w:t>
                              </w: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01F2F843" w14:textId="3B493DC5" w:rsidR="00B35433" w:rsidRPr="004470A4" w:rsidRDefault="00B35433" w:rsidP="00A53300">
                              <w:pPr>
                                <w:tabs>
                                  <w:tab w:val="center" w:pos="4320"/>
                                  <w:tab w:val="right" w:pos="8640"/>
                                </w:tabs>
                                <w:rPr>
                                  <w:sz w:val="22"/>
                                </w:rPr>
                              </w:pPr>
                              <w:r w:rsidRPr="004470A4">
                                <w:rPr>
                                  <w:sz w:val="22"/>
                                </w:rPr>
                                <w:t>60, 61, 63, 68</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612AD61D" w14:textId="65726BF6" w:rsidR="00B35433" w:rsidRPr="004470A4" w:rsidRDefault="00B35433" w:rsidP="00A53300">
                              <w:pPr>
                                <w:tabs>
                                  <w:tab w:val="center" w:pos="4320"/>
                                  <w:tab w:val="right" w:pos="8640"/>
                                </w:tabs>
                                <w:rPr>
                                  <w:sz w:val="22"/>
                                </w:rPr>
                              </w:pPr>
                              <w:r w:rsidRPr="004470A4">
                                <w:rPr>
                                  <w:sz w:val="22"/>
                                </w:rPr>
                                <w:t>62, 64, 65, 66, 67, 71</w:t>
                              </w:r>
                            </w:p>
                          </w:tc>
                        </w:tr>
                        <w:tr w:rsidR="00B35433" w14:paraId="6AD02685" w14:textId="77777777">
                          <w:trPr>
                            <w:trHeight w:val="260"/>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155A798A" w14:textId="77777777" w:rsidR="00B35433" w:rsidRPr="004470A4" w:rsidRDefault="00B35433" w:rsidP="00A53300">
                              <w:pPr>
                                <w:tabs>
                                  <w:tab w:val="center" w:pos="4320"/>
                                  <w:tab w:val="right" w:pos="8640"/>
                                </w:tabs>
                                <w:spacing w:before="20" w:after="20"/>
                                <w:rPr>
                                  <w:b/>
                                  <w:caps/>
                                  <w:sz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4AF569CA" w14:textId="77777777" w:rsidR="00B35433" w:rsidRPr="004470A4" w:rsidRDefault="00B35433" w:rsidP="00A53300">
                              <w:pPr>
                                <w:tabs>
                                  <w:tab w:val="center" w:pos="4320"/>
                                  <w:tab w:val="right" w:pos="8640"/>
                                </w:tabs>
                                <w:rPr>
                                  <w:sz w:val="22"/>
                                </w:rPr>
                              </w:pPr>
                              <w:r w:rsidRPr="004470A4">
                                <w:rPr>
                                  <w:sz w:val="22"/>
                                </w:rPr>
                                <w:t>Short Answer</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43E84F3D" w14:textId="77777777" w:rsidR="00B35433" w:rsidRPr="004470A4" w:rsidRDefault="00B35433" w:rsidP="00A53300">
                              <w:pPr>
                                <w:tabs>
                                  <w:tab w:val="center" w:pos="4320"/>
                                  <w:tab w:val="right" w:pos="8640"/>
                                </w:tabs>
                                <w:spacing w:before="20" w:after="20"/>
                                <w:rPr>
                                  <w:sz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42349D5E" w14:textId="77777777" w:rsidR="00B35433" w:rsidRPr="004470A4" w:rsidRDefault="00B35433" w:rsidP="00A53300">
                              <w:pPr>
                                <w:tabs>
                                  <w:tab w:val="center" w:pos="4320"/>
                                  <w:tab w:val="right" w:pos="8640"/>
                                </w:tabs>
                                <w:rPr>
                                  <w:sz w:val="22"/>
                                </w:rPr>
                              </w:pPr>
                              <w:r w:rsidRPr="004470A4">
                                <w:rPr>
                                  <w:sz w:val="22"/>
                                </w:rPr>
                                <w:t>117, 118</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7786008D" w14:textId="77777777" w:rsidR="00B35433" w:rsidRPr="004470A4" w:rsidRDefault="00B35433" w:rsidP="00A53300">
                              <w:pPr>
                                <w:tabs>
                                  <w:tab w:val="center" w:pos="4320"/>
                                  <w:tab w:val="right" w:pos="8640"/>
                                </w:tabs>
                                <w:spacing w:before="20" w:after="20"/>
                                <w:rPr>
                                  <w:sz w:val="22"/>
                                </w:rPr>
                              </w:pPr>
                            </w:p>
                          </w:tc>
                        </w:tr>
                        <w:tr w:rsidR="00B35433" w14:paraId="6F7CE089" w14:textId="77777777">
                          <w:trPr>
                            <w:trHeight w:val="224"/>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4E629B8D" w14:textId="77777777" w:rsidR="00B35433" w:rsidRPr="004470A4" w:rsidRDefault="00B35433" w:rsidP="00A53300">
                              <w:pPr>
                                <w:tabs>
                                  <w:tab w:val="center" w:pos="4320"/>
                                  <w:tab w:val="right" w:pos="8640"/>
                                </w:tabs>
                                <w:spacing w:before="20" w:after="20"/>
                                <w:rPr>
                                  <w:b/>
                                  <w:caps/>
                                  <w:sz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37F644F8" w14:textId="77777777" w:rsidR="00B35433" w:rsidRPr="004470A4" w:rsidRDefault="00B35433" w:rsidP="00A53300">
                              <w:pPr>
                                <w:tabs>
                                  <w:tab w:val="center" w:pos="4320"/>
                                  <w:tab w:val="right" w:pos="8640"/>
                                </w:tabs>
                                <w:rPr>
                                  <w:sz w:val="22"/>
                                </w:rPr>
                              </w:pPr>
                              <w:r w:rsidRPr="004470A4">
                                <w:rPr>
                                  <w:sz w:val="22"/>
                                </w:rPr>
                                <w:t>Essay</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7DC0A246" w14:textId="77777777" w:rsidR="00B35433" w:rsidRPr="004470A4" w:rsidRDefault="00B35433" w:rsidP="00A53300">
                              <w:pPr>
                                <w:tabs>
                                  <w:tab w:val="center" w:pos="4320"/>
                                  <w:tab w:val="right" w:pos="8640"/>
                                </w:tabs>
                                <w:spacing w:before="20" w:after="20"/>
                                <w:rPr>
                                  <w:sz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621E62DF" w14:textId="58413475" w:rsidR="00B35433" w:rsidRPr="004470A4" w:rsidRDefault="00B35433" w:rsidP="00A53300">
                              <w:pPr>
                                <w:tabs>
                                  <w:tab w:val="center" w:pos="4320"/>
                                  <w:tab w:val="right" w:pos="8640"/>
                                </w:tabs>
                                <w:spacing w:before="20" w:after="20"/>
                                <w:rPr>
                                  <w:sz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42C3E033" w14:textId="77777777" w:rsidR="00B35433" w:rsidRPr="004470A4" w:rsidRDefault="00B35433" w:rsidP="00A53300">
                              <w:pPr>
                                <w:tabs>
                                  <w:tab w:val="center" w:pos="4320"/>
                                  <w:tab w:val="right" w:pos="8640"/>
                                </w:tabs>
                                <w:spacing w:before="20" w:after="20"/>
                                <w:rPr>
                                  <w:sz w:val="22"/>
                                </w:rPr>
                              </w:pPr>
                            </w:p>
                          </w:tc>
                        </w:tr>
                        <w:tr w:rsidR="00B35433" w14:paraId="6A81BB45" w14:textId="77777777">
                          <w:trPr>
                            <w:trHeight w:val="292"/>
                          </w:trPr>
                          <w:tc>
                            <w:tcPr>
                              <w:tcW w:w="2385" w:type="dxa"/>
                              <w:vMerge w:val="restart"/>
                              <w:tcBorders>
                                <w:top w:val="single" w:sz="4" w:space="0" w:color="808080"/>
                                <w:left w:val="single" w:sz="4" w:space="0" w:color="808080"/>
                                <w:bottom w:val="single" w:sz="4" w:space="0" w:color="808080"/>
                                <w:right w:val="single" w:sz="4" w:space="0" w:color="808080"/>
                              </w:tcBorders>
                              <w:shd w:val="clear" w:color="auto" w:fill="auto"/>
                            </w:tcPr>
                            <w:p w14:paraId="24BEEA12" w14:textId="58865567" w:rsidR="00B35433" w:rsidRPr="004470A4" w:rsidRDefault="00B35433" w:rsidP="00A53300">
                              <w:pPr>
                                <w:tabs>
                                  <w:tab w:val="center" w:pos="4320"/>
                                  <w:tab w:val="right" w:pos="8640"/>
                                </w:tabs>
                                <w:rPr>
                                  <w:b/>
                                  <w:caps/>
                                  <w:sz w:val="22"/>
                                </w:rPr>
                              </w:pPr>
                              <w:r w:rsidRPr="004470A4">
                                <w:rPr>
                                  <w:b/>
                                  <w:sz w:val="22"/>
                                </w:rPr>
                                <w:t>Learning Objective 1.7</w:t>
                              </w: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4B268995" w14:textId="77777777" w:rsidR="00B35433" w:rsidRPr="004470A4" w:rsidRDefault="00B35433" w:rsidP="00A53300">
                              <w:pPr>
                                <w:tabs>
                                  <w:tab w:val="center" w:pos="4320"/>
                                  <w:tab w:val="right" w:pos="8640"/>
                                </w:tabs>
                                <w:rPr>
                                  <w:sz w:val="22"/>
                                </w:rPr>
                              </w:pPr>
                              <w:r w:rsidRPr="004470A4">
                                <w:rPr>
                                  <w:sz w:val="22"/>
                                </w:rPr>
                                <w:t>Multiple Choice</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2078F930" w14:textId="348735A6" w:rsidR="00B35433" w:rsidRPr="004470A4" w:rsidRDefault="00B35433" w:rsidP="00A53300">
                              <w:pPr>
                                <w:tabs>
                                  <w:tab w:val="center" w:pos="4320"/>
                                  <w:tab w:val="right" w:pos="8640"/>
                                </w:tabs>
                                <w:rPr>
                                  <w:sz w:val="22"/>
                                </w:rPr>
                              </w:pPr>
                              <w:r w:rsidRPr="004470A4">
                                <w:rPr>
                                  <w:sz w:val="22"/>
                                </w:rPr>
                                <w:t xml:space="preserve">75, 78, 81, 85 </w:t>
                              </w: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5BFC7B08" w14:textId="52A49B1B" w:rsidR="00B35433" w:rsidRPr="004470A4" w:rsidRDefault="00B35433" w:rsidP="00A53300">
                              <w:pPr>
                                <w:tabs>
                                  <w:tab w:val="center" w:pos="4320"/>
                                  <w:tab w:val="right" w:pos="8640"/>
                                </w:tabs>
                                <w:rPr>
                                  <w:sz w:val="22"/>
                                </w:rPr>
                              </w:pPr>
                              <w:r w:rsidRPr="004470A4">
                                <w:rPr>
                                  <w:sz w:val="22"/>
                                </w:rPr>
                                <w:t>76, 82</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0008BE86" w14:textId="6DC078BE" w:rsidR="00B35433" w:rsidRPr="004470A4" w:rsidRDefault="00B35433" w:rsidP="00A53300">
                              <w:pPr>
                                <w:tabs>
                                  <w:tab w:val="center" w:pos="4320"/>
                                  <w:tab w:val="right" w:pos="8640"/>
                                </w:tabs>
                                <w:rPr>
                                  <w:sz w:val="22"/>
                                </w:rPr>
                              </w:pPr>
                              <w:r w:rsidRPr="004470A4">
                                <w:rPr>
                                  <w:sz w:val="22"/>
                                </w:rPr>
                                <w:t xml:space="preserve">77, 79, 80, 83, 84 </w:t>
                              </w:r>
                            </w:p>
                          </w:tc>
                        </w:tr>
                        <w:tr w:rsidR="00B35433" w14:paraId="12B4A064" w14:textId="77777777">
                          <w:trPr>
                            <w:trHeight w:val="242"/>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0DFA46CC" w14:textId="77777777" w:rsidR="00B35433" w:rsidRPr="004470A4" w:rsidRDefault="00B35433" w:rsidP="00A53300">
                              <w:pPr>
                                <w:tabs>
                                  <w:tab w:val="center" w:pos="4320"/>
                                  <w:tab w:val="right" w:pos="8640"/>
                                </w:tabs>
                                <w:spacing w:before="20" w:after="20"/>
                                <w:rPr>
                                  <w:b/>
                                  <w:caps/>
                                  <w:sz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557AC378" w14:textId="77777777" w:rsidR="00B35433" w:rsidRPr="004470A4" w:rsidRDefault="00B35433" w:rsidP="00A53300">
                              <w:pPr>
                                <w:tabs>
                                  <w:tab w:val="center" w:pos="4320"/>
                                  <w:tab w:val="right" w:pos="8640"/>
                                </w:tabs>
                                <w:rPr>
                                  <w:sz w:val="22"/>
                                </w:rPr>
                              </w:pPr>
                              <w:r w:rsidRPr="004470A4">
                                <w:rPr>
                                  <w:sz w:val="22"/>
                                </w:rPr>
                                <w:t>Short Answer</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61A9B7BF" w14:textId="77777777" w:rsidR="00B35433" w:rsidRPr="004470A4" w:rsidRDefault="00B35433" w:rsidP="00A53300">
                              <w:pPr>
                                <w:tabs>
                                  <w:tab w:val="center" w:pos="4320"/>
                                  <w:tab w:val="right" w:pos="8640"/>
                                </w:tabs>
                                <w:spacing w:before="20" w:after="20"/>
                                <w:rPr>
                                  <w:sz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46FAFC78" w14:textId="578A3DB5" w:rsidR="00B35433" w:rsidRPr="004470A4" w:rsidRDefault="00B35433" w:rsidP="00A53300">
                              <w:pPr>
                                <w:tabs>
                                  <w:tab w:val="center" w:pos="4320"/>
                                  <w:tab w:val="right" w:pos="8640"/>
                                </w:tabs>
                                <w:spacing w:before="20" w:after="20"/>
                                <w:rPr>
                                  <w:sz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25B45885" w14:textId="77777777" w:rsidR="00B35433" w:rsidRPr="004470A4" w:rsidRDefault="00B35433" w:rsidP="00A53300">
                              <w:pPr>
                                <w:tabs>
                                  <w:tab w:val="center" w:pos="4320"/>
                                  <w:tab w:val="right" w:pos="8640"/>
                                </w:tabs>
                                <w:spacing w:before="20" w:after="20"/>
                                <w:rPr>
                                  <w:sz w:val="22"/>
                                </w:rPr>
                              </w:pPr>
                            </w:p>
                          </w:tc>
                        </w:tr>
                        <w:tr w:rsidR="00B35433" w14:paraId="36040AD0" w14:textId="77777777">
                          <w:trPr>
                            <w:trHeight w:val="260"/>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3679C70A" w14:textId="77777777" w:rsidR="00B35433" w:rsidRPr="004470A4" w:rsidRDefault="00B35433" w:rsidP="00A53300">
                              <w:pPr>
                                <w:tabs>
                                  <w:tab w:val="center" w:pos="4320"/>
                                  <w:tab w:val="right" w:pos="8640"/>
                                </w:tabs>
                                <w:spacing w:before="20" w:after="20"/>
                                <w:rPr>
                                  <w:b/>
                                  <w:caps/>
                                  <w:sz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78D592A3" w14:textId="77777777" w:rsidR="00B35433" w:rsidRPr="004470A4" w:rsidRDefault="00B35433" w:rsidP="00A53300">
                              <w:pPr>
                                <w:tabs>
                                  <w:tab w:val="center" w:pos="4320"/>
                                  <w:tab w:val="right" w:pos="8640"/>
                                </w:tabs>
                                <w:rPr>
                                  <w:sz w:val="22"/>
                                </w:rPr>
                              </w:pPr>
                              <w:r w:rsidRPr="004470A4">
                                <w:rPr>
                                  <w:sz w:val="22"/>
                                </w:rPr>
                                <w:t>Essay</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34676669" w14:textId="77777777" w:rsidR="00B35433" w:rsidRPr="004470A4" w:rsidRDefault="00B35433" w:rsidP="00A53300">
                              <w:pPr>
                                <w:tabs>
                                  <w:tab w:val="center" w:pos="4320"/>
                                  <w:tab w:val="right" w:pos="8640"/>
                                </w:tabs>
                                <w:spacing w:before="20" w:after="20"/>
                                <w:rPr>
                                  <w:sz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7DD092E5" w14:textId="77777777" w:rsidR="00B35433" w:rsidRPr="004470A4" w:rsidRDefault="00B35433" w:rsidP="00A53300">
                              <w:pPr>
                                <w:tabs>
                                  <w:tab w:val="center" w:pos="4320"/>
                                  <w:tab w:val="right" w:pos="8640"/>
                                </w:tabs>
                                <w:spacing w:before="20" w:after="20"/>
                                <w:rPr>
                                  <w:sz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45A069B4" w14:textId="77777777" w:rsidR="00B35433" w:rsidRPr="004470A4" w:rsidRDefault="00B35433" w:rsidP="00A53300">
                              <w:pPr>
                                <w:tabs>
                                  <w:tab w:val="center" w:pos="4320"/>
                                  <w:tab w:val="right" w:pos="8640"/>
                                </w:tabs>
                                <w:spacing w:before="20" w:after="20"/>
                                <w:rPr>
                                  <w:sz w:val="22"/>
                                </w:rPr>
                              </w:pPr>
                            </w:p>
                          </w:tc>
                        </w:tr>
                        <w:tr w:rsidR="00B35433" w14:paraId="62A75C76" w14:textId="77777777">
                          <w:trPr>
                            <w:trHeight w:val="260"/>
                          </w:trPr>
                          <w:tc>
                            <w:tcPr>
                              <w:tcW w:w="2385" w:type="dxa"/>
                              <w:vMerge w:val="restart"/>
                              <w:tcBorders>
                                <w:top w:val="single" w:sz="4" w:space="0" w:color="808080"/>
                                <w:left w:val="single" w:sz="4" w:space="0" w:color="808080"/>
                                <w:bottom w:val="single" w:sz="4" w:space="0" w:color="808080"/>
                                <w:right w:val="single" w:sz="4" w:space="0" w:color="808080"/>
                              </w:tcBorders>
                              <w:shd w:val="clear" w:color="auto" w:fill="auto"/>
                            </w:tcPr>
                            <w:p w14:paraId="541FA108" w14:textId="6D6E3CAA" w:rsidR="00B35433" w:rsidRPr="004470A4" w:rsidRDefault="00B35433" w:rsidP="00A53300">
                              <w:pPr>
                                <w:tabs>
                                  <w:tab w:val="center" w:pos="4320"/>
                                  <w:tab w:val="right" w:pos="8640"/>
                                </w:tabs>
                                <w:rPr>
                                  <w:b/>
                                  <w:caps/>
                                  <w:sz w:val="22"/>
                                </w:rPr>
                              </w:pPr>
                              <w:r w:rsidRPr="004470A4">
                                <w:rPr>
                                  <w:b/>
                                  <w:sz w:val="22"/>
                                </w:rPr>
                                <w:t>Learning Objective 1.8</w:t>
                              </w: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5C719715" w14:textId="77777777" w:rsidR="00B35433" w:rsidRPr="004470A4" w:rsidRDefault="00B35433" w:rsidP="00A53300">
                              <w:pPr>
                                <w:tabs>
                                  <w:tab w:val="center" w:pos="4320"/>
                                  <w:tab w:val="right" w:pos="8640"/>
                                </w:tabs>
                                <w:rPr>
                                  <w:sz w:val="22"/>
                                </w:rPr>
                              </w:pPr>
                              <w:r w:rsidRPr="004470A4">
                                <w:rPr>
                                  <w:sz w:val="22"/>
                                </w:rPr>
                                <w:t>Multiple Choice</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0CBDDF0B" w14:textId="6A911552" w:rsidR="00B35433" w:rsidRPr="004470A4" w:rsidRDefault="00B35433" w:rsidP="00A53300">
                              <w:pPr>
                                <w:tabs>
                                  <w:tab w:val="center" w:pos="4320"/>
                                  <w:tab w:val="right" w:pos="8640"/>
                                </w:tabs>
                                <w:rPr>
                                  <w:sz w:val="22"/>
                                </w:rPr>
                              </w:pPr>
                              <w:r w:rsidRPr="004470A4">
                                <w:rPr>
                                  <w:sz w:val="22"/>
                                </w:rPr>
                                <w:t>86, 87, 88, 89</w:t>
                              </w: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6B225760" w14:textId="3FF7E052" w:rsidR="00B35433" w:rsidRPr="004470A4" w:rsidRDefault="00B35433" w:rsidP="00A53300">
                              <w:pPr>
                                <w:tabs>
                                  <w:tab w:val="center" w:pos="4320"/>
                                  <w:tab w:val="right" w:pos="8640"/>
                                </w:tabs>
                                <w:rPr>
                                  <w:sz w:val="22"/>
                                </w:rPr>
                              </w:pPr>
                              <w:r w:rsidRPr="004470A4">
                                <w:rPr>
                                  <w:sz w:val="22"/>
                                </w:rPr>
                                <w:t>90, 91</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1F7EE86D" w14:textId="23656EE0" w:rsidR="00B35433" w:rsidRPr="004470A4" w:rsidRDefault="00B35433" w:rsidP="00A53300">
                              <w:pPr>
                                <w:tabs>
                                  <w:tab w:val="center" w:pos="4320"/>
                                  <w:tab w:val="right" w:pos="8640"/>
                                </w:tabs>
                                <w:spacing w:before="20" w:after="20"/>
                                <w:rPr>
                                  <w:sz w:val="22"/>
                                </w:rPr>
                              </w:pPr>
                            </w:p>
                          </w:tc>
                        </w:tr>
                        <w:tr w:rsidR="00B35433" w14:paraId="173A7A95" w14:textId="77777777">
                          <w:trPr>
                            <w:trHeight w:val="260"/>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499303EB" w14:textId="77777777" w:rsidR="00B35433" w:rsidRPr="004470A4" w:rsidRDefault="00B35433" w:rsidP="00A53300">
                              <w:pPr>
                                <w:tabs>
                                  <w:tab w:val="center" w:pos="4320"/>
                                  <w:tab w:val="right" w:pos="8640"/>
                                </w:tabs>
                                <w:spacing w:before="20" w:after="20"/>
                                <w:rPr>
                                  <w:b/>
                                  <w:sz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280A1B2D" w14:textId="77777777" w:rsidR="00B35433" w:rsidRPr="004470A4" w:rsidRDefault="00B35433" w:rsidP="00A53300">
                              <w:pPr>
                                <w:tabs>
                                  <w:tab w:val="center" w:pos="4320"/>
                                  <w:tab w:val="right" w:pos="8640"/>
                                </w:tabs>
                                <w:rPr>
                                  <w:sz w:val="22"/>
                                </w:rPr>
                              </w:pPr>
                              <w:r w:rsidRPr="004470A4">
                                <w:rPr>
                                  <w:sz w:val="22"/>
                                </w:rPr>
                                <w:t>Short Answer</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26C147CB" w14:textId="77777777" w:rsidR="00B35433" w:rsidRPr="004470A4" w:rsidRDefault="00B35433" w:rsidP="00A53300">
                              <w:pPr>
                                <w:tabs>
                                  <w:tab w:val="center" w:pos="4320"/>
                                  <w:tab w:val="right" w:pos="8640"/>
                                </w:tabs>
                                <w:spacing w:before="20" w:after="20"/>
                                <w:rPr>
                                  <w:sz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5FEC044C" w14:textId="77777777" w:rsidR="00B35433" w:rsidRPr="004470A4" w:rsidRDefault="00B35433" w:rsidP="00A53300">
                              <w:pPr>
                                <w:tabs>
                                  <w:tab w:val="center" w:pos="4320"/>
                                  <w:tab w:val="right" w:pos="8640"/>
                                </w:tabs>
                                <w:spacing w:before="20" w:after="20"/>
                                <w:rPr>
                                  <w:sz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7C6DB15F" w14:textId="77777777" w:rsidR="00B35433" w:rsidRPr="004470A4" w:rsidRDefault="00B35433" w:rsidP="00A53300">
                              <w:pPr>
                                <w:tabs>
                                  <w:tab w:val="center" w:pos="4320"/>
                                  <w:tab w:val="right" w:pos="8640"/>
                                </w:tabs>
                                <w:rPr>
                                  <w:sz w:val="22"/>
                                </w:rPr>
                              </w:pPr>
                              <w:r w:rsidRPr="004470A4">
                                <w:rPr>
                                  <w:sz w:val="22"/>
                                </w:rPr>
                                <w:t>101, 102, 104</w:t>
                              </w:r>
                            </w:p>
                          </w:tc>
                        </w:tr>
                        <w:tr w:rsidR="00B35433" w14:paraId="0A8E8E91" w14:textId="77777777">
                          <w:trPr>
                            <w:trHeight w:val="260"/>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397D5D5A" w14:textId="77777777" w:rsidR="00B35433" w:rsidRPr="004470A4" w:rsidRDefault="00B35433" w:rsidP="00A53300">
                              <w:pPr>
                                <w:tabs>
                                  <w:tab w:val="center" w:pos="4320"/>
                                  <w:tab w:val="right" w:pos="8640"/>
                                </w:tabs>
                                <w:spacing w:before="20" w:after="20"/>
                                <w:rPr>
                                  <w:b/>
                                  <w:sz w:val="22"/>
                                </w:rPr>
                              </w:pPr>
                            </w:p>
                          </w:tc>
                          <w:tc>
                            <w:tcPr>
                              <w:tcW w:w="2050" w:type="dxa"/>
                              <w:tcBorders>
                                <w:top w:val="single" w:sz="4" w:space="0" w:color="808080"/>
                                <w:left w:val="single" w:sz="4" w:space="0" w:color="808080"/>
                                <w:right w:val="single" w:sz="4" w:space="0" w:color="808080"/>
                              </w:tcBorders>
                              <w:shd w:val="clear" w:color="auto" w:fill="auto"/>
                            </w:tcPr>
                            <w:p w14:paraId="19731A84" w14:textId="77777777" w:rsidR="00B35433" w:rsidRPr="004470A4" w:rsidRDefault="00B35433" w:rsidP="00A53300">
                              <w:pPr>
                                <w:tabs>
                                  <w:tab w:val="center" w:pos="4320"/>
                                  <w:tab w:val="right" w:pos="8640"/>
                                </w:tabs>
                                <w:rPr>
                                  <w:sz w:val="22"/>
                                </w:rPr>
                              </w:pPr>
                              <w:r w:rsidRPr="004470A4">
                                <w:rPr>
                                  <w:sz w:val="22"/>
                                </w:rPr>
                                <w:t>Essay</w:t>
                              </w:r>
                            </w:p>
                          </w:tc>
                          <w:tc>
                            <w:tcPr>
                              <w:tcW w:w="2045" w:type="dxa"/>
                              <w:tcBorders>
                                <w:top w:val="single" w:sz="4" w:space="0" w:color="808080"/>
                                <w:left w:val="single" w:sz="4" w:space="0" w:color="808080"/>
                                <w:right w:val="single" w:sz="4" w:space="0" w:color="808080"/>
                              </w:tcBorders>
                              <w:shd w:val="clear" w:color="auto" w:fill="C0C0C0"/>
                            </w:tcPr>
                            <w:p w14:paraId="6FCD051B" w14:textId="77777777" w:rsidR="00B35433" w:rsidRPr="004470A4" w:rsidRDefault="00B35433" w:rsidP="00A53300">
                              <w:pPr>
                                <w:tabs>
                                  <w:tab w:val="center" w:pos="4320"/>
                                  <w:tab w:val="right" w:pos="8640"/>
                                </w:tabs>
                                <w:spacing w:before="20" w:after="20"/>
                                <w:rPr>
                                  <w:sz w:val="22"/>
                                </w:rPr>
                              </w:pPr>
                            </w:p>
                          </w:tc>
                          <w:tc>
                            <w:tcPr>
                              <w:tcW w:w="2054" w:type="dxa"/>
                              <w:tcBorders>
                                <w:top w:val="single" w:sz="4" w:space="0" w:color="808080"/>
                                <w:left w:val="single" w:sz="4" w:space="0" w:color="808080"/>
                                <w:right w:val="single" w:sz="4" w:space="0" w:color="808080"/>
                              </w:tcBorders>
                              <w:shd w:val="clear" w:color="auto" w:fill="auto"/>
                            </w:tcPr>
                            <w:p w14:paraId="2749BDC5" w14:textId="77777777" w:rsidR="00B35433" w:rsidRPr="004470A4" w:rsidRDefault="00B35433" w:rsidP="00A53300">
                              <w:pPr>
                                <w:tabs>
                                  <w:tab w:val="center" w:pos="4320"/>
                                  <w:tab w:val="right" w:pos="8640"/>
                                </w:tabs>
                                <w:spacing w:before="20" w:after="20"/>
                                <w:rPr>
                                  <w:sz w:val="22"/>
                                </w:rPr>
                              </w:pPr>
                            </w:p>
                          </w:tc>
                          <w:tc>
                            <w:tcPr>
                              <w:tcW w:w="2048" w:type="dxa"/>
                              <w:tcBorders>
                                <w:top w:val="single" w:sz="4" w:space="0" w:color="808080"/>
                                <w:left w:val="single" w:sz="4" w:space="0" w:color="808080"/>
                                <w:right w:val="single" w:sz="4" w:space="0" w:color="808080"/>
                              </w:tcBorders>
                              <w:shd w:val="clear" w:color="auto" w:fill="C0C0C0"/>
                            </w:tcPr>
                            <w:p w14:paraId="5301E3D7" w14:textId="77777777" w:rsidR="00B35433" w:rsidRPr="004470A4" w:rsidRDefault="00B35433" w:rsidP="00A53300">
                              <w:pPr>
                                <w:tabs>
                                  <w:tab w:val="center" w:pos="4320"/>
                                  <w:tab w:val="right" w:pos="8640"/>
                                </w:tabs>
                                <w:spacing w:before="20" w:after="20"/>
                                <w:rPr>
                                  <w:sz w:val="22"/>
                                </w:rPr>
                              </w:pPr>
                            </w:p>
                          </w:tc>
                        </w:tr>
                        <w:tr w:rsidR="00B35433" w:rsidRPr="004667E3" w14:paraId="0FD15377" w14:textId="77777777">
                          <w:trPr>
                            <w:trHeight w:val="332"/>
                          </w:trPr>
                          <w:tc>
                            <w:tcPr>
                              <w:tcW w:w="2385" w:type="dxa"/>
                              <w:vMerge w:val="restart"/>
                              <w:tcBorders>
                                <w:top w:val="single" w:sz="4" w:space="0" w:color="808080"/>
                                <w:left w:val="single" w:sz="4" w:space="0" w:color="808080"/>
                                <w:bottom w:val="single" w:sz="4" w:space="0" w:color="808080"/>
                                <w:right w:val="single" w:sz="4" w:space="0" w:color="808080"/>
                              </w:tcBorders>
                              <w:shd w:val="clear" w:color="auto" w:fill="auto"/>
                            </w:tcPr>
                            <w:p w14:paraId="1A0013E4" w14:textId="055B4CFD" w:rsidR="00B35433" w:rsidRPr="004470A4" w:rsidRDefault="00B35433" w:rsidP="00A53300">
                              <w:pPr>
                                <w:tabs>
                                  <w:tab w:val="center" w:pos="4320"/>
                                  <w:tab w:val="right" w:pos="8640"/>
                                </w:tabs>
                                <w:rPr>
                                  <w:b/>
                                  <w:sz w:val="22"/>
                                </w:rPr>
                              </w:pPr>
                              <w:r w:rsidRPr="004470A4">
                                <w:rPr>
                                  <w:b/>
                                  <w:sz w:val="22"/>
                                </w:rPr>
                                <w:t>Learning Objective 1.9</w:t>
                              </w: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1007C2AF" w14:textId="77777777" w:rsidR="00B35433" w:rsidRPr="004470A4" w:rsidRDefault="00B35433" w:rsidP="00A53300">
                              <w:pPr>
                                <w:tabs>
                                  <w:tab w:val="center" w:pos="4320"/>
                                  <w:tab w:val="right" w:pos="8640"/>
                                </w:tabs>
                                <w:rPr>
                                  <w:sz w:val="22"/>
                                </w:rPr>
                              </w:pPr>
                              <w:r w:rsidRPr="004470A4">
                                <w:rPr>
                                  <w:sz w:val="22"/>
                                </w:rPr>
                                <w:t>Multiple Choice</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14C4778A" w14:textId="23BD70D3" w:rsidR="00B35433" w:rsidRPr="004470A4" w:rsidRDefault="00B35433" w:rsidP="00A53300">
                              <w:pPr>
                                <w:tabs>
                                  <w:tab w:val="center" w:pos="4320"/>
                                  <w:tab w:val="right" w:pos="8640"/>
                                </w:tabs>
                                <w:rPr>
                                  <w:sz w:val="22"/>
                                </w:rPr>
                              </w:pPr>
                              <w:r w:rsidRPr="004470A4">
                                <w:rPr>
                                  <w:sz w:val="22"/>
                                </w:rPr>
                                <w:t>92, 94, 102</w:t>
                              </w: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502A92F1" w14:textId="359E0C3F" w:rsidR="00B35433" w:rsidRPr="004470A4" w:rsidRDefault="00B35433" w:rsidP="00A53300">
                              <w:pPr>
                                <w:tabs>
                                  <w:tab w:val="center" w:pos="4320"/>
                                  <w:tab w:val="right" w:pos="8640"/>
                                </w:tabs>
                                <w:rPr>
                                  <w:sz w:val="22"/>
                                </w:rPr>
                              </w:pPr>
                              <w:r w:rsidRPr="004470A4">
                                <w:rPr>
                                  <w:sz w:val="22"/>
                                </w:rPr>
                                <w:t xml:space="preserve">93, 95, 96, 97, 99, 100, 101, 103 </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0C540F08" w14:textId="77777777" w:rsidR="00B35433" w:rsidRPr="004470A4" w:rsidRDefault="00B35433" w:rsidP="00A53300">
                              <w:pPr>
                                <w:tabs>
                                  <w:tab w:val="center" w:pos="4320"/>
                                  <w:tab w:val="right" w:pos="8640"/>
                                </w:tabs>
                                <w:rPr>
                                  <w:sz w:val="22"/>
                                </w:rPr>
                              </w:pPr>
                              <w:r w:rsidRPr="004470A4">
                                <w:rPr>
                                  <w:sz w:val="22"/>
                                </w:rPr>
                                <w:t>98</w:t>
                              </w:r>
                            </w:p>
                          </w:tc>
                        </w:tr>
                        <w:tr w:rsidR="00B35433" w:rsidRPr="004667E3" w14:paraId="630576C2" w14:textId="77777777">
                          <w:trPr>
                            <w:trHeight w:val="332"/>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6C7BC07D" w14:textId="77777777" w:rsidR="00B35433" w:rsidRPr="004470A4" w:rsidRDefault="00B35433" w:rsidP="00A53300">
                              <w:pPr>
                                <w:tabs>
                                  <w:tab w:val="center" w:pos="4320"/>
                                  <w:tab w:val="right" w:pos="8640"/>
                                </w:tabs>
                                <w:spacing w:before="20" w:after="20"/>
                                <w:rPr>
                                  <w:b/>
                                  <w:caps/>
                                  <w:sz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62946774" w14:textId="77777777" w:rsidR="00B35433" w:rsidRPr="004470A4" w:rsidRDefault="00B35433" w:rsidP="00A53300">
                              <w:pPr>
                                <w:tabs>
                                  <w:tab w:val="center" w:pos="4320"/>
                                  <w:tab w:val="right" w:pos="8640"/>
                                </w:tabs>
                                <w:rPr>
                                  <w:sz w:val="22"/>
                                </w:rPr>
                              </w:pPr>
                              <w:r w:rsidRPr="004470A4">
                                <w:rPr>
                                  <w:sz w:val="22"/>
                                </w:rPr>
                                <w:t>Short Answer</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7251CAA5" w14:textId="77777777" w:rsidR="00B35433" w:rsidRPr="004470A4" w:rsidRDefault="00B35433" w:rsidP="00A53300">
                              <w:pPr>
                                <w:tabs>
                                  <w:tab w:val="center" w:pos="4320"/>
                                  <w:tab w:val="right" w:pos="8640"/>
                                </w:tabs>
                                <w:spacing w:before="20" w:after="20"/>
                                <w:rPr>
                                  <w:sz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46D7FF4C" w14:textId="64D14A08" w:rsidR="00B35433" w:rsidRPr="004470A4" w:rsidRDefault="00B35433" w:rsidP="00A53300">
                              <w:pPr>
                                <w:keepNext/>
                                <w:keepLines/>
                                <w:widowControl w:val="0"/>
                                <w:tabs>
                                  <w:tab w:val="right" w:pos="900"/>
                                  <w:tab w:val="left" w:pos="1140"/>
                                  <w:tab w:val="center" w:pos="4320"/>
                                  <w:tab w:val="right" w:pos="8640"/>
                                </w:tabs>
                                <w:spacing w:before="200"/>
                                <w:outlineLvl w:val="5"/>
                                <w:rPr>
                                  <w:sz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6769DB0D" w14:textId="3C4D6967" w:rsidR="00B35433" w:rsidRPr="004470A4" w:rsidRDefault="00B35433" w:rsidP="004470A4">
                              <w:pPr>
                                <w:keepNext/>
                                <w:keepLines/>
                                <w:widowControl w:val="0"/>
                                <w:tabs>
                                  <w:tab w:val="right" w:pos="900"/>
                                  <w:tab w:val="left" w:pos="1140"/>
                                  <w:tab w:val="center" w:pos="4320"/>
                                  <w:tab w:val="right" w:pos="8640"/>
                                </w:tabs>
                                <w:outlineLvl w:val="5"/>
                                <w:rPr>
                                  <w:sz w:val="22"/>
                                </w:rPr>
                              </w:pPr>
                              <w:r w:rsidRPr="00A8386C">
                                <w:rPr>
                                  <w:sz w:val="22"/>
                                </w:rPr>
                                <w:t>119</w:t>
                              </w:r>
                              <w:r>
                                <w:rPr>
                                  <w:sz w:val="22"/>
                                </w:rPr>
                                <w:t xml:space="preserve">, </w:t>
                              </w:r>
                              <w:r w:rsidRPr="004470A4">
                                <w:rPr>
                                  <w:sz w:val="22"/>
                                </w:rPr>
                                <w:t>120, 122</w:t>
                              </w:r>
                            </w:p>
                          </w:tc>
                        </w:tr>
                        <w:tr w:rsidR="00B35433" w:rsidRPr="004667E3" w14:paraId="09FA7161" w14:textId="77777777">
                          <w:trPr>
                            <w:trHeight w:val="206"/>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63A9E60A" w14:textId="77777777" w:rsidR="00B35433" w:rsidRPr="004470A4" w:rsidRDefault="00B35433" w:rsidP="00A53300">
                              <w:pPr>
                                <w:tabs>
                                  <w:tab w:val="center" w:pos="4320"/>
                                  <w:tab w:val="right" w:pos="8640"/>
                                </w:tabs>
                                <w:spacing w:before="20" w:after="20"/>
                                <w:rPr>
                                  <w:b/>
                                  <w:caps/>
                                  <w:sz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07EAE740" w14:textId="77777777" w:rsidR="00B35433" w:rsidRPr="004470A4" w:rsidRDefault="00B35433" w:rsidP="00A53300">
                              <w:pPr>
                                <w:tabs>
                                  <w:tab w:val="center" w:pos="4320"/>
                                  <w:tab w:val="right" w:pos="8640"/>
                                </w:tabs>
                                <w:rPr>
                                  <w:sz w:val="22"/>
                                </w:rPr>
                              </w:pPr>
                              <w:r w:rsidRPr="004470A4">
                                <w:rPr>
                                  <w:sz w:val="22"/>
                                </w:rPr>
                                <w:t>Essay</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59B63F04" w14:textId="77777777" w:rsidR="00B35433" w:rsidRPr="004470A4" w:rsidRDefault="00B35433" w:rsidP="00A53300">
                              <w:pPr>
                                <w:tabs>
                                  <w:tab w:val="center" w:pos="4320"/>
                                  <w:tab w:val="right" w:pos="8640"/>
                                </w:tabs>
                                <w:spacing w:before="20" w:after="20"/>
                                <w:rPr>
                                  <w:sz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3F9C6235" w14:textId="77777777" w:rsidR="00B35433" w:rsidRPr="004470A4" w:rsidRDefault="00B35433" w:rsidP="00A53300">
                              <w:pPr>
                                <w:tabs>
                                  <w:tab w:val="center" w:pos="4320"/>
                                  <w:tab w:val="right" w:pos="8640"/>
                                </w:tabs>
                                <w:spacing w:before="20" w:after="20"/>
                                <w:rPr>
                                  <w:sz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6D70585A" w14:textId="0EC182EE" w:rsidR="00B35433" w:rsidRPr="004470A4" w:rsidRDefault="00B35433" w:rsidP="00A53300">
                              <w:pPr>
                                <w:tabs>
                                  <w:tab w:val="center" w:pos="4320"/>
                                  <w:tab w:val="right" w:pos="8640"/>
                                </w:tabs>
                                <w:spacing w:before="20" w:after="20"/>
                                <w:rPr>
                                  <w:sz w:val="22"/>
                                </w:rPr>
                              </w:pPr>
                            </w:p>
                          </w:tc>
                        </w:tr>
                        <w:tr w:rsidR="00B35433" w:rsidRPr="004667E3" w14:paraId="0EF20B86" w14:textId="77777777">
                          <w:trPr>
                            <w:trHeight w:val="206"/>
                          </w:trPr>
                          <w:tc>
                            <w:tcPr>
                              <w:tcW w:w="2385" w:type="dxa"/>
                              <w:tcBorders>
                                <w:top w:val="single" w:sz="4" w:space="0" w:color="808080"/>
                                <w:left w:val="single" w:sz="4" w:space="0" w:color="808080"/>
                                <w:bottom w:val="single" w:sz="4" w:space="0" w:color="808080"/>
                                <w:right w:val="single" w:sz="4" w:space="0" w:color="808080"/>
                              </w:tcBorders>
                              <w:shd w:val="clear" w:color="auto" w:fill="auto"/>
                            </w:tcPr>
                            <w:p w14:paraId="67DC534E" w14:textId="77777777" w:rsidR="00B35433" w:rsidRPr="004470A4" w:rsidRDefault="00B35433" w:rsidP="00A53300">
                              <w:pPr>
                                <w:tabs>
                                  <w:tab w:val="center" w:pos="4320"/>
                                  <w:tab w:val="right" w:pos="8640"/>
                                </w:tabs>
                                <w:rPr>
                                  <w:b/>
                                  <w:sz w:val="22"/>
                                </w:rPr>
                              </w:pPr>
                              <w:r w:rsidRPr="004470A4">
                                <w:rPr>
                                  <w:b/>
                                  <w:caps/>
                                  <w:sz w:val="22"/>
                                </w:rPr>
                                <w:t>L</w:t>
                              </w:r>
                              <w:r w:rsidRPr="004470A4">
                                <w:rPr>
                                  <w:b/>
                                  <w:sz w:val="22"/>
                                </w:rPr>
                                <w:t>earning Objective 1.10</w:t>
                              </w: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0A74B29A" w14:textId="77777777" w:rsidR="00B35433" w:rsidRPr="004470A4" w:rsidRDefault="00B35433" w:rsidP="00A53300">
                              <w:pPr>
                                <w:tabs>
                                  <w:tab w:val="center" w:pos="4320"/>
                                  <w:tab w:val="right" w:pos="8640"/>
                                </w:tabs>
                                <w:rPr>
                                  <w:sz w:val="22"/>
                                </w:rPr>
                              </w:pPr>
                              <w:r w:rsidRPr="004470A4">
                                <w:rPr>
                                  <w:sz w:val="22"/>
                                </w:rPr>
                                <w:t>Multiple Choice</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39F47A90" w14:textId="77777777" w:rsidR="00B35433" w:rsidRPr="004470A4" w:rsidRDefault="00B35433" w:rsidP="00A53300">
                              <w:pPr>
                                <w:tabs>
                                  <w:tab w:val="center" w:pos="4320"/>
                                  <w:tab w:val="right" w:pos="8640"/>
                                </w:tabs>
                                <w:rPr>
                                  <w:sz w:val="22"/>
                                </w:rPr>
                              </w:pPr>
                              <w:r w:rsidRPr="004470A4">
                                <w:rPr>
                                  <w:sz w:val="22"/>
                                </w:rPr>
                                <w:t>105</w:t>
                              </w: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730EBE20" w14:textId="0B488C34" w:rsidR="00B35433" w:rsidRPr="004470A4" w:rsidRDefault="00B35433" w:rsidP="00A53300">
                              <w:pPr>
                                <w:tabs>
                                  <w:tab w:val="center" w:pos="4320"/>
                                  <w:tab w:val="right" w:pos="8640"/>
                                </w:tabs>
                                <w:rPr>
                                  <w:sz w:val="22"/>
                                </w:rPr>
                              </w:pPr>
                              <w:r w:rsidRPr="004470A4">
                                <w:rPr>
                                  <w:sz w:val="22"/>
                                </w:rPr>
                                <w:t>104, 106, 107</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17A0CD56" w14:textId="77777777" w:rsidR="00B35433" w:rsidRPr="004470A4" w:rsidDel="007A7D81" w:rsidRDefault="00B35433" w:rsidP="00A53300">
                              <w:pPr>
                                <w:tabs>
                                  <w:tab w:val="center" w:pos="4320"/>
                                  <w:tab w:val="right" w:pos="8640"/>
                                </w:tabs>
                                <w:spacing w:before="20" w:after="20"/>
                                <w:rPr>
                                  <w:sz w:val="22"/>
                                </w:rPr>
                              </w:pPr>
                            </w:p>
                          </w:tc>
                        </w:tr>
                        <w:tr w:rsidR="00B35433" w:rsidRPr="004667E3" w14:paraId="1DDCC2A9" w14:textId="77777777">
                          <w:trPr>
                            <w:trHeight w:val="206"/>
                          </w:trPr>
                          <w:tc>
                            <w:tcPr>
                              <w:tcW w:w="2385" w:type="dxa"/>
                              <w:tcBorders>
                                <w:top w:val="single" w:sz="4" w:space="0" w:color="808080"/>
                                <w:left w:val="single" w:sz="4" w:space="0" w:color="808080"/>
                                <w:bottom w:val="single" w:sz="4" w:space="0" w:color="808080"/>
                                <w:right w:val="single" w:sz="4" w:space="0" w:color="808080"/>
                              </w:tcBorders>
                              <w:shd w:val="clear" w:color="auto" w:fill="auto"/>
                            </w:tcPr>
                            <w:p w14:paraId="76B0DEC1" w14:textId="77777777" w:rsidR="00B35433" w:rsidRPr="004470A4" w:rsidRDefault="00B35433" w:rsidP="00A53300">
                              <w:pPr>
                                <w:tabs>
                                  <w:tab w:val="center" w:pos="4320"/>
                                  <w:tab w:val="right" w:pos="8640"/>
                                </w:tabs>
                                <w:spacing w:before="20" w:after="20"/>
                                <w:rPr>
                                  <w:b/>
                                  <w:caps/>
                                  <w:sz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7A5E9276" w14:textId="77777777" w:rsidR="00B35433" w:rsidRPr="004470A4" w:rsidRDefault="00B35433" w:rsidP="00A53300">
                              <w:pPr>
                                <w:tabs>
                                  <w:tab w:val="center" w:pos="4320"/>
                                  <w:tab w:val="right" w:pos="8640"/>
                                </w:tabs>
                                <w:rPr>
                                  <w:sz w:val="22"/>
                                </w:rPr>
                              </w:pPr>
                              <w:r w:rsidRPr="004470A4">
                                <w:rPr>
                                  <w:sz w:val="22"/>
                                </w:rPr>
                                <w:t>Short Answer</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1925BEEB" w14:textId="77777777" w:rsidR="00B35433" w:rsidRPr="004470A4" w:rsidRDefault="00B35433" w:rsidP="00A53300">
                              <w:pPr>
                                <w:tabs>
                                  <w:tab w:val="center" w:pos="4320"/>
                                  <w:tab w:val="right" w:pos="8640"/>
                                </w:tabs>
                                <w:spacing w:before="20" w:after="20"/>
                                <w:rPr>
                                  <w:sz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5819EF33" w14:textId="77777777" w:rsidR="00B35433" w:rsidRPr="004470A4" w:rsidRDefault="00B35433" w:rsidP="00A53300">
                              <w:pPr>
                                <w:tabs>
                                  <w:tab w:val="center" w:pos="4320"/>
                                  <w:tab w:val="right" w:pos="8640"/>
                                </w:tabs>
                                <w:spacing w:before="20" w:after="20"/>
                                <w:rPr>
                                  <w:sz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75FA4959" w14:textId="77777777" w:rsidR="00B35433" w:rsidRPr="004470A4" w:rsidDel="007A7D81" w:rsidRDefault="00B35433" w:rsidP="00A53300">
                              <w:pPr>
                                <w:tabs>
                                  <w:tab w:val="center" w:pos="4320"/>
                                  <w:tab w:val="right" w:pos="8640"/>
                                </w:tabs>
                                <w:spacing w:before="20" w:after="20"/>
                                <w:rPr>
                                  <w:sz w:val="22"/>
                                </w:rPr>
                              </w:pPr>
                            </w:p>
                          </w:tc>
                        </w:tr>
                        <w:tr w:rsidR="00B35433" w:rsidRPr="004667E3" w14:paraId="6C6DD840" w14:textId="77777777">
                          <w:trPr>
                            <w:trHeight w:val="206"/>
                          </w:trPr>
                          <w:tc>
                            <w:tcPr>
                              <w:tcW w:w="2385" w:type="dxa"/>
                              <w:tcBorders>
                                <w:top w:val="single" w:sz="4" w:space="0" w:color="808080"/>
                                <w:left w:val="single" w:sz="4" w:space="0" w:color="808080"/>
                                <w:bottom w:val="single" w:sz="4" w:space="0" w:color="808080"/>
                                <w:right w:val="single" w:sz="4" w:space="0" w:color="808080"/>
                              </w:tcBorders>
                              <w:shd w:val="clear" w:color="auto" w:fill="auto"/>
                            </w:tcPr>
                            <w:p w14:paraId="39249374" w14:textId="77777777" w:rsidR="00B35433" w:rsidRPr="004470A4" w:rsidRDefault="00B35433" w:rsidP="00A53300">
                              <w:pPr>
                                <w:tabs>
                                  <w:tab w:val="center" w:pos="4320"/>
                                  <w:tab w:val="right" w:pos="8640"/>
                                </w:tabs>
                                <w:spacing w:before="20" w:after="20"/>
                                <w:rPr>
                                  <w:b/>
                                  <w:caps/>
                                  <w:sz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4B399C9C" w14:textId="77777777" w:rsidR="00B35433" w:rsidRPr="004470A4" w:rsidRDefault="00B35433" w:rsidP="00A53300">
                              <w:pPr>
                                <w:tabs>
                                  <w:tab w:val="center" w:pos="4320"/>
                                  <w:tab w:val="right" w:pos="8640"/>
                                </w:tabs>
                                <w:rPr>
                                  <w:sz w:val="22"/>
                                </w:rPr>
                              </w:pPr>
                              <w:r w:rsidRPr="004470A4">
                                <w:rPr>
                                  <w:sz w:val="22"/>
                                </w:rPr>
                                <w:t>Essay</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7C39F3D8" w14:textId="77777777" w:rsidR="00B35433" w:rsidRPr="004470A4" w:rsidRDefault="00B35433" w:rsidP="00A53300">
                              <w:pPr>
                                <w:tabs>
                                  <w:tab w:val="center" w:pos="4320"/>
                                  <w:tab w:val="right" w:pos="8640"/>
                                </w:tabs>
                                <w:spacing w:before="20" w:after="20"/>
                                <w:rPr>
                                  <w:sz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564CAA3E" w14:textId="77777777" w:rsidR="00B35433" w:rsidRPr="004470A4" w:rsidRDefault="00B35433" w:rsidP="00A53300">
                              <w:pPr>
                                <w:tabs>
                                  <w:tab w:val="center" w:pos="4320"/>
                                  <w:tab w:val="right" w:pos="8640"/>
                                </w:tabs>
                                <w:spacing w:before="20" w:after="20"/>
                                <w:rPr>
                                  <w:sz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562BE144" w14:textId="77777777" w:rsidR="00B35433" w:rsidRPr="004470A4" w:rsidDel="007A7D81" w:rsidRDefault="00B35433" w:rsidP="00A53300">
                              <w:pPr>
                                <w:tabs>
                                  <w:tab w:val="center" w:pos="4320"/>
                                  <w:tab w:val="right" w:pos="8640"/>
                                </w:tabs>
                                <w:spacing w:before="20" w:after="20"/>
                                <w:rPr>
                                  <w:sz w:val="22"/>
                                </w:rPr>
                              </w:pPr>
                            </w:p>
                          </w:tc>
                        </w:tr>
                        <w:tr w:rsidR="00B35433" w:rsidRPr="004667E3" w14:paraId="2197AEA3" w14:textId="77777777">
                          <w:trPr>
                            <w:trHeight w:val="206"/>
                          </w:trPr>
                          <w:tc>
                            <w:tcPr>
                              <w:tcW w:w="2385" w:type="dxa"/>
                              <w:tcBorders>
                                <w:top w:val="single" w:sz="4" w:space="0" w:color="808080"/>
                                <w:left w:val="single" w:sz="4" w:space="0" w:color="808080"/>
                                <w:bottom w:val="single" w:sz="4" w:space="0" w:color="808080"/>
                                <w:right w:val="single" w:sz="4" w:space="0" w:color="808080"/>
                              </w:tcBorders>
                              <w:shd w:val="clear" w:color="auto" w:fill="auto"/>
                            </w:tcPr>
                            <w:p w14:paraId="4D0DF454" w14:textId="77777777" w:rsidR="00B35433" w:rsidRPr="004470A4" w:rsidRDefault="00B35433" w:rsidP="00A53300">
                              <w:pPr>
                                <w:tabs>
                                  <w:tab w:val="center" w:pos="4320"/>
                                  <w:tab w:val="right" w:pos="8640"/>
                                </w:tabs>
                                <w:rPr>
                                  <w:b/>
                                  <w:caps/>
                                  <w:sz w:val="22"/>
                                </w:rPr>
                              </w:pPr>
                              <w:r w:rsidRPr="004470A4">
                                <w:rPr>
                                  <w:b/>
                                  <w:caps/>
                                  <w:sz w:val="22"/>
                                </w:rPr>
                                <w:t>L</w:t>
                              </w:r>
                              <w:r w:rsidRPr="004470A4">
                                <w:rPr>
                                  <w:b/>
                                  <w:sz w:val="22"/>
                                </w:rPr>
                                <w:t>earning Objective 1.11</w:t>
                              </w: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2B6315B4" w14:textId="77777777" w:rsidR="00B35433" w:rsidRPr="004470A4" w:rsidRDefault="00B35433" w:rsidP="00A53300">
                              <w:pPr>
                                <w:tabs>
                                  <w:tab w:val="center" w:pos="4320"/>
                                  <w:tab w:val="right" w:pos="8640"/>
                                </w:tabs>
                                <w:rPr>
                                  <w:sz w:val="22"/>
                                </w:rPr>
                              </w:pPr>
                              <w:r w:rsidRPr="004470A4">
                                <w:rPr>
                                  <w:sz w:val="22"/>
                                </w:rPr>
                                <w:t>Multiple Choice</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13447668" w14:textId="5E5E599E" w:rsidR="00B35433" w:rsidRPr="004470A4" w:rsidRDefault="00B35433" w:rsidP="00A53300">
                              <w:pPr>
                                <w:tabs>
                                  <w:tab w:val="center" w:pos="4320"/>
                                  <w:tab w:val="right" w:pos="8640"/>
                                </w:tabs>
                                <w:rPr>
                                  <w:sz w:val="22"/>
                                </w:rPr>
                              </w:pPr>
                              <w:r w:rsidRPr="004470A4">
                                <w:rPr>
                                  <w:sz w:val="22"/>
                                </w:rPr>
                                <w:t>108, 109, 110, 112</w:t>
                              </w: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447F295B" w14:textId="77777777" w:rsidR="00B35433" w:rsidRPr="004470A4" w:rsidRDefault="00B35433" w:rsidP="00A53300">
                              <w:pPr>
                                <w:tabs>
                                  <w:tab w:val="center" w:pos="4320"/>
                                  <w:tab w:val="right" w:pos="8640"/>
                                </w:tabs>
                                <w:rPr>
                                  <w:sz w:val="22"/>
                                </w:rPr>
                              </w:pPr>
                              <w:r w:rsidRPr="004470A4">
                                <w:rPr>
                                  <w:sz w:val="22"/>
                                </w:rPr>
                                <w:t>111, 113, 115</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5D625D07" w14:textId="77777777" w:rsidR="00B35433" w:rsidRPr="004470A4" w:rsidDel="007A7D81" w:rsidRDefault="00B35433" w:rsidP="00A53300">
                              <w:pPr>
                                <w:tabs>
                                  <w:tab w:val="center" w:pos="4320"/>
                                  <w:tab w:val="right" w:pos="8640"/>
                                </w:tabs>
                                <w:rPr>
                                  <w:sz w:val="22"/>
                                </w:rPr>
                              </w:pPr>
                              <w:r w:rsidRPr="004470A4">
                                <w:rPr>
                                  <w:sz w:val="22"/>
                                </w:rPr>
                                <w:t>114</w:t>
                              </w:r>
                            </w:p>
                          </w:tc>
                        </w:tr>
                        <w:tr w:rsidR="00B35433" w:rsidRPr="004667E3" w14:paraId="193D4746" w14:textId="77777777">
                          <w:trPr>
                            <w:trHeight w:val="206"/>
                          </w:trPr>
                          <w:tc>
                            <w:tcPr>
                              <w:tcW w:w="2385" w:type="dxa"/>
                              <w:tcBorders>
                                <w:top w:val="single" w:sz="4" w:space="0" w:color="808080"/>
                                <w:left w:val="single" w:sz="4" w:space="0" w:color="808080"/>
                                <w:bottom w:val="single" w:sz="4" w:space="0" w:color="808080"/>
                                <w:right w:val="single" w:sz="4" w:space="0" w:color="808080"/>
                              </w:tcBorders>
                              <w:shd w:val="clear" w:color="auto" w:fill="auto"/>
                            </w:tcPr>
                            <w:p w14:paraId="53135591" w14:textId="77777777" w:rsidR="00B35433" w:rsidRPr="004470A4" w:rsidRDefault="00B35433" w:rsidP="00A53300">
                              <w:pPr>
                                <w:tabs>
                                  <w:tab w:val="center" w:pos="4320"/>
                                  <w:tab w:val="right" w:pos="8640"/>
                                </w:tabs>
                                <w:spacing w:before="20" w:after="20"/>
                                <w:rPr>
                                  <w:b/>
                                  <w:caps/>
                                  <w:sz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27C677EA" w14:textId="77777777" w:rsidR="00B35433" w:rsidRPr="004470A4" w:rsidRDefault="00B35433" w:rsidP="00A53300">
                              <w:pPr>
                                <w:tabs>
                                  <w:tab w:val="center" w:pos="4320"/>
                                  <w:tab w:val="right" w:pos="8640"/>
                                </w:tabs>
                                <w:rPr>
                                  <w:sz w:val="22"/>
                                </w:rPr>
                              </w:pPr>
                              <w:r w:rsidRPr="004470A4">
                                <w:rPr>
                                  <w:sz w:val="22"/>
                                </w:rPr>
                                <w:t>Short Answer</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03F3167E" w14:textId="77777777" w:rsidR="00B35433" w:rsidRPr="004470A4" w:rsidRDefault="00B35433" w:rsidP="00A53300">
                              <w:pPr>
                                <w:tabs>
                                  <w:tab w:val="center" w:pos="4320"/>
                                  <w:tab w:val="right" w:pos="8640"/>
                                </w:tabs>
                                <w:spacing w:before="20" w:after="20"/>
                                <w:rPr>
                                  <w:sz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1FB28205" w14:textId="77777777" w:rsidR="00B35433" w:rsidRPr="004470A4" w:rsidRDefault="00B35433" w:rsidP="00A53300">
                              <w:pPr>
                                <w:tabs>
                                  <w:tab w:val="center" w:pos="4320"/>
                                  <w:tab w:val="right" w:pos="8640"/>
                                </w:tabs>
                                <w:spacing w:before="20" w:after="20"/>
                                <w:rPr>
                                  <w:sz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1E32ADAB" w14:textId="77777777" w:rsidR="00B35433" w:rsidRPr="004470A4" w:rsidDel="007A7D81" w:rsidRDefault="00B35433" w:rsidP="00A53300">
                              <w:pPr>
                                <w:tabs>
                                  <w:tab w:val="center" w:pos="4320"/>
                                  <w:tab w:val="right" w:pos="8640"/>
                                </w:tabs>
                                <w:rPr>
                                  <w:sz w:val="22"/>
                                </w:rPr>
                              </w:pPr>
                              <w:r w:rsidRPr="004470A4">
                                <w:rPr>
                                  <w:sz w:val="22"/>
                                </w:rPr>
                                <w:t>121</w:t>
                              </w:r>
                            </w:p>
                          </w:tc>
                        </w:tr>
                        <w:tr w:rsidR="00B35433" w:rsidRPr="004667E3" w14:paraId="1760EA2D" w14:textId="77777777">
                          <w:trPr>
                            <w:trHeight w:val="206"/>
                          </w:trPr>
                          <w:tc>
                            <w:tcPr>
                              <w:tcW w:w="2385" w:type="dxa"/>
                              <w:tcBorders>
                                <w:top w:val="single" w:sz="4" w:space="0" w:color="808080"/>
                                <w:left w:val="single" w:sz="4" w:space="0" w:color="808080"/>
                                <w:bottom w:val="single" w:sz="4" w:space="0" w:color="808080"/>
                                <w:right w:val="single" w:sz="4" w:space="0" w:color="808080"/>
                              </w:tcBorders>
                              <w:shd w:val="clear" w:color="auto" w:fill="auto"/>
                            </w:tcPr>
                            <w:p w14:paraId="5EE40D36" w14:textId="77777777" w:rsidR="00B35433" w:rsidRPr="004470A4" w:rsidRDefault="00B35433" w:rsidP="00A53300">
                              <w:pPr>
                                <w:tabs>
                                  <w:tab w:val="center" w:pos="4320"/>
                                  <w:tab w:val="right" w:pos="8640"/>
                                </w:tabs>
                                <w:spacing w:before="20" w:after="20"/>
                                <w:rPr>
                                  <w:b/>
                                  <w:caps/>
                                  <w:sz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6DDBC714" w14:textId="77777777" w:rsidR="00B35433" w:rsidRPr="004470A4" w:rsidRDefault="00B35433" w:rsidP="00A53300">
                              <w:pPr>
                                <w:tabs>
                                  <w:tab w:val="center" w:pos="4320"/>
                                  <w:tab w:val="right" w:pos="8640"/>
                                </w:tabs>
                                <w:rPr>
                                  <w:sz w:val="22"/>
                                </w:rPr>
                              </w:pPr>
                              <w:r w:rsidRPr="004470A4">
                                <w:rPr>
                                  <w:sz w:val="22"/>
                                </w:rPr>
                                <w:t>Essay</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23712AC6" w14:textId="77777777" w:rsidR="00B35433" w:rsidRPr="004470A4" w:rsidRDefault="00B35433" w:rsidP="00A53300">
                              <w:pPr>
                                <w:tabs>
                                  <w:tab w:val="center" w:pos="4320"/>
                                  <w:tab w:val="right" w:pos="8640"/>
                                </w:tabs>
                                <w:spacing w:before="20" w:after="20"/>
                                <w:rPr>
                                  <w:sz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4782C5F8" w14:textId="77777777" w:rsidR="00B35433" w:rsidRPr="004470A4" w:rsidRDefault="00B35433" w:rsidP="00A53300">
                              <w:pPr>
                                <w:tabs>
                                  <w:tab w:val="center" w:pos="4320"/>
                                  <w:tab w:val="right" w:pos="8640"/>
                                </w:tabs>
                                <w:spacing w:before="20" w:after="20"/>
                                <w:rPr>
                                  <w:sz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7EF1A557" w14:textId="77777777" w:rsidR="00B35433" w:rsidRPr="004470A4" w:rsidDel="007A7D81" w:rsidRDefault="00B35433" w:rsidP="00A53300">
                              <w:pPr>
                                <w:tabs>
                                  <w:tab w:val="center" w:pos="4320"/>
                                  <w:tab w:val="right" w:pos="8640"/>
                                </w:tabs>
                                <w:spacing w:before="20" w:after="20"/>
                                <w:rPr>
                                  <w:sz w:val="22"/>
                                </w:rPr>
                              </w:pPr>
                            </w:p>
                          </w:tc>
                        </w:tr>
                      </w:tbl>
                      <w:p w14:paraId="7C0485A7" w14:textId="77777777" w:rsidR="00B35433" w:rsidRDefault="00B35433" w:rsidP="00A53300">
                        <w:pPr>
                          <w:shd w:val="clear" w:color="auto" w:fill="FFFFFF"/>
                        </w:pPr>
                      </w:p>
                      <w:p w14:paraId="5488588B" w14:textId="77777777" w:rsidR="00B35433" w:rsidRDefault="00B35433" w:rsidP="00A53300">
                        <w:pPr>
                          <w:tabs>
                            <w:tab w:val="center" w:pos="4320"/>
                            <w:tab w:val="right" w:pos="8640"/>
                          </w:tabs>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0DB9B686" w14:textId="77777777" w:rsidR="00B35433" w:rsidRDefault="00B35433" w:rsidP="00A53300">
                        <w:pPr>
                          <w:tabs>
                            <w:tab w:val="center" w:pos="4320"/>
                            <w:tab w:val="right" w:pos="8640"/>
                          </w:tabs>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289BE6FB" w14:textId="77777777" w:rsidR="00B35433" w:rsidRDefault="00B35433" w:rsidP="00A53300">
                        <w:pPr>
                          <w:tabs>
                            <w:tab w:val="center" w:pos="4320"/>
                            <w:tab w:val="right" w:pos="8640"/>
                          </w:tabs>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7FF8FCC7" w14:textId="77777777" w:rsidR="00B35433" w:rsidRDefault="00B35433" w:rsidP="00A53300">
                        <w:pPr>
                          <w:tabs>
                            <w:tab w:val="center" w:pos="4320"/>
                            <w:tab w:val="right" w:pos="8640"/>
                          </w:tabs>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0E065715" w14:textId="77777777" w:rsidR="00B35433" w:rsidRDefault="00B35433" w:rsidP="00A53300">
                        <w:pPr>
                          <w:tabs>
                            <w:tab w:val="center" w:pos="4320"/>
                            <w:tab w:val="right" w:pos="8640"/>
                          </w:tabs>
                        </w:pPr>
                      </w:p>
                    </w:tc>
                  </w:tr>
                  <w:tr w:rsidR="00B35433" w14:paraId="070F3F71" w14:textId="77777777">
                    <w:trPr>
                      <w:trHeight w:val="375"/>
                    </w:trPr>
                    <w:tc>
                      <w:tcPr>
                        <w:tcW w:w="2385" w:type="dxa"/>
                        <w:vMerge w:val="restart"/>
                        <w:tcBorders>
                          <w:top w:val="single" w:sz="4" w:space="0" w:color="808080"/>
                          <w:left w:val="single" w:sz="4" w:space="0" w:color="808080"/>
                          <w:bottom w:val="single" w:sz="4" w:space="0" w:color="808080"/>
                          <w:right w:val="single" w:sz="4" w:space="0" w:color="808080"/>
                        </w:tcBorders>
                        <w:shd w:val="clear" w:color="auto" w:fill="auto"/>
                      </w:tcPr>
                      <w:p w14:paraId="631E8E69" w14:textId="77777777" w:rsidR="00B35433" w:rsidRPr="004667E3" w:rsidRDefault="00B35433" w:rsidP="00A53300">
                        <w:pPr>
                          <w:tabs>
                            <w:tab w:val="center" w:pos="4320"/>
                            <w:tab w:val="right" w:pos="8640"/>
                          </w:tabs>
                          <w:rPr>
                            <w:b/>
                            <w:caps/>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264A4802" w14:textId="77777777" w:rsidR="00B35433" w:rsidRPr="004667E3" w:rsidRDefault="00B35433" w:rsidP="00A53300">
                        <w:pPr>
                          <w:tabs>
                            <w:tab w:val="center" w:pos="4320"/>
                            <w:tab w:val="right" w:pos="8640"/>
                          </w:tabs>
                          <w:rPr>
                            <w:sz w:val="20"/>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0AB943DB" w14:textId="77777777" w:rsidR="00B35433" w:rsidRPr="004667E3" w:rsidRDefault="00B35433" w:rsidP="00A53300">
                        <w:pPr>
                          <w:tabs>
                            <w:tab w:val="center" w:pos="4320"/>
                            <w:tab w:val="right" w:pos="8640"/>
                          </w:tabs>
                          <w:rPr>
                            <w:sz w:val="20"/>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006CD4D8" w14:textId="77777777" w:rsidR="00B35433" w:rsidRPr="004667E3" w:rsidRDefault="00B35433" w:rsidP="00A53300">
                        <w:pPr>
                          <w:tabs>
                            <w:tab w:val="center" w:pos="4320"/>
                            <w:tab w:val="right" w:pos="8640"/>
                          </w:tabs>
                          <w:rPr>
                            <w:sz w:val="20"/>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6A2E235B" w14:textId="77777777" w:rsidR="00B35433" w:rsidRPr="004667E3" w:rsidRDefault="00B35433" w:rsidP="00A53300">
                        <w:pPr>
                          <w:tabs>
                            <w:tab w:val="center" w:pos="4320"/>
                            <w:tab w:val="right" w:pos="8640"/>
                          </w:tabs>
                          <w:rPr>
                            <w:sz w:val="20"/>
                          </w:rPr>
                        </w:pPr>
                      </w:p>
                    </w:tc>
                  </w:tr>
                  <w:tr w:rsidR="00B35433" w14:paraId="44918E41" w14:textId="77777777">
                    <w:trPr>
                      <w:trHeight w:val="275"/>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6F0187C6" w14:textId="77777777" w:rsidR="00B35433" w:rsidRPr="004667E3" w:rsidRDefault="00B35433" w:rsidP="00A53300">
                        <w:pPr>
                          <w:tabs>
                            <w:tab w:val="center" w:pos="4320"/>
                            <w:tab w:val="right" w:pos="8640"/>
                          </w:tabs>
                          <w:rPr>
                            <w:b/>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28C299D6" w14:textId="77777777" w:rsidR="00B35433" w:rsidRPr="004667E3" w:rsidRDefault="00B35433" w:rsidP="00A53300">
                        <w:pPr>
                          <w:tabs>
                            <w:tab w:val="center" w:pos="4320"/>
                            <w:tab w:val="right" w:pos="8640"/>
                          </w:tabs>
                          <w:rPr>
                            <w:sz w:val="20"/>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4C947797" w14:textId="77777777" w:rsidR="00B35433" w:rsidRPr="004667E3" w:rsidRDefault="00B35433" w:rsidP="00A53300">
                        <w:pPr>
                          <w:tabs>
                            <w:tab w:val="center" w:pos="4320"/>
                            <w:tab w:val="right" w:pos="8640"/>
                          </w:tabs>
                          <w:rPr>
                            <w:sz w:val="20"/>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76BCB551" w14:textId="77777777" w:rsidR="00B35433" w:rsidRPr="004667E3" w:rsidRDefault="00B35433" w:rsidP="00A53300">
                        <w:pPr>
                          <w:tabs>
                            <w:tab w:val="center" w:pos="4320"/>
                            <w:tab w:val="right" w:pos="8640"/>
                          </w:tabs>
                          <w:rPr>
                            <w:sz w:val="20"/>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4084DFFC" w14:textId="77777777" w:rsidR="00B35433" w:rsidRPr="004667E3" w:rsidRDefault="00B35433" w:rsidP="00A53300">
                        <w:pPr>
                          <w:tabs>
                            <w:tab w:val="center" w:pos="4320"/>
                            <w:tab w:val="right" w:pos="8640"/>
                          </w:tabs>
                          <w:rPr>
                            <w:sz w:val="20"/>
                          </w:rPr>
                        </w:pPr>
                      </w:p>
                    </w:tc>
                  </w:tr>
                  <w:tr w:rsidR="00B35433" w14:paraId="0E2D7C8A" w14:textId="77777777">
                    <w:trPr>
                      <w:trHeight w:val="275"/>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1F0B26F0" w14:textId="77777777" w:rsidR="00B35433" w:rsidRPr="004667E3" w:rsidRDefault="00B35433" w:rsidP="00A53300">
                        <w:pPr>
                          <w:tabs>
                            <w:tab w:val="center" w:pos="4320"/>
                            <w:tab w:val="right" w:pos="8640"/>
                          </w:tabs>
                          <w:rPr>
                            <w:b/>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09E17811" w14:textId="77777777" w:rsidR="00B35433" w:rsidRPr="004667E3" w:rsidRDefault="00B35433" w:rsidP="00A53300">
                        <w:pPr>
                          <w:tabs>
                            <w:tab w:val="center" w:pos="4320"/>
                            <w:tab w:val="right" w:pos="8640"/>
                          </w:tabs>
                          <w:rPr>
                            <w:sz w:val="20"/>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29C7E477" w14:textId="77777777" w:rsidR="00B35433" w:rsidRPr="004667E3" w:rsidRDefault="00B35433" w:rsidP="00A53300">
                        <w:pPr>
                          <w:tabs>
                            <w:tab w:val="center" w:pos="4320"/>
                            <w:tab w:val="right" w:pos="8640"/>
                          </w:tabs>
                          <w:rPr>
                            <w:sz w:val="20"/>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74947D39" w14:textId="77777777" w:rsidR="00B35433" w:rsidRPr="004667E3" w:rsidRDefault="00B35433" w:rsidP="00A53300">
                        <w:pPr>
                          <w:tabs>
                            <w:tab w:val="center" w:pos="4320"/>
                            <w:tab w:val="right" w:pos="8640"/>
                          </w:tabs>
                          <w:rPr>
                            <w:sz w:val="20"/>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7F94E54B" w14:textId="77777777" w:rsidR="00B35433" w:rsidRPr="004667E3" w:rsidRDefault="00B35433" w:rsidP="00A53300">
                        <w:pPr>
                          <w:tabs>
                            <w:tab w:val="center" w:pos="4320"/>
                            <w:tab w:val="right" w:pos="8640"/>
                          </w:tabs>
                          <w:rPr>
                            <w:sz w:val="20"/>
                          </w:rPr>
                        </w:pPr>
                      </w:p>
                    </w:tc>
                  </w:tr>
                  <w:tr w:rsidR="00B35433" w14:paraId="67D39DDA" w14:textId="77777777">
                    <w:trPr>
                      <w:trHeight w:val="332"/>
                    </w:trPr>
                    <w:tc>
                      <w:tcPr>
                        <w:tcW w:w="2385" w:type="dxa"/>
                        <w:vMerge w:val="restart"/>
                        <w:tcBorders>
                          <w:top w:val="single" w:sz="4" w:space="0" w:color="808080"/>
                          <w:left w:val="single" w:sz="4" w:space="0" w:color="808080"/>
                          <w:bottom w:val="single" w:sz="4" w:space="0" w:color="808080"/>
                          <w:right w:val="single" w:sz="4" w:space="0" w:color="808080"/>
                        </w:tcBorders>
                        <w:shd w:val="clear" w:color="auto" w:fill="auto"/>
                      </w:tcPr>
                      <w:p w14:paraId="020F6B37" w14:textId="77777777" w:rsidR="00B35433" w:rsidRPr="004667E3" w:rsidRDefault="00B35433" w:rsidP="00A53300">
                        <w:pPr>
                          <w:tabs>
                            <w:tab w:val="center" w:pos="4320"/>
                            <w:tab w:val="right" w:pos="8640"/>
                          </w:tabs>
                          <w:rPr>
                            <w:b/>
                            <w:sz w:val="20"/>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2490CF7C" w14:textId="77777777" w:rsidR="00B35433" w:rsidRPr="004667E3" w:rsidRDefault="00B35433" w:rsidP="00A53300">
                        <w:pPr>
                          <w:tabs>
                            <w:tab w:val="center" w:pos="4320"/>
                            <w:tab w:val="right" w:pos="8640"/>
                          </w:tabs>
                          <w:rPr>
                            <w:sz w:val="20"/>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62748BDC" w14:textId="77777777" w:rsidR="00B35433" w:rsidRPr="004667E3" w:rsidRDefault="00B35433" w:rsidP="00A53300">
                        <w:pPr>
                          <w:tabs>
                            <w:tab w:val="center" w:pos="4320"/>
                            <w:tab w:val="right" w:pos="8640"/>
                          </w:tabs>
                          <w:rPr>
                            <w:sz w:val="20"/>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2C26502A" w14:textId="77777777" w:rsidR="00B35433" w:rsidRPr="004667E3" w:rsidRDefault="00B35433" w:rsidP="00A53300">
                        <w:pPr>
                          <w:tabs>
                            <w:tab w:val="center" w:pos="4320"/>
                            <w:tab w:val="right" w:pos="8640"/>
                          </w:tabs>
                          <w:rPr>
                            <w:sz w:val="20"/>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54DE1B8C" w14:textId="77777777" w:rsidR="00B35433" w:rsidRPr="004667E3" w:rsidRDefault="00B35433" w:rsidP="00A53300">
                        <w:pPr>
                          <w:tabs>
                            <w:tab w:val="center" w:pos="4320"/>
                            <w:tab w:val="right" w:pos="8640"/>
                          </w:tabs>
                          <w:rPr>
                            <w:sz w:val="20"/>
                          </w:rPr>
                        </w:pPr>
                      </w:p>
                    </w:tc>
                  </w:tr>
                  <w:tr w:rsidR="00B35433" w14:paraId="742BE8AD" w14:textId="77777777">
                    <w:trPr>
                      <w:trHeight w:val="332"/>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3C5BA5CA" w14:textId="77777777" w:rsidR="00B35433" w:rsidRPr="004667E3" w:rsidRDefault="00B35433" w:rsidP="00A53300">
                        <w:pPr>
                          <w:tabs>
                            <w:tab w:val="center" w:pos="4320"/>
                            <w:tab w:val="right" w:pos="8640"/>
                          </w:tabs>
                          <w:rPr>
                            <w:b/>
                            <w:caps/>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22F3F7F2" w14:textId="77777777" w:rsidR="00B35433" w:rsidRPr="004667E3" w:rsidRDefault="00B35433" w:rsidP="00A53300">
                        <w:pPr>
                          <w:tabs>
                            <w:tab w:val="center" w:pos="4320"/>
                            <w:tab w:val="right" w:pos="8640"/>
                          </w:tabs>
                          <w:rPr>
                            <w:sz w:val="20"/>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047BD649" w14:textId="77777777" w:rsidR="00B35433" w:rsidRPr="004667E3" w:rsidRDefault="00B35433" w:rsidP="00A53300">
                        <w:pPr>
                          <w:tabs>
                            <w:tab w:val="center" w:pos="4320"/>
                            <w:tab w:val="right" w:pos="8640"/>
                          </w:tabs>
                          <w:rPr>
                            <w:sz w:val="20"/>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1DD85A0E" w14:textId="77777777" w:rsidR="00B35433" w:rsidRPr="004667E3" w:rsidRDefault="00B35433" w:rsidP="00A53300">
                        <w:pPr>
                          <w:tabs>
                            <w:tab w:val="center" w:pos="4320"/>
                            <w:tab w:val="right" w:pos="8640"/>
                          </w:tabs>
                          <w:rPr>
                            <w:sz w:val="20"/>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10039305" w14:textId="77777777" w:rsidR="00B35433" w:rsidRPr="004667E3" w:rsidRDefault="00B35433" w:rsidP="00A53300">
                        <w:pPr>
                          <w:tabs>
                            <w:tab w:val="center" w:pos="4320"/>
                            <w:tab w:val="right" w:pos="8640"/>
                          </w:tabs>
                          <w:rPr>
                            <w:sz w:val="20"/>
                          </w:rPr>
                        </w:pPr>
                      </w:p>
                    </w:tc>
                  </w:tr>
                  <w:tr w:rsidR="00B35433" w14:paraId="0BCDE9C0" w14:textId="77777777">
                    <w:trPr>
                      <w:trHeight w:val="206"/>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538A2816" w14:textId="77777777" w:rsidR="00B35433" w:rsidRPr="004667E3" w:rsidRDefault="00B35433" w:rsidP="00A53300">
                        <w:pPr>
                          <w:tabs>
                            <w:tab w:val="center" w:pos="4320"/>
                            <w:tab w:val="right" w:pos="8640"/>
                          </w:tabs>
                          <w:rPr>
                            <w:b/>
                            <w:caps/>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7630BBEA" w14:textId="77777777" w:rsidR="00B35433" w:rsidRPr="004667E3" w:rsidRDefault="00B35433" w:rsidP="00A53300">
                        <w:pPr>
                          <w:tabs>
                            <w:tab w:val="center" w:pos="4320"/>
                            <w:tab w:val="right" w:pos="8640"/>
                          </w:tabs>
                          <w:rPr>
                            <w:sz w:val="20"/>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46A5FDBD" w14:textId="77777777" w:rsidR="00B35433" w:rsidRPr="004667E3" w:rsidRDefault="00B35433" w:rsidP="00A53300">
                        <w:pPr>
                          <w:tabs>
                            <w:tab w:val="center" w:pos="4320"/>
                            <w:tab w:val="right" w:pos="8640"/>
                          </w:tabs>
                          <w:rPr>
                            <w:sz w:val="20"/>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69040DB4" w14:textId="77777777" w:rsidR="00B35433" w:rsidRPr="004667E3" w:rsidRDefault="00B35433" w:rsidP="00A53300">
                        <w:pPr>
                          <w:tabs>
                            <w:tab w:val="center" w:pos="4320"/>
                            <w:tab w:val="right" w:pos="8640"/>
                          </w:tabs>
                          <w:rPr>
                            <w:sz w:val="20"/>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5B8EAE9F" w14:textId="77777777" w:rsidR="00B35433" w:rsidRPr="004667E3" w:rsidRDefault="00B35433" w:rsidP="00A53300">
                        <w:pPr>
                          <w:tabs>
                            <w:tab w:val="center" w:pos="4320"/>
                            <w:tab w:val="right" w:pos="8640"/>
                          </w:tabs>
                          <w:rPr>
                            <w:sz w:val="20"/>
                          </w:rPr>
                        </w:pPr>
                      </w:p>
                    </w:tc>
                  </w:tr>
                  <w:tr w:rsidR="00B35433" w14:paraId="02CF3F28" w14:textId="77777777">
                    <w:trPr>
                      <w:trHeight w:val="260"/>
                    </w:trPr>
                    <w:tc>
                      <w:tcPr>
                        <w:tcW w:w="2385" w:type="dxa"/>
                        <w:vMerge w:val="restart"/>
                        <w:tcBorders>
                          <w:top w:val="single" w:sz="4" w:space="0" w:color="808080"/>
                          <w:left w:val="single" w:sz="4" w:space="0" w:color="808080"/>
                          <w:bottom w:val="single" w:sz="4" w:space="0" w:color="808080"/>
                          <w:right w:val="single" w:sz="4" w:space="0" w:color="808080"/>
                        </w:tcBorders>
                        <w:shd w:val="clear" w:color="auto" w:fill="auto"/>
                      </w:tcPr>
                      <w:p w14:paraId="758D1202" w14:textId="77777777" w:rsidR="00B35433" w:rsidRPr="004667E3" w:rsidRDefault="00B35433" w:rsidP="00A53300">
                        <w:pPr>
                          <w:tabs>
                            <w:tab w:val="center" w:pos="4320"/>
                            <w:tab w:val="right" w:pos="8640"/>
                          </w:tabs>
                          <w:rPr>
                            <w:b/>
                            <w:sz w:val="20"/>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3FF8DDD3" w14:textId="77777777" w:rsidR="00B35433" w:rsidRPr="004667E3" w:rsidRDefault="00B35433" w:rsidP="00A53300">
                        <w:pPr>
                          <w:tabs>
                            <w:tab w:val="center" w:pos="4320"/>
                            <w:tab w:val="right" w:pos="8640"/>
                          </w:tabs>
                          <w:rPr>
                            <w:sz w:val="20"/>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4962AE4F" w14:textId="77777777" w:rsidR="00B35433" w:rsidRPr="004667E3" w:rsidRDefault="00B35433" w:rsidP="00A53300">
                        <w:pPr>
                          <w:tabs>
                            <w:tab w:val="center" w:pos="4320"/>
                            <w:tab w:val="right" w:pos="8640"/>
                          </w:tabs>
                          <w:rPr>
                            <w:sz w:val="20"/>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69C5F18D" w14:textId="77777777" w:rsidR="00B35433" w:rsidRPr="004667E3" w:rsidRDefault="00B35433" w:rsidP="00A53300">
                        <w:pPr>
                          <w:tabs>
                            <w:tab w:val="center" w:pos="4320"/>
                            <w:tab w:val="right" w:pos="8640"/>
                          </w:tabs>
                          <w:rPr>
                            <w:sz w:val="20"/>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69D09ACB" w14:textId="77777777" w:rsidR="00B35433" w:rsidRPr="004667E3" w:rsidRDefault="00B35433" w:rsidP="00A53300">
                        <w:pPr>
                          <w:tabs>
                            <w:tab w:val="center" w:pos="4320"/>
                            <w:tab w:val="right" w:pos="8640"/>
                          </w:tabs>
                          <w:rPr>
                            <w:sz w:val="20"/>
                          </w:rPr>
                        </w:pPr>
                      </w:p>
                    </w:tc>
                  </w:tr>
                  <w:tr w:rsidR="00B35433" w14:paraId="3BDE339D" w14:textId="77777777">
                    <w:trPr>
                      <w:trHeight w:val="260"/>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63B69A1A" w14:textId="77777777" w:rsidR="00B35433" w:rsidRPr="004667E3" w:rsidRDefault="00B35433" w:rsidP="00A53300">
                        <w:pPr>
                          <w:tabs>
                            <w:tab w:val="center" w:pos="4320"/>
                            <w:tab w:val="right" w:pos="8640"/>
                          </w:tabs>
                          <w:rPr>
                            <w:b/>
                            <w:caps/>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6F42B69B" w14:textId="77777777" w:rsidR="00B35433" w:rsidRPr="004667E3" w:rsidRDefault="00B35433" w:rsidP="00A53300">
                        <w:pPr>
                          <w:tabs>
                            <w:tab w:val="center" w:pos="4320"/>
                            <w:tab w:val="right" w:pos="8640"/>
                          </w:tabs>
                          <w:rPr>
                            <w:sz w:val="20"/>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6D643D03" w14:textId="77777777" w:rsidR="00B35433" w:rsidRPr="004667E3" w:rsidRDefault="00B35433" w:rsidP="00A53300">
                        <w:pPr>
                          <w:tabs>
                            <w:tab w:val="center" w:pos="4320"/>
                            <w:tab w:val="right" w:pos="8640"/>
                          </w:tabs>
                          <w:rPr>
                            <w:sz w:val="20"/>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39857ABA" w14:textId="77777777" w:rsidR="00B35433" w:rsidRPr="004667E3" w:rsidRDefault="00B35433" w:rsidP="00A53300">
                        <w:pPr>
                          <w:tabs>
                            <w:tab w:val="center" w:pos="4320"/>
                            <w:tab w:val="right" w:pos="8640"/>
                          </w:tabs>
                          <w:rPr>
                            <w:sz w:val="20"/>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50C1F4EE" w14:textId="77777777" w:rsidR="00B35433" w:rsidRPr="004667E3" w:rsidRDefault="00B35433" w:rsidP="00A53300">
                        <w:pPr>
                          <w:tabs>
                            <w:tab w:val="center" w:pos="4320"/>
                            <w:tab w:val="right" w:pos="8640"/>
                          </w:tabs>
                          <w:rPr>
                            <w:sz w:val="20"/>
                          </w:rPr>
                        </w:pPr>
                      </w:p>
                    </w:tc>
                  </w:tr>
                  <w:tr w:rsidR="00B35433" w14:paraId="58C848FA" w14:textId="77777777">
                    <w:trPr>
                      <w:trHeight w:val="224"/>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566EF01E" w14:textId="77777777" w:rsidR="00B35433" w:rsidRPr="004667E3" w:rsidRDefault="00B35433" w:rsidP="00A53300">
                        <w:pPr>
                          <w:tabs>
                            <w:tab w:val="center" w:pos="4320"/>
                            <w:tab w:val="right" w:pos="8640"/>
                          </w:tabs>
                          <w:rPr>
                            <w:b/>
                            <w:caps/>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78FE7FD1" w14:textId="77777777" w:rsidR="00B35433" w:rsidRPr="004667E3" w:rsidRDefault="00B35433" w:rsidP="00A53300">
                        <w:pPr>
                          <w:tabs>
                            <w:tab w:val="center" w:pos="4320"/>
                            <w:tab w:val="right" w:pos="8640"/>
                          </w:tabs>
                          <w:rPr>
                            <w:sz w:val="20"/>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567A7BB9" w14:textId="77777777" w:rsidR="00B35433" w:rsidRPr="004667E3" w:rsidRDefault="00B35433" w:rsidP="00A53300">
                        <w:pPr>
                          <w:tabs>
                            <w:tab w:val="center" w:pos="4320"/>
                            <w:tab w:val="right" w:pos="8640"/>
                          </w:tabs>
                          <w:rPr>
                            <w:sz w:val="20"/>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33E9395B" w14:textId="77777777" w:rsidR="00B35433" w:rsidRPr="004667E3" w:rsidRDefault="00B35433" w:rsidP="00A53300">
                        <w:pPr>
                          <w:tabs>
                            <w:tab w:val="center" w:pos="4320"/>
                            <w:tab w:val="right" w:pos="8640"/>
                          </w:tabs>
                          <w:rPr>
                            <w:sz w:val="20"/>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154A2709" w14:textId="77777777" w:rsidR="00B35433" w:rsidRPr="004667E3" w:rsidRDefault="00B35433" w:rsidP="00A53300">
                        <w:pPr>
                          <w:tabs>
                            <w:tab w:val="center" w:pos="4320"/>
                            <w:tab w:val="right" w:pos="8640"/>
                          </w:tabs>
                          <w:rPr>
                            <w:sz w:val="20"/>
                          </w:rPr>
                        </w:pPr>
                      </w:p>
                    </w:tc>
                  </w:tr>
                  <w:tr w:rsidR="00B35433" w14:paraId="438B4D6C" w14:textId="77777777">
                    <w:trPr>
                      <w:trHeight w:val="292"/>
                    </w:trPr>
                    <w:tc>
                      <w:tcPr>
                        <w:tcW w:w="2385" w:type="dxa"/>
                        <w:vMerge w:val="restart"/>
                        <w:tcBorders>
                          <w:top w:val="single" w:sz="4" w:space="0" w:color="808080"/>
                          <w:left w:val="single" w:sz="4" w:space="0" w:color="808080"/>
                          <w:bottom w:val="single" w:sz="4" w:space="0" w:color="808080"/>
                          <w:right w:val="single" w:sz="4" w:space="0" w:color="808080"/>
                        </w:tcBorders>
                        <w:shd w:val="clear" w:color="auto" w:fill="auto"/>
                      </w:tcPr>
                      <w:p w14:paraId="16A48E51" w14:textId="77777777" w:rsidR="00B35433" w:rsidRPr="004667E3" w:rsidRDefault="00B35433" w:rsidP="00A53300">
                        <w:pPr>
                          <w:tabs>
                            <w:tab w:val="center" w:pos="4320"/>
                            <w:tab w:val="right" w:pos="8640"/>
                          </w:tabs>
                          <w:rPr>
                            <w:b/>
                            <w:caps/>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41F477B1" w14:textId="77777777" w:rsidR="00B35433" w:rsidRPr="004667E3" w:rsidRDefault="00B35433" w:rsidP="00A53300">
                        <w:pPr>
                          <w:tabs>
                            <w:tab w:val="center" w:pos="4320"/>
                            <w:tab w:val="right" w:pos="8640"/>
                          </w:tabs>
                          <w:rPr>
                            <w:sz w:val="20"/>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5AA098F7" w14:textId="77777777" w:rsidR="00B35433" w:rsidRPr="004667E3" w:rsidRDefault="00B35433" w:rsidP="00A53300">
                        <w:pPr>
                          <w:tabs>
                            <w:tab w:val="center" w:pos="4320"/>
                            <w:tab w:val="right" w:pos="8640"/>
                          </w:tabs>
                          <w:rPr>
                            <w:sz w:val="20"/>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5E192980" w14:textId="77777777" w:rsidR="00B35433" w:rsidRPr="004667E3" w:rsidRDefault="00B35433" w:rsidP="00A53300">
                        <w:pPr>
                          <w:tabs>
                            <w:tab w:val="center" w:pos="4320"/>
                            <w:tab w:val="right" w:pos="8640"/>
                          </w:tabs>
                          <w:rPr>
                            <w:sz w:val="20"/>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0659F150" w14:textId="77777777" w:rsidR="00B35433" w:rsidRPr="004667E3" w:rsidRDefault="00B35433" w:rsidP="00A53300">
                        <w:pPr>
                          <w:tabs>
                            <w:tab w:val="center" w:pos="4320"/>
                            <w:tab w:val="right" w:pos="8640"/>
                          </w:tabs>
                          <w:rPr>
                            <w:sz w:val="20"/>
                          </w:rPr>
                        </w:pPr>
                      </w:p>
                    </w:tc>
                  </w:tr>
                  <w:tr w:rsidR="00B35433" w14:paraId="444D4B78" w14:textId="77777777">
                    <w:trPr>
                      <w:trHeight w:val="242"/>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52260D63" w14:textId="77777777" w:rsidR="00B35433" w:rsidRPr="004667E3" w:rsidRDefault="00B35433" w:rsidP="00A53300">
                        <w:pPr>
                          <w:tabs>
                            <w:tab w:val="center" w:pos="4320"/>
                            <w:tab w:val="right" w:pos="8640"/>
                          </w:tabs>
                          <w:rPr>
                            <w:b/>
                            <w:caps/>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18DC710C" w14:textId="77777777" w:rsidR="00B35433" w:rsidRPr="004667E3" w:rsidRDefault="00B35433" w:rsidP="00A53300">
                        <w:pPr>
                          <w:tabs>
                            <w:tab w:val="center" w:pos="4320"/>
                            <w:tab w:val="right" w:pos="8640"/>
                          </w:tabs>
                          <w:rPr>
                            <w:sz w:val="20"/>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5BE9AA48" w14:textId="77777777" w:rsidR="00B35433" w:rsidRPr="004667E3" w:rsidRDefault="00B35433" w:rsidP="00A53300">
                        <w:pPr>
                          <w:tabs>
                            <w:tab w:val="center" w:pos="4320"/>
                            <w:tab w:val="right" w:pos="8640"/>
                          </w:tabs>
                          <w:rPr>
                            <w:sz w:val="20"/>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2E366C97" w14:textId="77777777" w:rsidR="00B35433" w:rsidRPr="004667E3" w:rsidRDefault="00B35433" w:rsidP="00A53300">
                        <w:pPr>
                          <w:tabs>
                            <w:tab w:val="center" w:pos="4320"/>
                            <w:tab w:val="right" w:pos="8640"/>
                          </w:tabs>
                          <w:rPr>
                            <w:sz w:val="20"/>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78F0ADED" w14:textId="77777777" w:rsidR="00B35433" w:rsidRPr="004667E3" w:rsidRDefault="00B35433" w:rsidP="00A53300">
                        <w:pPr>
                          <w:tabs>
                            <w:tab w:val="center" w:pos="4320"/>
                            <w:tab w:val="right" w:pos="8640"/>
                          </w:tabs>
                          <w:rPr>
                            <w:sz w:val="20"/>
                          </w:rPr>
                        </w:pPr>
                      </w:p>
                    </w:tc>
                  </w:tr>
                  <w:tr w:rsidR="00B35433" w14:paraId="635212A6" w14:textId="77777777">
                    <w:trPr>
                      <w:trHeight w:val="260"/>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6455037F" w14:textId="77777777" w:rsidR="00B35433" w:rsidRPr="004667E3" w:rsidRDefault="00B35433" w:rsidP="00A53300">
                        <w:pPr>
                          <w:tabs>
                            <w:tab w:val="center" w:pos="4320"/>
                            <w:tab w:val="right" w:pos="8640"/>
                          </w:tabs>
                          <w:rPr>
                            <w:b/>
                            <w:caps/>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2C74153A" w14:textId="77777777" w:rsidR="00B35433" w:rsidRPr="004667E3" w:rsidRDefault="00B35433" w:rsidP="00A53300">
                        <w:pPr>
                          <w:tabs>
                            <w:tab w:val="center" w:pos="4320"/>
                            <w:tab w:val="right" w:pos="8640"/>
                          </w:tabs>
                          <w:rPr>
                            <w:sz w:val="20"/>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7C5F0FBC" w14:textId="77777777" w:rsidR="00B35433" w:rsidRPr="004667E3" w:rsidRDefault="00B35433" w:rsidP="00A53300">
                        <w:pPr>
                          <w:tabs>
                            <w:tab w:val="center" w:pos="4320"/>
                            <w:tab w:val="right" w:pos="8640"/>
                          </w:tabs>
                          <w:rPr>
                            <w:sz w:val="20"/>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65EB8BF1" w14:textId="77777777" w:rsidR="00B35433" w:rsidRPr="004667E3" w:rsidRDefault="00B35433" w:rsidP="00A53300">
                        <w:pPr>
                          <w:tabs>
                            <w:tab w:val="center" w:pos="4320"/>
                            <w:tab w:val="right" w:pos="8640"/>
                          </w:tabs>
                          <w:rPr>
                            <w:sz w:val="20"/>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18648514" w14:textId="77777777" w:rsidR="00B35433" w:rsidRPr="004667E3" w:rsidRDefault="00B35433" w:rsidP="00A53300">
                        <w:pPr>
                          <w:tabs>
                            <w:tab w:val="center" w:pos="4320"/>
                            <w:tab w:val="right" w:pos="8640"/>
                          </w:tabs>
                          <w:rPr>
                            <w:sz w:val="20"/>
                          </w:rPr>
                        </w:pPr>
                      </w:p>
                    </w:tc>
                  </w:tr>
                  <w:tr w:rsidR="00B35433" w14:paraId="08B7248A" w14:textId="77777777">
                    <w:trPr>
                      <w:trHeight w:val="260"/>
                    </w:trPr>
                    <w:tc>
                      <w:tcPr>
                        <w:tcW w:w="2385" w:type="dxa"/>
                        <w:vMerge w:val="restart"/>
                        <w:tcBorders>
                          <w:top w:val="single" w:sz="4" w:space="0" w:color="808080"/>
                          <w:left w:val="single" w:sz="4" w:space="0" w:color="808080"/>
                          <w:bottom w:val="single" w:sz="4" w:space="0" w:color="808080"/>
                          <w:right w:val="single" w:sz="4" w:space="0" w:color="808080"/>
                        </w:tcBorders>
                        <w:shd w:val="clear" w:color="auto" w:fill="auto"/>
                      </w:tcPr>
                      <w:p w14:paraId="5EA267F5" w14:textId="77777777" w:rsidR="00B35433" w:rsidRPr="004667E3" w:rsidRDefault="00B35433" w:rsidP="00A53300">
                        <w:pPr>
                          <w:tabs>
                            <w:tab w:val="center" w:pos="4320"/>
                            <w:tab w:val="right" w:pos="8640"/>
                          </w:tabs>
                          <w:rPr>
                            <w:b/>
                            <w:caps/>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177B134C" w14:textId="77777777" w:rsidR="00B35433" w:rsidRPr="004667E3" w:rsidRDefault="00B35433" w:rsidP="00A53300">
                        <w:pPr>
                          <w:tabs>
                            <w:tab w:val="center" w:pos="4320"/>
                            <w:tab w:val="right" w:pos="8640"/>
                          </w:tabs>
                          <w:rPr>
                            <w:sz w:val="20"/>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67A016A9" w14:textId="77777777" w:rsidR="00B35433" w:rsidRPr="004667E3" w:rsidRDefault="00B35433" w:rsidP="00A53300">
                        <w:pPr>
                          <w:tabs>
                            <w:tab w:val="center" w:pos="4320"/>
                            <w:tab w:val="right" w:pos="8640"/>
                          </w:tabs>
                          <w:rPr>
                            <w:sz w:val="20"/>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03923940" w14:textId="77777777" w:rsidR="00B35433" w:rsidRPr="004667E3" w:rsidRDefault="00B35433" w:rsidP="00A53300">
                        <w:pPr>
                          <w:tabs>
                            <w:tab w:val="center" w:pos="4320"/>
                            <w:tab w:val="right" w:pos="8640"/>
                          </w:tabs>
                          <w:rPr>
                            <w:sz w:val="20"/>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1BAAF64A" w14:textId="77777777" w:rsidR="00B35433" w:rsidRPr="004667E3" w:rsidRDefault="00B35433" w:rsidP="00A53300">
                        <w:pPr>
                          <w:tabs>
                            <w:tab w:val="center" w:pos="4320"/>
                            <w:tab w:val="right" w:pos="8640"/>
                          </w:tabs>
                          <w:rPr>
                            <w:sz w:val="20"/>
                          </w:rPr>
                        </w:pPr>
                      </w:p>
                    </w:tc>
                  </w:tr>
                  <w:tr w:rsidR="00B35433" w14:paraId="1FC311D6" w14:textId="77777777">
                    <w:trPr>
                      <w:trHeight w:val="260"/>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750189B0" w14:textId="77777777" w:rsidR="00B35433" w:rsidRPr="004667E3" w:rsidRDefault="00B35433" w:rsidP="00A53300">
                        <w:pPr>
                          <w:tabs>
                            <w:tab w:val="center" w:pos="4320"/>
                            <w:tab w:val="right" w:pos="8640"/>
                          </w:tabs>
                          <w:rPr>
                            <w:b/>
                            <w:sz w:val="20"/>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570C10AF" w14:textId="77777777" w:rsidR="00B35433" w:rsidRPr="004667E3" w:rsidRDefault="00B35433" w:rsidP="00A53300">
                        <w:pPr>
                          <w:tabs>
                            <w:tab w:val="center" w:pos="4320"/>
                            <w:tab w:val="right" w:pos="8640"/>
                          </w:tabs>
                          <w:rPr>
                            <w:sz w:val="20"/>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04E8EB36" w14:textId="77777777" w:rsidR="00B35433" w:rsidRPr="004667E3" w:rsidRDefault="00B35433" w:rsidP="00A53300">
                        <w:pPr>
                          <w:tabs>
                            <w:tab w:val="center" w:pos="4320"/>
                            <w:tab w:val="right" w:pos="8640"/>
                          </w:tabs>
                          <w:rPr>
                            <w:sz w:val="20"/>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76941DBA" w14:textId="77777777" w:rsidR="00B35433" w:rsidRPr="004667E3" w:rsidRDefault="00B35433" w:rsidP="00A53300">
                        <w:pPr>
                          <w:tabs>
                            <w:tab w:val="center" w:pos="4320"/>
                            <w:tab w:val="right" w:pos="8640"/>
                          </w:tabs>
                          <w:rPr>
                            <w:sz w:val="20"/>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2B4561BB" w14:textId="77777777" w:rsidR="00B35433" w:rsidRPr="004667E3" w:rsidRDefault="00B35433" w:rsidP="00A53300">
                        <w:pPr>
                          <w:tabs>
                            <w:tab w:val="center" w:pos="4320"/>
                            <w:tab w:val="right" w:pos="8640"/>
                          </w:tabs>
                          <w:rPr>
                            <w:sz w:val="20"/>
                          </w:rPr>
                        </w:pPr>
                      </w:p>
                    </w:tc>
                  </w:tr>
                  <w:tr w:rsidR="00B35433" w14:paraId="564A2C7E" w14:textId="77777777">
                    <w:trPr>
                      <w:trHeight w:val="260"/>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198FFC7C" w14:textId="77777777" w:rsidR="00B35433" w:rsidRPr="004667E3" w:rsidRDefault="00B35433" w:rsidP="00A53300">
                        <w:pPr>
                          <w:tabs>
                            <w:tab w:val="center" w:pos="4320"/>
                            <w:tab w:val="right" w:pos="8640"/>
                          </w:tabs>
                          <w:rPr>
                            <w:b/>
                            <w:sz w:val="20"/>
                          </w:rPr>
                        </w:pPr>
                      </w:p>
                    </w:tc>
                    <w:tc>
                      <w:tcPr>
                        <w:tcW w:w="2050" w:type="dxa"/>
                        <w:tcBorders>
                          <w:top w:val="single" w:sz="4" w:space="0" w:color="808080"/>
                          <w:left w:val="single" w:sz="4" w:space="0" w:color="808080"/>
                          <w:right w:val="single" w:sz="4" w:space="0" w:color="808080"/>
                        </w:tcBorders>
                        <w:shd w:val="clear" w:color="auto" w:fill="auto"/>
                      </w:tcPr>
                      <w:p w14:paraId="43D5EE4C" w14:textId="77777777" w:rsidR="00B35433" w:rsidRPr="004667E3" w:rsidRDefault="00B35433" w:rsidP="00A53300">
                        <w:pPr>
                          <w:tabs>
                            <w:tab w:val="center" w:pos="4320"/>
                            <w:tab w:val="right" w:pos="8640"/>
                          </w:tabs>
                          <w:rPr>
                            <w:sz w:val="20"/>
                          </w:rPr>
                        </w:pPr>
                      </w:p>
                    </w:tc>
                    <w:tc>
                      <w:tcPr>
                        <w:tcW w:w="2045" w:type="dxa"/>
                        <w:tcBorders>
                          <w:top w:val="single" w:sz="4" w:space="0" w:color="808080"/>
                          <w:left w:val="single" w:sz="4" w:space="0" w:color="808080"/>
                          <w:right w:val="single" w:sz="4" w:space="0" w:color="808080"/>
                        </w:tcBorders>
                        <w:shd w:val="clear" w:color="auto" w:fill="C0C0C0"/>
                      </w:tcPr>
                      <w:p w14:paraId="0123BDDE" w14:textId="77777777" w:rsidR="00B35433" w:rsidRPr="004667E3" w:rsidRDefault="00B35433" w:rsidP="00A53300">
                        <w:pPr>
                          <w:tabs>
                            <w:tab w:val="center" w:pos="4320"/>
                            <w:tab w:val="right" w:pos="8640"/>
                          </w:tabs>
                          <w:rPr>
                            <w:sz w:val="20"/>
                          </w:rPr>
                        </w:pPr>
                      </w:p>
                    </w:tc>
                    <w:tc>
                      <w:tcPr>
                        <w:tcW w:w="2054" w:type="dxa"/>
                        <w:tcBorders>
                          <w:top w:val="single" w:sz="4" w:space="0" w:color="808080"/>
                          <w:left w:val="single" w:sz="4" w:space="0" w:color="808080"/>
                          <w:right w:val="single" w:sz="4" w:space="0" w:color="808080"/>
                        </w:tcBorders>
                        <w:shd w:val="clear" w:color="auto" w:fill="auto"/>
                      </w:tcPr>
                      <w:p w14:paraId="5337A279" w14:textId="77777777" w:rsidR="00B35433" w:rsidRPr="004667E3" w:rsidRDefault="00B35433" w:rsidP="00A53300">
                        <w:pPr>
                          <w:tabs>
                            <w:tab w:val="center" w:pos="4320"/>
                            <w:tab w:val="right" w:pos="8640"/>
                          </w:tabs>
                          <w:rPr>
                            <w:sz w:val="20"/>
                          </w:rPr>
                        </w:pPr>
                      </w:p>
                    </w:tc>
                    <w:tc>
                      <w:tcPr>
                        <w:tcW w:w="2048" w:type="dxa"/>
                        <w:tcBorders>
                          <w:top w:val="single" w:sz="4" w:space="0" w:color="808080"/>
                          <w:left w:val="single" w:sz="4" w:space="0" w:color="808080"/>
                          <w:right w:val="single" w:sz="4" w:space="0" w:color="808080"/>
                        </w:tcBorders>
                        <w:shd w:val="clear" w:color="auto" w:fill="C0C0C0"/>
                      </w:tcPr>
                      <w:p w14:paraId="1860D7F9" w14:textId="77777777" w:rsidR="00B35433" w:rsidRPr="004667E3" w:rsidRDefault="00B35433" w:rsidP="00A53300">
                        <w:pPr>
                          <w:tabs>
                            <w:tab w:val="center" w:pos="4320"/>
                            <w:tab w:val="right" w:pos="8640"/>
                          </w:tabs>
                          <w:rPr>
                            <w:sz w:val="20"/>
                          </w:rPr>
                        </w:pPr>
                      </w:p>
                    </w:tc>
                  </w:tr>
                  <w:tr w:rsidR="00B35433" w:rsidRPr="004667E3" w14:paraId="64A779B0" w14:textId="77777777">
                    <w:trPr>
                      <w:trHeight w:val="332"/>
                    </w:trPr>
                    <w:tc>
                      <w:tcPr>
                        <w:tcW w:w="2385" w:type="dxa"/>
                        <w:vMerge w:val="restart"/>
                        <w:tcBorders>
                          <w:top w:val="single" w:sz="4" w:space="0" w:color="808080"/>
                          <w:left w:val="single" w:sz="4" w:space="0" w:color="808080"/>
                          <w:bottom w:val="single" w:sz="4" w:space="0" w:color="808080"/>
                          <w:right w:val="single" w:sz="4" w:space="0" w:color="808080"/>
                        </w:tcBorders>
                        <w:shd w:val="clear" w:color="auto" w:fill="auto"/>
                      </w:tcPr>
                      <w:p w14:paraId="7699D116" w14:textId="77777777" w:rsidR="00B35433" w:rsidRPr="004667E3" w:rsidRDefault="00B35433" w:rsidP="00A53300">
                        <w:pPr>
                          <w:tabs>
                            <w:tab w:val="center" w:pos="4320"/>
                            <w:tab w:val="right" w:pos="8640"/>
                          </w:tabs>
                          <w:rPr>
                            <w:b/>
                            <w:sz w:val="20"/>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05F727BD" w14:textId="77777777" w:rsidR="00B35433" w:rsidRPr="004667E3" w:rsidRDefault="00B35433" w:rsidP="00A53300">
                        <w:pPr>
                          <w:tabs>
                            <w:tab w:val="center" w:pos="4320"/>
                            <w:tab w:val="right" w:pos="8640"/>
                          </w:tabs>
                          <w:rPr>
                            <w:sz w:val="20"/>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75BC431E" w14:textId="77777777" w:rsidR="00B35433" w:rsidRPr="004667E3" w:rsidRDefault="00B35433" w:rsidP="00A53300">
                        <w:pPr>
                          <w:tabs>
                            <w:tab w:val="center" w:pos="4320"/>
                            <w:tab w:val="right" w:pos="8640"/>
                          </w:tabs>
                          <w:rPr>
                            <w:sz w:val="20"/>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5267BE59" w14:textId="77777777" w:rsidR="00B35433" w:rsidRPr="004667E3" w:rsidRDefault="00B35433" w:rsidP="00A53300">
                        <w:pPr>
                          <w:tabs>
                            <w:tab w:val="center" w:pos="4320"/>
                            <w:tab w:val="right" w:pos="8640"/>
                          </w:tabs>
                          <w:rPr>
                            <w:sz w:val="20"/>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70FE3E43" w14:textId="77777777" w:rsidR="00B35433" w:rsidRPr="004667E3" w:rsidRDefault="00B35433" w:rsidP="00A53300">
                        <w:pPr>
                          <w:tabs>
                            <w:tab w:val="center" w:pos="4320"/>
                            <w:tab w:val="right" w:pos="8640"/>
                          </w:tabs>
                          <w:rPr>
                            <w:sz w:val="20"/>
                          </w:rPr>
                        </w:pPr>
                      </w:p>
                    </w:tc>
                  </w:tr>
                  <w:tr w:rsidR="00B35433" w:rsidRPr="004667E3" w14:paraId="6EEBAC85" w14:textId="77777777">
                    <w:trPr>
                      <w:trHeight w:val="332"/>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07F43DC4" w14:textId="77777777" w:rsidR="00B35433" w:rsidRPr="004667E3" w:rsidRDefault="00B35433" w:rsidP="00A53300">
                        <w:pPr>
                          <w:tabs>
                            <w:tab w:val="center" w:pos="4320"/>
                            <w:tab w:val="right" w:pos="8640"/>
                          </w:tabs>
                          <w:rPr>
                            <w:b/>
                            <w:caps/>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3FF2401A" w14:textId="77777777" w:rsidR="00B35433" w:rsidRPr="004667E3" w:rsidRDefault="00B35433" w:rsidP="00A53300">
                        <w:pPr>
                          <w:tabs>
                            <w:tab w:val="center" w:pos="4320"/>
                            <w:tab w:val="right" w:pos="8640"/>
                          </w:tabs>
                          <w:rPr>
                            <w:sz w:val="20"/>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4B91EC41" w14:textId="77777777" w:rsidR="00B35433" w:rsidRPr="004667E3" w:rsidRDefault="00B35433" w:rsidP="00A53300">
                        <w:pPr>
                          <w:tabs>
                            <w:tab w:val="center" w:pos="4320"/>
                            <w:tab w:val="right" w:pos="8640"/>
                          </w:tabs>
                          <w:rPr>
                            <w:sz w:val="20"/>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3821460A" w14:textId="77777777" w:rsidR="00B35433" w:rsidRPr="004667E3" w:rsidRDefault="00B35433" w:rsidP="00A53300">
                        <w:pPr>
                          <w:tabs>
                            <w:tab w:val="center" w:pos="4320"/>
                            <w:tab w:val="right" w:pos="8640"/>
                          </w:tabs>
                          <w:rPr>
                            <w:sz w:val="20"/>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6F88D1F6" w14:textId="77777777" w:rsidR="00B35433" w:rsidRPr="004667E3" w:rsidRDefault="00B35433" w:rsidP="00A53300">
                        <w:pPr>
                          <w:tabs>
                            <w:tab w:val="center" w:pos="4320"/>
                            <w:tab w:val="right" w:pos="8640"/>
                          </w:tabs>
                          <w:rPr>
                            <w:sz w:val="20"/>
                          </w:rPr>
                        </w:pPr>
                      </w:p>
                    </w:tc>
                  </w:tr>
                  <w:tr w:rsidR="00B35433" w:rsidRPr="004667E3" w14:paraId="7736CFBF" w14:textId="77777777">
                    <w:trPr>
                      <w:trHeight w:val="206"/>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624668B8" w14:textId="77777777" w:rsidR="00B35433" w:rsidRPr="004667E3" w:rsidRDefault="00B35433" w:rsidP="00A53300">
                        <w:pPr>
                          <w:tabs>
                            <w:tab w:val="center" w:pos="4320"/>
                            <w:tab w:val="right" w:pos="8640"/>
                          </w:tabs>
                          <w:rPr>
                            <w:b/>
                            <w:caps/>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422C452B" w14:textId="77777777" w:rsidR="00B35433" w:rsidRPr="004667E3" w:rsidRDefault="00B35433" w:rsidP="00A53300">
                        <w:pPr>
                          <w:tabs>
                            <w:tab w:val="center" w:pos="4320"/>
                            <w:tab w:val="right" w:pos="8640"/>
                          </w:tabs>
                          <w:rPr>
                            <w:sz w:val="20"/>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376652CC" w14:textId="77777777" w:rsidR="00B35433" w:rsidRPr="004667E3" w:rsidRDefault="00B35433" w:rsidP="00A53300">
                        <w:pPr>
                          <w:tabs>
                            <w:tab w:val="center" w:pos="4320"/>
                            <w:tab w:val="right" w:pos="8640"/>
                          </w:tabs>
                          <w:rPr>
                            <w:sz w:val="20"/>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6B831D38" w14:textId="77777777" w:rsidR="00B35433" w:rsidRPr="004667E3" w:rsidRDefault="00B35433" w:rsidP="00A53300">
                        <w:pPr>
                          <w:tabs>
                            <w:tab w:val="center" w:pos="4320"/>
                            <w:tab w:val="right" w:pos="8640"/>
                          </w:tabs>
                          <w:rPr>
                            <w:sz w:val="20"/>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2004E7A1" w14:textId="77777777" w:rsidR="00B35433" w:rsidRPr="004667E3" w:rsidRDefault="00B35433" w:rsidP="00A53300">
                        <w:pPr>
                          <w:tabs>
                            <w:tab w:val="center" w:pos="4320"/>
                            <w:tab w:val="right" w:pos="8640"/>
                          </w:tabs>
                          <w:rPr>
                            <w:sz w:val="20"/>
                          </w:rPr>
                        </w:pPr>
                      </w:p>
                    </w:tc>
                  </w:tr>
                </w:tbl>
                <w:p w14:paraId="0CCCBE70" w14:textId="77777777" w:rsidR="00B35433" w:rsidRDefault="00B35433" w:rsidP="00A53300"/>
              </w:txbxContent>
            </v:textbox>
          </v:shape>
        </w:pict>
      </w:r>
      <w:r>
        <w:pict w14:anchorId="4B7B25E6">
          <v:shape id="_x0000_s1042" type="#_x0000_t202" style="position:absolute;margin-left:126pt;margin-top:-18pt;width:351pt;height:54pt;z-index:251659264" filled="f" stroked="f">
            <v:textbox style="mso-next-textbox:#_x0000_s1042">
              <w:txbxContent>
                <w:p w14:paraId="4BD0DB96" w14:textId="77777777" w:rsidR="00B35433" w:rsidRPr="00F85FBD" w:rsidRDefault="00B35433" w:rsidP="00A53300">
                  <w:pPr>
                    <w:widowControl w:val="0"/>
                    <w:autoSpaceDE w:val="0"/>
                    <w:autoSpaceDN w:val="0"/>
                    <w:adjustRightInd w:val="0"/>
                    <w:spacing w:line="360" w:lineRule="auto"/>
                    <w:rPr>
                      <w:rFonts w:ascii="Helvetica-Bold" w:hAnsi="Helvetica-Bold" w:cs="Helvetica-Bold"/>
                      <w:b/>
                      <w:bCs/>
                      <w:sz w:val="36"/>
                      <w:szCs w:val="28"/>
                      <w:lang w:bidi="en-US"/>
                    </w:rPr>
                  </w:pPr>
                  <w:r w:rsidRPr="00F85FBD">
                    <w:rPr>
                      <w:rFonts w:ascii="Helvetica-Bold" w:hAnsi="Helvetica-Bold" w:cs="Helvetica-Bold"/>
                      <w:b/>
                      <w:bCs/>
                      <w:sz w:val="36"/>
                      <w:szCs w:val="28"/>
                      <w:lang w:bidi="en-US"/>
                    </w:rPr>
                    <w:t xml:space="preserve">Chapter </w:t>
                  </w:r>
                  <w:r>
                    <w:rPr>
                      <w:rFonts w:ascii="Helvetica-Bold" w:hAnsi="Helvetica-Bold" w:cs="Helvetica-Bold"/>
                      <w:b/>
                      <w:bCs/>
                      <w:sz w:val="36"/>
                      <w:szCs w:val="28"/>
                      <w:lang w:bidi="en-US"/>
                    </w:rPr>
                    <w:t>1-Section 2</w:t>
                  </w:r>
                </w:p>
                <w:p w14:paraId="2684DDCA" w14:textId="1CE0C830" w:rsidR="00B35433" w:rsidRPr="00F85FBD" w:rsidRDefault="00B35433" w:rsidP="00A53300">
                  <w:pPr>
                    <w:spacing w:line="360" w:lineRule="auto"/>
                    <w:rPr>
                      <w:sz w:val="32"/>
                    </w:rPr>
                  </w:pPr>
                  <w:r>
                    <w:rPr>
                      <w:rFonts w:ascii="Helvetica-Bold" w:hAnsi="Helvetica-Bold" w:cs="Helvetica-Bold"/>
                      <w:b/>
                      <w:bCs/>
                      <w:sz w:val="32"/>
                      <w:szCs w:val="32"/>
                      <w:lang w:bidi="en-US"/>
                    </w:rPr>
                    <w:t>Theories of Child Development</w:t>
                  </w:r>
                </w:p>
              </w:txbxContent>
            </v:textbox>
          </v:shape>
        </w:pict>
      </w:r>
      <w:r>
        <w:pict w14:anchorId="2DFFDAD7">
          <v:rect id="_x0000_s1038" style="position:absolute;margin-left:-56.65pt;margin-top:32.45pt;width:531pt;height:666pt;z-index:251655168;mso-position-vertical-relative:page" strokeweight="1.5pt">
            <v:shadow on="t" opacity="47186f" offset="1.99556mm,1.99556mm"/>
            <w10:wrap anchory="page"/>
            <w10:anchorlock/>
          </v:rect>
        </w:pict>
      </w:r>
      <w:r>
        <w:pict w14:anchorId="4E69C072">
          <v:shape id="_x0000_s1040" type="#_x0000_t202" style="position:absolute;margin-left:-23.85pt;margin-top:-35.8pt;width:148pt;height:75.15pt;z-index:251657216" filled="f" stroked="f">
            <v:textbox style="mso-next-textbox:#_x0000_s1040">
              <w:txbxContent>
                <w:p w14:paraId="15112FB5" w14:textId="77777777" w:rsidR="00B35433" w:rsidRPr="008604C4" w:rsidRDefault="00B35433" w:rsidP="00A53300">
                  <w:pPr>
                    <w:spacing w:line="0" w:lineRule="atLeast"/>
                    <w:jc w:val="center"/>
                    <w:rPr>
                      <w:b/>
                      <w:caps/>
                      <w:position w:val="6"/>
                      <w:sz w:val="40"/>
                    </w:rPr>
                  </w:pPr>
                  <w:r w:rsidRPr="008604C4">
                    <w:rPr>
                      <w:b/>
                      <w:caps/>
                      <w:position w:val="6"/>
                      <w:sz w:val="40"/>
                    </w:rPr>
                    <w:t>Total</w:t>
                  </w:r>
                </w:p>
                <w:p w14:paraId="4F5FE541" w14:textId="77777777" w:rsidR="00B35433" w:rsidRPr="008604C4" w:rsidRDefault="00B35433" w:rsidP="00A53300">
                  <w:pPr>
                    <w:spacing w:line="0" w:lineRule="atLeast"/>
                    <w:jc w:val="center"/>
                    <w:rPr>
                      <w:b/>
                      <w:caps/>
                      <w:color w:val="FFFFFF"/>
                      <w:position w:val="2"/>
                      <w:sz w:val="40"/>
                    </w:rPr>
                  </w:pPr>
                  <w:r w:rsidRPr="008604C4">
                    <w:rPr>
                      <w:b/>
                      <w:caps/>
                      <w:color w:val="FFFFFF"/>
                      <w:position w:val="2"/>
                      <w:sz w:val="40"/>
                    </w:rPr>
                    <w:t>Assessment</w:t>
                  </w:r>
                </w:p>
                <w:p w14:paraId="2CEAD8CA" w14:textId="77777777" w:rsidR="00B35433" w:rsidRPr="008604C4" w:rsidRDefault="00B35433" w:rsidP="00A53300">
                  <w:pPr>
                    <w:spacing w:line="0" w:lineRule="atLeast"/>
                    <w:jc w:val="center"/>
                    <w:rPr>
                      <w:b/>
                      <w:caps/>
                      <w:color w:val="FFFFFF"/>
                      <w:position w:val="2"/>
                      <w:sz w:val="40"/>
                    </w:rPr>
                  </w:pPr>
                  <w:r w:rsidRPr="008604C4">
                    <w:rPr>
                      <w:b/>
                      <w:caps/>
                      <w:color w:val="FFFFFF"/>
                      <w:position w:val="2"/>
                      <w:sz w:val="40"/>
                    </w:rPr>
                    <w:t>Guide</w:t>
                  </w:r>
                </w:p>
              </w:txbxContent>
            </v:textbox>
          </v:shape>
        </w:pict>
      </w:r>
      <w:r>
        <w:pict w14:anchorId="4A08B1BA">
          <v:line id="_x0000_s1041" style="position:absolute;z-index:251658240" from="-23.85pt,37pt" to="472.35pt,37pt" strokeweight="2.25pt"/>
        </w:pict>
      </w:r>
      <w:r>
        <w:pict w14:anchorId="4A96FE04">
          <v:rect id="_x0000_s1039" style="position:absolute;margin-left:-23.85pt;margin-top:-9.2pt;width:148pt;height:45.45pt;z-index:251656192" fillcolor="black"/>
        </w:pict>
      </w:r>
    </w:p>
    <w:p w14:paraId="5444D236" w14:textId="7EACF054" w:rsidR="00A53300" w:rsidRPr="00C44820" w:rsidRDefault="00A53300" w:rsidP="00A53300">
      <w:pPr>
        <w:pStyle w:val="Heading1"/>
        <w:rPr>
          <w:sz w:val="32"/>
          <w:szCs w:val="32"/>
        </w:rPr>
      </w:pPr>
      <w:bookmarkStart w:id="6" w:name="_Toc311454116"/>
      <w:r w:rsidRPr="00C44820">
        <w:rPr>
          <w:sz w:val="32"/>
          <w:szCs w:val="32"/>
        </w:rPr>
        <w:lastRenderedPageBreak/>
        <w:t xml:space="preserve">Section 2 Theories of </w:t>
      </w:r>
      <w:r w:rsidR="00594CA7">
        <w:rPr>
          <w:sz w:val="32"/>
          <w:szCs w:val="32"/>
        </w:rPr>
        <w:t xml:space="preserve">Child </w:t>
      </w:r>
      <w:r w:rsidRPr="00C44820">
        <w:rPr>
          <w:sz w:val="32"/>
          <w:szCs w:val="32"/>
        </w:rPr>
        <w:t>Development</w:t>
      </w:r>
      <w:bookmarkEnd w:id="6"/>
    </w:p>
    <w:p w14:paraId="6F414F16" w14:textId="77777777" w:rsidR="00A53300" w:rsidRDefault="00A53300" w:rsidP="00A53300">
      <w:pPr>
        <w:pStyle w:val="Heading2"/>
      </w:pPr>
    </w:p>
    <w:p w14:paraId="3783E74B" w14:textId="77777777" w:rsidR="00A53300" w:rsidRPr="00C44820" w:rsidRDefault="00A53300" w:rsidP="00A53300">
      <w:pPr>
        <w:pStyle w:val="Heading2"/>
        <w:rPr>
          <w:sz w:val="28"/>
          <w:szCs w:val="28"/>
        </w:rPr>
      </w:pPr>
      <w:bookmarkStart w:id="7" w:name="_Toc311454117"/>
      <w:r w:rsidRPr="00C44820">
        <w:rPr>
          <w:sz w:val="28"/>
          <w:szCs w:val="28"/>
        </w:rPr>
        <w:t>Test Item File</w:t>
      </w:r>
      <w:bookmarkEnd w:id="7"/>
    </w:p>
    <w:p w14:paraId="5A4CFC17" w14:textId="77777777" w:rsidR="00A53300" w:rsidRPr="000243BC" w:rsidRDefault="00A53300" w:rsidP="00A53300">
      <w:pPr>
        <w:pStyle w:val="Heading3"/>
      </w:pPr>
      <w:bookmarkStart w:id="8" w:name="_Toc311454118"/>
      <w:r>
        <w:t>Multiple Choice Questions</w:t>
      </w:r>
      <w:bookmarkEnd w:id="8"/>
    </w:p>
    <w:p w14:paraId="0F210D6D" w14:textId="77777777" w:rsidR="00A53300" w:rsidRPr="00E439C6" w:rsidRDefault="00A53300" w:rsidP="00A53300">
      <w:pPr>
        <w:rPr>
          <w:rFonts w:ascii="Times New Roman" w:hAnsi="Times New Roman"/>
          <w:sz w:val="22"/>
          <w:szCs w:val="24"/>
          <w:lang w:val="fr-FR"/>
        </w:rPr>
      </w:pPr>
    </w:p>
    <w:p w14:paraId="020CB75D" w14:textId="77777777" w:rsidR="00351BA0" w:rsidRDefault="006C6A32" w:rsidP="00A53300">
      <w:pPr>
        <w:tabs>
          <w:tab w:val="left" w:pos="720"/>
        </w:tabs>
        <w:ind w:left="720" w:hanging="720"/>
        <w:rPr>
          <w:rFonts w:ascii="Times New Roman" w:hAnsi="Times New Roman"/>
          <w:sz w:val="22"/>
          <w:szCs w:val="24"/>
        </w:rPr>
      </w:pPr>
      <w:r>
        <w:rPr>
          <w:rFonts w:ascii="Times New Roman" w:hAnsi="Times New Roman"/>
          <w:sz w:val="22"/>
          <w:szCs w:val="24"/>
        </w:rPr>
        <w:t>1.</w:t>
      </w:r>
      <w:r w:rsidR="00351BA0">
        <w:rPr>
          <w:rFonts w:ascii="Times New Roman" w:hAnsi="Times New Roman"/>
          <w:sz w:val="22"/>
          <w:szCs w:val="24"/>
        </w:rPr>
        <w:tab/>
        <w:t>A(n) _____ is a framework that presents a set of interconnected ideas in an original way and inspires further research.</w:t>
      </w:r>
    </w:p>
    <w:p w14:paraId="3CE32292" w14:textId="77777777" w:rsidR="00351BA0" w:rsidRDefault="00351BA0" w:rsidP="00351BA0">
      <w:pPr>
        <w:numPr>
          <w:ilvl w:val="0"/>
          <w:numId w:val="9"/>
        </w:numPr>
        <w:tabs>
          <w:tab w:val="left" w:pos="720"/>
        </w:tabs>
        <w:rPr>
          <w:rFonts w:ascii="Times New Roman" w:hAnsi="Times New Roman"/>
          <w:sz w:val="22"/>
          <w:szCs w:val="24"/>
        </w:rPr>
      </w:pPr>
      <w:r>
        <w:rPr>
          <w:rFonts w:ascii="Times New Roman" w:hAnsi="Times New Roman"/>
          <w:sz w:val="22"/>
          <w:szCs w:val="24"/>
        </w:rPr>
        <w:t>hypothesis</w:t>
      </w:r>
    </w:p>
    <w:p w14:paraId="70B20A93" w14:textId="77777777" w:rsidR="00351BA0" w:rsidRDefault="00351BA0" w:rsidP="00351BA0">
      <w:pPr>
        <w:numPr>
          <w:ilvl w:val="0"/>
          <w:numId w:val="9"/>
        </w:numPr>
        <w:tabs>
          <w:tab w:val="left" w:pos="720"/>
        </w:tabs>
        <w:rPr>
          <w:rFonts w:ascii="Times New Roman" w:hAnsi="Times New Roman"/>
          <w:sz w:val="22"/>
          <w:szCs w:val="24"/>
        </w:rPr>
      </w:pPr>
      <w:r>
        <w:rPr>
          <w:rFonts w:ascii="Times New Roman" w:hAnsi="Times New Roman"/>
          <w:sz w:val="22"/>
          <w:szCs w:val="24"/>
        </w:rPr>
        <w:t>theory</w:t>
      </w:r>
    </w:p>
    <w:p w14:paraId="794CA628" w14:textId="77777777" w:rsidR="00351BA0" w:rsidRDefault="00351BA0" w:rsidP="00351BA0">
      <w:pPr>
        <w:numPr>
          <w:ilvl w:val="0"/>
          <w:numId w:val="9"/>
        </w:numPr>
        <w:tabs>
          <w:tab w:val="left" w:pos="720"/>
        </w:tabs>
        <w:rPr>
          <w:rFonts w:ascii="Times New Roman" w:hAnsi="Times New Roman"/>
          <w:sz w:val="22"/>
          <w:szCs w:val="24"/>
        </w:rPr>
      </w:pPr>
      <w:r>
        <w:rPr>
          <w:rFonts w:ascii="Times New Roman" w:hAnsi="Times New Roman"/>
          <w:sz w:val="22"/>
          <w:szCs w:val="24"/>
        </w:rPr>
        <w:t>rationale</w:t>
      </w:r>
    </w:p>
    <w:p w14:paraId="0C8F3702" w14:textId="77777777" w:rsidR="00351BA0" w:rsidRDefault="00351BA0" w:rsidP="00351BA0">
      <w:pPr>
        <w:numPr>
          <w:ilvl w:val="0"/>
          <w:numId w:val="9"/>
        </w:numPr>
        <w:tabs>
          <w:tab w:val="left" w:pos="720"/>
        </w:tabs>
        <w:rPr>
          <w:rFonts w:ascii="Times New Roman" w:hAnsi="Times New Roman"/>
          <w:sz w:val="22"/>
          <w:szCs w:val="24"/>
        </w:rPr>
      </w:pPr>
      <w:r>
        <w:rPr>
          <w:rFonts w:ascii="Times New Roman" w:hAnsi="Times New Roman"/>
          <w:sz w:val="22"/>
          <w:szCs w:val="24"/>
        </w:rPr>
        <w:t>explanation</w:t>
      </w:r>
    </w:p>
    <w:p w14:paraId="6D3DFF8C" w14:textId="77777777" w:rsidR="00351BA0" w:rsidRDefault="00351BA0" w:rsidP="00351BA0">
      <w:pPr>
        <w:rPr>
          <w:rFonts w:ascii="Times New Roman" w:hAnsi="Times New Roman"/>
          <w:sz w:val="22"/>
          <w:szCs w:val="24"/>
        </w:rPr>
      </w:pPr>
      <w:r>
        <w:rPr>
          <w:rFonts w:ascii="Times New Roman" w:hAnsi="Times New Roman"/>
          <w:sz w:val="22"/>
          <w:szCs w:val="24"/>
        </w:rPr>
        <w:t>Answer: B</w:t>
      </w:r>
    </w:p>
    <w:p w14:paraId="7E81840F" w14:textId="77777777" w:rsidR="006C6A32" w:rsidRPr="00E439C6" w:rsidRDefault="006C6A32" w:rsidP="00351BA0">
      <w:pPr>
        <w:rPr>
          <w:rFonts w:ascii="Times New Roman" w:hAnsi="Times New Roman"/>
          <w:sz w:val="22"/>
          <w:szCs w:val="24"/>
        </w:rPr>
      </w:pPr>
      <w:r>
        <w:rPr>
          <w:rFonts w:ascii="Times New Roman" w:hAnsi="Times New Roman"/>
          <w:sz w:val="22"/>
          <w:szCs w:val="24"/>
        </w:rPr>
        <w:t>Page: 18</w:t>
      </w:r>
    </w:p>
    <w:p w14:paraId="657AEE00" w14:textId="77777777" w:rsidR="006918B9" w:rsidRDefault="00351BA0" w:rsidP="00351BA0">
      <w:pPr>
        <w:rPr>
          <w:rFonts w:ascii="Times New Roman" w:hAnsi="Times New Roman"/>
          <w:sz w:val="22"/>
          <w:szCs w:val="24"/>
        </w:rPr>
      </w:pPr>
      <w:r w:rsidRPr="00E439C6">
        <w:rPr>
          <w:rFonts w:ascii="Times New Roman" w:hAnsi="Times New Roman"/>
          <w:sz w:val="22"/>
          <w:szCs w:val="24"/>
        </w:rPr>
        <w:t>Difficulty: 2</w:t>
      </w:r>
    </w:p>
    <w:p w14:paraId="20F3FB6D" w14:textId="7DBD628E" w:rsidR="00351BA0" w:rsidRPr="00E439C6" w:rsidRDefault="00351BA0" w:rsidP="00351BA0">
      <w:pPr>
        <w:rPr>
          <w:rFonts w:ascii="Times New Roman" w:hAnsi="Times New Roman"/>
          <w:sz w:val="22"/>
          <w:szCs w:val="24"/>
        </w:rPr>
      </w:pPr>
      <w:r>
        <w:rPr>
          <w:rFonts w:ascii="Times New Roman" w:hAnsi="Times New Roman"/>
          <w:sz w:val="22"/>
          <w:szCs w:val="24"/>
        </w:rPr>
        <w:t xml:space="preserve">Skill: </w:t>
      </w:r>
      <w:r w:rsidR="00001D58">
        <w:rPr>
          <w:rFonts w:ascii="Times New Roman" w:hAnsi="Times New Roman"/>
          <w:sz w:val="22"/>
          <w:szCs w:val="24"/>
        </w:rPr>
        <w:t>F</w:t>
      </w:r>
    </w:p>
    <w:p w14:paraId="4B01469C" w14:textId="4EC0A9C7" w:rsidR="00351BA0" w:rsidRPr="00E439C6" w:rsidRDefault="00351BA0" w:rsidP="00351BA0">
      <w:pPr>
        <w:rPr>
          <w:rFonts w:ascii="Times New Roman" w:hAnsi="Times New Roman"/>
          <w:sz w:val="22"/>
          <w:szCs w:val="24"/>
        </w:rPr>
      </w:pPr>
      <w:r w:rsidRPr="00E439C6">
        <w:rPr>
          <w:rFonts w:ascii="Times New Roman" w:hAnsi="Times New Roman"/>
          <w:sz w:val="22"/>
          <w:szCs w:val="24"/>
        </w:rPr>
        <w:t xml:space="preserve">Learning Objective: </w:t>
      </w:r>
      <w:r w:rsidR="00FA5DAC">
        <w:rPr>
          <w:rFonts w:ascii="Times New Roman" w:hAnsi="Times New Roman"/>
          <w:sz w:val="22"/>
          <w:szCs w:val="24"/>
        </w:rPr>
        <w:t>1.5</w:t>
      </w:r>
    </w:p>
    <w:p w14:paraId="5A932265" w14:textId="77777777" w:rsidR="006918B9" w:rsidRDefault="00351BA0" w:rsidP="00351BA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 xml:space="preserve">s Taxonomy Level: </w:t>
      </w:r>
      <w:r>
        <w:rPr>
          <w:rFonts w:ascii="Times New Roman" w:hAnsi="Times New Roman"/>
          <w:sz w:val="22"/>
          <w:szCs w:val="24"/>
        </w:rPr>
        <w:t>Remember</w:t>
      </w:r>
    </w:p>
    <w:p w14:paraId="66B8D994" w14:textId="38095F20" w:rsidR="00351BA0" w:rsidRDefault="00351BA0" w:rsidP="00351BA0">
      <w:pPr>
        <w:tabs>
          <w:tab w:val="left" w:pos="720"/>
        </w:tabs>
        <w:ind w:left="1440"/>
        <w:rPr>
          <w:rFonts w:ascii="Times New Roman" w:hAnsi="Times New Roman"/>
          <w:sz w:val="22"/>
          <w:szCs w:val="24"/>
        </w:rPr>
      </w:pPr>
    </w:p>
    <w:p w14:paraId="5C7FF34E" w14:textId="167B254D" w:rsidR="00C92325" w:rsidRPr="00E439C6" w:rsidRDefault="006C6A32" w:rsidP="00C92325">
      <w:pPr>
        <w:ind w:left="720" w:hanging="720"/>
        <w:rPr>
          <w:rFonts w:ascii="Times New Roman" w:hAnsi="Times New Roman"/>
          <w:sz w:val="22"/>
          <w:szCs w:val="24"/>
        </w:rPr>
      </w:pPr>
      <w:r>
        <w:rPr>
          <w:rFonts w:ascii="Times New Roman" w:hAnsi="Times New Roman"/>
          <w:sz w:val="22"/>
          <w:szCs w:val="24"/>
        </w:rPr>
        <w:t>2.</w:t>
      </w:r>
      <w:r w:rsidR="00C92325" w:rsidRPr="00E439C6">
        <w:rPr>
          <w:rFonts w:ascii="Times New Roman" w:hAnsi="Times New Roman"/>
          <w:sz w:val="22"/>
          <w:szCs w:val="24"/>
        </w:rPr>
        <w:tab/>
        <w:t>Which of the following best describes a theory?</w:t>
      </w:r>
    </w:p>
    <w:p w14:paraId="33A5F0CC" w14:textId="77777777" w:rsidR="00C92325" w:rsidRPr="00E439C6" w:rsidRDefault="00C92325" w:rsidP="00C92325">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a framework that presents a set of interconnected ideas in an original way and inspires further research</w:t>
      </w:r>
    </w:p>
    <w:p w14:paraId="00138673" w14:textId="77777777" w:rsidR="00C92325" w:rsidRPr="00E439C6" w:rsidRDefault="00C92325" w:rsidP="00C92325">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the way the study is conducted and the data are collected</w:t>
      </w:r>
    </w:p>
    <w:p w14:paraId="08199012" w14:textId="77777777" w:rsidR="00C92325" w:rsidRPr="00E439C6" w:rsidRDefault="00C92325" w:rsidP="00C92325">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 group of people who participate in a research study</w:t>
      </w:r>
    </w:p>
    <w:p w14:paraId="57B8AF0C" w14:textId="77777777" w:rsidR="00C92325" w:rsidRPr="00E439C6" w:rsidRDefault="00C92325" w:rsidP="00C92325">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the researcher</w:t>
      </w:r>
      <w:r>
        <w:rPr>
          <w:rFonts w:ascii="Times New Roman" w:hAnsi="Times New Roman"/>
          <w:sz w:val="22"/>
          <w:szCs w:val="24"/>
        </w:rPr>
        <w:t>’</w:t>
      </w:r>
      <w:r w:rsidRPr="00E439C6">
        <w:rPr>
          <w:rFonts w:ascii="Times New Roman" w:hAnsi="Times New Roman"/>
          <w:sz w:val="22"/>
          <w:szCs w:val="24"/>
        </w:rPr>
        <w:t>s idea about one possible answer to the question of interest</w:t>
      </w:r>
    </w:p>
    <w:p w14:paraId="632042CE" w14:textId="77777777" w:rsidR="00C92325" w:rsidRPr="00E439C6" w:rsidRDefault="00C92325" w:rsidP="00C92325">
      <w:pPr>
        <w:rPr>
          <w:rFonts w:ascii="Times New Roman" w:hAnsi="Times New Roman"/>
          <w:sz w:val="22"/>
          <w:szCs w:val="24"/>
        </w:rPr>
      </w:pPr>
      <w:r>
        <w:rPr>
          <w:rFonts w:ascii="Times New Roman" w:hAnsi="Times New Roman"/>
          <w:sz w:val="22"/>
          <w:szCs w:val="24"/>
        </w:rPr>
        <w:t>Answer: A</w:t>
      </w:r>
    </w:p>
    <w:p w14:paraId="67AFD298" w14:textId="77777777" w:rsidR="00C92325" w:rsidRPr="00E439C6" w:rsidRDefault="00C92325" w:rsidP="00C92325">
      <w:pPr>
        <w:rPr>
          <w:rFonts w:ascii="Times New Roman" w:hAnsi="Times New Roman"/>
          <w:sz w:val="22"/>
          <w:szCs w:val="24"/>
        </w:rPr>
      </w:pPr>
      <w:r w:rsidRPr="00E439C6">
        <w:rPr>
          <w:rFonts w:ascii="Times New Roman" w:hAnsi="Times New Roman"/>
          <w:sz w:val="22"/>
          <w:szCs w:val="24"/>
        </w:rPr>
        <w:t xml:space="preserve">Page: </w:t>
      </w:r>
      <w:r w:rsidR="00E861D0">
        <w:rPr>
          <w:rFonts w:ascii="Times New Roman" w:hAnsi="Times New Roman"/>
          <w:sz w:val="22"/>
          <w:szCs w:val="24"/>
        </w:rPr>
        <w:t>18</w:t>
      </w:r>
    </w:p>
    <w:p w14:paraId="5F2EF16D" w14:textId="77777777" w:rsidR="00C92325" w:rsidRPr="00E439C6" w:rsidRDefault="00C92325" w:rsidP="00C92325">
      <w:pPr>
        <w:rPr>
          <w:rFonts w:ascii="Times New Roman" w:hAnsi="Times New Roman"/>
          <w:sz w:val="22"/>
          <w:szCs w:val="24"/>
        </w:rPr>
      </w:pPr>
      <w:r w:rsidRPr="00E439C6">
        <w:rPr>
          <w:rFonts w:ascii="Times New Roman" w:hAnsi="Times New Roman"/>
          <w:sz w:val="22"/>
          <w:szCs w:val="24"/>
        </w:rPr>
        <w:t>Skill: F</w:t>
      </w:r>
    </w:p>
    <w:p w14:paraId="26F0C521" w14:textId="0D52C2E8" w:rsidR="00C92325" w:rsidRPr="00E439C6" w:rsidRDefault="00E861D0" w:rsidP="00C92325">
      <w:pPr>
        <w:rPr>
          <w:rFonts w:ascii="Times New Roman" w:hAnsi="Times New Roman"/>
          <w:sz w:val="22"/>
          <w:szCs w:val="24"/>
        </w:rPr>
      </w:pPr>
      <w:r>
        <w:rPr>
          <w:rFonts w:ascii="Times New Roman" w:hAnsi="Times New Roman"/>
          <w:sz w:val="22"/>
          <w:szCs w:val="24"/>
        </w:rPr>
        <w:t>Learning Objective:</w:t>
      </w:r>
      <w:r w:rsidR="007B3572">
        <w:rPr>
          <w:rFonts w:ascii="Times New Roman" w:hAnsi="Times New Roman"/>
          <w:sz w:val="22"/>
          <w:szCs w:val="24"/>
        </w:rPr>
        <w:t xml:space="preserve"> 1.5</w:t>
      </w:r>
    </w:p>
    <w:p w14:paraId="7DC7575B" w14:textId="77777777" w:rsidR="00C92325" w:rsidRPr="00E439C6" w:rsidRDefault="00C92325" w:rsidP="00C92325">
      <w:pPr>
        <w:rPr>
          <w:rFonts w:ascii="Times New Roman" w:hAnsi="Times New Roman"/>
          <w:sz w:val="22"/>
          <w:szCs w:val="24"/>
        </w:rPr>
      </w:pPr>
      <w:r w:rsidRPr="00E439C6">
        <w:rPr>
          <w:rFonts w:ascii="Times New Roman" w:hAnsi="Times New Roman"/>
          <w:sz w:val="22"/>
          <w:szCs w:val="24"/>
        </w:rPr>
        <w:t>Difficulty: 1</w:t>
      </w:r>
    </w:p>
    <w:p w14:paraId="636F2C20" w14:textId="77777777" w:rsidR="00C92325" w:rsidRPr="00E439C6" w:rsidRDefault="00C92325" w:rsidP="00C92325">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3AFCC162" w14:textId="6D7C9B51" w:rsidR="00C92325" w:rsidRPr="00E439C6" w:rsidRDefault="00C92325" w:rsidP="00C92325">
      <w:pPr>
        <w:rPr>
          <w:rFonts w:ascii="Times New Roman" w:hAnsi="Times New Roman"/>
          <w:sz w:val="22"/>
        </w:rPr>
      </w:pPr>
      <w:r w:rsidRPr="00E439C6">
        <w:rPr>
          <w:rFonts w:ascii="Times New Roman" w:hAnsi="Times New Roman"/>
          <w:sz w:val="22"/>
        </w:rPr>
        <w:t>% correct 59</w:t>
      </w:r>
      <w:r>
        <w:rPr>
          <w:rFonts w:ascii="Times New Roman" w:hAnsi="Times New Roman"/>
          <w:sz w:val="22"/>
        </w:rPr>
        <w:t xml:space="preserve">   </w:t>
      </w:r>
      <w:r w:rsidR="008C08B8">
        <w:rPr>
          <w:rFonts w:ascii="Times New Roman" w:hAnsi="Times New Roman"/>
          <w:sz w:val="22"/>
        </w:rPr>
        <w:t>a =</w:t>
      </w:r>
      <w:r w:rsidRPr="00E439C6">
        <w:rPr>
          <w:rFonts w:ascii="Times New Roman" w:hAnsi="Times New Roman"/>
          <w:sz w:val="22"/>
        </w:rPr>
        <w:t xml:space="preserve"> 59</w:t>
      </w:r>
      <w:r>
        <w:rPr>
          <w:rFonts w:ascii="Times New Roman" w:hAnsi="Times New Roman"/>
          <w:sz w:val="22"/>
        </w:rPr>
        <w:t xml:space="preserve">  </w:t>
      </w:r>
      <w:r w:rsidR="008C08B8">
        <w:rPr>
          <w:rFonts w:ascii="Times New Roman" w:hAnsi="Times New Roman"/>
          <w:sz w:val="22"/>
        </w:rPr>
        <w:t>b =</w:t>
      </w:r>
      <w:r w:rsidRPr="00E439C6">
        <w:rPr>
          <w:rFonts w:ascii="Times New Roman" w:hAnsi="Times New Roman"/>
          <w:sz w:val="22"/>
        </w:rPr>
        <w:t xml:space="preserve"> 0</w:t>
      </w:r>
      <w:r>
        <w:rPr>
          <w:rFonts w:ascii="Times New Roman" w:hAnsi="Times New Roman"/>
          <w:sz w:val="22"/>
        </w:rPr>
        <w:t xml:space="preserve">  </w:t>
      </w:r>
      <w:r w:rsidR="008C08B8">
        <w:rPr>
          <w:rFonts w:ascii="Times New Roman" w:hAnsi="Times New Roman"/>
          <w:sz w:val="22"/>
        </w:rPr>
        <w:t>c =</w:t>
      </w:r>
      <w:r w:rsidRPr="00E439C6">
        <w:rPr>
          <w:rFonts w:ascii="Times New Roman" w:hAnsi="Times New Roman"/>
          <w:sz w:val="22"/>
        </w:rPr>
        <w:t xml:space="preserve"> 0</w:t>
      </w:r>
      <w:r>
        <w:rPr>
          <w:rFonts w:ascii="Times New Roman" w:hAnsi="Times New Roman"/>
          <w:sz w:val="22"/>
        </w:rPr>
        <w:t xml:space="preserve">  </w:t>
      </w:r>
      <w:r w:rsidR="008C08B8">
        <w:rPr>
          <w:rFonts w:ascii="Times New Roman" w:hAnsi="Times New Roman"/>
          <w:sz w:val="22"/>
        </w:rPr>
        <w:t>d =</w:t>
      </w:r>
      <w:r w:rsidRPr="00E439C6">
        <w:rPr>
          <w:rFonts w:ascii="Times New Roman" w:hAnsi="Times New Roman"/>
          <w:sz w:val="22"/>
        </w:rPr>
        <w:t xml:space="preserve"> 29</w:t>
      </w:r>
      <w:r>
        <w:rPr>
          <w:rFonts w:ascii="Times New Roman" w:hAnsi="Times New Roman"/>
          <w:sz w:val="22"/>
        </w:rPr>
        <w:t xml:space="preserve">   </w:t>
      </w:r>
      <w:r w:rsidRPr="00E439C6">
        <w:rPr>
          <w:rFonts w:ascii="Times New Roman" w:hAnsi="Times New Roman"/>
          <w:sz w:val="22"/>
        </w:rPr>
        <w:t>r = .21</w:t>
      </w:r>
    </w:p>
    <w:p w14:paraId="0D93ACD0" w14:textId="77777777" w:rsidR="00C92325" w:rsidRDefault="00C92325" w:rsidP="00A53300">
      <w:pPr>
        <w:tabs>
          <w:tab w:val="left" w:pos="720"/>
        </w:tabs>
        <w:ind w:left="720" w:hanging="720"/>
        <w:rPr>
          <w:rFonts w:ascii="Times New Roman" w:hAnsi="Times New Roman"/>
          <w:sz w:val="22"/>
          <w:szCs w:val="24"/>
        </w:rPr>
      </w:pPr>
    </w:p>
    <w:p w14:paraId="755963BA" w14:textId="653B42ED" w:rsidR="00E861D0" w:rsidRPr="00E439C6" w:rsidRDefault="006C6A32" w:rsidP="00E861D0">
      <w:pPr>
        <w:ind w:left="720" w:hanging="720"/>
        <w:rPr>
          <w:rFonts w:ascii="Times New Roman" w:hAnsi="Times New Roman"/>
          <w:sz w:val="22"/>
          <w:szCs w:val="24"/>
        </w:rPr>
      </w:pPr>
      <w:r>
        <w:rPr>
          <w:rFonts w:ascii="Times New Roman" w:hAnsi="Times New Roman"/>
          <w:sz w:val="22"/>
          <w:szCs w:val="24"/>
        </w:rPr>
        <w:t>3.</w:t>
      </w:r>
      <w:r w:rsidR="00E861D0" w:rsidRPr="00E439C6">
        <w:rPr>
          <w:rFonts w:ascii="Times New Roman" w:hAnsi="Times New Roman"/>
          <w:sz w:val="22"/>
          <w:szCs w:val="24"/>
        </w:rPr>
        <w:tab/>
        <w:t>According to the text, a framework that represents a set of interconnected ideas in an original way and inspires further research is the definition of ____.</w:t>
      </w:r>
    </w:p>
    <w:p w14:paraId="0153D14F" w14:textId="77777777" w:rsidR="00E861D0" w:rsidRPr="00E439C6" w:rsidRDefault="00E861D0" w:rsidP="00E861D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r>
      <w:r>
        <w:rPr>
          <w:rFonts w:ascii="Times New Roman" w:hAnsi="Times New Roman"/>
          <w:sz w:val="22"/>
          <w:szCs w:val="24"/>
        </w:rPr>
        <w:t xml:space="preserve">a </w:t>
      </w:r>
      <w:r w:rsidRPr="00E439C6">
        <w:rPr>
          <w:rFonts w:ascii="Times New Roman" w:hAnsi="Times New Roman"/>
          <w:sz w:val="22"/>
          <w:szCs w:val="24"/>
        </w:rPr>
        <w:t>research study</w:t>
      </w:r>
    </w:p>
    <w:p w14:paraId="07916532" w14:textId="77777777" w:rsidR="00E861D0" w:rsidRPr="00E439C6" w:rsidRDefault="00E861D0" w:rsidP="00E861D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Pr>
          <w:rFonts w:ascii="Times New Roman" w:hAnsi="Times New Roman"/>
          <w:sz w:val="22"/>
          <w:szCs w:val="24"/>
        </w:rPr>
        <w:t xml:space="preserve">a </w:t>
      </w:r>
      <w:r w:rsidRPr="00E439C6">
        <w:rPr>
          <w:rFonts w:ascii="Times New Roman" w:hAnsi="Times New Roman"/>
          <w:sz w:val="22"/>
          <w:szCs w:val="24"/>
        </w:rPr>
        <w:t>hypothesis</w:t>
      </w:r>
    </w:p>
    <w:p w14:paraId="6FE3EA0E" w14:textId="77777777" w:rsidR="00E861D0" w:rsidRPr="00E439C6" w:rsidRDefault="00E861D0" w:rsidP="00E861D0">
      <w:pPr>
        <w:ind w:left="720"/>
        <w:rPr>
          <w:rFonts w:ascii="Times New Roman" w:hAnsi="Times New Roman"/>
          <w:i/>
          <w:sz w:val="22"/>
          <w:szCs w:val="24"/>
        </w:rPr>
      </w:pPr>
      <w:r w:rsidRPr="00E439C6">
        <w:rPr>
          <w:rFonts w:ascii="Times New Roman" w:hAnsi="Times New Roman"/>
          <w:i/>
          <w:sz w:val="22"/>
          <w:szCs w:val="24"/>
        </w:rPr>
        <w:t>Incorrect. A hypothesis is one aspect of a theory. The text defines theory as the set of interconnected ideas.</w:t>
      </w:r>
    </w:p>
    <w:p w14:paraId="15971DF3" w14:textId="77777777" w:rsidR="00E861D0" w:rsidRPr="00E439C6" w:rsidRDefault="00E861D0" w:rsidP="00E861D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 xml:space="preserve">a </w:t>
      </w:r>
      <w:r w:rsidRPr="00E439C6">
        <w:rPr>
          <w:rFonts w:ascii="Times New Roman" w:hAnsi="Times New Roman"/>
          <w:sz w:val="22"/>
          <w:szCs w:val="24"/>
        </w:rPr>
        <w:t>theory</w:t>
      </w:r>
    </w:p>
    <w:p w14:paraId="6164C313" w14:textId="77777777" w:rsidR="00E861D0" w:rsidRPr="00E439C6" w:rsidRDefault="00E861D0" w:rsidP="00E861D0">
      <w:pPr>
        <w:ind w:left="720"/>
        <w:rPr>
          <w:rFonts w:ascii="Times New Roman" w:hAnsi="Times New Roman"/>
          <w:i/>
          <w:sz w:val="22"/>
          <w:szCs w:val="24"/>
        </w:rPr>
      </w:pPr>
      <w:r w:rsidRPr="00E439C6">
        <w:rPr>
          <w:rFonts w:ascii="Times New Roman" w:hAnsi="Times New Roman"/>
          <w:i/>
          <w:sz w:val="22"/>
          <w:szCs w:val="24"/>
        </w:rPr>
        <w:t>Correct. A theory generates hypotheses that can be tested in research, and research leads to modifications of a theory, which generates more hypotheses and research.</w:t>
      </w:r>
    </w:p>
    <w:p w14:paraId="719C9AE6" w14:textId="77777777" w:rsidR="00E861D0" w:rsidRPr="00E439C6" w:rsidRDefault="00E861D0" w:rsidP="00E861D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r>
      <w:r>
        <w:rPr>
          <w:rFonts w:ascii="Times New Roman" w:hAnsi="Times New Roman"/>
          <w:sz w:val="22"/>
          <w:szCs w:val="24"/>
        </w:rPr>
        <w:t xml:space="preserve">the </w:t>
      </w:r>
      <w:r w:rsidRPr="00E439C6">
        <w:rPr>
          <w:rFonts w:ascii="Times New Roman" w:hAnsi="Times New Roman"/>
          <w:sz w:val="22"/>
          <w:szCs w:val="24"/>
        </w:rPr>
        <w:t>scientific method</w:t>
      </w:r>
    </w:p>
    <w:p w14:paraId="1FEF5215" w14:textId="77777777" w:rsidR="00E861D0" w:rsidRPr="00E439C6" w:rsidRDefault="00E861D0" w:rsidP="00E861D0">
      <w:pPr>
        <w:rPr>
          <w:rFonts w:ascii="Times New Roman" w:hAnsi="Times New Roman"/>
          <w:sz w:val="22"/>
          <w:szCs w:val="24"/>
        </w:rPr>
      </w:pPr>
      <w:r w:rsidRPr="00E439C6">
        <w:rPr>
          <w:rFonts w:ascii="Times New Roman" w:hAnsi="Times New Roman"/>
          <w:sz w:val="22"/>
          <w:szCs w:val="24"/>
        </w:rPr>
        <w:t>Answer: C</w:t>
      </w:r>
    </w:p>
    <w:p w14:paraId="3B2CB217" w14:textId="77777777" w:rsidR="00E861D0" w:rsidRPr="00E439C6" w:rsidRDefault="00E861D0" w:rsidP="00E861D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3CB8FA9E" w14:textId="77777777" w:rsidR="00E861D0" w:rsidRPr="00E439C6" w:rsidRDefault="00E861D0" w:rsidP="00E861D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18</w:t>
      </w:r>
    </w:p>
    <w:p w14:paraId="1F734635" w14:textId="77777777" w:rsidR="00E861D0" w:rsidRPr="00E439C6" w:rsidRDefault="00E861D0" w:rsidP="00E861D0">
      <w:pPr>
        <w:rPr>
          <w:rFonts w:ascii="Times New Roman" w:hAnsi="Times New Roman"/>
          <w:sz w:val="22"/>
          <w:szCs w:val="24"/>
        </w:rPr>
      </w:pPr>
      <w:r w:rsidRPr="00E439C6">
        <w:rPr>
          <w:rFonts w:ascii="Times New Roman" w:hAnsi="Times New Roman"/>
          <w:sz w:val="22"/>
          <w:szCs w:val="24"/>
        </w:rPr>
        <w:t>Skill: C</w:t>
      </w:r>
    </w:p>
    <w:p w14:paraId="24592BAF" w14:textId="456D6250" w:rsidR="00E861D0" w:rsidRPr="00E439C6" w:rsidRDefault="00E861D0" w:rsidP="00E861D0">
      <w:pPr>
        <w:rPr>
          <w:rFonts w:ascii="Times New Roman" w:hAnsi="Times New Roman"/>
          <w:sz w:val="22"/>
          <w:szCs w:val="24"/>
        </w:rPr>
      </w:pPr>
      <w:r>
        <w:rPr>
          <w:rFonts w:ascii="Times New Roman" w:hAnsi="Times New Roman"/>
          <w:sz w:val="22"/>
          <w:szCs w:val="24"/>
        </w:rPr>
        <w:t>Learning Objective:</w:t>
      </w:r>
      <w:r w:rsidR="004526EB">
        <w:rPr>
          <w:rFonts w:ascii="Times New Roman" w:hAnsi="Times New Roman"/>
          <w:sz w:val="22"/>
          <w:szCs w:val="24"/>
        </w:rPr>
        <w:t xml:space="preserve"> 1.5</w:t>
      </w:r>
    </w:p>
    <w:p w14:paraId="0BED968B" w14:textId="77777777" w:rsidR="00E861D0" w:rsidRPr="00E439C6" w:rsidRDefault="00E861D0" w:rsidP="00E861D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34B50E4A" w14:textId="77777777" w:rsidR="00E861D0" w:rsidRDefault="00E861D0" w:rsidP="00A53300">
      <w:pPr>
        <w:tabs>
          <w:tab w:val="left" w:pos="720"/>
        </w:tabs>
        <w:ind w:left="720" w:hanging="720"/>
        <w:rPr>
          <w:rFonts w:ascii="Times New Roman" w:hAnsi="Times New Roman"/>
          <w:sz w:val="22"/>
          <w:szCs w:val="24"/>
        </w:rPr>
      </w:pPr>
    </w:p>
    <w:p w14:paraId="20F204C7" w14:textId="74A7D89D" w:rsidR="00A53300" w:rsidRPr="00E439C6" w:rsidRDefault="006C6A32" w:rsidP="00A53300">
      <w:pPr>
        <w:tabs>
          <w:tab w:val="left" w:pos="720"/>
        </w:tabs>
        <w:ind w:left="720" w:hanging="720"/>
        <w:rPr>
          <w:rFonts w:ascii="Times New Roman" w:hAnsi="Times New Roman"/>
          <w:sz w:val="22"/>
          <w:szCs w:val="24"/>
        </w:rPr>
      </w:pPr>
      <w:r>
        <w:rPr>
          <w:rFonts w:ascii="Times New Roman" w:hAnsi="Times New Roman"/>
          <w:sz w:val="22"/>
          <w:szCs w:val="24"/>
        </w:rPr>
        <w:lastRenderedPageBreak/>
        <w:t>4.</w:t>
      </w:r>
      <w:r w:rsidR="00A53300" w:rsidRPr="00E439C6">
        <w:rPr>
          <w:rFonts w:ascii="Times New Roman" w:hAnsi="Times New Roman"/>
          <w:sz w:val="22"/>
          <w:szCs w:val="24"/>
        </w:rPr>
        <w:tab/>
        <w:t>According to the text, how long has the scientific study of human development existed?</w:t>
      </w:r>
    </w:p>
    <w:p w14:paraId="7FADFC3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20 years</w:t>
      </w:r>
    </w:p>
    <w:p w14:paraId="37C0AC2A" w14:textId="1061648B"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70 years</w:t>
      </w:r>
    </w:p>
    <w:p w14:paraId="70E2C004" w14:textId="599B5960"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120 years</w:t>
      </w:r>
    </w:p>
    <w:p w14:paraId="45ED3B02" w14:textId="77777777" w:rsidR="00A53300" w:rsidRPr="00E439C6" w:rsidRDefault="00A53300" w:rsidP="00A53300">
      <w:pPr>
        <w:ind w:left="720"/>
        <w:rPr>
          <w:i/>
          <w:sz w:val="22"/>
        </w:rPr>
      </w:pPr>
      <w:r w:rsidRPr="00E439C6">
        <w:rPr>
          <w:i/>
          <w:sz w:val="22"/>
        </w:rPr>
        <w:t>Correct. The scientific study of human development is a relatively young field.</w:t>
      </w:r>
    </w:p>
    <w:p w14:paraId="213C13F7"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200 years</w:t>
      </w:r>
    </w:p>
    <w:p w14:paraId="763F8C3D" w14:textId="75999D7F" w:rsidR="00A53300" w:rsidRPr="00E439C6" w:rsidRDefault="00A53300" w:rsidP="00A53300">
      <w:pPr>
        <w:ind w:left="720"/>
        <w:rPr>
          <w:i/>
          <w:sz w:val="22"/>
        </w:rPr>
      </w:pPr>
      <w:r w:rsidRPr="00E439C6">
        <w:rPr>
          <w:i/>
          <w:sz w:val="22"/>
        </w:rPr>
        <w:t>Incorrect. The scientific study of human development has existed for 120 years.</w:t>
      </w:r>
    </w:p>
    <w:p w14:paraId="7EF3ECB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7D5A9F18"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6202FF7C" w14:textId="18D6A3E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E84864">
        <w:rPr>
          <w:rFonts w:ascii="Times New Roman" w:hAnsi="Times New Roman"/>
          <w:sz w:val="22"/>
          <w:szCs w:val="24"/>
        </w:rPr>
        <w:t>18</w:t>
      </w:r>
    </w:p>
    <w:p w14:paraId="28101A2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0CC734EA" w14:textId="0AB75ABD"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E84864">
        <w:rPr>
          <w:rFonts w:ascii="Times New Roman" w:hAnsi="Times New Roman"/>
          <w:sz w:val="22"/>
          <w:szCs w:val="24"/>
        </w:rPr>
        <w:t>5</w:t>
      </w:r>
    </w:p>
    <w:p w14:paraId="5145AF1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795A6356" w14:textId="77777777" w:rsidR="00A53300" w:rsidRPr="00E439C6" w:rsidRDefault="00A53300" w:rsidP="00A53300">
      <w:pPr>
        <w:rPr>
          <w:rFonts w:ascii="Times New Roman" w:hAnsi="Times New Roman"/>
          <w:sz w:val="22"/>
          <w:szCs w:val="24"/>
        </w:rPr>
      </w:pPr>
    </w:p>
    <w:p w14:paraId="1BA1C89D" w14:textId="035AD4EF" w:rsidR="00A53300" w:rsidRPr="00E439C6" w:rsidRDefault="006C6A32" w:rsidP="00A53300">
      <w:pPr>
        <w:tabs>
          <w:tab w:val="left" w:pos="720"/>
        </w:tabs>
        <w:ind w:left="720" w:hanging="720"/>
        <w:rPr>
          <w:rFonts w:ascii="Times New Roman" w:hAnsi="Times New Roman"/>
          <w:sz w:val="22"/>
          <w:szCs w:val="24"/>
        </w:rPr>
      </w:pPr>
      <w:r>
        <w:rPr>
          <w:rFonts w:ascii="Times New Roman" w:hAnsi="Times New Roman"/>
          <w:sz w:val="22"/>
          <w:szCs w:val="24"/>
        </w:rPr>
        <w:t>5.</w:t>
      </w:r>
      <w:r w:rsidR="00A53300" w:rsidRPr="00E439C6">
        <w:rPr>
          <w:rFonts w:ascii="Times New Roman" w:hAnsi="Times New Roman"/>
          <w:sz w:val="22"/>
          <w:szCs w:val="24"/>
        </w:rPr>
        <w:tab/>
        <w:t>Working with persons suffering from various mental health problems, Freud concluded that a consistent theme across patients was that they seemed to have experienced some kind of ____.</w:t>
      </w:r>
    </w:p>
    <w:p w14:paraId="2899F7F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incongruent self-concept that is interfering with daily functioning</w:t>
      </w:r>
    </w:p>
    <w:p w14:paraId="35C9A847"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 xml:space="preserve">Incorrect. Incongruent self-concept is consistent with </w:t>
      </w:r>
      <w:r>
        <w:rPr>
          <w:rFonts w:ascii="Times New Roman" w:hAnsi="Times New Roman"/>
          <w:i/>
          <w:sz w:val="22"/>
          <w:szCs w:val="24"/>
        </w:rPr>
        <w:t>Freudian</w:t>
      </w:r>
      <w:r w:rsidRPr="00E439C6">
        <w:rPr>
          <w:rFonts w:ascii="Times New Roman" w:hAnsi="Times New Roman"/>
          <w:i/>
          <w:sz w:val="22"/>
          <w:szCs w:val="24"/>
        </w:rPr>
        <w:t xml:space="preserve"> perspective</w:t>
      </w:r>
      <w:r>
        <w:rPr>
          <w:rFonts w:ascii="Times New Roman" w:hAnsi="Times New Roman"/>
          <w:i/>
          <w:sz w:val="22"/>
          <w:szCs w:val="24"/>
        </w:rPr>
        <w:t>.</w:t>
      </w:r>
    </w:p>
    <w:p w14:paraId="1449697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momentous event that classically conditioned a fear within them</w:t>
      </w:r>
    </w:p>
    <w:p w14:paraId="5F5F9A2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traumatic event in childhood now buried in their unconscious</w:t>
      </w:r>
    </w:p>
    <w:p w14:paraId="71A98C2D"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The essence of Freudian psychotherapy is unlocking traumatic events from one</w:t>
      </w:r>
      <w:r>
        <w:rPr>
          <w:rFonts w:ascii="Times New Roman" w:hAnsi="Times New Roman"/>
          <w:i/>
          <w:sz w:val="22"/>
          <w:szCs w:val="24"/>
        </w:rPr>
        <w:t>’</w:t>
      </w:r>
      <w:r w:rsidRPr="00E439C6">
        <w:rPr>
          <w:rFonts w:ascii="Times New Roman" w:hAnsi="Times New Roman"/>
          <w:i/>
          <w:sz w:val="22"/>
          <w:szCs w:val="24"/>
        </w:rPr>
        <w:t>s childhood that are buried in the unconscious.</w:t>
      </w:r>
    </w:p>
    <w:p w14:paraId="10739B8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biological unfolding of the genetic code that is interfering with daily life</w:t>
      </w:r>
    </w:p>
    <w:p w14:paraId="5A4E8A1F" w14:textId="77777777" w:rsidR="006918B9" w:rsidRDefault="00A53300" w:rsidP="00A53300">
      <w:pPr>
        <w:rPr>
          <w:rFonts w:ascii="Times New Roman" w:hAnsi="Times New Roman"/>
          <w:sz w:val="22"/>
          <w:szCs w:val="24"/>
        </w:rPr>
      </w:pPr>
      <w:r w:rsidRPr="00E439C6">
        <w:rPr>
          <w:rFonts w:ascii="Times New Roman" w:hAnsi="Times New Roman"/>
          <w:sz w:val="22"/>
          <w:szCs w:val="24"/>
        </w:rPr>
        <w:t>Answer:</w:t>
      </w:r>
      <w:r>
        <w:rPr>
          <w:rFonts w:ascii="Times New Roman" w:hAnsi="Times New Roman"/>
          <w:sz w:val="22"/>
          <w:szCs w:val="24"/>
        </w:rPr>
        <w:t xml:space="preserve"> C</w:t>
      </w:r>
    </w:p>
    <w:p w14:paraId="43795F29" w14:textId="1896552E"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E84864">
        <w:rPr>
          <w:rFonts w:ascii="Times New Roman" w:hAnsi="Times New Roman"/>
          <w:sz w:val="22"/>
          <w:szCs w:val="24"/>
        </w:rPr>
        <w:t>18</w:t>
      </w:r>
    </w:p>
    <w:p w14:paraId="22447AF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382F269C" w14:textId="402823F0"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E84864">
        <w:rPr>
          <w:rFonts w:ascii="Times New Roman" w:hAnsi="Times New Roman"/>
          <w:sz w:val="22"/>
          <w:szCs w:val="24"/>
        </w:rPr>
        <w:t>5</w:t>
      </w:r>
    </w:p>
    <w:p w14:paraId="03E8FB5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1BFE720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0B6925FA" w14:textId="5093FF4C" w:rsidR="00A53300" w:rsidRPr="00E439C6" w:rsidRDefault="00A53300" w:rsidP="00A53300">
      <w:pPr>
        <w:rPr>
          <w:rFonts w:ascii="Times New Roman" w:hAnsi="Times New Roman"/>
          <w:sz w:val="22"/>
        </w:rPr>
      </w:pPr>
      <w:r w:rsidRPr="00E439C6">
        <w:rPr>
          <w:rFonts w:ascii="Times New Roman" w:hAnsi="Times New Roman"/>
          <w:sz w:val="22"/>
        </w:rPr>
        <w:t>% correct 88</w:t>
      </w:r>
      <w:r>
        <w:rPr>
          <w:rFonts w:ascii="Times New Roman" w:hAnsi="Times New Roman"/>
          <w:sz w:val="22"/>
        </w:rPr>
        <w:t xml:space="preserve">   </w:t>
      </w:r>
      <w:r w:rsidR="008C08B8">
        <w:rPr>
          <w:rFonts w:ascii="Times New Roman" w:hAnsi="Times New Roman"/>
          <w:sz w:val="22"/>
        </w:rPr>
        <w:t>a =</w:t>
      </w:r>
      <w:r w:rsidRPr="00E439C6">
        <w:rPr>
          <w:rFonts w:ascii="Times New Roman" w:hAnsi="Times New Roman"/>
          <w:sz w:val="22"/>
        </w:rPr>
        <w:t xml:space="preserve"> 6</w:t>
      </w:r>
      <w:r>
        <w:rPr>
          <w:rFonts w:ascii="Times New Roman" w:hAnsi="Times New Roman"/>
          <w:sz w:val="22"/>
        </w:rPr>
        <w:t xml:space="preserve">  </w:t>
      </w:r>
      <w:r w:rsidR="008C08B8">
        <w:rPr>
          <w:rFonts w:ascii="Times New Roman" w:hAnsi="Times New Roman"/>
          <w:sz w:val="22"/>
        </w:rPr>
        <w:t>b =</w:t>
      </w:r>
      <w:r w:rsidRPr="00E439C6">
        <w:rPr>
          <w:rFonts w:ascii="Times New Roman" w:hAnsi="Times New Roman"/>
          <w:sz w:val="22"/>
        </w:rPr>
        <w:t xml:space="preserve"> 0</w:t>
      </w:r>
      <w:r>
        <w:rPr>
          <w:rFonts w:ascii="Times New Roman" w:hAnsi="Times New Roman"/>
          <w:sz w:val="22"/>
        </w:rPr>
        <w:t xml:space="preserve">  </w:t>
      </w:r>
      <w:r w:rsidR="008C08B8">
        <w:rPr>
          <w:rFonts w:ascii="Times New Roman" w:hAnsi="Times New Roman"/>
          <w:sz w:val="22"/>
        </w:rPr>
        <w:t>c =</w:t>
      </w:r>
      <w:r w:rsidRPr="00E439C6">
        <w:rPr>
          <w:rFonts w:ascii="Times New Roman" w:hAnsi="Times New Roman"/>
          <w:sz w:val="22"/>
        </w:rPr>
        <w:t xml:space="preserve"> 88</w:t>
      </w:r>
      <w:r>
        <w:rPr>
          <w:rFonts w:ascii="Times New Roman" w:hAnsi="Times New Roman"/>
          <w:sz w:val="22"/>
        </w:rPr>
        <w:t xml:space="preserve">  </w:t>
      </w:r>
      <w:r w:rsidR="008C08B8">
        <w:rPr>
          <w:rFonts w:ascii="Times New Roman" w:hAnsi="Times New Roman"/>
          <w:sz w:val="22"/>
        </w:rPr>
        <w:t>d =</w:t>
      </w:r>
      <w:r w:rsidRPr="00E439C6">
        <w:rPr>
          <w:rFonts w:ascii="Times New Roman" w:hAnsi="Times New Roman"/>
          <w:sz w:val="22"/>
        </w:rPr>
        <w:t xml:space="preserve"> 6</w:t>
      </w:r>
      <w:r>
        <w:rPr>
          <w:rFonts w:ascii="Times New Roman" w:hAnsi="Times New Roman"/>
          <w:sz w:val="22"/>
        </w:rPr>
        <w:t xml:space="preserve">   </w:t>
      </w:r>
      <w:r w:rsidRPr="00E439C6">
        <w:rPr>
          <w:rFonts w:ascii="Times New Roman" w:hAnsi="Times New Roman"/>
          <w:sz w:val="22"/>
        </w:rPr>
        <w:t>r = .22</w:t>
      </w:r>
    </w:p>
    <w:p w14:paraId="5BE29A78" w14:textId="77777777" w:rsidR="00A53300" w:rsidRPr="00E439C6" w:rsidRDefault="00A53300" w:rsidP="00A53300">
      <w:pPr>
        <w:rPr>
          <w:rFonts w:ascii="Times New Roman" w:hAnsi="Times New Roman"/>
          <w:sz w:val="22"/>
          <w:szCs w:val="24"/>
        </w:rPr>
      </w:pPr>
    </w:p>
    <w:p w14:paraId="1F4CE5B5" w14:textId="58B5E551" w:rsidR="00A53300" w:rsidRPr="00E439C6" w:rsidRDefault="006C6A32" w:rsidP="00A53300">
      <w:pPr>
        <w:tabs>
          <w:tab w:val="left" w:pos="720"/>
        </w:tabs>
        <w:ind w:left="720" w:hanging="720"/>
        <w:rPr>
          <w:rFonts w:ascii="Times New Roman" w:hAnsi="Times New Roman"/>
          <w:sz w:val="22"/>
          <w:szCs w:val="24"/>
        </w:rPr>
      </w:pPr>
      <w:r>
        <w:rPr>
          <w:rFonts w:ascii="Times New Roman" w:hAnsi="Times New Roman"/>
          <w:sz w:val="22"/>
          <w:szCs w:val="24"/>
        </w:rPr>
        <w:t>6.</w:t>
      </w:r>
      <w:r w:rsidR="00A53300" w:rsidRPr="00E439C6">
        <w:rPr>
          <w:rFonts w:ascii="Times New Roman" w:hAnsi="Times New Roman"/>
          <w:sz w:val="22"/>
          <w:szCs w:val="24"/>
        </w:rPr>
        <w:tab/>
        <w:t>According to Freud, traumatic events during childhood that are buried in the unconscious mind are also known as ____ memories.</w:t>
      </w:r>
    </w:p>
    <w:p w14:paraId="64150AB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repressed</w:t>
      </w:r>
    </w:p>
    <w:p w14:paraId="61E39ED9"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expressed</w:t>
      </w:r>
    </w:p>
    <w:p w14:paraId="37676AB0" w14:textId="12159AE3"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conscious</w:t>
      </w:r>
    </w:p>
    <w:p w14:paraId="1574AA65"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conditioned</w:t>
      </w:r>
    </w:p>
    <w:p w14:paraId="37B9B0F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Answer: </w:t>
      </w:r>
      <w:r>
        <w:rPr>
          <w:rFonts w:ascii="Times New Roman" w:hAnsi="Times New Roman"/>
          <w:sz w:val="22"/>
          <w:szCs w:val="24"/>
        </w:rPr>
        <w:t>A</w:t>
      </w:r>
    </w:p>
    <w:p w14:paraId="69C6F07C" w14:textId="6B56C04D" w:rsidR="00A53300" w:rsidRPr="00E439C6" w:rsidRDefault="00A53300" w:rsidP="00A53300">
      <w:pPr>
        <w:rPr>
          <w:rFonts w:ascii="Times New Roman" w:hAnsi="Times New Roman"/>
          <w:sz w:val="22"/>
          <w:szCs w:val="24"/>
        </w:rPr>
      </w:pPr>
      <w:r w:rsidRPr="00E439C6">
        <w:rPr>
          <w:rFonts w:ascii="Times New Roman" w:hAnsi="Times New Roman"/>
          <w:sz w:val="22"/>
          <w:szCs w:val="24"/>
        </w:rPr>
        <w:t>Page:</w:t>
      </w:r>
      <w:r>
        <w:rPr>
          <w:rFonts w:ascii="Times New Roman" w:hAnsi="Times New Roman"/>
          <w:sz w:val="22"/>
          <w:szCs w:val="24"/>
        </w:rPr>
        <w:t xml:space="preserve"> </w:t>
      </w:r>
      <w:r w:rsidR="00E84864">
        <w:rPr>
          <w:rFonts w:ascii="Times New Roman" w:hAnsi="Times New Roman"/>
          <w:sz w:val="22"/>
          <w:szCs w:val="24"/>
        </w:rPr>
        <w:t>18</w:t>
      </w:r>
    </w:p>
    <w:p w14:paraId="1004AF7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1ECB7F8F" w14:textId="7A1C2FB9"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E84864">
        <w:rPr>
          <w:rFonts w:ascii="Times New Roman" w:hAnsi="Times New Roman"/>
          <w:sz w:val="22"/>
          <w:szCs w:val="24"/>
        </w:rPr>
        <w:t>5</w:t>
      </w:r>
    </w:p>
    <w:p w14:paraId="7FE94DF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345FEAD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5EC147A5" w14:textId="77777777" w:rsidR="00A53300" w:rsidRPr="00E439C6" w:rsidRDefault="00A53300" w:rsidP="00A53300">
      <w:pPr>
        <w:rPr>
          <w:rFonts w:ascii="Times New Roman" w:hAnsi="Times New Roman"/>
          <w:sz w:val="22"/>
          <w:szCs w:val="24"/>
        </w:rPr>
      </w:pPr>
    </w:p>
    <w:p w14:paraId="37E6635A" w14:textId="187B097B" w:rsidR="00A53300" w:rsidRPr="00E439C6" w:rsidRDefault="006C6A32" w:rsidP="00A53300">
      <w:pPr>
        <w:tabs>
          <w:tab w:val="left" w:pos="720"/>
        </w:tabs>
        <w:ind w:left="720" w:hanging="720"/>
        <w:rPr>
          <w:rFonts w:ascii="Times New Roman" w:hAnsi="Times New Roman"/>
          <w:sz w:val="22"/>
          <w:szCs w:val="24"/>
        </w:rPr>
      </w:pPr>
      <w:r>
        <w:rPr>
          <w:rFonts w:ascii="Times New Roman" w:hAnsi="Times New Roman"/>
          <w:sz w:val="22"/>
          <w:szCs w:val="24"/>
        </w:rPr>
        <w:t>7.</w:t>
      </w:r>
      <w:r w:rsidR="00A53300" w:rsidRPr="00E439C6">
        <w:rPr>
          <w:rFonts w:ascii="Times New Roman" w:hAnsi="Times New Roman"/>
          <w:sz w:val="22"/>
          <w:szCs w:val="24"/>
        </w:rPr>
        <w:tab/>
        <w:t>Freud developed the first method of psychotherapy, which he called ______.</w:t>
      </w:r>
    </w:p>
    <w:p w14:paraId="1C7E487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psychoanalysis</w:t>
      </w:r>
    </w:p>
    <w:p w14:paraId="33ADDB3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psychosocial moratorium</w:t>
      </w:r>
    </w:p>
    <w:p w14:paraId="2FC071E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behavioral therapy</w:t>
      </w:r>
    </w:p>
    <w:p w14:paraId="04DD797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humanistic psychology</w:t>
      </w:r>
    </w:p>
    <w:p w14:paraId="3F8A8574"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402E9333" w14:textId="432769A2"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 xml:space="preserve">Page: </w:t>
      </w:r>
      <w:r w:rsidR="00E84864">
        <w:rPr>
          <w:rFonts w:ascii="Times New Roman" w:hAnsi="Times New Roman"/>
          <w:sz w:val="22"/>
          <w:szCs w:val="24"/>
        </w:rPr>
        <w:t>18</w:t>
      </w:r>
    </w:p>
    <w:p w14:paraId="55D1E01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6F8FE1DF" w14:textId="5A0C3D4C"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E84864">
        <w:rPr>
          <w:rFonts w:ascii="Times New Roman" w:hAnsi="Times New Roman"/>
          <w:sz w:val="22"/>
          <w:szCs w:val="24"/>
        </w:rPr>
        <w:t>5</w:t>
      </w:r>
    </w:p>
    <w:p w14:paraId="7DD9155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0C14385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EC15E8D" w14:textId="77777777" w:rsidR="00A53300" w:rsidRPr="00E439C6" w:rsidRDefault="00A53300" w:rsidP="00A53300">
      <w:pPr>
        <w:rPr>
          <w:rFonts w:ascii="Times New Roman" w:hAnsi="Times New Roman"/>
          <w:sz w:val="22"/>
          <w:szCs w:val="24"/>
        </w:rPr>
      </w:pPr>
    </w:p>
    <w:p w14:paraId="0525B048" w14:textId="552B450B" w:rsidR="006918B9" w:rsidRDefault="006C6A32" w:rsidP="00A53300">
      <w:pPr>
        <w:tabs>
          <w:tab w:val="left" w:pos="720"/>
        </w:tabs>
        <w:ind w:left="720" w:hanging="720"/>
        <w:rPr>
          <w:rFonts w:ascii="Times New Roman" w:hAnsi="Times New Roman"/>
          <w:sz w:val="22"/>
          <w:szCs w:val="24"/>
        </w:rPr>
      </w:pPr>
      <w:r>
        <w:rPr>
          <w:rFonts w:ascii="Times New Roman" w:hAnsi="Times New Roman"/>
          <w:sz w:val="22"/>
          <w:szCs w:val="24"/>
        </w:rPr>
        <w:t>8.</w:t>
      </w:r>
      <w:r w:rsidR="00A53300" w:rsidRPr="00E439C6">
        <w:rPr>
          <w:rFonts w:ascii="Times New Roman" w:hAnsi="Times New Roman"/>
          <w:sz w:val="22"/>
          <w:szCs w:val="24"/>
        </w:rPr>
        <w:tab/>
        <w:t>Sigmund Freud divided human development into ____ stages.</w:t>
      </w:r>
    </w:p>
    <w:p w14:paraId="1E3860B7" w14:textId="77777777" w:rsidR="006918B9" w:rsidRDefault="00A53300" w:rsidP="00A53300">
      <w:pPr>
        <w:ind w:left="1440" w:hanging="720"/>
        <w:rPr>
          <w:rFonts w:ascii="Times New Roman" w:hAnsi="Times New Roman"/>
          <w:sz w:val="22"/>
          <w:szCs w:val="24"/>
          <w:lang w:val="fr-FR"/>
        </w:rPr>
      </w:pPr>
      <w:r w:rsidRPr="00E439C6">
        <w:rPr>
          <w:rFonts w:ascii="Times New Roman" w:hAnsi="Times New Roman"/>
          <w:sz w:val="22"/>
          <w:szCs w:val="24"/>
          <w:lang w:val="fr-FR"/>
        </w:rPr>
        <w:t>a.</w:t>
      </w:r>
      <w:r w:rsidRPr="00E439C6">
        <w:rPr>
          <w:rFonts w:ascii="Times New Roman" w:hAnsi="Times New Roman"/>
          <w:sz w:val="22"/>
          <w:szCs w:val="24"/>
          <w:lang w:val="fr-FR"/>
        </w:rPr>
        <w:tab/>
        <w:t>psychosexual</w:t>
      </w:r>
    </w:p>
    <w:p w14:paraId="6A999ECF" w14:textId="11E87760" w:rsidR="000C414B" w:rsidRPr="000C414B" w:rsidRDefault="000C414B" w:rsidP="00A53300">
      <w:pPr>
        <w:ind w:left="1440" w:hanging="720"/>
        <w:rPr>
          <w:rFonts w:ascii="Times New Roman" w:hAnsi="Times New Roman"/>
          <w:i/>
          <w:sz w:val="22"/>
          <w:szCs w:val="24"/>
          <w:lang w:val="fr-FR"/>
        </w:rPr>
      </w:pPr>
      <w:r>
        <w:rPr>
          <w:rFonts w:ascii="Times New Roman" w:hAnsi="Times New Roman"/>
          <w:sz w:val="22"/>
          <w:szCs w:val="24"/>
          <w:lang w:val="fr-FR"/>
        </w:rPr>
        <w:tab/>
      </w:r>
      <w:r w:rsidRPr="000C414B">
        <w:rPr>
          <w:rFonts w:ascii="Times New Roman" w:hAnsi="Times New Roman"/>
          <w:i/>
          <w:sz w:val="22"/>
          <w:szCs w:val="24"/>
          <w:lang w:val="fr-FR"/>
        </w:rPr>
        <w:t>See Table 1.1</w:t>
      </w:r>
    </w:p>
    <w:p w14:paraId="226E6CE7" w14:textId="77777777" w:rsidR="00A53300" w:rsidRPr="00E439C6" w:rsidRDefault="00A53300" w:rsidP="00A53300">
      <w:pPr>
        <w:ind w:left="1440" w:hanging="720"/>
        <w:rPr>
          <w:rFonts w:ascii="Times New Roman" w:hAnsi="Times New Roman"/>
          <w:sz w:val="22"/>
          <w:szCs w:val="24"/>
          <w:lang w:val="fr-FR"/>
        </w:rPr>
      </w:pPr>
      <w:r w:rsidRPr="00E439C6">
        <w:rPr>
          <w:rFonts w:ascii="Times New Roman" w:hAnsi="Times New Roman"/>
          <w:sz w:val="22"/>
          <w:szCs w:val="24"/>
          <w:lang w:val="fr-FR"/>
        </w:rPr>
        <w:t>b.</w:t>
      </w:r>
      <w:r w:rsidRPr="00E439C6">
        <w:rPr>
          <w:rFonts w:ascii="Times New Roman" w:hAnsi="Times New Roman"/>
          <w:sz w:val="22"/>
          <w:szCs w:val="24"/>
          <w:lang w:val="fr-FR"/>
        </w:rPr>
        <w:tab/>
        <w:t>psychosocial</w:t>
      </w:r>
    </w:p>
    <w:p w14:paraId="01549D82" w14:textId="77777777" w:rsidR="00A53300" w:rsidRPr="00E439C6" w:rsidRDefault="00A53300" w:rsidP="00A53300">
      <w:pPr>
        <w:ind w:left="1440" w:hanging="720"/>
        <w:rPr>
          <w:rFonts w:ascii="Times New Roman" w:hAnsi="Times New Roman"/>
          <w:sz w:val="22"/>
          <w:szCs w:val="24"/>
          <w:lang w:val="fr-FR"/>
        </w:rPr>
      </w:pPr>
      <w:r w:rsidRPr="00E439C6">
        <w:rPr>
          <w:rFonts w:ascii="Times New Roman" w:hAnsi="Times New Roman"/>
          <w:sz w:val="22"/>
          <w:szCs w:val="24"/>
          <w:lang w:val="fr-FR"/>
        </w:rPr>
        <w:t>c.</w:t>
      </w:r>
      <w:r w:rsidRPr="00E439C6">
        <w:rPr>
          <w:rFonts w:ascii="Times New Roman" w:hAnsi="Times New Roman"/>
          <w:sz w:val="22"/>
          <w:szCs w:val="24"/>
          <w:lang w:val="fr-FR"/>
        </w:rPr>
        <w:tab/>
        <w:t>psychobiological</w:t>
      </w:r>
    </w:p>
    <w:p w14:paraId="262B318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psychocognitive</w:t>
      </w:r>
    </w:p>
    <w:p w14:paraId="621910AB"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76A14DAB" w14:textId="7804910F"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0C414B">
        <w:rPr>
          <w:rFonts w:ascii="Times New Roman" w:hAnsi="Times New Roman"/>
          <w:sz w:val="22"/>
          <w:szCs w:val="24"/>
        </w:rPr>
        <w:t>18</w:t>
      </w:r>
      <w:r w:rsidR="00AF0217">
        <w:rPr>
          <w:rFonts w:ascii="Times New Roman" w:hAnsi="Times New Roman"/>
          <w:sz w:val="22"/>
          <w:szCs w:val="24"/>
        </w:rPr>
        <w:t>–</w:t>
      </w:r>
      <w:r w:rsidR="000C414B">
        <w:rPr>
          <w:rFonts w:ascii="Times New Roman" w:hAnsi="Times New Roman"/>
          <w:sz w:val="22"/>
          <w:szCs w:val="24"/>
        </w:rPr>
        <w:t>19</w:t>
      </w:r>
    </w:p>
    <w:p w14:paraId="252D7DA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5D3B26B2" w14:textId="4F5E466E"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0C414B">
        <w:rPr>
          <w:rFonts w:ascii="Times New Roman" w:hAnsi="Times New Roman"/>
          <w:sz w:val="22"/>
          <w:szCs w:val="24"/>
        </w:rPr>
        <w:t>5</w:t>
      </w:r>
    </w:p>
    <w:p w14:paraId="4148542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0ED04B2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67E111B4" w14:textId="77777777" w:rsidR="00A53300" w:rsidRPr="00E439C6" w:rsidRDefault="00A53300" w:rsidP="00A53300">
      <w:pPr>
        <w:rPr>
          <w:rFonts w:ascii="Times New Roman" w:hAnsi="Times New Roman"/>
          <w:sz w:val="22"/>
          <w:szCs w:val="24"/>
        </w:rPr>
      </w:pPr>
    </w:p>
    <w:p w14:paraId="4071191B" w14:textId="623DD306" w:rsidR="00A53300" w:rsidRPr="00E439C6" w:rsidRDefault="006C6A32" w:rsidP="00A53300">
      <w:pPr>
        <w:tabs>
          <w:tab w:val="left" w:pos="720"/>
        </w:tabs>
        <w:ind w:left="720" w:hanging="720"/>
        <w:rPr>
          <w:rFonts w:ascii="Times New Roman" w:hAnsi="Times New Roman"/>
          <w:sz w:val="22"/>
          <w:szCs w:val="24"/>
        </w:rPr>
      </w:pPr>
      <w:r>
        <w:rPr>
          <w:rFonts w:ascii="Times New Roman" w:hAnsi="Times New Roman"/>
          <w:sz w:val="22"/>
          <w:szCs w:val="24"/>
        </w:rPr>
        <w:t>9.</w:t>
      </w:r>
      <w:r w:rsidR="00A53300" w:rsidRPr="00E439C6">
        <w:rPr>
          <w:rFonts w:ascii="Times New Roman" w:hAnsi="Times New Roman"/>
          <w:sz w:val="22"/>
          <w:szCs w:val="24"/>
        </w:rPr>
        <w:tab/>
        <w:t>Which of the following comprise Freud</w:t>
      </w:r>
      <w:r w:rsidR="00A53300">
        <w:rPr>
          <w:rFonts w:ascii="Times New Roman" w:hAnsi="Times New Roman"/>
          <w:sz w:val="22"/>
          <w:szCs w:val="24"/>
        </w:rPr>
        <w:t>’</w:t>
      </w:r>
      <w:r w:rsidR="00A53300" w:rsidRPr="00E439C6">
        <w:rPr>
          <w:rFonts w:ascii="Times New Roman" w:hAnsi="Times New Roman"/>
          <w:sz w:val="22"/>
          <w:szCs w:val="24"/>
        </w:rPr>
        <w:t>s theory of personality?</w:t>
      </w:r>
    </w:p>
    <w:p w14:paraId="4DDCFE2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id, ego, superego</w:t>
      </w:r>
    </w:p>
    <w:p w14:paraId="320F9DE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conscious, collective unconscious, subcortical unconscious</w:t>
      </w:r>
    </w:p>
    <w:p w14:paraId="1C29581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the self, the shadow, the anima</w:t>
      </w:r>
    </w:p>
    <w:p w14:paraId="79248A5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real self, fear self, future self</w:t>
      </w:r>
    </w:p>
    <w:p w14:paraId="09DD4491"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089C3171" w14:textId="687BCCC0"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0C414B">
        <w:rPr>
          <w:rFonts w:ascii="Times New Roman" w:hAnsi="Times New Roman"/>
          <w:sz w:val="22"/>
          <w:szCs w:val="24"/>
        </w:rPr>
        <w:t>18</w:t>
      </w:r>
    </w:p>
    <w:p w14:paraId="6B21697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7BD78A30" w14:textId="706AC614"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0C414B">
        <w:rPr>
          <w:rFonts w:ascii="Times New Roman" w:hAnsi="Times New Roman"/>
          <w:sz w:val="22"/>
          <w:szCs w:val="24"/>
        </w:rPr>
        <w:t>5</w:t>
      </w:r>
    </w:p>
    <w:p w14:paraId="16DD47C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421860C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26E19F4B" w14:textId="78D580A4" w:rsidR="00AF0217" w:rsidRDefault="00AF0217" w:rsidP="00146DBA">
      <w:pPr>
        <w:tabs>
          <w:tab w:val="left" w:pos="720"/>
        </w:tabs>
        <w:rPr>
          <w:rFonts w:ascii="Times New Roman" w:hAnsi="Times New Roman"/>
          <w:sz w:val="22"/>
        </w:rPr>
      </w:pPr>
    </w:p>
    <w:p w14:paraId="3C44D1C9" w14:textId="38A8CC73" w:rsidR="00A53300" w:rsidRPr="00E439C6" w:rsidRDefault="006C6A32">
      <w:pPr>
        <w:tabs>
          <w:tab w:val="left" w:pos="720"/>
        </w:tabs>
        <w:ind w:left="720" w:hanging="720"/>
        <w:rPr>
          <w:rFonts w:ascii="Times New Roman" w:hAnsi="Times New Roman"/>
          <w:sz w:val="22"/>
          <w:szCs w:val="24"/>
        </w:rPr>
      </w:pPr>
      <w:r>
        <w:rPr>
          <w:rFonts w:ascii="Times New Roman" w:hAnsi="Times New Roman"/>
          <w:sz w:val="22"/>
        </w:rPr>
        <w:t>10.</w:t>
      </w:r>
      <w:r w:rsidR="00A53300">
        <w:rPr>
          <w:rFonts w:ascii="Times New Roman" w:hAnsi="Times New Roman"/>
          <w:sz w:val="22"/>
          <w:szCs w:val="24"/>
        </w:rPr>
        <w:tab/>
        <w:t>Carlos cannot wait to go get home and eat his candy bar, so he eats it in the backseat of the car. He does not care that his mother clearly told him not to eat in her car. According to Freud, what part of his mind is operating here</w:t>
      </w:r>
      <w:r w:rsidR="00A53300" w:rsidRPr="00E439C6">
        <w:rPr>
          <w:rFonts w:ascii="Times New Roman" w:hAnsi="Times New Roman"/>
          <w:sz w:val="22"/>
          <w:szCs w:val="24"/>
        </w:rPr>
        <w:t>?</w:t>
      </w:r>
    </w:p>
    <w:p w14:paraId="3730E7A8" w14:textId="77777777" w:rsidR="00A53300" w:rsidRDefault="00A53300" w:rsidP="00A53300">
      <w:pPr>
        <w:numPr>
          <w:ilvl w:val="0"/>
          <w:numId w:val="4"/>
        </w:numPr>
        <w:rPr>
          <w:rFonts w:ascii="Times New Roman" w:hAnsi="Times New Roman"/>
          <w:sz w:val="22"/>
          <w:szCs w:val="24"/>
        </w:rPr>
      </w:pPr>
      <w:r>
        <w:rPr>
          <w:rFonts w:ascii="Times New Roman" w:hAnsi="Times New Roman"/>
          <w:sz w:val="22"/>
          <w:szCs w:val="24"/>
        </w:rPr>
        <w:t>id</w:t>
      </w:r>
    </w:p>
    <w:p w14:paraId="66A4AA1F" w14:textId="77777777" w:rsidR="006918B9" w:rsidRDefault="00A53300" w:rsidP="00A53300">
      <w:pPr>
        <w:ind w:left="720"/>
        <w:rPr>
          <w:rFonts w:ascii="Times New Roman" w:hAnsi="Times New Roman"/>
          <w:i/>
          <w:sz w:val="22"/>
          <w:szCs w:val="24"/>
        </w:rPr>
      </w:pPr>
      <w:r w:rsidRPr="00D12D30">
        <w:rPr>
          <w:rFonts w:ascii="Times New Roman" w:hAnsi="Times New Roman"/>
          <w:i/>
          <w:sz w:val="22"/>
          <w:szCs w:val="24"/>
        </w:rPr>
        <w:t xml:space="preserve">Correct. </w:t>
      </w:r>
      <w:r>
        <w:rPr>
          <w:rFonts w:ascii="Times New Roman" w:hAnsi="Times New Roman"/>
          <w:i/>
          <w:sz w:val="22"/>
          <w:szCs w:val="24"/>
        </w:rPr>
        <w:t>According to Freud, the id seeks out pleasure and does not care about the ramifications.</w:t>
      </w:r>
    </w:p>
    <w:p w14:paraId="66AA5FFB" w14:textId="73E300DA"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Pr>
          <w:rFonts w:ascii="Times New Roman" w:hAnsi="Times New Roman"/>
          <w:sz w:val="22"/>
          <w:szCs w:val="24"/>
        </w:rPr>
        <w:t>ego</w:t>
      </w:r>
    </w:p>
    <w:p w14:paraId="31311DC4" w14:textId="77777777" w:rsidR="00A53300"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superego</w:t>
      </w:r>
    </w:p>
    <w:p w14:paraId="0C1C2590" w14:textId="77777777" w:rsidR="006918B9" w:rsidRDefault="00A53300" w:rsidP="00A53300">
      <w:pPr>
        <w:ind w:left="720"/>
        <w:rPr>
          <w:rFonts w:ascii="Times New Roman" w:hAnsi="Times New Roman"/>
          <w:i/>
          <w:sz w:val="22"/>
          <w:szCs w:val="24"/>
        </w:rPr>
      </w:pPr>
      <w:r>
        <w:rPr>
          <w:rFonts w:ascii="Times New Roman" w:hAnsi="Times New Roman"/>
          <w:i/>
          <w:sz w:val="22"/>
          <w:szCs w:val="24"/>
        </w:rPr>
        <w:t>Inc</w:t>
      </w:r>
      <w:r w:rsidRPr="00E439C6">
        <w:rPr>
          <w:rFonts w:ascii="Times New Roman" w:hAnsi="Times New Roman"/>
          <w:i/>
          <w:sz w:val="22"/>
          <w:szCs w:val="24"/>
        </w:rPr>
        <w:t xml:space="preserve">orrect. Freud </w:t>
      </w:r>
      <w:r>
        <w:rPr>
          <w:rFonts w:ascii="Times New Roman" w:hAnsi="Times New Roman"/>
          <w:i/>
          <w:sz w:val="22"/>
          <w:szCs w:val="24"/>
        </w:rPr>
        <w:t>felt that the superego functions as our conscious mind, which restricts our satisfaction of desire and makes us feel guilty for disobeying.</w:t>
      </w:r>
    </w:p>
    <w:p w14:paraId="3F8C976E" w14:textId="561F5C13"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r>
      <w:r>
        <w:rPr>
          <w:rFonts w:ascii="Times New Roman" w:hAnsi="Times New Roman"/>
          <w:sz w:val="22"/>
          <w:szCs w:val="24"/>
        </w:rPr>
        <w:t>unconscious mind</w:t>
      </w:r>
    </w:p>
    <w:p w14:paraId="0F9A3E71"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2B5A229C" w14:textId="4815BB1B"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0C414B">
        <w:rPr>
          <w:rFonts w:ascii="Times New Roman" w:hAnsi="Times New Roman"/>
          <w:sz w:val="22"/>
          <w:szCs w:val="24"/>
        </w:rPr>
        <w:t>18</w:t>
      </w:r>
    </w:p>
    <w:p w14:paraId="3BEE7EE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Skill: </w:t>
      </w:r>
      <w:r>
        <w:rPr>
          <w:rFonts w:ascii="Times New Roman" w:hAnsi="Times New Roman"/>
          <w:sz w:val="22"/>
          <w:szCs w:val="24"/>
        </w:rPr>
        <w:t>A</w:t>
      </w:r>
    </w:p>
    <w:p w14:paraId="47885C82" w14:textId="04B7CE5C"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0C414B">
        <w:rPr>
          <w:rFonts w:ascii="Times New Roman" w:hAnsi="Times New Roman"/>
          <w:sz w:val="22"/>
          <w:szCs w:val="24"/>
        </w:rPr>
        <w:t>5</w:t>
      </w:r>
    </w:p>
    <w:p w14:paraId="5551BE3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3BFB3FC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 xml:space="preserve">s Taxonomy Level: </w:t>
      </w:r>
      <w:r>
        <w:rPr>
          <w:rFonts w:ascii="Times New Roman" w:hAnsi="Times New Roman"/>
          <w:sz w:val="22"/>
          <w:szCs w:val="24"/>
        </w:rPr>
        <w:t>Apply</w:t>
      </w:r>
    </w:p>
    <w:p w14:paraId="30C9F861" w14:textId="77777777" w:rsidR="00A53300" w:rsidRDefault="00A53300" w:rsidP="00A53300">
      <w:pPr>
        <w:tabs>
          <w:tab w:val="left" w:pos="360"/>
        </w:tabs>
        <w:rPr>
          <w:rFonts w:ascii="Times New Roman" w:hAnsi="Times New Roman"/>
          <w:sz w:val="22"/>
        </w:rPr>
      </w:pPr>
    </w:p>
    <w:p w14:paraId="4F4A613A" w14:textId="31B51043" w:rsidR="00A53300" w:rsidRPr="00E439C6" w:rsidRDefault="00053B42" w:rsidP="00A53300">
      <w:pPr>
        <w:tabs>
          <w:tab w:val="left" w:pos="720"/>
        </w:tabs>
        <w:ind w:left="720" w:hanging="720"/>
        <w:rPr>
          <w:rFonts w:ascii="Times New Roman" w:hAnsi="Times New Roman"/>
          <w:sz w:val="22"/>
          <w:szCs w:val="24"/>
        </w:rPr>
      </w:pPr>
      <w:r>
        <w:rPr>
          <w:rFonts w:ascii="Times New Roman" w:hAnsi="Times New Roman"/>
          <w:sz w:val="22"/>
          <w:szCs w:val="24"/>
        </w:rPr>
        <w:t>11.</w:t>
      </w:r>
      <w:r w:rsidR="00AF0217">
        <w:rPr>
          <w:rFonts w:ascii="Times New Roman" w:hAnsi="Times New Roman"/>
          <w:sz w:val="22"/>
          <w:szCs w:val="24"/>
        </w:rPr>
        <w:tab/>
      </w:r>
      <w:r w:rsidR="00A53300">
        <w:rPr>
          <w:rFonts w:ascii="Times New Roman" w:hAnsi="Times New Roman"/>
          <w:sz w:val="22"/>
          <w:szCs w:val="24"/>
        </w:rPr>
        <w:t xml:space="preserve">Jenica wants to leave school early because her favorite music group is playing down the street. When she stops and thinks about it, she realizes that leaving school early would be </w:t>
      </w:r>
      <w:r w:rsidR="00A53300">
        <w:rPr>
          <w:rFonts w:ascii="Times New Roman" w:hAnsi="Times New Roman"/>
          <w:sz w:val="22"/>
          <w:szCs w:val="24"/>
        </w:rPr>
        <w:lastRenderedPageBreak/>
        <w:t>a very bad idea and she would get in trouble for doing so. She chooses not to leave. According to Freud, what part of his mind is operating here</w:t>
      </w:r>
      <w:r w:rsidR="00A53300" w:rsidRPr="00E439C6">
        <w:rPr>
          <w:rFonts w:ascii="Times New Roman" w:hAnsi="Times New Roman"/>
          <w:sz w:val="22"/>
          <w:szCs w:val="24"/>
        </w:rPr>
        <w:t>?</w:t>
      </w:r>
    </w:p>
    <w:p w14:paraId="7380CC8D" w14:textId="77777777" w:rsidR="00A53300" w:rsidRDefault="00A53300" w:rsidP="00A53300">
      <w:pPr>
        <w:numPr>
          <w:ilvl w:val="0"/>
          <w:numId w:val="5"/>
        </w:numPr>
        <w:rPr>
          <w:rFonts w:ascii="Times New Roman" w:hAnsi="Times New Roman"/>
          <w:sz w:val="22"/>
          <w:szCs w:val="24"/>
        </w:rPr>
      </w:pPr>
      <w:r>
        <w:rPr>
          <w:rFonts w:ascii="Times New Roman" w:hAnsi="Times New Roman"/>
          <w:sz w:val="22"/>
          <w:szCs w:val="24"/>
        </w:rPr>
        <w:t>id</w:t>
      </w:r>
    </w:p>
    <w:p w14:paraId="73649A1A" w14:textId="77777777" w:rsidR="006918B9" w:rsidRDefault="00A53300" w:rsidP="00A53300">
      <w:pPr>
        <w:ind w:left="720"/>
        <w:rPr>
          <w:rFonts w:ascii="Times New Roman" w:hAnsi="Times New Roman"/>
          <w:i/>
          <w:sz w:val="22"/>
          <w:szCs w:val="24"/>
        </w:rPr>
      </w:pPr>
      <w:r>
        <w:rPr>
          <w:rFonts w:ascii="Times New Roman" w:hAnsi="Times New Roman"/>
          <w:i/>
          <w:sz w:val="22"/>
          <w:szCs w:val="24"/>
        </w:rPr>
        <w:t>Inc</w:t>
      </w:r>
      <w:r w:rsidRPr="00D12D30">
        <w:rPr>
          <w:rFonts w:ascii="Times New Roman" w:hAnsi="Times New Roman"/>
          <w:i/>
          <w:sz w:val="22"/>
          <w:szCs w:val="24"/>
        </w:rPr>
        <w:t xml:space="preserve">orrect. </w:t>
      </w:r>
      <w:r>
        <w:rPr>
          <w:rFonts w:ascii="Times New Roman" w:hAnsi="Times New Roman"/>
          <w:i/>
          <w:sz w:val="22"/>
          <w:szCs w:val="24"/>
        </w:rPr>
        <w:t>According to Freud, the id seeks out pleasure and does not care about the ramifications.</w:t>
      </w:r>
    </w:p>
    <w:p w14:paraId="026D2D0A" w14:textId="2ED9C4EE"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Pr>
          <w:rFonts w:ascii="Times New Roman" w:hAnsi="Times New Roman"/>
          <w:sz w:val="22"/>
          <w:szCs w:val="24"/>
        </w:rPr>
        <w:t>ego</w:t>
      </w:r>
    </w:p>
    <w:p w14:paraId="316597B9" w14:textId="77777777" w:rsidR="00A53300"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superego</w:t>
      </w:r>
    </w:p>
    <w:p w14:paraId="35946878" w14:textId="77777777" w:rsidR="006918B9" w:rsidRDefault="00A53300" w:rsidP="00A53300">
      <w:pPr>
        <w:ind w:left="720"/>
        <w:rPr>
          <w:rFonts w:ascii="Times New Roman" w:hAnsi="Times New Roman"/>
          <w:i/>
          <w:sz w:val="22"/>
          <w:szCs w:val="24"/>
        </w:rPr>
      </w:pPr>
      <w:r>
        <w:rPr>
          <w:rFonts w:ascii="Times New Roman" w:hAnsi="Times New Roman"/>
          <w:i/>
          <w:sz w:val="22"/>
          <w:szCs w:val="24"/>
        </w:rPr>
        <w:t>C</w:t>
      </w:r>
      <w:r w:rsidRPr="00E439C6">
        <w:rPr>
          <w:rFonts w:ascii="Times New Roman" w:hAnsi="Times New Roman"/>
          <w:i/>
          <w:sz w:val="22"/>
          <w:szCs w:val="24"/>
        </w:rPr>
        <w:t xml:space="preserve">orrect. Freud </w:t>
      </w:r>
      <w:r>
        <w:rPr>
          <w:rFonts w:ascii="Times New Roman" w:hAnsi="Times New Roman"/>
          <w:i/>
          <w:sz w:val="22"/>
          <w:szCs w:val="24"/>
        </w:rPr>
        <w:t>felt that the superego functions as our conscious mind, which restricts our satisfaction of desire and makes us feel guilty for disobeying.</w:t>
      </w:r>
    </w:p>
    <w:p w14:paraId="70866EE9" w14:textId="7578C7C3"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r>
      <w:r>
        <w:rPr>
          <w:rFonts w:ascii="Times New Roman" w:hAnsi="Times New Roman"/>
          <w:sz w:val="22"/>
          <w:szCs w:val="24"/>
        </w:rPr>
        <w:t>unconscious mind</w:t>
      </w:r>
    </w:p>
    <w:p w14:paraId="7059DFD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Answer: </w:t>
      </w:r>
      <w:r>
        <w:rPr>
          <w:rFonts w:ascii="Times New Roman" w:hAnsi="Times New Roman"/>
          <w:sz w:val="22"/>
          <w:szCs w:val="24"/>
        </w:rPr>
        <w:t>C</w:t>
      </w:r>
    </w:p>
    <w:p w14:paraId="42EE5856" w14:textId="3F7F1B7C"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0C414B">
        <w:rPr>
          <w:rFonts w:ascii="Times New Roman" w:hAnsi="Times New Roman"/>
          <w:sz w:val="22"/>
          <w:szCs w:val="24"/>
        </w:rPr>
        <w:t>18</w:t>
      </w:r>
    </w:p>
    <w:p w14:paraId="4CBFAB7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Skill: </w:t>
      </w:r>
      <w:r>
        <w:rPr>
          <w:rFonts w:ascii="Times New Roman" w:hAnsi="Times New Roman"/>
          <w:sz w:val="22"/>
          <w:szCs w:val="24"/>
        </w:rPr>
        <w:t>A</w:t>
      </w:r>
    </w:p>
    <w:p w14:paraId="7022C8DA" w14:textId="0A4E29CF"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0C414B">
        <w:rPr>
          <w:rFonts w:ascii="Times New Roman" w:hAnsi="Times New Roman"/>
          <w:sz w:val="22"/>
          <w:szCs w:val="24"/>
        </w:rPr>
        <w:t>5</w:t>
      </w:r>
    </w:p>
    <w:p w14:paraId="0180495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318B1322" w14:textId="77777777" w:rsidR="00A53300"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 xml:space="preserve">s Taxonomy Level: </w:t>
      </w:r>
      <w:r>
        <w:rPr>
          <w:rFonts w:ascii="Times New Roman" w:hAnsi="Times New Roman"/>
          <w:sz w:val="22"/>
          <w:szCs w:val="24"/>
        </w:rPr>
        <w:t>Apply</w:t>
      </w:r>
    </w:p>
    <w:p w14:paraId="3F69C87C" w14:textId="77777777" w:rsidR="00A53300" w:rsidRPr="00E439C6" w:rsidRDefault="00A53300" w:rsidP="00A53300">
      <w:pPr>
        <w:rPr>
          <w:rFonts w:ascii="Times New Roman" w:hAnsi="Times New Roman"/>
          <w:sz w:val="22"/>
          <w:szCs w:val="24"/>
        </w:rPr>
      </w:pPr>
    </w:p>
    <w:p w14:paraId="583D06D0" w14:textId="0A3D9769" w:rsidR="00A53300" w:rsidRPr="00E439C6" w:rsidRDefault="00053B42" w:rsidP="00A53300">
      <w:pPr>
        <w:tabs>
          <w:tab w:val="left" w:pos="720"/>
        </w:tabs>
        <w:ind w:left="720" w:hanging="720"/>
        <w:rPr>
          <w:rFonts w:ascii="Times New Roman" w:hAnsi="Times New Roman"/>
          <w:sz w:val="22"/>
          <w:szCs w:val="24"/>
        </w:rPr>
      </w:pPr>
      <w:r>
        <w:rPr>
          <w:rFonts w:ascii="Times New Roman" w:hAnsi="Times New Roman"/>
          <w:sz w:val="22"/>
          <w:szCs w:val="24"/>
        </w:rPr>
        <w:t>12</w:t>
      </w:r>
      <w:r w:rsidR="006832E5">
        <w:rPr>
          <w:rFonts w:ascii="Times New Roman" w:hAnsi="Times New Roman"/>
          <w:sz w:val="22"/>
          <w:szCs w:val="24"/>
        </w:rPr>
        <w:t>.</w:t>
      </w:r>
      <w:r w:rsidR="00AF0217">
        <w:rPr>
          <w:rFonts w:ascii="Times New Roman" w:hAnsi="Times New Roman"/>
          <w:sz w:val="22"/>
          <w:szCs w:val="24"/>
        </w:rPr>
        <w:tab/>
      </w:r>
      <w:r>
        <w:rPr>
          <w:rFonts w:ascii="Times New Roman" w:hAnsi="Times New Roman"/>
          <w:sz w:val="22"/>
          <w:szCs w:val="24"/>
        </w:rPr>
        <w:t>A</w:t>
      </w:r>
      <w:r w:rsidR="00A53300" w:rsidRPr="00E439C6">
        <w:rPr>
          <w:rFonts w:ascii="Times New Roman" w:hAnsi="Times New Roman"/>
          <w:sz w:val="22"/>
          <w:szCs w:val="24"/>
        </w:rPr>
        <w:t>ccording to Freud, when a traumatic event is buried</w:t>
      </w:r>
      <w:r w:rsidR="00A53300">
        <w:rPr>
          <w:rFonts w:ascii="Times New Roman" w:hAnsi="Times New Roman"/>
          <w:sz w:val="22"/>
          <w:szCs w:val="24"/>
        </w:rPr>
        <w:t>,</w:t>
      </w:r>
      <w:r w:rsidR="00A53300" w:rsidRPr="00E439C6">
        <w:rPr>
          <w:rFonts w:ascii="Times New Roman" w:hAnsi="Times New Roman"/>
          <w:sz w:val="22"/>
          <w:szCs w:val="24"/>
        </w:rPr>
        <w:t xml:space="preserve"> it is _____.</w:t>
      </w:r>
    </w:p>
    <w:p w14:paraId="383B3FE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sublimated</w:t>
      </w:r>
    </w:p>
    <w:p w14:paraId="540FD27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repressed</w:t>
      </w:r>
    </w:p>
    <w:p w14:paraId="7E0B077B"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Freud believed that repressed traumatic memories affect a person</w:t>
      </w:r>
      <w:r>
        <w:rPr>
          <w:rFonts w:ascii="Times New Roman" w:hAnsi="Times New Roman"/>
          <w:i/>
          <w:sz w:val="22"/>
          <w:szCs w:val="24"/>
        </w:rPr>
        <w:t>’</w:t>
      </w:r>
      <w:r w:rsidRPr="00E439C6">
        <w:rPr>
          <w:rFonts w:ascii="Times New Roman" w:hAnsi="Times New Roman"/>
          <w:i/>
          <w:sz w:val="22"/>
          <w:szCs w:val="24"/>
        </w:rPr>
        <w:t>s development even if he or she cannot recall them.</w:t>
      </w:r>
    </w:p>
    <w:p w14:paraId="42EC009E"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cathartic</w:t>
      </w:r>
    </w:p>
    <w:p w14:paraId="75A4357B" w14:textId="19789B56"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Cathartic is a term that refers to the notion that certain experiences can release repressed anxieties.</w:t>
      </w:r>
    </w:p>
    <w:p w14:paraId="37A4B49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forgotten</w:t>
      </w:r>
    </w:p>
    <w:p w14:paraId="44B1812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2AAB4118"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5E3B9396" w14:textId="72E08716" w:rsidR="00A53300" w:rsidRPr="00E439C6" w:rsidRDefault="00A53300" w:rsidP="00A53300">
      <w:pPr>
        <w:rPr>
          <w:rFonts w:ascii="Times New Roman" w:hAnsi="Times New Roman"/>
          <w:sz w:val="22"/>
          <w:szCs w:val="24"/>
        </w:rPr>
      </w:pPr>
      <w:r w:rsidRPr="00E439C6">
        <w:rPr>
          <w:rFonts w:ascii="Times New Roman" w:hAnsi="Times New Roman"/>
          <w:sz w:val="22"/>
          <w:szCs w:val="24"/>
        </w:rPr>
        <w:t>Page:</w:t>
      </w:r>
      <w:r>
        <w:rPr>
          <w:rFonts w:ascii="Times New Roman" w:hAnsi="Times New Roman"/>
          <w:sz w:val="22"/>
          <w:szCs w:val="24"/>
        </w:rPr>
        <w:t xml:space="preserve"> </w:t>
      </w:r>
      <w:r w:rsidR="000C414B">
        <w:rPr>
          <w:rFonts w:ascii="Times New Roman" w:hAnsi="Times New Roman"/>
          <w:sz w:val="22"/>
          <w:szCs w:val="24"/>
        </w:rPr>
        <w:t>18</w:t>
      </w:r>
    </w:p>
    <w:p w14:paraId="2E99DCA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4AE5E763"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sidR="000C414B">
        <w:rPr>
          <w:rFonts w:ascii="Times New Roman" w:hAnsi="Times New Roman"/>
          <w:sz w:val="22"/>
          <w:szCs w:val="24"/>
        </w:rPr>
        <w:t>5</w:t>
      </w:r>
    </w:p>
    <w:p w14:paraId="09A774F6" w14:textId="06ECF0FE"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783EB67D" w14:textId="77777777" w:rsidR="00A53300" w:rsidRPr="00E439C6" w:rsidRDefault="00A53300" w:rsidP="00A53300">
      <w:pPr>
        <w:rPr>
          <w:rFonts w:ascii="Times New Roman" w:hAnsi="Times New Roman"/>
          <w:sz w:val="22"/>
          <w:szCs w:val="24"/>
        </w:rPr>
      </w:pPr>
    </w:p>
    <w:p w14:paraId="18EBD14C" w14:textId="77E64C0A" w:rsidR="00A53300" w:rsidRPr="00E439C6" w:rsidRDefault="00053B42" w:rsidP="00A53300">
      <w:pPr>
        <w:tabs>
          <w:tab w:val="left" w:pos="720"/>
        </w:tabs>
        <w:ind w:left="720" w:hanging="720"/>
        <w:rPr>
          <w:rFonts w:ascii="Times New Roman" w:hAnsi="Times New Roman"/>
          <w:sz w:val="22"/>
          <w:szCs w:val="24"/>
        </w:rPr>
      </w:pPr>
      <w:r>
        <w:rPr>
          <w:rFonts w:ascii="Times New Roman" w:hAnsi="Times New Roman"/>
          <w:sz w:val="22"/>
          <w:szCs w:val="24"/>
        </w:rPr>
        <w:t>13.</w:t>
      </w:r>
      <w:r w:rsidR="00AF0217">
        <w:rPr>
          <w:rFonts w:ascii="Times New Roman" w:hAnsi="Times New Roman"/>
          <w:sz w:val="22"/>
          <w:szCs w:val="24"/>
        </w:rPr>
        <w:tab/>
      </w:r>
      <w:r w:rsidR="00A53300" w:rsidRPr="00E439C6">
        <w:rPr>
          <w:rFonts w:ascii="Times New Roman" w:hAnsi="Times New Roman"/>
          <w:sz w:val="22"/>
          <w:szCs w:val="24"/>
        </w:rPr>
        <w:t>Freud developed the first method of psychotherapy, which he called _____.</w:t>
      </w:r>
    </w:p>
    <w:p w14:paraId="29C91C10" w14:textId="77777777" w:rsidR="00A53300" w:rsidRPr="00E439C6" w:rsidRDefault="00A53300" w:rsidP="00A53300">
      <w:pPr>
        <w:ind w:left="1440" w:hanging="720"/>
        <w:rPr>
          <w:rFonts w:ascii="Times New Roman" w:hAnsi="Times New Roman"/>
          <w:sz w:val="22"/>
          <w:szCs w:val="24"/>
          <w:lang w:val="fr-FR"/>
        </w:rPr>
      </w:pPr>
      <w:r w:rsidRPr="00E439C6">
        <w:rPr>
          <w:rFonts w:ascii="Times New Roman" w:hAnsi="Times New Roman"/>
          <w:sz w:val="22"/>
          <w:szCs w:val="24"/>
          <w:lang w:val="fr-FR"/>
        </w:rPr>
        <w:t>a.</w:t>
      </w:r>
      <w:r w:rsidRPr="00E439C6">
        <w:rPr>
          <w:rFonts w:ascii="Times New Roman" w:hAnsi="Times New Roman"/>
          <w:sz w:val="22"/>
          <w:szCs w:val="24"/>
          <w:lang w:val="fr-FR"/>
        </w:rPr>
        <w:tab/>
        <w:t>psychosexual therapy</w:t>
      </w:r>
    </w:p>
    <w:p w14:paraId="23466848" w14:textId="77777777" w:rsidR="00A53300" w:rsidRPr="00E439C6" w:rsidRDefault="00A53300" w:rsidP="00A53300">
      <w:pPr>
        <w:ind w:left="1440" w:hanging="720"/>
        <w:rPr>
          <w:rFonts w:ascii="Times New Roman" w:hAnsi="Times New Roman"/>
          <w:sz w:val="22"/>
          <w:szCs w:val="24"/>
          <w:lang w:val="fr-FR"/>
        </w:rPr>
      </w:pPr>
      <w:r w:rsidRPr="00E439C6">
        <w:rPr>
          <w:rFonts w:ascii="Times New Roman" w:hAnsi="Times New Roman"/>
          <w:sz w:val="22"/>
          <w:szCs w:val="24"/>
          <w:lang w:val="fr-FR"/>
        </w:rPr>
        <w:t>b.</w:t>
      </w:r>
      <w:r w:rsidRPr="00E439C6">
        <w:rPr>
          <w:rFonts w:ascii="Times New Roman" w:hAnsi="Times New Roman"/>
          <w:sz w:val="22"/>
          <w:szCs w:val="24"/>
          <w:lang w:val="fr-FR"/>
        </w:rPr>
        <w:tab/>
        <w:t>psychodynamic theory</w:t>
      </w:r>
    </w:p>
    <w:p w14:paraId="5F1B5D2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dream analysis</w:t>
      </w:r>
    </w:p>
    <w:p w14:paraId="37D1C0EA"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Dream analysis is one aspect of psychoanalysis, but is not the method of psychotherapy.</w:t>
      </w:r>
    </w:p>
    <w:p w14:paraId="04E2B4B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psychoanalysis</w:t>
      </w:r>
    </w:p>
    <w:p w14:paraId="083C8770"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A major component of psychoanalysis was unearthing repressed memories through discussion of dreams and childhood experiences.</w:t>
      </w:r>
    </w:p>
    <w:p w14:paraId="15247FD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D</w:t>
      </w:r>
    </w:p>
    <w:p w14:paraId="72336EA9"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5AAE2590" w14:textId="70EA93C2"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0C414B">
        <w:rPr>
          <w:rFonts w:ascii="Times New Roman" w:hAnsi="Times New Roman"/>
          <w:sz w:val="22"/>
          <w:szCs w:val="24"/>
        </w:rPr>
        <w:t>18</w:t>
      </w:r>
    </w:p>
    <w:p w14:paraId="65E3FB8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76361BD3" w14:textId="4699F615"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0C414B">
        <w:rPr>
          <w:rFonts w:ascii="Times New Roman" w:hAnsi="Times New Roman"/>
          <w:sz w:val="22"/>
          <w:szCs w:val="24"/>
        </w:rPr>
        <w:t>5</w:t>
      </w:r>
    </w:p>
    <w:p w14:paraId="14D6520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7D16CC35" w14:textId="77777777" w:rsidR="00A53300" w:rsidRPr="00E439C6" w:rsidRDefault="00A53300" w:rsidP="00A53300">
      <w:pPr>
        <w:rPr>
          <w:rFonts w:ascii="Times New Roman" w:hAnsi="Times New Roman"/>
          <w:sz w:val="22"/>
          <w:szCs w:val="24"/>
          <w:lang w:val="fr-FR"/>
        </w:rPr>
      </w:pPr>
    </w:p>
    <w:p w14:paraId="6EA50762" w14:textId="590024FA" w:rsidR="00A53300" w:rsidRPr="00E439C6" w:rsidRDefault="00053B42" w:rsidP="00A53300">
      <w:pPr>
        <w:tabs>
          <w:tab w:val="left" w:pos="720"/>
        </w:tabs>
        <w:ind w:left="720" w:hanging="720"/>
        <w:rPr>
          <w:rFonts w:ascii="Times New Roman" w:hAnsi="Times New Roman"/>
          <w:sz w:val="22"/>
          <w:szCs w:val="24"/>
        </w:rPr>
      </w:pPr>
      <w:r>
        <w:rPr>
          <w:rFonts w:ascii="Times New Roman" w:hAnsi="Times New Roman"/>
          <w:sz w:val="22"/>
          <w:szCs w:val="24"/>
        </w:rPr>
        <w:t>14.</w:t>
      </w:r>
      <w:r w:rsidR="00AF0217">
        <w:rPr>
          <w:rFonts w:ascii="Times New Roman" w:hAnsi="Times New Roman"/>
          <w:sz w:val="22"/>
          <w:szCs w:val="24"/>
        </w:rPr>
        <w:tab/>
      </w:r>
      <w:r w:rsidR="00A53300" w:rsidRPr="00E439C6">
        <w:rPr>
          <w:rFonts w:ascii="Times New Roman" w:hAnsi="Times New Roman"/>
          <w:sz w:val="22"/>
          <w:szCs w:val="24"/>
        </w:rPr>
        <w:t>What was the goal of Freud</w:t>
      </w:r>
      <w:r w:rsidR="00A53300">
        <w:rPr>
          <w:rFonts w:ascii="Times New Roman" w:hAnsi="Times New Roman"/>
          <w:sz w:val="22"/>
          <w:szCs w:val="24"/>
        </w:rPr>
        <w:t>’</w:t>
      </w:r>
      <w:r w:rsidR="00A53300" w:rsidRPr="00E439C6">
        <w:rPr>
          <w:rFonts w:ascii="Times New Roman" w:hAnsi="Times New Roman"/>
          <w:sz w:val="22"/>
          <w:szCs w:val="24"/>
        </w:rPr>
        <w:t>s psychotherapeutic approach?</w:t>
      </w:r>
    </w:p>
    <w:p w14:paraId="4C193DC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to make repressed memories conscious</w:t>
      </w:r>
    </w:p>
    <w:p w14:paraId="7F64BD68"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lastRenderedPageBreak/>
        <w:t>Correct. Freud believed that simply uncovering repressed memories could be enough to heal a patient.</w:t>
      </w:r>
    </w:p>
    <w:p w14:paraId="56C33A1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to keep repressed memories permanently repressed</w:t>
      </w:r>
    </w:p>
    <w:p w14:paraId="1A9943C7"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goal of psychoanalysis is to bring repressed memories into the client</w:t>
      </w:r>
      <w:r>
        <w:rPr>
          <w:rFonts w:ascii="Times New Roman" w:hAnsi="Times New Roman"/>
          <w:i/>
          <w:sz w:val="22"/>
          <w:szCs w:val="24"/>
        </w:rPr>
        <w:t>’</w:t>
      </w:r>
      <w:r w:rsidRPr="00E439C6">
        <w:rPr>
          <w:rFonts w:ascii="Times New Roman" w:hAnsi="Times New Roman"/>
          <w:i/>
          <w:sz w:val="22"/>
          <w:szCs w:val="24"/>
        </w:rPr>
        <w:t>s awareness to be assessed and analyzed.</w:t>
      </w:r>
    </w:p>
    <w:p w14:paraId="04C9E99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to have the client express his or her sexuality without reprimands or judgment</w:t>
      </w:r>
    </w:p>
    <w:p w14:paraId="5112CD1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to reestablish child–parental relationships</w:t>
      </w:r>
    </w:p>
    <w:p w14:paraId="59540FD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5D77BEA3"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2184AAA1" w14:textId="3A294CE5"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0C414B">
        <w:rPr>
          <w:rFonts w:ascii="Times New Roman" w:hAnsi="Times New Roman"/>
          <w:sz w:val="22"/>
          <w:szCs w:val="24"/>
        </w:rPr>
        <w:t>18</w:t>
      </w:r>
    </w:p>
    <w:p w14:paraId="7992B46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0EFA6667"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sidR="000C414B">
        <w:rPr>
          <w:rFonts w:ascii="Times New Roman" w:hAnsi="Times New Roman"/>
          <w:sz w:val="22"/>
          <w:szCs w:val="24"/>
        </w:rPr>
        <w:t>5</w:t>
      </w:r>
    </w:p>
    <w:p w14:paraId="1C98966B" w14:textId="55D95E10"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24CF53C0" w14:textId="77777777" w:rsidR="00A53300" w:rsidRPr="00E439C6" w:rsidRDefault="00A53300" w:rsidP="00A53300">
      <w:pPr>
        <w:rPr>
          <w:rFonts w:ascii="Times New Roman" w:hAnsi="Times New Roman"/>
          <w:sz w:val="22"/>
          <w:szCs w:val="24"/>
        </w:rPr>
      </w:pPr>
    </w:p>
    <w:p w14:paraId="40CCAE2A" w14:textId="759762B5" w:rsidR="00A53300" w:rsidRPr="00E439C6" w:rsidRDefault="00053B42" w:rsidP="00A53300">
      <w:pPr>
        <w:tabs>
          <w:tab w:val="left" w:pos="720"/>
        </w:tabs>
        <w:ind w:left="720" w:hanging="720"/>
        <w:rPr>
          <w:rFonts w:ascii="Times New Roman" w:hAnsi="Times New Roman"/>
          <w:sz w:val="22"/>
          <w:szCs w:val="24"/>
        </w:rPr>
      </w:pPr>
      <w:r>
        <w:rPr>
          <w:rFonts w:ascii="Times New Roman" w:hAnsi="Times New Roman"/>
          <w:sz w:val="22"/>
          <w:szCs w:val="24"/>
        </w:rPr>
        <w:t>15.</w:t>
      </w:r>
      <w:r w:rsidR="00AF0217">
        <w:rPr>
          <w:rFonts w:ascii="Times New Roman" w:hAnsi="Times New Roman"/>
          <w:sz w:val="22"/>
          <w:szCs w:val="24"/>
        </w:rPr>
        <w:tab/>
      </w:r>
      <w:r w:rsidR="00A53300" w:rsidRPr="00E439C6">
        <w:rPr>
          <w:rFonts w:ascii="Times New Roman" w:hAnsi="Times New Roman"/>
          <w:sz w:val="22"/>
          <w:szCs w:val="24"/>
        </w:rPr>
        <w:t>According to Freud, what is enough to heal the patient?</w:t>
      </w:r>
    </w:p>
    <w:p w14:paraId="07424AB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to make repressed memories conscious</w:t>
      </w:r>
    </w:p>
    <w:p w14:paraId="15381C14"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Freud had patients talk about their dreams and childhood memories in an effort to uncover repressed memories of trauma.</w:t>
      </w:r>
    </w:p>
    <w:p w14:paraId="2499F27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to keep repressed memories permanently repressed</w:t>
      </w:r>
    </w:p>
    <w:p w14:paraId="40F6EEAF"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goal of psychoanalysis is to bring repressed memories into the client</w:t>
      </w:r>
      <w:r>
        <w:rPr>
          <w:rFonts w:ascii="Times New Roman" w:hAnsi="Times New Roman"/>
          <w:i/>
          <w:sz w:val="22"/>
          <w:szCs w:val="24"/>
        </w:rPr>
        <w:t>’</w:t>
      </w:r>
      <w:r w:rsidRPr="00E439C6">
        <w:rPr>
          <w:rFonts w:ascii="Times New Roman" w:hAnsi="Times New Roman"/>
          <w:i/>
          <w:sz w:val="22"/>
          <w:szCs w:val="24"/>
        </w:rPr>
        <w:t>s awareness to be assessed and analyzed.</w:t>
      </w:r>
    </w:p>
    <w:p w14:paraId="5C2F7F4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to have the client express his or her sexuality without reprimands or judgment</w:t>
      </w:r>
    </w:p>
    <w:p w14:paraId="25336AA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to reestablish child–parental relationships</w:t>
      </w:r>
    </w:p>
    <w:p w14:paraId="408EDBD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5ED3CAE6"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56DB916C" w14:textId="3737480C"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0C414B">
        <w:rPr>
          <w:rFonts w:ascii="Times New Roman" w:hAnsi="Times New Roman"/>
          <w:sz w:val="22"/>
          <w:szCs w:val="24"/>
        </w:rPr>
        <w:t>18</w:t>
      </w:r>
    </w:p>
    <w:p w14:paraId="4066BBC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0C4FE6BB"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sidR="000C414B">
        <w:rPr>
          <w:rFonts w:ascii="Times New Roman" w:hAnsi="Times New Roman"/>
          <w:sz w:val="22"/>
          <w:szCs w:val="24"/>
        </w:rPr>
        <w:t>5</w:t>
      </w:r>
    </w:p>
    <w:p w14:paraId="2EF9F87C" w14:textId="7E1BD1E3"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46BE7162" w14:textId="77777777" w:rsidR="00A53300" w:rsidRPr="00E439C6" w:rsidRDefault="00A53300" w:rsidP="00A53300">
      <w:pPr>
        <w:rPr>
          <w:rFonts w:ascii="Times New Roman" w:hAnsi="Times New Roman"/>
          <w:sz w:val="22"/>
          <w:szCs w:val="24"/>
        </w:rPr>
      </w:pPr>
    </w:p>
    <w:p w14:paraId="13108942" w14:textId="4BB2BC6E" w:rsidR="00A53300" w:rsidRPr="00E439C6" w:rsidRDefault="00053B42" w:rsidP="00A53300">
      <w:pPr>
        <w:tabs>
          <w:tab w:val="left" w:pos="720"/>
        </w:tabs>
        <w:ind w:left="720" w:hanging="720"/>
        <w:rPr>
          <w:rFonts w:ascii="Times New Roman" w:hAnsi="Times New Roman"/>
          <w:sz w:val="22"/>
          <w:szCs w:val="24"/>
        </w:rPr>
      </w:pPr>
      <w:r>
        <w:rPr>
          <w:rFonts w:ascii="Times New Roman" w:hAnsi="Times New Roman"/>
          <w:sz w:val="22"/>
          <w:szCs w:val="24"/>
        </w:rPr>
        <w:t>16.</w:t>
      </w:r>
      <w:r w:rsidR="00AF0217">
        <w:rPr>
          <w:rFonts w:ascii="Times New Roman" w:hAnsi="Times New Roman"/>
          <w:sz w:val="22"/>
          <w:szCs w:val="24"/>
        </w:rPr>
        <w:tab/>
      </w:r>
      <w:r w:rsidR="00A53300" w:rsidRPr="00E439C6">
        <w:rPr>
          <w:rFonts w:ascii="Times New Roman" w:hAnsi="Times New Roman"/>
          <w:sz w:val="22"/>
          <w:szCs w:val="24"/>
        </w:rPr>
        <w:t>What did Freud believe was the force that drove human development?</w:t>
      </w:r>
    </w:p>
    <w:p w14:paraId="7C6E557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biology</w:t>
      </w:r>
    </w:p>
    <w:p w14:paraId="2FD24BD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culture</w:t>
      </w:r>
    </w:p>
    <w:p w14:paraId="31B45032"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Freud believed the driving force is sexuality.</w:t>
      </w:r>
    </w:p>
    <w:p w14:paraId="6D7566E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sexual desire</w:t>
      </w:r>
    </w:p>
    <w:p w14:paraId="4BF8A1FA"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Later theories of development recognize that sexuality is only one of many driving forces.</w:t>
      </w:r>
    </w:p>
    <w:p w14:paraId="1C6ABE6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family life</w:t>
      </w:r>
    </w:p>
    <w:p w14:paraId="4616387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477406F8"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226A5E8A" w14:textId="705351BF" w:rsidR="00A53300" w:rsidRPr="00E439C6" w:rsidRDefault="00A53300" w:rsidP="00A53300">
      <w:pPr>
        <w:rPr>
          <w:rFonts w:ascii="Times New Roman" w:hAnsi="Times New Roman"/>
          <w:sz w:val="22"/>
          <w:szCs w:val="24"/>
        </w:rPr>
      </w:pPr>
      <w:r w:rsidRPr="00E439C6">
        <w:rPr>
          <w:rFonts w:ascii="Times New Roman" w:hAnsi="Times New Roman"/>
          <w:sz w:val="22"/>
          <w:szCs w:val="24"/>
        </w:rPr>
        <w:t>Page:</w:t>
      </w:r>
      <w:r>
        <w:rPr>
          <w:rFonts w:ascii="Times New Roman" w:hAnsi="Times New Roman"/>
          <w:sz w:val="22"/>
          <w:szCs w:val="24"/>
        </w:rPr>
        <w:t xml:space="preserve"> </w:t>
      </w:r>
      <w:r w:rsidR="000C414B">
        <w:rPr>
          <w:rFonts w:ascii="Times New Roman" w:hAnsi="Times New Roman"/>
          <w:sz w:val="22"/>
          <w:szCs w:val="24"/>
        </w:rPr>
        <w:t>18</w:t>
      </w:r>
    </w:p>
    <w:p w14:paraId="65B9956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2645E4A2"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sidR="000C414B">
        <w:rPr>
          <w:rFonts w:ascii="Times New Roman" w:hAnsi="Times New Roman"/>
          <w:sz w:val="22"/>
          <w:szCs w:val="24"/>
        </w:rPr>
        <w:t>5</w:t>
      </w:r>
    </w:p>
    <w:p w14:paraId="299E4E3E" w14:textId="493C383A"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392C66F5" w14:textId="77777777" w:rsidR="00A53300" w:rsidRPr="00E439C6" w:rsidRDefault="00A53300" w:rsidP="00A53300">
      <w:pPr>
        <w:rPr>
          <w:rFonts w:ascii="Times New Roman" w:hAnsi="Times New Roman"/>
          <w:sz w:val="22"/>
          <w:szCs w:val="24"/>
        </w:rPr>
      </w:pPr>
    </w:p>
    <w:p w14:paraId="777694F3" w14:textId="22F39969" w:rsidR="00A53300" w:rsidRPr="00E439C6" w:rsidRDefault="00053B42" w:rsidP="00A53300">
      <w:pPr>
        <w:tabs>
          <w:tab w:val="left" w:pos="720"/>
        </w:tabs>
        <w:ind w:left="720" w:hanging="720"/>
        <w:rPr>
          <w:rFonts w:ascii="Times New Roman" w:hAnsi="Times New Roman"/>
          <w:sz w:val="22"/>
          <w:szCs w:val="24"/>
        </w:rPr>
      </w:pPr>
      <w:r>
        <w:rPr>
          <w:rFonts w:ascii="Times New Roman" w:hAnsi="Times New Roman"/>
          <w:sz w:val="22"/>
          <w:szCs w:val="24"/>
        </w:rPr>
        <w:t>17.</w:t>
      </w:r>
      <w:r w:rsidR="00AF0217">
        <w:rPr>
          <w:rFonts w:ascii="Times New Roman" w:hAnsi="Times New Roman"/>
          <w:sz w:val="22"/>
          <w:szCs w:val="24"/>
        </w:rPr>
        <w:tab/>
      </w:r>
      <w:r w:rsidR="00A53300" w:rsidRPr="00E439C6">
        <w:rPr>
          <w:rFonts w:ascii="Times New Roman" w:hAnsi="Times New Roman"/>
          <w:sz w:val="22"/>
          <w:szCs w:val="24"/>
        </w:rPr>
        <w:t>What is Freud</w:t>
      </w:r>
      <w:r w:rsidR="00A53300">
        <w:rPr>
          <w:rFonts w:ascii="Times New Roman" w:hAnsi="Times New Roman"/>
          <w:sz w:val="22"/>
          <w:szCs w:val="24"/>
        </w:rPr>
        <w:t>’</w:t>
      </w:r>
      <w:r w:rsidR="00A53300" w:rsidRPr="00E439C6">
        <w:rPr>
          <w:rFonts w:ascii="Times New Roman" w:hAnsi="Times New Roman"/>
          <w:sz w:val="22"/>
          <w:szCs w:val="24"/>
        </w:rPr>
        <w:t>s theory of human development?</w:t>
      </w:r>
    </w:p>
    <w:p w14:paraId="3C643E4D"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bio-sexual theory</w:t>
      </w:r>
    </w:p>
    <w:p w14:paraId="1416230E" w14:textId="6260F35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psychosexual theory</w:t>
      </w:r>
    </w:p>
    <w:p w14:paraId="304B7AC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sexual stage theory</w:t>
      </w:r>
    </w:p>
    <w:p w14:paraId="5AB2AC1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libido-drive theory</w:t>
      </w:r>
    </w:p>
    <w:p w14:paraId="1381C3B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3FC1A768" w14:textId="77777777" w:rsidR="006918B9" w:rsidRDefault="00A53300" w:rsidP="00A53300">
      <w:pPr>
        <w:rPr>
          <w:rFonts w:ascii="Times New Roman" w:hAnsi="Times New Roman"/>
          <w:sz w:val="22"/>
          <w:szCs w:val="24"/>
        </w:rPr>
      </w:pPr>
      <w:r w:rsidRPr="00E439C6">
        <w:rPr>
          <w:rFonts w:ascii="Times New Roman" w:hAnsi="Times New Roman"/>
          <w:sz w:val="22"/>
          <w:szCs w:val="24"/>
        </w:rPr>
        <w:lastRenderedPageBreak/>
        <w:t>Difficulty: 2</w:t>
      </w:r>
    </w:p>
    <w:p w14:paraId="22673917" w14:textId="6CB6E6D0"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0C414B">
        <w:rPr>
          <w:rFonts w:ascii="Times New Roman" w:hAnsi="Times New Roman"/>
          <w:sz w:val="22"/>
          <w:szCs w:val="24"/>
        </w:rPr>
        <w:t>18</w:t>
      </w:r>
    </w:p>
    <w:p w14:paraId="6D05ED6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4EF3844B"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sidR="000C414B">
        <w:rPr>
          <w:rFonts w:ascii="Times New Roman" w:hAnsi="Times New Roman"/>
          <w:sz w:val="22"/>
          <w:szCs w:val="24"/>
        </w:rPr>
        <w:t>5</w:t>
      </w:r>
    </w:p>
    <w:p w14:paraId="041E3427" w14:textId="034025B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15C35BCA" w14:textId="77777777" w:rsidR="00A53300" w:rsidRPr="00E439C6" w:rsidRDefault="00A53300" w:rsidP="00A53300">
      <w:pPr>
        <w:rPr>
          <w:rFonts w:ascii="Times New Roman" w:hAnsi="Times New Roman"/>
          <w:sz w:val="22"/>
          <w:szCs w:val="24"/>
        </w:rPr>
      </w:pPr>
    </w:p>
    <w:p w14:paraId="13EB6967" w14:textId="765115A0" w:rsidR="00A53300" w:rsidRPr="00E439C6" w:rsidRDefault="00053B42" w:rsidP="00A53300">
      <w:pPr>
        <w:tabs>
          <w:tab w:val="left" w:pos="720"/>
        </w:tabs>
        <w:ind w:left="720" w:hanging="720"/>
        <w:rPr>
          <w:rFonts w:ascii="Times New Roman" w:hAnsi="Times New Roman"/>
          <w:sz w:val="22"/>
          <w:szCs w:val="24"/>
        </w:rPr>
      </w:pPr>
      <w:r>
        <w:rPr>
          <w:rFonts w:ascii="Times New Roman" w:hAnsi="Times New Roman"/>
          <w:sz w:val="22"/>
          <w:szCs w:val="24"/>
        </w:rPr>
        <w:t>18.</w:t>
      </w:r>
      <w:r w:rsidR="00AF0217">
        <w:rPr>
          <w:rFonts w:ascii="Times New Roman" w:hAnsi="Times New Roman"/>
          <w:sz w:val="22"/>
          <w:szCs w:val="24"/>
        </w:rPr>
        <w:tab/>
      </w:r>
      <w:r w:rsidR="00A53300" w:rsidRPr="00E439C6">
        <w:rPr>
          <w:rFonts w:ascii="Times New Roman" w:hAnsi="Times New Roman"/>
          <w:sz w:val="22"/>
          <w:szCs w:val="24"/>
        </w:rPr>
        <w:t>What operates on the pleasure principle and constantly seeks immediate and unrestrained satisfaction?</w:t>
      </w:r>
    </w:p>
    <w:p w14:paraId="49374C1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id</w:t>
      </w:r>
    </w:p>
    <w:p w14:paraId="696EFD9F"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The id functions in opposition to the superego, which acts as one</w:t>
      </w:r>
      <w:r>
        <w:rPr>
          <w:rFonts w:ascii="Times New Roman" w:hAnsi="Times New Roman"/>
          <w:i/>
          <w:sz w:val="22"/>
          <w:szCs w:val="24"/>
        </w:rPr>
        <w:t>’</w:t>
      </w:r>
      <w:r w:rsidRPr="00E439C6">
        <w:rPr>
          <w:rFonts w:ascii="Times New Roman" w:hAnsi="Times New Roman"/>
          <w:i/>
          <w:sz w:val="22"/>
          <w:szCs w:val="24"/>
        </w:rPr>
        <w:t>s conscience.</w:t>
      </w:r>
    </w:p>
    <w:p w14:paraId="6204B2D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ego</w:t>
      </w:r>
    </w:p>
    <w:p w14:paraId="694E12DC"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According to Freud, the ego balances the demands of the id and the superego.</w:t>
      </w:r>
    </w:p>
    <w:p w14:paraId="73366E9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superego</w:t>
      </w:r>
    </w:p>
    <w:p w14:paraId="48656DB8"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libido</w:t>
      </w:r>
    </w:p>
    <w:p w14:paraId="51C8629C" w14:textId="6F270E88"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03E5E8AA"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1E7A4168" w14:textId="762EFE7D"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DF61CB">
        <w:rPr>
          <w:rFonts w:ascii="Times New Roman" w:hAnsi="Times New Roman"/>
          <w:sz w:val="22"/>
          <w:szCs w:val="24"/>
        </w:rPr>
        <w:t>18</w:t>
      </w:r>
    </w:p>
    <w:p w14:paraId="532C064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5AF8AC6D" w14:textId="5B1FA02E"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DF61CB">
        <w:rPr>
          <w:rFonts w:ascii="Times New Roman" w:hAnsi="Times New Roman"/>
          <w:sz w:val="22"/>
          <w:szCs w:val="24"/>
        </w:rPr>
        <w:t>5</w:t>
      </w:r>
    </w:p>
    <w:p w14:paraId="10FBB003" w14:textId="77777777" w:rsidR="00A53300" w:rsidRPr="00DF4F07"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229C1179" w14:textId="77777777" w:rsidR="00A53300" w:rsidRPr="00E439C6" w:rsidRDefault="00A53300" w:rsidP="00A53300">
      <w:pPr>
        <w:rPr>
          <w:rFonts w:ascii="Times New Roman" w:hAnsi="Times New Roman"/>
          <w:sz w:val="22"/>
          <w:szCs w:val="24"/>
        </w:rPr>
      </w:pPr>
    </w:p>
    <w:p w14:paraId="58571324" w14:textId="1FB79C14" w:rsidR="00A53300" w:rsidRPr="00E439C6" w:rsidRDefault="00053B42" w:rsidP="00A53300">
      <w:pPr>
        <w:tabs>
          <w:tab w:val="left" w:pos="720"/>
        </w:tabs>
        <w:ind w:left="720" w:hanging="720"/>
        <w:rPr>
          <w:rFonts w:ascii="Times New Roman" w:hAnsi="Times New Roman"/>
          <w:sz w:val="22"/>
          <w:szCs w:val="24"/>
        </w:rPr>
      </w:pPr>
      <w:r>
        <w:rPr>
          <w:rFonts w:ascii="Times New Roman" w:hAnsi="Times New Roman"/>
          <w:sz w:val="22"/>
          <w:szCs w:val="24"/>
        </w:rPr>
        <w:t>19.</w:t>
      </w:r>
      <w:r w:rsidR="00AF0217">
        <w:rPr>
          <w:rFonts w:ascii="Times New Roman" w:hAnsi="Times New Roman"/>
          <w:sz w:val="22"/>
          <w:szCs w:val="24"/>
        </w:rPr>
        <w:tab/>
      </w:r>
      <w:r w:rsidR="00A53300" w:rsidRPr="00E439C6">
        <w:rPr>
          <w:rFonts w:ascii="Times New Roman" w:hAnsi="Times New Roman"/>
          <w:sz w:val="22"/>
          <w:szCs w:val="24"/>
        </w:rPr>
        <w:t>Adults in the environment teach the child to develop a conscience that restricts the satisfaction of desires and makes the child feel guilty for disobeying. What did Freud call this aspect of his theory?</w:t>
      </w:r>
    </w:p>
    <w:p w14:paraId="1F86312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id</w:t>
      </w:r>
    </w:p>
    <w:p w14:paraId="7A18A6A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ego</w:t>
      </w:r>
    </w:p>
    <w:p w14:paraId="1EBDDCFD"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According to Freud, the ego balances the demands of the id and the superego.</w:t>
      </w:r>
    </w:p>
    <w:p w14:paraId="74D38FA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superego</w:t>
      </w:r>
    </w:p>
    <w:p w14:paraId="733BE1C5"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Freud believed that the superego functioned in opposition to the id, which constantly seeks immediate satisfaction.</w:t>
      </w:r>
    </w:p>
    <w:p w14:paraId="082DBC4C"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libido</w:t>
      </w:r>
    </w:p>
    <w:p w14:paraId="574D5362" w14:textId="261B80ED"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7B424566"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18CDD819" w14:textId="5D9D6BED"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DF61CB">
        <w:rPr>
          <w:rFonts w:ascii="Times New Roman" w:hAnsi="Times New Roman"/>
          <w:sz w:val="22"/>
          <w:szCs w:val="24"/>
        </w:rPr>
        <w:t>18</w:t>
      </w:r>
    </w:p>
    <w:p w14:paraId="2BE7EED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57F85308"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sidR="00DF61CB">
        <w:rPr>
          <w:rFonts w:ascii="Times New Roman" w:hAnsi="Times New Roman"/>
          <w:sz w:val="22"/>
          <w:szCs w:val="24"/>
        </w:rPr>
        <w:t>5</w:t>
      </w:r>
    </w:p>
    <w:p w14:paraId="6075DDEB" w14:textId="386D663F"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24CF641A" w14:textId="1ECDA42C" w:rsidR="00A53300" w:rsidRPr="00E439C6" w:rsidRDefault="00A53300" w:rsidP="00A53300">
      <w:pPr>
        <w:rPr>
          <w:rFonts w:ascii="Times New Roman" w:hAnsi="Times New Roman"/>
          <w:sz w:val="22"/>
        </w:rPr>
      </w:pPr>
      <w:r w:rsidRPr="00E439C6">
        <w:rPr>
          <w:rFonts w:ascii="Times New Roman" w:hAnsi="Times New Roman"/>
          <w:sz w:val="22"/>
        </w:rPr>
        <w:t>% correct 53</w:t>
      </w:r>
      <w:r>
        <w:rPr>
          <w:rFonts w:ascii="Times New Roman" w:hAnsi="Times New Roman"/>
          <w:sz w:val="22"/>
        </w:rPr>
        <w:t xml:space="preserve">   </w:t>
      </w:r>
      <w:r w:rsidR="008C08B8">
        <w:rPr>
          <w:rFonts w:ascii="Times New Roman" w:hAnsi="Times New Roman"/>
          <w:sz w:val="22"/>
        </w:rPr>
        <w:t>a =</w:t>
      </w:r>
      <w:r w:rsidRPr="00E439C6">
        <w:rPr>
          <w:rFonts w:ascii="Times New Roman" w:hAnsi="Times New Roman"/>
          <w:sz w:val="22"/>
        </w:rPr>
        <w:t xml:space="preserve"> 6</w:t>
      </w:r>
      <w:r>
        <w:rPr>
          <w:rFonts w:ascii="Times New Roman" w:hAnsi="Times New Roman"/>
          <w:sz w:val="22"/>
        </w:rPr>
        <w:t xml:space="preserve">  </w:t>
      </w:r>
      <w:r w:rsidR="008C08B8">
        <w:rPr>
          <w:rFonts w:ascii="Times New Roman" w:hAnsi="Times New Roman"/>
          <w:sz w:val="22"/>
        </w:rPr>
        <w:t>b =</w:t>
      </w:r>
      <w:r w:rsidRPr="00E439C6">
        <w:rPr>
          <w:rFonts w:ascii="Times New Roman" w:hAnsi="Times New Roman"/>
          <w:sz w:val="22"/>
        </w:rPr>
        <w:t xml:space="preserve"> 24</w:t>
      </w:r>
      <w:r>
        <w:rPr>
          <w:rFonts w:ascii="Times New Roman" w:hAnsi="Times New Roman"/>
          <w:sz w:val="22"/>
        </w:rPr>
        <w:t xml:space="preserve">  </w:t>
      </w:r>
      <w:r w:rsidR="008C08B8">
        <w:rPr>
          <w:rFonts w:ascii="Times New Roman" w:hAnsi="Times New Roman"/>
          <w:sz w:val="22"/>
        </w:rPr>
        <w:t>c =</w:t>
      </w:r>
      <w:r w:rsidRPr="00E439C6">
        <w:rPr>
          <w:rFonts w:ascii="Times New Roman" w:hAnsi="Times New Roman"/>
          <w:sz w:val="22"/>
        </w:rPr>
        <w:t xml:space="preserve"> 53</w:t>
      </w:r>
      <w:r>
        <w:rPr>
          <w:rFonts w:ascii="Times New Roman" w:hAnsi="Times New Roman"/>
          <w:sz w:val="22"/>
        </w:rPr>
        <w:t xml:space="preserve">  </w:t>
      </w:r>
      <w:r w:rsidR="008C08B8">
        <w:rPr>
          <w:rFonts w:ascii="Times New Roman" w:hAnsi="Times New Roman"/>
          <w:sz w:val="22"/>
        </w:rPr>
        <w:t>d =</w:t>
      </w:r>
      <w:r w:rsidRPr="00E439C6">
        <w:rPr>
          <w:rFonts w:ascii="Times New Roman" w:hAnsi="Times New Roman"/>
          <w:sz w:val="22"/>
        </w:rPr>
        <w:t xml:space="preserve"> 6</w:t>
      </w:r>
      <w:r>
        <w:rPr>
          <w:rFonts w:ascii="Times New Roman" w:hAnsi="Times New Roman"/>
          <w:sz w:val="22"/>
        </w:rPr>
        <w:t xml:space="preserve">   </w:t>
      </w:r>
      <w:r w:rsidRPr="00E439C6">
        <w:rPr>
          <w:rFonts w:ascii="Times New Roman" w:hAnsi="Times New Roman"/>
          <w:sz w:val="22"/>
        </w:rPr>
        <w:t>r = .70</w:t>
      </w:r>
    </w:p>
    <w:p w14:paraId="43400A38" w14:textId="77777777" w:rsidR="00DF61CB" w:rsidRDefault="00DF61CB" w:rsidP="00A53300">
      <w:pPr>
        <w:tabs>
          <w:tab w:val="left" w:pos="720"/>
        </w:tabs>
        <w:ind w:left="720" w:hanging="720"/>
        <w:rPr>
          <w:rFonts w:ascii="Times New Roman" w:hAnsi="Times New Roman"/>
          <w:sz w:val="22"/>
          <w:szCs w:val="24"/>
        </w:rPr>
      </w:pPr>
    </w:p>
    <w:p w14:paraId="0AD4D8D8" w14:textId="521FE65A" w:rsidR="00A53300" w:rsidRPr="00E439C6" w:rsidRDefault="00053B42" w:rsidP="00DF61CB">
      <w:pPr>
        <w:tabs>
          <w:tab w:val="left" w:pos="720"/>
        </w:tabs>
        <w:ind w:left="720" w:hanging="720"/>
        <w:rPr>
          <w:rFonts w:ascii="Times New Roman" w:hAnsi="Times New Roman"/>
          <w:sz w:val="22"/>
          <w:szCs w:val="24"/>
        </w:rPr>
      </w:pPr>
      <w:r>
        <w:rPr>
          <w:rFonts w:ascii="Times New Roman" w:hAnsi="Times New Roman"/>
          <w:sz w:val="22"/>
          <w:szCs w:val="24"/>
        </w:rPr>
        <w:t>20.</w:t>
      </w:r>
      <w:r w:rsidR="00AF0217">
        <w:rPr>
          <w:rFonts w:ascii="Times New Roman" w:hAnsi="Times New Roman"/>
          <w:sz w:val="22"/>
          <w:szCs w:val="24"/>
        </w:rPr>
        <w:tab/>
      </w:r>
      <w:r w:rsidR="00A53300" w:rsidRPr="00E439C6">
        <w:rPr>
          <w:rFonts w:ascii="Times New Roman" w:hAnsi="Times New Roman"/>
          <w:sz w:val="22"/>
          <w:szCs w:val="24"/>
        </w:rPr>
        <w:t>According to Freud, what balances the demands of the id and the superego?</w:t>
      </w:r>
    </w:p>
    <w:p w14:paraId="228F896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id</w:t>
      </w:r>
    </w:p>
    <w:p w14:paraId="59321939"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ego</w:t>
      </w:r>
    </w:p>
    <w:p w14:paraId="1300A0A6" w14:textId="6C963312"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The ego operates on the reality principle, which balances the id</w:t>
      </w:r>
      <w:r>
        <w:rPr>
          <w:rFonts w:ascii="Times New Roman" w:hAnsi="Times New Roman"/>
          <w:i/>
          <w:sz w:val="22"/>
          <w:szCs w:val="24"/>
        </w:rPr>
        <w:t>’</w:t>
      </w:r>
      <w:r w:rsidRPr="00E439C6">
        <w:rPr>
          <w:rFonts w:ascii="Times New Roman" w:hAnsi="Times New Roman"/>
          <w:i/>
          <w:sz w:val="22"/>
          <w:szCs w:val="24"/>
        </w:rPr>
        <w:t>s desire for pleasure with the constraints of the superego.</w:t>
      </w:r>
    </w:p>
    <w:p w14:paraId="1A1FCC0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superego</w:t>
      </w:r>
    </w:p>
    <w:p w14:paraId="50E4276D"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According to Freud, the superego refers to the individual</w:t>
      </w:r>
      <w:r>
        <w:rPr>
          <w:rFonts w:ascii="Times New Roman" w:hAnsi="Times New Roman"/>
          <w:i/>
          <w:sz w:val="22"/>
          <w:szCs w:val="24"/>
        </w:rPr>
        <w:t>’</w:t>
      </w:r>
      <w:r w:rsidRPr="00E439C6">
        <w:rPr>
          <w:rFonts w:ascii="Times New Roman" w:hAnsi="Times New Roman"/>
          <w:i/>
          <w:sz w:val="22"/>
          <w:szCs w:val="24"/>
        </w:rPr>
        <w:t>s conscience.</w:t>
      </w:r>
    </w:p>
    <w:p w14:paraId="4A4A8460"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libido</w:t>
      </w:r>
    </w:p>
    <w:p w14:paraId="57AD8034" w14:textId="71FE77E5"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54F016DF"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7018F2D8" w14:textId="27C53E34"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DF61CB">
        <w:rPr>
          <w:rFonts w:ascii="Times New Roman" w:hAnsi="Times New Roman"/>
          <w:sz w:val="22"/>
          <w:szCs w:val="24"/>
        </w:rPr>
        <w:t>18</w:t>
      </w:r>
    </w:p>
    <w:p w14:paraId="082948D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32DB7FF9" w14:textId="45A43DC9"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Learning Objective: 1.</w:t>
      </w:r>
      <w:r w:rsidR="00DF61CB">
        <w:rPr>
          <w:rFonts w:ascii="Times New Roman" w:hAnsi="Times New Roman"/>
          <w:sz w:val="22"/>
          <w:szCs w:val="24"/>
        </w:rPr>
        <w:t>5</w:t>
      </w:r>
    </w:p>
    <w:p w14:paraId="29C94B9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2A651142" w14:textId="77777777" w:rsidR="00A53300" w:rsidRPr="00E439C6" w:rsidRDefault="00A53300" w:rsidP="00A53300">
      <w:pPr>
        <w:rPr>
          <w:rFonts w:ascii="Times New Roman" w:hAnsi="Times New Roman"/>
          <w:sz w:val="22"/>
          <w:szCs w:val="24"/>
        </w:rPr>
      </w:pPr>
    </w:p>
    <w:p w14:paraId="0253D611" w14:textId="2CD4F7A4" w:rsidR="00A53300" w:rsidRPr="00E439C6" w:rsidRDefault="00053B42" w:rsidP="00A53300">
      <w:pPr>
        <w:tabs>
          <w:tab w:val="left" w:pos="720"/>
        </w:tabs>
        <w:ind w:left="720" w:hanging="720"/>
        <w:rPr>
          <w:rFonts w:ascii="Times New Roman" w:hAnsi="Times New Roman"/>
          <w:sz w:val="22"/>
          <w:szCs w:val="24"/>
        </w:rPr>
      </w:pPr>
      <w:r>
        <w:rPr>
          <w:rFonts w:ascii="Times New Roman" w:hAnsi="Times New Roman"/>
          <w:sz w:val="22"/>
          <w:szCs w:val="24"/>
        </w:rPr>
        <w:t>21.</w:t>
      </w:r>
      <w:r w:rsidR="00AF0217">
        <w:rPr>
          <w:rFonts w:ascii="Times New Roman" w:hAnsi="Times New Roman"/>
          <w:sz w:val="22"/>
          <w:szCs w:val="24"/>
        </w:rPr>
        <w:tab/>
      </w:r>
      <w:r w:rsidR="00A53300" w:rsidRPr="00E439C6">
        <w:rPr>
          <w:rFonts w:ascii="Times New Roman" w:hAnsi="Times New Roman"/>
          <w:sz w:val="22"/>
          <w:szCs w:val="24"/>
        </w:rPr>
        <w:t>What principle describes an individual</w:t>
      </w:r>
      <w:r w:rsidR="00A53300">
        <w:rPr>
          <w:rFonts w:ascii="Times New Roman" w:hAnsi="Times New Roman"/>
          <w:sz w:val="22"/>
          <w:szCs w:val="24"/>
        </w:rPr>
        <w:t>’</w:t>
      </w:r>
      <w:r w:rsidR="00A53300" w:rsidRPr="00E439C6">
        <w:rPr>
          <w:rFonts w:ascii="Times New Roman" w:hAnsi="Times New Roman"/>
          <w:sz w:val="22"/>
          <w:szCs w:val="24"/>
        </w:rPr>
        <w:t>s ability to seek satisfaction within the constraints imposed by the superego?</w:t>
      </w:r>
    </w:p>
    <w:p w14:paraId="37938BAC"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pleasure principle</w:t>
      </w:r>
    </w:p>
    <w:p w14:paraId="12D2A443" w14:textId="19AA5BE1"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According to Freud, the pleasure principle refers to the individual</w:t>
      </w:r>
      <w:r>
        <w:rPr>
          <w:rFonts w:ascii="Times New Roman" w:hAnsi="Times New Roman"/>
          <w:i/>
          <w:sz w:val="22"/>
          <w:szCs w:val="24"/>
        </w:rPr>
        <w:t>’</w:t>
      </w:r>
      <w:r w:rsidRPr="00E439C6">
        <w:rPr>
          <w:rFonts w:ascii="Times New Roman" w:hAnsi="Times New Roman"/>
          <w:i/>
          <w:sz w:val="22"/>
          <w:szCs w:val="24"/>
        </w:rPr>
        <w:t>s desire to seek satisfaction of biological drives.</w:t>
      </w:r>
    </w:p>
    <w:p w14:paraId="79F97D94"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reality principle</w:t>
      </w:r>
    </w:p>
    <w:p w14:paraId="7C5A8969" w14:textId="32622385"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Freud believed that the reality principle is what drives the ego, as opposed to the pleasure principle that drives the id.</w:t>
      </w:r>
    </w:p>
    <w:p w14:paraId="68AB3BA6"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balancing principle</w:t>
      </w:r>
    </w:p>
    <w:p w14:paraId="66740A1E" w14:textId="735395EB"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libido principle</w:t>
      </w:r>
    </w:p>
    <w:p w14:paraId="0CB51A2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3345D55E"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2E4D4475" w14:textId="0C1C4313"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DC5E88">
        <w:rPr>
          <w:rFonts w:ascii="Times New Roman" w:hAnsi="Times New Roman"/>
          <w:sz w:val="22"/>
          <w:szCs w:val="24"/>
        </w:rPr>
        <w:t>18</w:t>
      </w:r>
    </w:p>
    <w:p w14:paraId="65480E4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2D82577B"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sidR="00053B42">
        <w:rPr>
          <w:rFonts w:ascii="Times New Roman" w:hAnsi="Times New Roman"/>
          <w:sz w:val="22"/>
          <w:szCs w:val="24"/>
        </w:rPr>
        <w:t>5</w:t>
      </w:r>
    </w:p>
    <w:p w14:paraId="71E063C6" w14:textId="19174A19"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4860956C" w14:textId="77777777" w:rsidR="008419A6" w:rsidRDefault="008419A6" w:rsidP="008419A6">
      <w:pPr>
        <w:tabs>
          <w:tab w:val="left" w:pos="720"/>
        </w:tabs>
        <w:ind w:left="720" w:hanging="720"/>
        <w:rPr>
          <w:rFonts w:ascii="Times New Roman" w:hAnsi="Times New Roman"/>
          <w:sz w:val="22"/>
          <w:szCs w:val="24"/>
        </w:rPr>
      </w:pPr>
    </w:p>
    <w:p w14:paraId="3C5118B1" w14:textId="012D2C78" w:rsidR="008419A6" w:rsidRPr="00E439C6" w:rsidRDefault="00053B42" w:rsidP="008419A6">
      <w:pPr>
        <w:tabs>
          <w:tab w:val="left" w:pos="720"/>
        </w:tabs>
        <w:ind w:left="720" w:hanging="720"/>
        <w:rPr>
          <w:rFonts w:ascii="Times New Roman" w:hAnsi="Times New Roman"/>
          <w:sz w:val="22"/>
          <w:szCs w:val="24"/>
        </w:rPr>
      </w:pPr>
      <w:r>
        <w:rPr>
          <w:rFonts w:ascii="Times New Roman" w:hAnsi="Times New Roman"/>
          <w:sz w:val="22"/>
          <w:szCs w:val="24"/>
        </w:rPr>
        <w:t>22.</w:t>
      </w:r>
      <w:r w:rsidR="00AF0217">
        <w:rPr>
          <w:rFonts w:ascii="Times New Roman" w:hAnsi="Times New Roman"/>
          <w:sz w:val="22"/>
          <w:szCs w:val="24"/>
        </w:rPr>
        <w:tab/>
      </w:r>
      <w:r w:rsidR="008419A6" w:rsidRPr="00E439C6">
        <w:rPr>
          <w:rFonts w:ascii="Times New Roman" w:hAnsi="Times New Roman"/>
          <w:sz w:val="22"/>
          <w:szCs w:val="24"/>
        </w:rPr>
        <w:t>According to Freud, when did everything important to development occur?</w:t>
      </w:r>
    </w:p>
    <w:p w14:paraId="0E2D0A95" w14:textId="77777777" w:rsidR="008419A6" w:rsidRPr="00E439C6" w:rsidRDefault="008419A6" w:rsidP="008419A6">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during the oral and anal stages</w:t>
      </w:r>
    </w:p>
    <w:p w14:paraId="7801A5E2" w14:textId="77777777" w:rsidR="006918B9" w:rsidRDefault="008419A6" w:rsidP="008419A6">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before the latency stage</w:t>
      </w:r>
    </w:p>
    <w:p w14:paraId="012236EF" w14:textId="7C62DE93" w:rsidR="008419A6" w:rsidRPr="00E439C6" w:rsidRDefault="008419A6" w:rsidP="008419A6">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before adulthood</w:t>
      </w:r>
    </w:p>
    <w:p w14:paraId="18A21F9B" w14:textId="77777777" w:rsidR="008419A6" w:rsidRPr="00E439C6" w:rsidRDefault="008419A6" w:rsidP="008419A6">
      <w:pPr>
        <w:ind w:left="720"/>
        <w:rPr>
          <w:rFonts w:ascii="Times New Roman" w:hAnsi="Times New Roman"/>
          <w:i/>
          <w:sz w:val="22"/>
          <w:szCs w:val="24"/>
        </w:rPr>
      </w:pPr>
      <w:r w:rsidRPr="00E439C6">
        <w:rPr>
          <w:rFonts w:ascii="Times New Roman" w:hAnsi="Times New Roman"/>
          <w:i/>
          <w:sz w:val="22"/>
          <w:szCs w:val="24"/>
        </w:rPr>
        <w:t>Correct. His five stages of psychosexual development end with adolescence and the genital stage.</w:t>
      </w:r>
    </w:p>
    <w:p w14:paraId="1EA33A4E" w14:textId="77777777" w:rsidR="008419A6" w:rsidRPr="00E439C6" w:rsidRDefault="008419A6" w:rsidP="008419A6">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during adulthood</w:t>
      </w:r>
    </w:p>
    <w:p w14:paraId="77007BC4" w14:textId="77777777" w:rsidR="008419A6" w:rsidRPr="00E439C6" w:rsidRDefault="008419A6" w:rsidP="008419A6">
      <w:pPr>
        <w:ind w:left="720"/>
        <w:rPr>
          <w:rFonts w:ascii="Times New Roman" w:hAnsi="Times New Roman"/>
          <w:i/>
          <w:sz w:val="22"/>
          <w:szCs w:val="24"/>
        </w:rPr>
      </w:pPr>
      <w:r w:rsidRPr="00E439C6">
        <w:rPr>
          <w:rFonts w:ascii="Times New Roman" w:hAnsi="Times New Roman"/>
          <w:i/>
          <w:sz w:val="22"/>
          <w:szCs w:val="24"/>
        </w:rPr>
        <w:t>Incorrect. According to Freud, one</w:t>
      </w:r>
      <w:r>
        <w:rPr>
          <w:rFonts w:ascii="Times New Roman" w:hAnsi="Times New Roman"/>
          <w:i/>
          <w:sz w:val="22"/>
          <w:szCs w:val="24"/>
        </w:rPr>
        <w:t>’</w:t>
      </w:r>
      <w:r w:rsidRPr="00E439C6">
        <w:rPr>
          <w:rFonts w:ascii="Times New Roman" w:hAnsi="Times New Roman"/>
          <w:i/>
          <w:sz w:val="22"/>
          <w:szCs w:val="24"/>
        </w:rPr>
        <w:t>s personality was set long before adulthood.</w:t>
      </w:r>
    </w:p>
    <w:p w14:paraId="689903F3" w14:textId="77777777" w:rsidR="008419A6" w:rsidRPr="00E439C6" w:rsidRDefault="008419A6" w:rsidP="008419A6">
      <w:pPr>
        <w:rPr>
          <w:rFonts w:ascii="Times New Roman" w:hAnsi="Times New Roman"/>
          <w:sz w:val="22"/>
          <w:szCs w:val="24"/>
        </w:rPr>
      </w:pPr>
      <w:r w:rsidRPr="00E439C6">
        <w:rPr>
          <w:rFonts w:ascii="Times New Roman" w:hAnsi="Times New Roman"/>
          <w:sz w:val="22"/>
          <w:szCs w:val="24"/>
        </w:rPr>
        <w:t>Answer: C</w:t>
      </w:r>
    </w:p>
    <w:p w14:paraId="51397F88" w14:textId="77777777" w:rsidR="008419A6" w:rsidRPr="00E439C6" w:rsidRDefault="008419A6" w:rsidP="008419A6">
      <w:pPr>
        <w:rPr>
          <w:rFonts w:ascii="Times New Roman" w:hAnsi="Times New Roman"/>
          <w:sz w:val="22"/>
          <w:szCs w:val="24"/>
        </w:rPr>
      </w:pPr>
      <w:r w:rsidRPr="00E439C6">
        <w:rPr>
          <w:rFonts w:ascii="Times New Roman" w:hAnsi="Times New Roman"/>
          <w:sz w:val="22"/>
          <w:szCs w:val="24"/>
        </w:rPr>
        <w:t>Difficulty: 2</w:t>
      </w:r>
    </w:p>
    <w:p w14:paraId="25DE60B8" w14:textId="77777777" w:rsidR="008419A6" w:rsidRPr="00E439C6" w:rsidRDefault="008419A6" w:rsidP="008419A6">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18</w:t>
      </w:r>
    </w:p>
    <w:p w14:paraId="5F31444A" w14:textId="77777777" w:rsidR="008419A6" w:rsidRPr="00E439C6" w:rsidRDefault="008419A6" w:rsidP="008419A6">
      <w:pPr>
        <w:rPr>
          <w:rFonts w:ascii="Times New Roman" w:hAnsi="Times New Roman"/>
          <w:sz w:val="22"/>
          <w:szCs w:val="24"/>
        </w:rPr>
      </w:pPr>
      <w:r w:rsidRPr="00E439C6">
        <w:rPr>
          <w:rFonts w:ascii="Times New Roman" w:hAnsi="Times New Roman"/>
          <w:sz w:val="22"/>
          <w:szCs w:val="24"/>
        </w:rPr>
        <w:t>Skill: C</w:t>
      </w:r>
    </w:p>
    <w:p w14:paraId="7BA1AFE8" w14:textId="77777777" w:rsidR="006918B9" w:rsidRDefault="008419A6" w:rsidP="008419A6">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5</w:t>
      </w:r>
    </w:p>
    <w:p w14:paraId="5BE9A185" w14:textId="7245D24C" w:rsidR="008419A6" w:rsidRPr="00E439C6" w:rsidRDefault="008419A6" w:rsidP="008419A6">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2CE65C50" w14:textId="77777777" w:rsidR="00A53300" w:rsidRPr="00E439C6" w:rsidRDefault="00A53300" w:rsidP="00A53300">
      <w:pPr>
        <w:rPr>
          <w:rFonts w:ascii="Times New Roman" w:hAnsi="Times New Roman"/>
          <w:sz w:val="22"/>
          <w:szCs w:val="24"/>
        </w:rPr>
      </w:pPr>
    </w:p>
    <w:p w14:paraId="1C7026E1" w14:textId="3D0F9B8F" w:rsidR="00A53300" w:rsidRPr="00E439C6" w:rsidRDefault="00053B42" w:rsidP="00A53300">
      <w:pPr>
        <w:tabs>
          <w:tab w:val="left" w:pos="720"/>
        </w:tabs>
        <w:ind w:left="720" w:hanging="720"/>
        <w:rPr>
          <w:rFonts w:ascii="Times New Roman" w:hAnsi="Times New Roman"/>
          <w:sz w:val="22"/>
          <w:szCs w:val="24"/>
        </w:rPr>
      </w:pPr>
      <w:r>
        <w:rPr>
          <w:rFonts w:ascii="Times New Roman" w:hAnsi="Times New Roman"/>
          <w:sz w:val="22"/>
          <w:szCs w:val="24"/>
        </w:rPr>
        <w:t>23.</w:t>
      </w:r>
      <w:r w:rsidR="00AF0217">
        <w:rPr>
          <w:rFonts w:ascii="Times New Roman" w:hAnsi="Times New Roman"/>
          <w:sz w:val="22"/>
          <w:szCs w:val="24"/>
        </w:rPr>
        <w:tab/>
      </w:r>
      <w:r w:rsidR="00A53300" w:rsidRPr="00E439C6">
        <w:rPr>
          <w:rFonts w:ascii="Times New Roman" w:hAnsi="Times New Roman"/>
          <w:sz w:val="22"/>
          <w:szCs w:val="24"/>
        </w:rPr>
        <w:t>According to Freud, what stage of development are infants in when sexual sensations are concentrated in the mouth?</w:t>
      </w:r>
    </w:p>
    <w:p w14:paraId="159059F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oral</w:t>
      </w:r>
    </w:p>
    <w:p w14:paraId="12FF0A13"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anal</w:t>
      </w:r>
    </w:p>
    <w:p w14:paraId="696C2DEF"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phallic</w:t>
      </w:r>
    </w:p>
    <w:p w14:paraId="4C4B3A48" w14:textId="5D32301A"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latency</w:t>
      </w:r>
    </w:p>
    <w:p w14:paraId="7D07C9D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2ED7870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1D645231" w14:textId="6457BC1B"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DF61CB">
        <w:rPr>
          <w:rFonts w:ascii="Times New Roman" w:hAnsi="Times New Roman"/>
          <w:sz w:val="22"/>
          <w:szCs w:val="24"/>
        </w:rPr>
        <w:t>18</w:t>
      </w:r>
    </w:p>
    <w:p w14:paraId="2CB1E73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6E322028"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sidR="00DF61CB">
        <w:rPr>
          <w:rFonts w:ascii="Times New Roman" w:hAnsi="Times New Roman"/>
          <w:sz w:val="22"/>
          <w:szCs w:val="24"/>
        </w:rPr>
        <w:t>5</w:t>
      </w:r>
    </w:p>
    <w:p w14:paraId="2EA0487D" w14:textId="762B1784"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5609BE72" w14:textId="77777777" w:rsidR="00DF61CB" w:rsidRDefault="00DF61CB" w:rsidP="00DF61CB">
      <w:pPr>
        <w:tabs>
          <w:tab w:val="left" w:pos="720"/>
        </w:tabs>
        <w:ind w:left="720" w:hanging="720"/>
        <w:rPr>
          <w:rFonts w:ascii="Times New Roman" w:hAnsi="Times New Roman"/>
          <w:sz w:val="22"/>
          <w:szCs w:val="24"/>
        </w:rPr>
      </w:pPr>
    </w:p>
    <w:p w14:paraId="4EDC0FDA" w14:textId="1ACF9DFC" w:rsidR="00DF61CB" w:rsidRPr="00E439C6" w:rsidRDefault="00053B42" w:rsidP="00DF61CB">
      <w:pPr>
        <w:tabs>
          <w:tab w:val="left" w:pos="720"/>
        </w:tabs>
        <w:ind w:left="720" w:hanging="720"/>
        <w:rPr>
          <w:rFonts w:ascii="Times New Roman" w:hAnsi="Times New Roman"/>
          <w:sz w:val="22"/>
          <w:szCs w:val="24"/>
        </w:rPr>
      </w:pPr>
      <w:r>
        <w:rPr>
          <w:rFonts w:ascii="Times New Roman" w:hAnsi="Times New Roman"/>
          <w:sz w:val="22"/>
          <w:szCs w:val="24"/>
        </w:rPr>
        <w:t>24.</w:t>
      </w:r>
      <w:r w:rsidR="00AF0217">
        <w:rPr>
          <w:rFonts w:ascii="Times New Roman" w:hAnsi="Times New Roman"/>
          <w:sz w:val="22"/>
          <w:szCs w:val="24"/>
        </w:rPr>
        <w:tab/>
      </w:r>
      <w:r w:rsidR="00DF61CB" w:rsidRPr="00E439C6">
        <w:rPr>
          <w:rFonts w:ascii="Times New Roman" w:hAnsi="Times New Roman"/>
          <w:sz w:val="22"/>
          <w:szCs w:val="24"/>
        </w:rPr>
        <w:t xml:space="preserve">Which of the following is </w:t>
      </w:r>
      <w:r w:rsidR="00DF61CB">
        <w:rPr>
          <w:rFonts w:ascii="Times New Roman" w:hAnsi="Times New Roman"/>
          <w:sz w:val="22"/>
          <w:szCs w:val="24"/>
        </w:rPr>
        <w:t>the</w:t>
      </w:r>
      <w:r w:rsidR="00DF61CB" w:rsidRPr="00E439C6">
        <w:rPr>
          <w:rFonts w:ascii="Times New Roman" w:hAnsi="Times New Roman"/>
          <w:sz w:val="22"/>
          <w:szCs w:val="24"/>
        </w:rPr>
        <w:t xml:space="preserve"> correct order of Freud</w:t>
      </w:r>
      <w:r w:rsidR="00DF61CB">
        <w:rPr>
          <w:rFonts w:ascii="Times New Roman" w:hAnsi="Times New Roman"/>
          <w:sz w:val="22"/>
          <w:szCs w:val="24"/>
        </w:rPr>
        <w:t>’</w:t>
      </w:r>
      <w:r w:rsidR="00DF61CB" w:rsidRPr="00E439C6">
        <w:rPr>
          <w:rFonts w:ascii="Times New Roman" w:hAnsi="Times New Roman"/>
          <w:sz w:val="22"/>
          <w:szCs w:val="24"/>
        </w:rPr>
        <w:t>s first three psychosexual stages?</w:t>
      </w:r>
    </w:p>
    <w:p w14:paraId="6B59025F" w14:textId="77777777" w:rsidR="00DF61CB" w:rsidRDefault="00DF61CB" w:rsidP="00DF61CB">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oral stage, anal stage, and phallic stage</w:t>
      </w:r>
    </w:p>
    <w:p w14:paraId="50BCF118" w14:textId="29EC941B" w:rsidR="00DF61CB" w:rsidRPr="00B35500" w:rsidRDefault="00DF61CB" w:rsidP="00DF61CB">
      <w:pPr>
        <w:ind w:left="1440" w:hanging="720"/>
        <w:rPr>
          <w:rFonts w:ascii="Times New Roman" w:hAnsi="Times New Roman"/>
          <w:i/>
          <w:sz w:val="22"/>
          <w:szCs w:val="24"/>
        </w:rPr>
      </w:pPr>
      <w:r w:rsidRPr="00B35500">
        <w:rPr>
          <w:rFonts w:ascii="Times New Roman" w:hAnsi="Times New Roman"/>
          <w:i/>
          <w:sz w:val="22"/>
          <w:szCs w:val="24"/>
        </w:rPr>
        <w:t>See Table 1.1</w:t>
      </w:r>
    </w:p>
    <w:p w14:paraId="7B7A05D9" w14:textId="77777777" w:rsidR="00DF61CB" w:rsidRPr="00E439C6" w:rsidRDefault="00DF61CB" w:rsidP="00DF61CB">
      <w:pPr>
        <w:ind w:left="1440" w:hanging="720"/>
        <w:rPr>
          <w:rFonts w:ascii="Times New Roman" w:hAnsi="Times New Roman"/>
          <w:sz w:val="22"/>
          <w:szCs w:val="24"/>
        </w:rPr>
      </w:pPr>
      <w:r w:rsidRPr="00E439C6">
        <w:rPr>
          <w:rFonts w:ascii="Times New Roman" w:hAnsi="Times New Roman"/>
          <w:sz w:val="22"/>
          <w:szCs w:val="24"/>
        </w:rPr>
        <w:lastRenderedPageBreak/>
        <w:t>b.</w:t>
      </w:r>
      <w:r w:rsidRPr="00E439C6">
        <w:rPr>
          <w:rFonts w:ascii="Times New Roman" w:hAnsi="Times New Roman"/>
          <w:sz w:val="22"/>
          <w:szCs w:val="24"/>
        </w:rPr>
        <w:tab/>
        <w:t>phallic stage, oral stage, and anal stage</w:t>
      </w:r>
    </w:p>
    <w:p w14:paraId="133F57C3" w14:textId="77777777" w:rsidR="00DF61CB" w:rsidRPr="00E439C6" w:rsidRDefault="00DF61CB" w:rsidP="00DF61CB">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anal stage, phallic stage, and oral stage</w:t>
      </w:r>
    </w:p>
    <w:p w14:paraId="0016861F" w14:textId="77777777" w:rsidR="00DF61CB" w:rsidRPr="00E439C6" w:rsidRDefault="00DF61CB" w:rsidP="00DF61CB">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oral stage, phallic stage, and anal stage</w:t>
      </w:r>
    </w:p>
    <w:p w14:paraId="7B24022A" w14:textId="77777777" w:rsidR="00DF61CB" w:rsidRPr="00E439C6" w:rsidRDefault="00DF61CB" w:rsidP="00DF61CB">
      <w:pPr>
        <w:rPr>
          <w:rFonts w:ascii="Times New Roman" w:hAnsi="Times New Roman"/>
          <w:sz w:val="22"/>
          <w:szCs w:val="24"/>
        </w:rPr>
      </w:pPr>
      <w:r>
        <w:rPr>
          <w:rFonts w:ascii="Times New Roman" w:hAnsi="Times New Roman"/>
          <w:sz w:val="22"/>
          <w:szCs w:val="24"/>
        </w:rPr>
        <w:t>Answer: A</w:t>
      </w:r>
    </w:p>
    <w:p w14:paraId="2F73FA39" w14:textId="73FA9530" w:rsidR="00DF61CB" w:rsidRPr="00E439C6" w:rsidRDefault="00DF61CB" w:rsidP="00DF61CB">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18</w:t>
      </w:r>
      <w:r w:rsidR="00E7693C">
        <w:rPr>
          <w:rFonts w:ascii="Times New Roman" w:hAnsi="Times New Roman"/>
          <w:sz w:val="22"/>
          <w:szCs w:val="24"/>
        </w:rPr>
        <w:t>–</w:t>
      </w:r>
      <w:r>
        <w:rPr>
          <w:rFonts w:ascii="Times New Roman" w:hAnsi="Times New Roman"/>
          <w:sz w:val="22"/>
          <w:szCs w:val="24"/>
        </w:rPr>
        <w:t>19</w:t>
      </w:r>
    </w:p>
    <w:p w14:paraId="0F5332A7" w14:textId="77777777" w:rsidR="00DF61CB" w:rsidRPr="00E439C6" w:rsidRDefault="00DF61CB" w:rsidP="00DF61CB">
      <w:pPr>
        <w:rPr>
          <w:rFonts w:ascii="Times New Roman" w:hAnsi="Times New Roman"/>
          <w:sz w:val="22"/>
          <w:szCs w:val="24"/>
        </w:rPr>
      </w:pPr>
      <w:r w:rsidRPr="00E439C6">
        <w:rPr>
          <w:rFonts w:ascii="Times New Roman" w:hAnsi="Times New Roman"/>
          <w:sz w:val="22"/>
          <w:szCs w:val="24"/>
        </w:rPr>
        <w:t>Skill: F</w:t>
      </w:r>
    </w:p>
    <w:p w14:paraId="05CAF143" w14:textId="77777777" w:rsidR="00DF61CB" w:rsidRPr="00E439C6" w:rsidRDefault="00DF61CB" w:rsidP="00DF61CB">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5</w:t>
      </w:r>
    </w:p>
    <w:p w14:paraId="55963A7B" w14:textId="77777777" w:rsidR="00DF61CB" w:rsidRPr="00E439C6" w:rsidRDefault="00DF61CB" w:rsidP="00DF61CB">
      <w:pPr>
        <w:rPr>
          <w:rFonts w:ascii="Times New Roman" w:hAnsi="Times New Roman"/>
          <w:sz w:val="22"/>
          <w:szCs w:val="24"/>
        </w:rPr>
      </w:pPr>
      <w:r w:rsidRPr="00E439C6">
        <w:rPr>
          <w:rFonts w:ascii="Times New Roman" w:hAnsi="Times New Roman"/>
          <w:sz w:val="22"/>
          <w:szCs w:val="24"/>
        </w:rPr>
        <w:t>Difficulty: 2</w:t>
      </w:r>
    </w:p>
    <w:p w14:paraId="7F4E61CA" w14:textId="77777777" w:rsidR="00DF61CB" w:rsidRPr="00E439C6" w:rsidRDefault="00DF61CB" w:rsidP="00DF61CB">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D0A6BCE" w14:textId="77777777" w:rsidR="00DF61CB" w:rsidRPr="00E439C6" w:rsidRDefault="00DF61CB" w:rsidP="00DF61CB">
      <w:pPr>
        <w:rPr>
          <w:rFonts w:ascii="Times New Roman" w:hAnsi="Times New Roman"/>
          <w:sz w:val="22"/>
          <w:szCs w:val="24"/>
        </w:rPr>
      </w:pPr>
    </w:p>
    <w:p w14:paraId="13D6AD8F" w14:textId="2CA66223" w:rsidR="00DF61CB" w:rsidRPr="00E439C6" w:rsidRDefault="00053B42" w:rsidP="00DF61CB">
      <w:pPr>
        <w:tabs>
          <w:tab w:val="left" w:pos="720"/>
        </w:tabs>
        <w:ind w:left="720" w:hanging="720"/>
        <w:rPr>
          <w:rFonts w:ascii="Times New Roman" w:hAnsi="Times New Roman"/>
          <w:sz w:val="22"/>
          <w:szCs w:val="24"/>
        </w:rPr>
      </w:pPr>
      <w:r>
        <w:rPr>
          <w:rFonts w:ascii="Times New Roman" w:hAnsi="Times New Roman"/>
          <w:sz w:val="22"/>
          <w:szCs w:val="24"/>
        </w:rPr>
        <w:t>25.</w:t>
      </w:r>
      <w:r w:rsidR="00AF0217">
        <w:rPr>
          <w:rFonts w:ascii="Times New Roman" w:hAnsi="Times New Roman"/>
          <w:sz w:val="22"/>
          <w:szCs w:val="24"/>
        </w:rPr>
        <w:tab/>
      </w:r>
      <w:r w:rsidR="00DF61CB" w:rsidRPr="00E439C6">
        <w:rPr>
          <w:rFonts w:ascii="Times New Roman" w:hAnsi="Times New Roman"/>
          <w:sz w:val="22"/>
          <w:szCs w:val="24"/>
        </w:rPr>
        <w:t>Daquon,</w:t>
      </w:r>
      <w:r w:rsidR="00C92A5D">
        <w:rPr>
          <w:rFonts w:ascii="Times New Roman" w:hAnsi="Times New Roman"/>
          <w:sz w:val="22"/>
          <w:szCs w:val="24"/>
        </w:rPr>
        <w:t xml:space="preserve"> </w:t>
      </w:r>
      <w:r w:rsidR="00DF61CB" w:rsidRPr="00E439C6">
        <w:rPr>
          <w:rFonts w:ascii="Times New Roman" w:hAnsi="Times New Roman"/>
          <w:sz w:val="22"/>
          <w:szCs w:val="24"/>
        </w:rPr>
        <w:t xml:space="preserve">who is 4 years old, at times notices that his penis becomes erect and is fascinated by this </w:t>
      </w:r>
      <w:r w:rsidR="00DF61CB">
        <w:rPr>
          <w:rFonts w:ascii="Times New Roman" w:hAnsi="Times New Roman"/>
          <w:sz w:val="22"/>
          <w:szCs w:val="24"/>
        </w:rPr>
        <w:t>“</w:t>
      </w:r>
      <w:r w:rsidR="00DF61CB" w:rsidRPr="00E439C6">
        <w:rPr>
          <w:rFonts w:ascii="Times New Roman" w:hAnsi="Times New Roman"/>
          <w:sz w:val="22"/>
          <w:szCs w:val="24"/>
        </w:rPr>
        <w:t>strange</w:t>
      </w:r>
      <w:r w:rsidR="00DF61CB">
        <w:rPr>
          <w:rFonts w:ascii="Times New Roman" w:hAnsi="Times New Roman"/>
          <w:sz w:val="22"/>
          <w:szCs w:val="24"/>
        </w:rPr>
        <w:t>”</w:t>
      </w:r>
      <w:r w:rsidR="00DF61CB" w:rsidRPr="00E439C6">
        <w:rPr>
          <w:rFonts w:ascii="Times New Roman" w:hAnsi="Times New Roman"/>
          <w:sz w:val="22"/>
          <w:szCs w:val="24"/>
        </w:rPr>
        <w:t xml:space="preserve"> phenomenon. According to Freud, Daquon is in the ____ stage of psychosexual development.</w:t>
      </w:r>
    </w:p>
    <w:p w14:paraId="2DCCF3D5" w14:textId="77777777" w:rsidR="00DF61CB" w:rsidRPr="00E439C6" w:rsidRDefault="00DF61CB" w:rsidP="00DF61CB">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oral</w:t>
      </w:r>
    </w:p>
    <w:p w14:paraId="2AB304A7" w14:textId="77777777" w:rsidR="00DF61CB" w:rsidRPr="00E439C6" w:rsidRDefault="00DF61CB" w:rsidP="00DF61CB">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anal</w:t>
      </w:r>
    </w:p>
    <w:p w14:paraId="30C63F14" w14:textId="77777777" w:rsidR="00DF61CB" w:rsidRPr="00E439C6" w:rsidRDefault="00DF61CB" w:rsidP="00DF61CB">
      <w:pPr>
        <w:ind w:left="720"/>
        <w:rPr>
          <w:rFonts w:ascii="Times New Roman" w:hAnsi="Times New Roman"/>
          <w:i/>
          <w:sz w:val="22"/>
          <w:szCs w:val="24"/>
        </w:rPr>
      </w:pPr>
      <w:r w:rsidRPr="00E439C6">
        <w:rPr>
          <w:rFonts w:ascii="Times New Roman" w:hAnsi="Times New Roman"/>
          <w:i/>
          <w:sz w:val="22"/>
          <w:szCs w:val="24"/>
        </w:rPr>
        <w:t>Incorrect. The anal stage happens closer to age 2; at this time infants are potty training and may become fascinated by feces.</w:t>
      </w:r>
    </w:p>
    <w:p w14:paraId="406EB5E3" w14:textId="77777777" w:rsidR="00DF61CB" w:rsidRPr="00E439C6" w:rsidRDefault="00DF61CB" w:rsidP="00DF61CB">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phallic</w:t>
      </w:r>
    </w:p>
    <w:p w14:paraId="72449436" w14:textId="77777777" w:rsidR="00DF61CB" w:rsidRPr="00E439C6" w:rsidRDefault="00DF61CB" w:rsidP="00DF61CB">
      <w:pPr>
        <w:ind w:left="720"/>
        <w:rPr>
          <w:rFonts w:ascii="Times New Roman" w:hAnsi="Times New Roman"/>
          <w:i/>
          <w:sz w:val="22"/>
          <w:szCs w:val="24"/>
        </w:rPr>
      </w:pPr>
      <w:r w:rsidRPr="00E439C6">
        <w:rPr>
          <w:rFonts w:ascii="Times New Roman" w:hAnsi="Times New Roman"/>
          <w:i/>
          <w:sz w:val="22"/>
          <w:szCs w:val="24"/>
        </w:rPr>
        <w:t>Correct. At age 4</w:t>
      </w:r>
      <w:r>
        <w:rPr>
          <w:rFonts w:ascii="Times New Roman" w:hAnsi="Times New Roman"/>
          <w:i/>
          <w:sz w:val="22"/>
          <w:szCs w:val="24"/>
        </w:rPr>
        <w:t>,</w:t>
      </w:r>
      <w:r w:rsidRPr="00E439C6">
        <w:rPr>
          <w:rFonts w:ascii="Times New Roman" w:hAnsi="Times New Roman"/>
          <w:i/>
          <w:sz w:val="22"/>
          <w:szCs w:val="24"/>
        </w:rPr>
        <w:t xml:space="preserve"> he notices his genitalia and is fascinated; according to Freud, this is a classic signifier of the phallic stage.</w:t>
      </w:r>
    </w:p>
    <w:p w14:paraId="4BF6D826" w14:textId="77777777" w:rsidR="00DF61CB" w:rsidRPr="00E439C6" w:rsidRDefault="00DF61CB" w:rsidP="00DF61CB">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fixation</w:t>
      </w:r>
    </w:p>
    <w:p w14:paraId="2701039A" w14:textId="77777777" w:rsidR="006918B9" w:rsidRDefault="00DF61CB" w:rsidP="00DF61CB">
      <w:pPr>
        <w:rPr>
          <w:rFonts w:ascii="Times New Roman" w:hAnsi="Times New Roman"/>
          <w:sz w:val="22"/>
          <w:szCs w:val="24"/>
        </w:rPr>
      </w:pPr>
      <w:r w:rsidRPr="00E439C6">
        <w:rPr>
          <w:rFonts w:ascii="Times New Roman" w:hAnsi="Times New Roman"/>
          <w:sz w:val="22"/>
          <w:szCs w:val="24"/>
        </w:rPr>
        <w:t>Answer: C</w:t>
      </w:r>
    </w:p>
    <w:p w14:paraId="3B2AA9DB" w14:textId="14088C74" w:rsidR="00DF61CB" w:rsidRPr="00E439C6" w:rsidRDefault="00DF61CB" w:rsidP="00DF61CB">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19</w:t>
      </w:r>
    </w:p>
    <w:p w14:paraId="6EC3108C" w14:textId="77777777" w:rsidR="00DF61CB" w:rsidRPr="00E439C6" w:rsidRDefault="00DF61CB" w:rsidP="00DF61CB">
      <w:pPr>
        <w:rPr>
          <w:rFonts w:ascii="Times New Roman" w:hAnsi="Times New Roman"/>
          <w:sz w:val="22"/>
          <w:szCs w:val="24"/>
        </w:rPr>
      </w:pPr>
      <w:r w:rsidRPr="00E439C6">
        <w:rPr>
          <w:rFonts w:ascii="Times New Roman" w:hAnsi="Times New Roman"/>
          <w:sz w:val="22"/>
          <w:szCs w:val="24"/>
        </w:rPr>
        <w:t>Skill: A</w:t>
      </w:r>
    </w:p>
    <w:p w14:paraId="4C5EAA78" w14:textId="77777777" w:rsidR="00DF61CB" w:rsidRPr="00E439C6" w:rsidRDefault="00DF61CB" w:rsidP="00DF61CB">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5</w:t>
      </w:r>
    </w:p>
    <w:p w14:paraId="66BE8EBD" w14:textId="77777777" w:rsidR="00DF61CB" w:rsidRPr="00E439C6" w:rsidRDefault="00DF61CB" w:rsidP="00DF61CB">
      <w:pPr>
        <w:rPr>
          <w:rFonts w:ascii="Times New Roman" w:hAnsi="Times New Roman"/>
          <w:sz w:val="22"/>
          <w:szCs w:val="24"/>
        </w:rPr>
      </w:pPr>
      <w:r w:rsidRPr="00E439C6">
        <w:rPr>
          <w:rFonts w:ascii="Times New Roman" w:hAnsi="Times New Roman"/>
          <w:sz w:val="22"/>
          <w:szCs w:val="24"/>
        </w:rPr>
        <w:t>Difficulty: 3</w:t>
      </w:r>
    </w:p>
    <w:p w14:paraId="3776DE00" w14:textId="77777777" w:rsidR="00DF61CB" w:rsidRPr="00E439C6" w:rsidRDefault="00DF61CB" w:rsidP="00DF61CB">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Apply</w:t>
      </w:r>
    </w:p>
    <w:p w14:paraId="662F6AB5" w14:textId="77777777" w:rsidR="00DF61CB" w:rsidRPr="00E439C6" w:rsidRDefault="00DF61CB" w:rsidP="00DF61CB">
      <w:pPr>
        <w:rPr>
          <w:rFonts w:ascii="Times New Roman" w:hAnsi="Times New Roman"/>
          <w:sz w:val="22"/>
          <w:szCs w:val="24"/>
          <w:lang w:val="fr-FR"/>
        </w:rPr>
      </w:pPr>
    </w:p>
    <w:p w14:paraId="441D913F" w14:textId="060F9470" w:rsidR="00DF61CB" w:rsidRPr="00E439C6" w:rsidRDefault="00053B42" w:rsidP="00DF61CB">
      <w:pPr>
        <w:tabs>
          <w:tab w:val="left" w:pos="720"/>
        </w:tabs>
        <w:ind w:left="720" w:hanging="720"/>
        <w:rPr>
          <w:rFonts w:ascii="Times New Roman" w:hAnsi="Times New Roman"/>
          <w:sz w:val="22"/>
          <w:szCs w:val="24"/>
        </w:rPr>
      </w:pPr>
      <w:r>
        <w:rPr>
          <w:rFonts w:ascii="Times New Roman" w:hAnsi="Times New Roman"/>
          <w:sz w:val="22"/>
          <w:szCs w:val="24"/>
        </w:rPr>
        <w:t>26.</w:t>
      </w:r>
      <w:r w:rsidR="00AF0217">
        <w:rPr>
          <w:rFonts w:ascii="Times New Roman" w:hAnsi="Times New Roman"/>
          <w:sz w:val="22"/>
          <w:szCs w:val="24"/>
        </w:rPr>
        <w:tab/>
      </w:r>
      <w:r w:rsidR="00DF61CB" w:rsidRPr="00E439C6">
        <w:rPr>
          <w:rFonts w:ascii="Times New Roman" w:hAnsi="Times New Roman"/>
          <w:sz w:val="22"/>
          <w:szCs w:val="24"/>
        </w:rPr>
        <w:t>Freud proposed that all children experience a(n) ____ in which they desire to displace their ____ parent and enjoy sexual access to the ____ parent.</w:t>
      </w:r>
    </w:p>
    <w:p w14:paraId="3D5A0284" w14:textId="77777777" w:rsidR="00DF61CB" w:rsidRPr="00E439C6" w:rsidRDefault="00DF61CB" w:rsidP="00DF61CB">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Thanatos drive; other-sex; same-sex</w:t>
      </w:r>
    </w:p>
    <w:p w14:paraId="411F599F" w14:textId="77777777" w:rsidR="00DF61CB" w:rsidRPr="00E439C6" w:rsidRDefault="00DF61CB" w:rsidP="00DF61CB">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Oedipus complex; same-sex; other-sex</w:t>
      </w:r>
    </w:p>
    <w:p w14:paraId="6ABDF02B" w14:textId="77777777" w:rsidR="00DF61CB" w:rsidRPr="00E439C6" w:rsidRDefault="00DF61CB" w:rsidP="00DF61CB">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c</w:t>
      </w:r>
      <w:r w:rsidRPr="00E439C6">
        <w:rPr>
          <w:rFonts w:ascii="Times New Roman" w:hAnsi="Times New Roman"/>
          <w:sz w:val="22"/>
          <w:szCs w:val="24"/>
        </w:rPr>
        <w:t>atharsis; same-sex; other-sex</w:t>
      </w:r>
    </w:p>
    <w:p w14:paraId="13B37F6F" w14:textId="77777777" w:rsidR="00DF61CB" w:rsidRPr="00E439C6" w:rsidRDefault="00DF61CB" w:rsidP="00DF61CB">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Freudian slip; other-sex; same-sex</w:t>
      </w:r>
    </w:p>
    <w:p w14:paraId="682C88AF" w14:textId="77777777" w:rsidR="00DF61CB" w:rsidRPr="00E439C6" w:rsidRDefault="00DF61CB" w:rsidP="00DF61CB">
      <w:pPr>
        <w:rPr>
          <w:rFonts w:ascii="Times New Roman" w:hAnsi="Times New Roman"/>
          <w:sz w:val="22"/>
          <w:szCs w:val="24"/>
        </w:rPr>
      </w:pPr>
      <w:r>
        <w:rPr>
          <w:rFonts w:ascii="Times New Roman" w:hAnsi="Times New Roman"/>
          <w:sz w:val="22"/>
          <w:szCs w:val="24"/>
        </w:rPr>
        <w:t>Answer: B</w:t>
      </w:r>
    </w:p>
    <w:p w14:paraId="0F8486BB" w14:textId="77777777" w:rsidR="00DF61CB" w:rsidRPr="00E439C6" w:rsidRDefault="00DF61CB" w:rsidP="00DF61CB">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18</w:t>
      </w:r>
    </w:p>
    <w:p w14:paraId="6A316FA6" w14:textId="77777777" w:rsidR="00DF61CB" w:rsidRPr="00E439C6" w:rsidRDefault="00DF61CB" w:rsidP="00DF61CB">
      <w:pPr>
        <w:rPr>
          <w:rFonts w:ascii="Times New Roman" w:hAnsi="Times New Roman"/>
          <w:sz w:val="22"/>
          <w:szCs w:val="24"/>
        </w:rPr>
      </w:pPr>
      <w:r w:rsidRPr="00E439C6">
        <w:rPr>
          <w:rFonts w:ascii="Times New Roman" w:hAnsi="Times New Roman"/>
          <w:sz w:val="22"/>
          <w:szCs w:val="24"/>
        </w:rPr>
        <w:t>Skill: F</w:t>
      </w:r>
    </w:p>
    <w:p w14:paraId="05952A98" w14:textId="77777777" w:rsidR="00DF61CB" w:rsidRPr="00E439C6" w:rsidRDefault="00DF61CB" w:rsidP="00DF61CB">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5</w:t>
      </w:r>
    </w:p>
    <w:p w14:paraId="468FC34A" w14:textId="77777777" w:rsidR="00DF61CB" w:rsidRPr="00E439C6" w:rsidRDefault="00DF61CB" w:rsidP="00DF61CB">
      <w:pPr>
        <w:rPr>
          <w:rFonts w:ascii="Times New Roman" w:hAnsi="Times New Roman"/>
          <w:sz w:val="22"/>
          <w:szCs w:val="24"/>
        </w:rPr>
      </w:pPr>
      <w:r w:rsidRPr="00E439C6">
        <w:rPr>
          <w:rFonts w:ascii="Times New Roman" w:hAnsi="Times New Roman"/>
          <w:sz w:val="22"/>
          <w:szCs w:val="24"/>
        </w:rPr>
        <w:t>Difficulty: 3</w:t>
      </w:r>
    </w:p>
    <w:p w14:paraId="1443BEF5" w14:textId="77777777" w:rsidR="00DF61CB" w:rsidRPr="00E439C6" w:rsidRDefault="00DF61CB" w:rsidP="00DF61CB">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06018504" w14:textId="642A044B" w:rsidR="00DF61CB" w:rsidRPr="00E439C6" w:rsidRDefault="00DF61CB" w:rsidP="00DF61CB">
      <w:pPr>
        <w:rPr>
          <w:rFonts w:ascii="Times New Roman" w:hAnsi="Times New Roman"/>
          <w:sz w:val="22"/>
        </w:rPr>
      </w:pPr>
      <w:r w:rsidRPr="00E439C6">
        <w:rPr>
          <w:rFonts w:ascii="Times New Roman" w:hAnsi="Times New Roman"/>
          <w:sz w:val="22"/>
        </w:rPr>
        <w:t>% correct 85</w:t>
      </w:r>
      <w:r>
        <w:rPr>
          <w:rFonts w:ascii="Times New Roman" w:hAnsi="Times New Roman"/>
          <w:sz w:val="22"/>
        </w:rPr>
        <w:t xml:space="preserve">   </w:t>
      </w:r>
      <w:r w:rsidR="008C08B8">
        <w:rPr>
          <w:rFonts w:ascii="Times New Roman" w:hAnsi="Times New Roman"/>
          <w:sz w:val="22"/>
        </w:rPr>
        <w:t>a =</w:t>
      </w:r>
      <w:r w:rsidRPr="00E439C6">
        <w:rPr>
          <w:rFonts w:ascii="Times New Roman" w:hAnsi="Times New Roman"/>
          <w:sz w:val="22"/>
        </w:rPr>
        <w:t xml:space="preserve"> 3</w:t>
      </w:r>
      <w:r>
        <w:rPr>
          <w:rFonts w:ascii="Times New Roman" w:hAnsi="Times New Roman"/>
          <w:sz w:val="22"/>
        </w:rPr>
        <w:t xml:space="preserve">  </w:t>
      </w:r>
      <w:r w:rsidR="008C08B8">
        <w:rPr>
          <w:rFonts w:ascii="Times New Roman" w:hAnsi="Times New Roman"/>
          <w:sz w:val="22"/>
        </w:rPr>
        <w:t>b =</w:t>
      </w:r>
      <w:r w:rsidRPr="00E439C6">
        <w:rPr>
          <w:rFonts w:ascii="Times New Roman" w:hAnsi="Times New Roman"/>
          <w:sz w:val="22"/>
        </w:rPr>
        <w:t xml:space="preserve"> 85</w:t>
      </w:r>
      <w:r>
        <w:rPr>
          <w:rFonts w:ascii="Times New Roman" w:hAnsi="Times New Roman"/>
          <w:sz w:val="22"/>
        </w:rPr>
        <w:t xml:space="preserve">  </w:t>
      </w:r>
      <w:r w:rsidR="008C08B8">
        <w:rPr>
          <w:rFonts w:ascii="Times New Roman" w:hAnsi="Times New Roman"/>
          <w:sz w:val="22"/>
        </w:rPr>
        <w:t>c =</w:t>
      </w:r>
      <w:r w:rsidRPr="00E439C6">
        <w:rPr>
          <w:rFonts w:ascii="Times New Roman" w:hAnsi="Times New Roman"/>
          <w:sz w:val="22"/>
        </w:rPr>
        <w:t xml:space="preserve"> 8</w:t>
      </w:r>
      <w:r>
        <w:rPr>
          <w:rFonts w:ascii="Times New Roman" w:hAnsi="Times New Roman"/>
          <w:sz w:val="22"/>
        </w:rPr>
        <w:t xml:space="preserve">  </w:t>
      </w:r>
      <w:r w:rsidR="008C08B8">
        <w:rPr>
          <w:rFonts w:ascii="Times New Roman" w:hAnsi="Times New Roman"/>
          <w:sz w:val="22"/>
        </w:rPr>
        <w:t>d =</w:t>
      </w:r>
      <w:r w:rsidRPr="00E439C6">
        <w:rPr>
          <w:rFonts w:ascii="Times New Roman" w:hAnsi="Times New Roman"/>
          <w:sz w:val="22"/>
        </w:rPr>
        <w:t xml:space="preserve"> 4</w:t>
      </w:r>
      <w:r>
        <w:rPr>
          <w:rFonts w:ascii="Times New Roman" w:hAnsi="Times New Roman"/>
          <w:sz w:val="22"/>
        </w:rPr>
        <w:t xml:space="preserve">   </w:t>
      </w:r>
      <w:r w:rsidRPr="00E439C6">
        <w:rPr>
          <w:rFonts w:ascii="Times New Roman" w:hAnsi="Times New Roman"/>
          <w:sz w:val="22"/>
        </w:rPr>
        <w:t>r = .36</w:t>
      </w:r>
    </w:p>
    <w:p w14:paraId="03588CED" w14:textId="77777777" w:rsidR="00A53300" w:rsidRPr="00E439C6" w:rsidRDefault="00A53300" w:rsidP="00A53300">
      <w:pPr>
        <w:rPr>
          <w:rFonts w:ascii="Times New Roman" w:hAnsi="Times New Roman"/>
          <w:sz w:val="22"/>
          <w:szCs w:val="24"/>
        </w:rPr>
      </w:pPr>
    </w:p>
    <w:p w14:paraId="7723027D" w14:textId="3AF39114" w:rsidR="00A53300" w:rsidRPr="00E439C6" w:rsidRDefault="00053B42" w:rsidP="00A53300">
      <w:pPr>
        <w:tabs>
          <w:tab w:val="left" w:pos="720"/>
        </w:tabs>
        <w:ind w:left="720" w:hanging="720"/>
        <w:rPr>
          <w:rFonts w:ascii="Times New Roman" w:hAnsi="Times New Roman"/>
          <w:sz w:val="22"/>
          <w:szCs w:val="24"/>
        </w:rPr>
      </w:pPr>
      <w:r>
        <w:rPr>
          <w:rFonts w:ascii="Times New Roman" w:hAnsi="Times New Roman"/>
          <w:sz w:val="22"/>
          <w:szCs w:val="24"/>
        </w:rPr>
        <w:t>27.</w:t>
      </w:r>
      <w:r w:rsidR="00AF0217">
        <w:rPr>
          <w:rFonts w:ascii="Times New Roman" w:hAnsi="Times New Roman"/>
          <w:sz w:val="22"/>
          <w:szCs w:val="24"/>
        </w:rPr>
        <w:tab/>
      </w:r>
      <w:r w:rsidR="00A53300" w:rsidRPr="00E439C6">
        <w:rPr>
          <w:rFonts w:ascii="Times New Roman" w:hAnsi="Times New Roman"/>
          <w:sz w:val="22"/>
          <w:szCs w:val="24"/>
        </w:rPr>
        <w:t>According to Freud, what stage of development are infants in when sexual sensations are concentrated in the anus?</w:t>
      </w:r>
    </w:p>
    <w:p w14:paraId="15235D9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oral</w:t>
      </w:r>
    </w:p>
    <w:p w14:paraId="64D92DB0"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anal</w:t>
      </w:r>
    </w:p>
    <w:p w14:paraId="62DCEB1E"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phallic</w:t>
      </w:r>
    </w:p>
    <w:p w14:paraId="7A04725B" w14:textId="7ABA946C"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latency</w:t>
      </w:r>
    </w:p>
    <w:p w14:paraId="17A411D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0C4CED2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7E31A8CE" w14:textId="3D022A09"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DF61CB">
        <w:rPr>
          <w:rFonts w:ascii="Times New Roman" w:hAnsi="Times New Roman"/>
          <w:sz w:val="22"/>
          <w:szCs w:val="24"/>
        </w:rPr>
        <w:t>19</w:t>
      </w:r>
    </w:p>
    <w:p w14:paraId="5225F24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Skill: F</w:t>
      </w:r>
    </w:p>
    <w:p w14:paraId="151175F3"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sidR="00DF61CB">
        <w:rPr>
          <w:rFonts w:ascii="Times New Roman" w:hAnsi="Times New Roman"/>
          <w:sz w:val="22"/>
          <w:szCs w:val="24"/>
        </w:rPr>
        <w:t>5</w:t>
      </w:r>
    </w:p>
    <w:p w14:paraId="00E44133" w14:textId="5034CFB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4FA5F71A" w14:textId="77777777" w:rsidR="00A53300" w:rsidRPr="00E439C6" w:rsidRDefault="00A53300" w:rsidP="00A53300">
      <w:pPr>
        <w:rPr>
          <w:rFonts w:ascii="Times New Roman" w:hAnsi="Times New Roman"/>
          <w:sz w:val="22"/>
          <w:szCs w:val="24"/>
        </w:rPr>
      </w:pPr>
    </w:p>
    <w:p w14:paraId="2D05756B" w14:textId="2D119252" w:rsidR="00A53300" w:rsidRPr="00E439C6" w:rsidRDefault="00053B42" w:rsidP="00A53300">
      <w:pPr>
        <w:tabs>
          <w:tab w:val="left" w:pos="720"/>
        </w:tabs>
        <w:ind w:left="720" w:hanging="720"/>
        <w:rPr>
          <w:rFonts w:ascii="Times New Roman" w:hAnsi="Times New Roman"/>
          <w:sz w:val="22"/>
          <w:szCs w:val="24"/>
        </w:rPr>
      </w:pPr>
      <w:r>
        <w:rPr>
          <w:rFonts w:ascii="Times New Roman" w:hAnsi="Times New Roman"/>
          <w:sz w:val="22"/>
          <w:szCs w:val="24"/>
        </w:rPr>
        <w:t>28.</w:t>
      </w:r>
      <w:r w:rsidR="00AF0217">
        <w:rPr>
          <w:rFonts w:ascii="Times New Roman" w:hAnsi="Times New Roman"/>
          <w:sz w:val="22"/>
          <w:szCs w:val="24"/>
        </w:rPr>
        <w:tab/>
      </w:r>
      <w:r w:rsidR="00A53300" w:rsidRPr="00E439C6">
        <w:rPr>
          <w:rFonts w:ascii="Times New Roman" w:hAnsi="Times New Roman"/>
          <w:sz w:val="22"/>
          <w:szCs w:val="24"/>
        </w:rPr>
        <w:t>According to Freud, what is the most important stage in his theory?</w:t>
      </w:r>
    </w:p>
    <w:p w14:paraId="02EBBB2E"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anal</w:t>
      </w:r>
    </w:p>
    <w:p w14:paraId="34627D0B"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phallic</w:t>
      </w:r>
    </w:p>
    <w:p w14:paraId="2D81329A"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latency</w:t>
      </w:r>
    </w:p>
    <w:p w14:paraId="2565C356" w14:textId="4163D222"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genital</w:t>
      </w:r>
    </w:p>
    <w:p w14:paraId="4C03812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3D7D7C0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120BAC07" w14:textId="433E03E8"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DF61CB">
        <w:rPr>
          <w:rFonts w:ascii="Times New Roman" w:hAnsi="Times New Roman"/>
          <w:sz w:val="22"/>
          <w:szCs w:val="24"/>
        </w:rPr>
        <w:t>19</w:t>
      </w:r>
    </w:p>
    <w:p w14:paraId="64D344B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17FFCE7D" w14:textId="3D28B6C5"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DF61CB">
        <w:rPr>
          <w:rFonts w:ascii="Times New Roman" w:hAnsi="Times New Roman"/>
          <w:sz w:val="22"/>
          <w:szCs w:val="24"/>
        </w:rPr>
        <w:t>5</w:t>
      </w:r>
    </w:p>
    <w:p w14:paraId="4BA1591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07E4A739" w14:textId="77777777" w:rsidR="00A53300" w:rsidRDefault="00A53300" w:rsidP="00A53300">
      <w:pPr>
        <w:tabs>
          <w:tab w:val="left" w:pos="360"/>
        </w:tabs>
        <w:rPr>
          <w:rFonts w:ascii="Times New Roman" w:hAnsi="Times New Roman"/>
          <w:sz w:val="22"/>
        </w:rPr>
      </w:pPr>
    </w:p>
    <w:p w14:paraId="34170A58" w14:textId="16271667" w:rsidR="006918B9" w:rsidRDefault="00053B42" w:rsidP="00A53300">
      <w:pPr>
        <w:tabs>
          <w:tab w:val="left" w:pos="720"/>
        </w:tabs>
        <w:ind w:left="720" w:hanging="720"/>
        <w:rPr>
          <w:rFonts w:ascii="Times New Roman" w:hAnsi="Times New Roman"/>
          <w:sz w:val="22"/>
          <w:szCs w:val="24"/>
        </w:rPr>
      </w:pPr>
      <w:r>
        <w:rPr>
          <w:rFonts w:ascii="Times New Roman" w:hAnsi="Times New Roman"/>
          <w:sz w:val="22"/>
          <w:szCs w:val="24"/>
        </w:rPr>
        <w:t>29.</w:t>
      </w:r>
      <w:r w:rsidR="00AF0217">
        <w:rPr>
          <w:rFonts w:ascii="Times New Roman" w:hAnsi="Times New Roman"/>
          <w:sz w:val="22"/>
          <w:szCs w:val="24"/>
        </w:rPr>
        <w:tab/>
      </w:r>
      <w:r w:rsidR="00A53300">
        <w:rPr>
          <w:rFonts w:ascii="Times New Roman" w:hAnsi="Times New Roman"/>
          <w:sz w:val="22"/>
          <w:szCs w:val="24"/>
        </w:rPr>
        <w:t>Nisha constantly chews on pencils and straws. According to Freud, Nisha _____.</w:t>
      </w:r>
    </w:p>
    <w:p w14:paraId="33BA82C8" w14:textId="507F060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r>
      <w:r>
        <w:rPr>
          <w:rFonts w:ascii="Times New Roman" w:hAnsi="Times New Roman"/>
          <w:sz w:val="22"/>
          <w:szCs w:val="24"/>
        </w:rPr>
        <w:t>likely has a strong superego that is constantly monitoring her behavior</w:t>
      </w:r>
    </w:p>
    <w:p w14:paraId="2C427A79"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Pr>
          <w:rFonts w:ascii="Times New Roman" w:hAnsi="Times New Roman"/>
          <w:sz w:val="22"/>
          <w:szCs w:val="24"/>
        </w:rPr>
        <w:t>has sexual feelings for her other-sex parent</w:t>
      </w:r>
    </w:p>
    <w:p w14:paraId="65718521"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is operating on the reality principle</w:t>
      </w:r>
    </w:p>
    <w:p w14:paraId="145CDC1F" w14:textId="0D61366C"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r>
      <w:r>
        <w:rPr>
          <w:rFonts w:ascii="Times New Roman" w:hAnsi="Times New Roman"/>
          <w:sz w:val="22"/>
          <w:szCs w:val="24"/>
        </w:rPr>
        <w:t>is fixated, or stuck, in the oral stage of development</w:t>
      </w:r>
    </w:p>
    <w:p w14:paraId="4975424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Answer: </w:t>
      </w:r>
      <w:r>
        <w:rPr>
          <w:rFonts w:ascii="Times New Roman" w:hAnsi="Times New Roman"/>
          <w:sz w:val="22"/>
          <w:szCs w:val="24"/>
        </w:rPr>
        <w:t>D</w:t>
      </w:r>
    </w:p>
    <w:p w14:paraId="327BFC9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599667E0" w14:textId="18D96BAC"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DF61CB">
        <w:rPr>
          <w:rFonts w:ascii="Times New Roman" w:hAnsi="Times New Roman"/>
          <w:sz w:val="22"/>
          <w:szCs w:val="24"/>
        </w:rPr>
        <w:t>18</w:t>
      </w:r>
    </w:p>
    <w:p w14:paraId="7A1BE49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Skill: </w:t>
      </w:r>
      <w:r>
        <w:rPr>
          <w:rFonts w:ascii="Times New Roman" w:hAnsi="Times New Roman"/>
          <w:sz w:val="22"/>
          <w:szCs w:val="24"/>
        </w:rPr>
        <w:t>A</w:t>
      </w:r>
    </w:p>
    <w:p w14:paraId="1B1DB4D3" w14:textId="68047641"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053B42">
        <w:rPr>
          <w:rFonts w:ascii="Times New Roman" w:hAnsi="Times New Roman"/>
          <w:sz w:val="22"/>
          <w:szCs w:val="24"/>
        </w:rPr>
        <w:t>5</w:t>
      </w:r>
    </w:p>
    <w:p w14:paraId="5DAEC437" w14:textId="77777777" w:rsidR="00A53300"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 xml:space="preserve">s Taxonomy Level: </w:t>
      </w:r>
      <w:r>
        <w:rPr>
          <w:rFonts w:ascii="Times New Roman" w:hAnsi="Times New Roman"/>
          <w:sz w:val="22"/>
          <w:szCs w:val="24"/>
        </w:rPr>
        <w:t>Apply</w:t>
      </w:r>
    </w:p>
    <w:p w14:paraId="14AA495A" w14:textId="77777777" w:rsidR="00A53300" w:rsidRDefault="00A53300" w:rsidP="00A53300">
      <w:pPr>
        <w:rPr>
          <w:rFonts w:ascii="Times New Roman" w:hAnsi="Times New Roman"/>
          <w:sz w:val="22"/>
          <w:szCs w:val="24"/>
        </w:rPr>
      </w:pPr>
    </w:p>
    <w:p w14:paraId="63CCAD3A" w14:textId="74933340" w:rsidR="00A53300" w:rsidRPr="00E439C6" w:rsidRDefault="00BD105E" w:rsidP="00A53300">
      <w:pPr>
        <w:tabs>
          <w:tab w:val="left" w:pos="720"/>
        </w:tabs>
        <w:ind w:left="720" w:hanging="720"/>
        <w:rPr>
          <w:rFonts w:ascii="Times New Roman" w:hAnsi="Times New Roman"/>
          <w:sz w:val="22"/>
          <w:szCs w:val="24"/>
        </w:rPr>
      </w:pPr>
      <w:r>
        <w:rPr>
          <w:rFonts w:ascii="Times New Roman" w:hAnsi="Times New Roman"/>
          <w:sz w:val="22"/>
          <w:szCs w:val="24"/>
        </w:rPr>
        <w:t>30.</w:t>
      </w:r>
      <w:r w:rsidR="00AF0217">
        <w:rPr>
          <w:rFonts w:ascii="Times New Roman" w:hAnsi="Times New Roman"/>
          <w:sz w:val="22"/>
          <w:szCs w:val="24"/>
        </w:rPr>
        <w:tab/>
      </w:r>
      <w:r w:rsidR="00A53300" w:rsidRPr="00E439C6">
        <w:rPr>
          <w:rFonts w:ascii="Times New Roman" w:hAnsi="Times New Roman"/>
          <w:sz w:val="22"/>
          <w:szCs w:val="24"/>
        </w:rPr>
        <w:t>Freud proposed that all children desired to replace their same-sex parent and enjoy sexual access to the other-sex parent. What was Freud</w:t>
      </w:r>
      <w:r w:rsidR="00A53300">
        <w:rPr>
          <w:rFonts w:ascii="Times New Roman" w:hAnsi="Times New Roman"/>
          <w:sz w:val="22"/>
          <w:szCs w:val="24"/>
        </w:rPr>
        <w:t>’</w:t>
      </w:r>
      <w:r w:rsidR="00A53300" w:rsidRPr="00E439C6">
        <w:rPr>
          <w:rFonts w:ascii="Times New Roman" w:hAnsi="Times New Roman"/>
          <w:sz w:val="22"/>
          <w:szCs w:val="24"/>
        </w:rPr>
        <w:t>s term for this concept?</w:t>
      </w:r>
    </w:p>
    <w:p w14:paraId="3E1E785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genital complex</w:t>
      </w:r>
    </w:p>
    <w:p w14:paraId="31FC700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incest complex</w:t>
      </w:r>
    </w:p>
    <w:p w14:paraId="3C61EFF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parental complex</w:t>
      </w:r>
    </w:p>
    <w:p w14:paraId="143FBE82"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Although the concept involved parents, the term Freud used is the Oedipus complex.</w:t>
      </w:r>
    </w:p>
    <w:p w14:paraId="6C7C4AA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Oedipus complex</w:t>
      </w:r>
    </w:p>
    <w:p w14:paraId="7748E92B"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The Oedipus complex is named for the Greek myth in which Oedipus unwittingly fulfilled a prophecy that said he would kill his father and marry his mother.</w:t>
      </w:r>
    </w:p>
    <w:p w14:paraId="4326043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D</w:t>
      </w:r>
    </w:p>
    <w:p w14:paraId="247D8E7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7FCF8A86" w14:textId="3FB08085"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8419A6">
        <w:rPr>
          <w:rFonts w:ascii="Times New Roman" w:hAnsi="Times New Roman"/>
          <w:sz w:val="22"/>
          <w:szCs w:val="24"/>
        </w:rPr>
        <w:t>19</w:t>
      </w:r>
    </w:p>
    <w:p w14:paraId="58023D5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47FD6152"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sidR="008419A6">
        <w:rPr>
          <w:rFonts w:ascii="Times New Roman" w:hAnsi="Times New Roman"/>
          <w:sz w:val="22"/>
          <w:szCs w:val="24"/>
        </w:rPr>
        <w:t>5</w:t>
      </w:r>
    </w:p>
    <w:p w14:paraId="7A5EF0C9" w14:textId="4F0D3029"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27483958" w14:textId="77777777" w:rsidR="00A53300" w:rsidRPr="00E439C6" w:rsidRDefault="00A53300" w:rsidP="00A53300">
      <w:pPr>
        <w:rPr>
          <w:rFonts w:ascii="Times New Roman" w:hAnsi="Times New Roman"/>
          <w:sz w:val="22"/>
          <w:szCs w:val="24"/>
        </w:rPr>
      </w:pPr>
    </w:p>
    <w:p w14:paraId="18CCB538" w14:textId="4E22032E" w:rsidR="00A53300" w:rsidRPr="00E439C6" w:rsidRDefault="00BD105E" w:rsidP="00A53300">
      <w:pPr>
        <w:tabs>
          <w:tab w:val="left" w:pos="720"/>
        </w:tabs>
        <w:ind w:left="720" w:hanging="720"/>
        <w:rPr>
          <w:rFonts w:ascii="Times New Roman" w:hAnsi="Times New Roman"/>
          <w:sz w:val="22"/>
          <w:szCs w:val="24"/>
        </w:rPr>
      </w:pPr>
      <w:r>
        <w:rPr>
          <w:rFonts w:ascii="Times New Roman" w:hAnsi="Times New Roman"/>
          <w:sz w:val="22"/>
          <w:szCs w:val="24"/>
        </w:rPr>
        <w:t>31</w:t>
      </w:r>
      <w:r w:rsidR="00053B42">
        <w:rPr>
          <w:rFonts w:ascii="Times New Roman" w:hAnsi="Times New Roman"/>
          <w:sz w:val="22"/>
          <w:szCs w:val="24"/>
        </w:rPr>
        <w:t>.</w:t>
      </w:r>
      <w:r w:rsidR="00AF0217">
        <w:rPr>
          <w:rFonts w:ascii="Times New Roman" w:hAnsi="Times New Roman"/>
          <w:sz w:val="22"/>
          <w:szCs w:val="24"/>
        </w:rPr>
        <w:tab/>
      </w:r>
      <w:r w:rsidR="00A53300" w:rsidRPr="00E439C6">
        <w:rPr>
          <w:rFonts w:ascii="Times New Roman" w:hAnsi="Times New Roman"/>
          <w:sz w:val="22"/>
          <w:szCs w:val="24"/>
        </w:rPr>
        <w:t>During what stage did Freud believe the child represses sexual desires and focuses his or her energy on learning social and intellectual skills?</w:t>
      </w:r>
    </w:p>
    <w:p w14:paraId="2599400E"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anal</w:t>
      </w:r>
    </w:p>
    <w:p w14:paraId="10D2C323"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phallic</w:t>
      </w:r>
    </w:p>
    <w:p w14:paraId="65B553F5"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latency</w:t>
      </w:r>
    </w:p>
    <w:p w14:paraId="1935BDDA" w14:textId="0094C0CE"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lastRenderedPageBreak/>
        <w:t>Correct. Freud believed that this stage occurred in middle childhood after the phallic phase.</w:t>
      </w:r>
    </w:p>
    <w:p w14:paraId="3DC111C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genital</w:t>
      </w:r>
    </w:p>
    <w:p w14:paraId="32D431B3"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According to Freud, it is during the latency stage that children focus on social and intellectual skills.</w:t>
      </w:r>
    </w:p>
    <w:p w14:paraId="1183662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78F30D5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1F5358F0" w14:textId="2FD5FCE6"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8419A6">
        <w:rPr>
          <w:rFonts w:ascii="Times New Roman" w:hAnsi="Times New Roman"/>
          <w:sz w:val="22"/>
          <w:szCs w:val="24"/>
        </w:rPr>
        <w:t>19</w:t>
      </w:r>
    </w:p>
    <w:p w14:paraId="5B87A7C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7E3B9CA2" w14:textId="3F53CFFB"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8419A6">
        <w:rPr>
          <w:rFonts w:ascii="Times New Roman" w:hAnsi="Times New Roman"/>
          <w:sz w:val="22"/>
          <w:szCs w:val="24"/>
        </w:rPr>
        <w:t>5</w:t>
      </w:r>
    </w:p>
    <w:p w14:paraId="4FF4E6E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014B86CA" w14:textId="77777777" w:rsidR="00A53300" w:rsidRPr="00E439C6" w:rsidRDefault="00A53300" w:rsidP="00A53300">
      <w:pPr>
        <w:rPr>
          <w:rFonts w:ascii="Times New Roman" w:hAnsi="Times New Roman"/>
          <w:sz w:val="22"/>
          <w:szCs w:val="24"/>
        </w:rPr>
      </w:pPr>
    </w:p>
    <w:p w14:paraId="497E9673" w14:textId="09E0C8F7" w:rsidR="00A53300" w:rsidRPr="00E439C6" w:rsidRDefault="00BD105E" w:rsidP="00A53300">
      <w:pPr>
        <w:tabs>
          <w:tab w:val="left" w:pos="720"/>
        </w:tabs>
        <w:ind w:left="720" w:hanging="720"/>
        <w:rPr>
          <w:rFonts w:ascii="Times New Roman" w:hAnsi="Times New Roman"/>
          <w:sz w:val="22"/>
          <w:szCs w:val="24"/>
        </w:rPr>
      </w:pPr>
      <w:r>
        <w:rPr>
          <w:rFonts w:ascii="Times New Roman" w:hAnsi="Times New Roman"/>
          <w:sz w:val="22"/>
          <w:szCs w:val="24"/>
        </w:rPr>
        <w:t>32.</w:t>
      </w:r>
      <w:r w:rsidR="00AF0217">
        <w:rPr>
          <w:rFonts w:ascii="Times New Roman" w:hAnsi="Times New Roman"/>
          <w:sz w:val="22"/>
          <w:szCs w:val="24"/>
        </w:rPr>
        <w:tab/>
      </w:r>
      <w:r w:rsidR="00A53300" w:rsidRPr="00E439C6">
        <w:rPr>
          <w:rFonts w:ascii="Times New Roman" w:hAnsi="Times New Roman"/>
          <w:sz w:val="22"/>
          <w:szCs w:val="24"/>
        </w:rPr>
        <w:t>During which stage did Freud believe that the individual</w:t>
      </w:r>
      <w:r w:rsidR="00A53300">
        <w:rPr>
          <w:rFonts w:ascii="Times New Roman" w:hAnsi="Times New Roman"/>
          <w:sz w:val="22"/>
          <w:szCs w:val="24"/>
        </w:rPr>
        <w:t>’</w:t>
      </w:r>
      <w:r w:rsidR="00A53300" w:rsidRPr="00E439C6">
        <w:rPr>
          <w:rFonts w:ascii="Times New Roman" w:hAnsi="Times New Roman"/>
          <w:sz w:val="22"/>
          <w:szCs w:val="24"/>
        </w:rPr>
        <w:t>s sexual drive reemerges, but this time in a way approved by the superego and directed toward persons outside the family?</w:t>
      </w:r>
    </w:p>
    <w:p w14:paraId="02B462C0"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anal</w:t>
      </w:r>
    </w:p>
    <w:p w14:paraId="7F5D7103" w14:textId="7862D5E3"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phallic</w:t>
      </w:r>
    </w:p>
    <w:p w14:paraId="3EC58DB4"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According to Freud, it was during the genital stage that individuals focused their reemerging sexuality on members outside the family.</w:t>
      </w:r>
    </w:p>
    <w:p w14:paraId="09627D68"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latency</w:t>
      </w:r>
    </w:p>
    <w:p w14:paraId="7E54C535"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genital</w:t>
      </w:r>
    </w:p>
    <w:p w14:paraId="48FD3D24" w14:textId="2271AF0A"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Freud believed that this stage occurs during adolescence, after the period of latency.</w:t>
      </w:r>
    </w:p>
    <w:p w14:paraId="361F706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D</w:t>
      </w:r>
    </w:p>
    <w:p w14:paraId="6F27456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509F6108" w14:textId="50AD9874"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8419A6">
        <w:rPr>
          <w:rFonts w:ascii="Times New Roman" w:hAnsi="Times New Roman"/>
          <w:sz w:val="22"/>
          <w:szCs w:val="24"/>
        </w:rPr>
        <w:t>19</w:t>
      </w:r>
    </w:p>
    <w:p w14:paraId="0D5A424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4C3DCE52"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sidR="008419A6">
        <w:rPr>
          <w:rFonts w:ascii="Times New Roman" w:hAnsi="Times New Roman"/>
          <w:sz w:val="22"/>
          <w:szCs w:val="24"/>
        </w:rPr>
        <w:t>5</w:t>
      </w:r>
    </w:p>
    <w:p w14:paraId="272A19C6" w14:textId="151E7366"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152B900F" w14:textId="77777777" w:rsidR="00A53300" w:rsidRPr="00E439C6" w:rsidRDefault="00A53300" w:rsidP="00A53300">
      <w:pPr>
        <w:rPr>
          <w:rFonts w:ascii="Times New Roman" w:hAnsi="Times New Roman"/>
          <w:sz w:val="22"/>
          <w:szCs w:val="24"/>
          <w:lang w:val="fr-FR"/>
        </w:rPr>
      </w:pPr>
    </w:p>
    <w:p w14:paraId="5EFA5C2F" w14:textId="0F8A69A0" w:rsidR="00A53300" w:rsidRPr="00E439C6" w:rsidRDefault="00BD105E" w:rsidP="00A53300">
      <w:pPr>
        <w:tabs>
          <w:tab w:val="left" w:pos="720"/>
        </w:tabs>
        <w:ind w:left="720" w:hanging="720"/>
        <w:rPr>
          <w:rFonts w:ascii="Times New Roman" w:hAnsi="Times New Roman"/>
          <w:sz w:val="22"/>
          <w:szCs w:val="24"/>
        </w:rPr>
      </w:pPr>
      <w:r>
        <w:rPr>
          <w:rFonts w:ascii="Times New Roman" w:hAnsi="Times New Roman"/>
          <w:sz w:val="22"/>
          <w:szCs w:val="24"/>
        </w:rPr>
        <w:t>33.</w:t>
      </w:r>
      <w:r w:rsidR="00AF0217">
        <w:rPr>
          <w:rFonts w:ascii="Times New Roman" w:hAnsi="Times New Roman"/>
          <w:sz w:val="22"/>
          <w:szCs w:val="24"/>
        </w:rPr>
        <w:tab/>
      </w:r>
      <w:r w:rsidR="00A53300" w:rsidRPr="00E439C6">
        <w:rPr>
          <w:rFonts w:ascii="Times New Roman" w:hAnsi="Times New Roman"/>
          <w:sz w:val="22"/>
          <w:szCs w:val="24"/>
        </w:rPr>
        <w:t>Which of the following is a major criticism of Sigmund Freud</w:t>
      </w:r>
      <w:r w:rsidR="00A53300">
        <w:rPr>
          <w:rFonts w:ascii="Times New Roman" w:hAnsi="Times New Roman"/>
          <w:sz w:val="22"/>
          <w:szCs w:val="24"/>
        </w:rPr>
        <w:t>’</w:t>
      </w:r>
      <w:r w:rsidR="00A53300" w:rsidRPr="00E439C6">
        <w:rPr>
          <w:rFonts w:ascii="Times New Roman" w:hAnsi="Times New Roman"/>
          <w:sz w:val="22"/>
          <w:szCs w:val="24"/>
        </w:rPr>
        <w:t>s psychosexual theory of human development?</w:t>
      </w:r>
    </w:p>
    <w:p w14:paraId="45AF5C7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 xml:space="preserve">He focused </w:t>
      </w:r>
      <w:r>
        <w:rPr>
          <w:rFonts w:ascii="Times New Roman" w:hAnsi="Times New Roman"/>
          <w:sz w:val="22"/>
          <w:szCs w:val="24"/>
        </w:rPr>
        <w:t xml:space="preserve">too much </w:t>
      </w:r>
      <w:r w:rsidRPr="00E439C6">
        <w:rPr>
          <w:rFonts w:ascii="Times New Roman" w:hAnsi="Times New Roman"/>
          <w:sz w:val="22"/>
          <w:szCs w:val="24"/>
        </w:rPr>
        <w:t>on sexuality and it is hard to reduce human development to a single motive.</w:t>
      </w:r>
    </w:p>
    <w:p w14:paraId="737A9EC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 xml:space="preserve">He studied children </w:t>
      </w:r>
      <w:r>
        <w:rPr>
          <w:rFonts w:ascii="Times New Roman" w:hAnsi="Times New Roman"/>
          <w:sz w:val="22"/>
          <w:szCs w:val="24"/>
        </w:rPr>
        <w:t xml:space="preserve">excessively </w:t>
      </w:r>
      <w:r w:rsidRPr="00E439C6">
        <w:rPr>
          <w:rFonts w:ascii="Times New Roman" w:hAnsi="Times New Roman"/>
          <w:sz w:val="22"/>
          <w:szCs w:val="24"/>
        </w:rPr>
        <w:t>and spent too much time on experimental methods.</w:t>
      </w:r>
    </w:p>
    <w:p w14:paraId="422989C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He underemphasize</w:t>
      </w:r>
      <w:r>
        <w:rPr>
          <w:rFonts w:ascii="Times New Roman" w:hAnsi="Times New Roman"/>
          <w:sz w:val="22"/>
          <w:szCs w:val="24"/>
        </w:rPr>
        <w:t>d</w:t>
      </w:r>
      <w:r w:rsidRPr="00E439C6">
        <w:rPr>
          <w:rFonts w:ascii="Times New Roman" w:hAnsi="Times New Roman"/>
          <w:sz w:val="22"/>
          <w:szCs w:val="24"/>
        </w:rPr>
        <w:t xml:space="preserve"> the significance of childhood and overemphasize</w:t>
      </w:r>
      <w:r>
        <w:rPr>
          <w:rFonts w:ascii="Times New Roman" w:hAnsi="Times New Roman"/>
          <w:sz w:val="22"/>
          <w:szCs w:val="24"/>
        </w:rPr>
        <w:t>d</w:t>
      </w:r>
      <w:r w:rsidRPr="00E439C6">
        <w:rPr>
          <w:rFonts w:ascii="Times New Roman" w:hAnsi="Times New Roman"/>
          <w:sz w:val="22"/>
          <w:szCs w:val="24"/>
        </w:rPr>
        <w:t xml:space="preserve"> later time periods.</w:t>
      </w:r>
    </w:p>
    <w:p w14:paraId="4E96DF7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He spent too much time studying a diversity of subjects and people from varying ages.</w:t>
      </w:r>
    </w:p>
    <w:p w14:paraId="0D07F270"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04EC5F20" w14:textId="63B8B3BB"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755D10">
        <w:rPr>
          <w:rFonts w:ascii="Times New Roman" w:hAnsi="Times New Roman"/>
          <w:sz w:val="22"/>
          <w:szCs w:val="24"/>
        </w:rPr>
        <w:t>19</w:t>
      </w:r>
    </w:p>
    <w:p w14:paraId="7B09F71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4858E421" w14:textId="3FD3ED4B"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755D10">
        <w:rPr>
          <w:rFonts w:ascii="Times New Roman" w:hAnsi="Times New Roman"/>
          <w:sz w:val="22"/>
          <w:szCs w:val="24"/>
        </w:rPr>
        <w:t>5</w:t>
      </w:r>
    </w:p>
    <w:p w14:paraId="1534977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1DA2682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A833A92" w14:textId="77777777" w:rsidR="00A53300" w:rsidRPr="00E439C6" w:rsidRDefault="00A53300" w:rsidP="00A53300">
      <w:pPr>
        <w:rPr>
          <w:rFonts w:ascii="Times New Roman" w:hAnsi="Times New Roman"/>
          <w:sz w:val="22"/>
          <w:szCs w:val="24"/>
        </w:rPr>
      </w:pPr>
    </w:p>
    <w:p w14:paraId="176AE409" w14:textId="4C02D3F3" w:rsidR="00A53300" w:rsidRPr="00E439C6" w:rsidRDefault="00BD105E" w:rsidP="00A53300">
      <w:pPr>
        <w:tabs>
          <w:tab w:val="left" w:pos="720"/>
        </w:tabs>
        <w:ind w:left="720" w:hanging="720"/>
        <w:rPr>
          <w:rFonts w:ascii="Times New Roman" w:hAnsi="Times New Roman"/>
          <w:sz w:val="22"/>
          <w:szCs w:val="24"/>
        </w:rPr>
      </w:pPr>
      <w:r>
        <w:rPr>
          <w:rFonts w:ascii="Times New Roman" w:hAnsi="Times New Roman"/>
          <w:sz w:val="22"/>
          <w:szCs w:val="24"/>
        </w:rPr>
        <w:t>34</w:t>
      </w:r>
      <w:r w:rsidR="00A27D40">
        <w:rPr>
          <w:rFonts w:ascii="Times New Roman" w:hAnsi="Times New Roman"/>
          <w:sz w:val="22"/>
          <w:szCs w:val="24"/>
        </w:rPr>
        <w:t>.</w:t>
      </w:r>
      <w:r w:rsidR="00AF0217">
        <w:rPr>
          <w:rFonts w:ascii="Times New Roman" w:hAnsi="Times New Roman"/>
          <w:sz w:val="22"/>
          <w:szCs w:val="24"/>
        </w:rPr>
        <w:tab/>
      </w:r>
      <w:r w:rsidR="00A53300" w:rsidRPr="00E439C6">
        <w:rPr>
          <w:rFonts w:ascii="Times New Roman" w:hAnsi="Times New Roman"/>
          <w:sz w:val="22"/>
          <w:szCs w:val="24"/>
        </w:rPr>
        <w:t>Your roommate is a smoker. He really would like to quit and has been reading about Freudian theory. He thinks that he is fixated at the oral stage and that he should make an appointment with a clinician who specializes in psychosexual therapy. What would you tell him?</w:t>
      </w:r>
    </w:p>
    <w:p w14:paraId="7ABADD7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lastRenderedPageBreak/>
        <w:t>a.</w:t>
      </w:r>
      <w:r w:rsidRPr="00E439C6">
        <w:rPr>
          <w:rFonts w:ascii="Times New Roman" w:hAnsi="Times New Roman"/>
          <w:sz w:val="22"/>
          <w:szCs w:val="24"/>
        </w:rPr>
        <w:tab/>
        <w:t>Few professionals adhere to Freud</w:t>
      </w:r>
      <w:r>
        <w:rPr>
          <w:rFonts w:ascii="Times New Roman" w:hAnsi="Times New Roman"/>
          <w:sz w:val="22"/>
          <w:szCs w:val="24"/>
        </w:rPr>
        <w:t>’</w:t>
      </w:r>
      <w:r w:rsidRPr="00E439C6">
        <w:rPr>
          <w:rFonts w:ascii="Times New Roman" w:hAnsi="Times New Roman"/>
          <w:sz w:val="22"/>
          <w:szCs w:val="24"/>
        </w:rPr>
        <w:t>s theory, even psychoanalysts, so he should try something else.</w:t>
      </w:r>
    </w:p>
    <w:p w14:paraId="6DCE56BF"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Most people who study human development today agree that human behavior is governed by more complex motivations than just sexuality.</w:t>
      </w:r>
    </w:p>
    <w:p w14:paraId="1FE2D2C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He should probably try it. Freud would say that he was orally fixated.</w:t>
      </w:r>
    </w:p>
    <w:p w14:paraId="5BBDCE39"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Although Freud would argue that your roommate was orally fixated, few professionals adhere to his theory.</w:t>
      </w:r>
    </w:p>
    <w:p w14:paraId="1B9D530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It sounds to you like he is actually anally fixated.</w:t>
      </w:r>
    </w:p>
    <w:p w14:paraId="7D87D43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It will take time, but psychoanalysis should probably work for him.</w:t>
      </w:r>
    </w:p>
    <w:p w14:paraId="5EE6230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3DDB32A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1D3288A9" w14:textId="15DCF9F6"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755D10">
        <w:rPr>
          <w:rFonts w:ascii="Times New Roman" w:hAnsi="Times New Roman"/>
          <w:sz w:val="22"/>
          <w:szCs w:val="24"/>
        </w:rPr>
        <w:t>19</w:t>
      </w:r>
    </w:p>
    <w:p w14:paraId="36B16F0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A</w:t>
      </w:r>
    </w:p>
    <w:p w14:paraId="5DC20AE9"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sidR="00755D10">
        <w:rPr>
          <w:rFonts w:ascii="Times New Roman" w:hAnsi="Times New Roman"/>
          <w:sz w:val="22"/>
          <w:szCs w:val="24"/>
        </w:rPr>
        <w:t>5</w:t>
      </w:r>
    </w:p>
    <w:p w14:paraId="35ED10BF" w14:textId="7A20F774"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Apply</w:t>
      </w:r>
    </w:p>
    <w:p w14:paraId="62A83E5C" w14:textId="77777777" w:rsidR="00A53300" w:rsidRDefault="00A53300" w:rsidP="00A53300">
      <w:pPr>
        <w:tabs>
          <w:tab w:val="left" w:pos="360"/>
        </w:tabs>
        <w:rPr>
          <w:rFonts w:ascii="Times New Roman" w:hAnsi="Times New Roman"/>
          <w:sz w:val="22"/>
        </w:rPr>
      </w:pPr>
    </w:p>
    <w:p w14:paraId="6B6D3A7E" w14:textId="2389ED4B" w:rsidR="00A53300" w:rsidRPr="00E439C6" w:rsidRDefault="00BD105E" w:rsidP="00A53300">
      <w:pPr>
        <w:tabs>
          <w:tab w:val="left" w:pos="720"/>
        </w:tabs>
        <w:ind w:left="720" w:hanging="720"/>
        <w:rPr>
          <w:rFonts w:ascii="Times New Roman" w:hAnsi="Times New Roman"/>
          <w:sz w:val="22"/>
          <w:szCs w:val="24"/>
        </w:rPr>
      </w:pPr>
      <w:r>
        <w:rPr>
          <w:rFonts w:ascii="Times New Roman" w:hAnsi="Times New Roman"/>
          <w:sz w:val="22"/>
          <w:szCs w:val="24"/>
        </w:rPr>
        <w:t>35.</w:t>
      </w:r>
      <w:r w:rsidR="00AF0217">
        <w:rPr>
          <w:rFonts w:ascii="Times New Roman" w:hAnsi="Times New Roman"/>
          <w:sz w:val="22"/>
          <w:szCs w:val="24"/>
        </w:rPr>
        <w:tab/>
      </w:r>
      <w:r w:rsidR="00A53300" w:rsidRPr="00E439C6">
        <w:rPr>
          <w:rFonts w:ascii="Times New Roman" w:hAnsi="Times New Roman"/>
          <w:sz w:val="22"/>
          <w:szCs w:val="24"/>
        </w:rPr>
        <w:t>Today, what is the status of Freud</w:t>
      </w:r>
      <w:r w:rsidR="00A53300">
        <w:rPr>
          <w:rFonts w:ascii="Times New Roman" w:hAnsi="Times New Roman"/>
          <w:sz w:val="22"/>
          <w:szCs w:val="24"/>
        </w:rPr>
        <w:t>’</w:t>
      </w:r>
      <w:r w:rsidR="00A53300" w:rsidRPr="00E439C6">
        <w:rPr>
          <w:rFonts w:ascii="Times New Roman" w:hAnsi="Times New Roman"/>
          <w:sz w:val="22"/>
          <w:szCs w:val="24"/>
        </w:rPr>
        <w:t>s stages of psychosexual stages in explaining human development?</w:t>
      </w:r>
    </w:p>
    <w:p w14:paraId="5869E34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Few people who study human development adhere to the theory.</w:t>
      </w:r>
    </w:p>
    <w:p w14:paraId="71408C54"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Most people who study human development today agree that human behavior is governed by more complex motivations than just sexuality.</w:t>
      </w:r>
    </w:p>
    <w:p w14:paraId="5454708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It is the accepted theory of how people</w:t>
      </w:r>
      <w:r>
        <w:rPr>
          <w:rFonts w:ascii="Times New Roman" w:hAnsi="Times New Roman"/>
          <w:sz w:val="22"/>
          <w:szCs w:val="24"/>
        </w:rPr>
        <w:t>’</w:t>
      </w:r>
      <w:r w:rsidRPr="00E439C6">
        <w:rPr>
          <w:rFonts w:ascii="Times New Roman" w:hAnsi="Times New Roman"/>
          <w:sz w:val="22"/>
          <w:szCs w:val="24"/>
        </w:rPr>
        <w:t>s personalities develop.</w:t>
      </w:r>
    </w:p>
    <w:p w14:paraId="466E726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There are some arguments regarding the theory, but overall it has met the test of time.</w:t>
      </w:r>
    </w:p>
    <w:p w14:paraId="16283842"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Most professionals who study human development do not adhere to the theory as a way to explain human development.</w:t>
      </w:r>
    </w:p>
    <w:p w14:paraId="2002F71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The first three stages have been very explanatory, but the two last are not.</w:t>
      </w:r>
    </w:p>
    <w:p w14:paraId="2CCE399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7E8563C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5E527D8C" w14:textId="30A1DF86"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755D10">
        <w:rPr>
          <w:rFonts w:ascii="Times New Roman" w:hAnsi="Times New Roman"/>
          <w:sz w:val="22"/>
          <w:szCs w:val="24"/>
        </w:rPr>
        <w:t>19</w:t>
      </w:r>
    </w:p>
    <w:p w14:paraId="1DA7483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67E8ADBC"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sidR="00755D10">
        <w:rPr>
          <w:rFonts w:ascii="Times New Roman" w:hAnsi="Times New Roman"/>
          <w:sz w:val="22"/>
          <w:szCs w:val="24"/>
        </w:rPr>
        <w:t>5</w:t>
      </w:r>
    </w:p>
    <w:p w14:paraId="6CC00E1B" w14:textId="78296A87" w:rsidR="00A53300"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1EEA247C" w14:textId="77777777" w:rsidR="00A53300" w:rsidRDefault="00A53300" w:rsidP="00A53300">
      <w:pPr>
        <w:rPr>
          <w:rFonts w:ascii="Times New Roman" w:hAnsi="Times New Roman"/>
          <w:sz w:val="22"/>
          <w:szCs w:val="24"/>
        </w:rPr>
      </w:pPr>
    </w:p>
    <w:p w14:paraId="17867A7F" w14:textId="7D610BD1" w:rsidR="00A53300" w:rsidRPr="00E439C6" w:rsidRDefault="00BD105E" w:rsidP="00A53300">
      <w:pPr>
        <w:tabs>
          <w:tab w:val="left" w:pos="720"/>
        </w:tabs>
        <w:ind w:left="720" w:hanging="720"/>
        <w:rPr>
          <w:rFonts w:ascii="Times New Roman" w:hAnsi="Times New Roman"/>
          <w:sz w:val="22"/>
          <w:szCs w:val="24"/>
        </w:rPr>
      </w:pPr>
      <w:r>
        <w:rPr>
          <w:rFonts w:ascii="Times New Roman" w:hAnsi="Times New Roman"/>
          <w:sz w:val="22"/>
          <w:szCs w:val="24"/>
        </w:rPr>
        <w:t>36</w:t>
      </w:r>
      <w:r w:rsidR="00E871B9">
        <w:rPr>
          <w:rFonts w:ascii="Times New Roman" w:hAnsi="Times New Roman"/>
          <w:sz w:val="22"/>
          <w:szCs w:val="24"/>
        </w:rPr>
        <w:t>.</w:t>
      </w:r>
      <w:r w:rsidR="00AF0217">
        <w:rPr>
          <w:rFonts w:ascii="Times New Roman" w:hAnsi="Times New Roman"/>
          <w:sz w:val="22"/>
          <w:szCs w:val="24"/>
        </w:rPr>
        <w:tab/>
      </w:r>
      <w:r w:rsidR="00A53300" w:rsidRPr="00E439C6">
        <w:rPr>
          <w:rFonts w:ascii="Times New Roman" w:hAnsi="Times New Roman"/>
          <w:sz w:val="22"/>
          <w:szCs w:val="24"/>
        </w:rPr>
        <w:t>Which of the following theorists proposes that human development is broken into psychosocial stages?</w:t>
      </w:r>
    </w:p>
    <w:p w14:paraId="1D161EA0" w14:textId="77777777" w:rsidR="00A53300"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Erik Erikson</w:t>
      </w:r>
    </w:p>
    <w:p w14:paraId="74A19459" w14:textId="77777777" w:rsidR="00755D10" w:rsidRPr="009735DF" w:rsidRDefault="00755D10" w:rsidP="00A53300">
      <w:pPr>
        <w:ind w:left="1440" w:hanging="720"/>
        <w:rPr>
          <w:rFonts w:ascii="Times New Roman" w:hAnsi="Times New Roman"/>
          <w:i/>
          <w:sz w:val="22"/>
          <w:szCs w:val="24"/>
        </w:rPr>
      </w:pPr>
      <w:r>
        <w:rPr>
          <w:rFonts w:ascii="Times New Roman" w:hAnsi="Times New Roman"/>
          <w:sz w:val="22"/>
          <w:szCs w:val="24"/>
        </w:rPr>
        <w:tab/>
      </w:r>
      <w:r w:rsidR="00656DB5" w:rsidRPr="009735DF">
        <w:rPr>
          <w:rFonts w:ascii="Times New Roman" w:hAnsi="Times New Roman"/>
          <w:i/>
          <w:sz w:val="22"/>
          <w:szCs w:val="24"/>
        </w:rPr>
        <w:t>See Figure 1.5</w:t>
      </w:r>
    </w:p>
    <w:p w14:paraId="75C50B5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Sigmund Freud</w:t>
      </w:r>
    </w:p>
    <w:p w14:paraId="235045B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B. F. Skinner</w:t>
      </w:r>
    </w:p>
    <w:p w14:paraId="598E8FB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Carl Rogers</w:t>
      </w:r>
    </w:p>
    <w:p w14:paraId="4D2C0EFC"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2E47B988" w14:textId="0F0F4C43"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755D10">
        <w:rPr>
          <w:rFonts w:ascii="Times New Roman" w:hAnsi="Times New Roman"/>
          <w:sz w:val="22"/>
          <w:szCs w:val="24"/>
        </w:rPr>
        <w:t>19</w:t>
      </w:r>
      <w:r w:rsidR="00E7693C">
        <w:rPr>
          <w:rFonts w:ascii="Times New Roman" w:hAnsi="Times New Roman"/>
          <w:sz w:val="22"/>
          <w:szCs w:val="24"/>
        </w:rPr>
        <w:t>–</w:t>
      </w:r>
      <w:r w:rsidR="00755D10">
        <w:rPr>
          <w:rFonts w:ascii="Times New Roman" w:hAnsi="Times New Roman"/>
          <w:sz w:val="22"/>
          <w:szCs w:val="24"/>
        </w:rPr>
        <w:t>20</w:t>
      </w:r>
    </w:p>
    <w:p w14:paraId="10A5640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33FB67A4" w14:textId="428EFF14"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4E7579">
        <w:rPr>
          <w:rFonts w:ascii="Times New Roman" w:hAnsi="Times New Roman"/>
          <w:sz w:val="22"/>
          <w:szCs w:val="24"/>
        </w:rPr>
        <w:t>5</w:t>
      </w:r>
    </w:p>
    <w:p w14:paraId="4EC3C52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476F93C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1E8529FD" w14:textId="77777777" w:rsidR="00A53300" w:rsidRPr="00E439C6" w:rsidRDefault="00A53300" w:rsidP="00A53300">
      <w:pPr>
        <w:rPr>
          <w:rFonts w:ascii="Times New Roman" w:hAnsi="Times New Roman"/>
          <w:sz w:val="22"/>
          <w:szCs w:val="24"/>
        </w:rPr>
      </w:pPr>
    </w:p>
    <w:p w14:paraId="75A88993" w14:textId="58ED5937" w:rsidR="00A53300" w:rsidRPr="00E439C6" w:rsidRDefault="00BD105E" w:rsidP="00A53300">
      <w:pPr>
        <w:tabs>
          <w:tab w:val="left" w:pos="720"/>
        </w:tabs>
        <w:ind w:left="720" w:hanging="720"/>
        <w:rPr>
          <w:rFonts w:ascii="Times New Roman" w:hAnsi="Times New Roman"/>
          <w:sz w:val="22"/>
          <w:szCs w:val="24"/>
        </w:rPr>
      </w:pPr>
      <w:r>
        <w:rPr>
          <w:rFonts w:ascii="Times New Roman" w:hAnsi="Times New Roman"/>
          <w:sz w:val="22"/>
          <w:szCs w:val="24"/>
        </w:rPr>
        <w:t>37.</w:t>
      </w:r>
      <w:r w:rsidR="00AF0217">
        <w:rPr>
          <w:rFonts w:ascii="Times New Roman" w:hAnsi="Times New Roman"/>
          <w:sz w:val="22"/>
          <w:szCs w:val="24"/>
        </w:rPr>
        <w:tab/>
      </w:r>
      <w:r w:rsidR="00A53300" w:rsidRPr="00E439C6">
        <w:rPr>
          <w:rFonts w:ascii="Times New Roman" w:hAnsi="Times New Roman"/>
          <w:sz w:val="22"/>
          <w:szCs w:val="24"/>
        </w:rPr>
        <w:t>Unlike Freud, Erikson proposed that human development continues ____ and is not solely determined by the years of childhood.</w:t>
      </w:r>
    </w:p>
    <w:p w14:paraId="5DB2D53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throughout the lifespan</w:t>
      </w:r>
    </w:p>
    <w:p w14:paraId="30AAB942"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lastRenderedPageBreak/>
        <w:t>Correct. Erikson</w:t>
      </w:r>
      <w:r>
        <w:rPr>
          <w:rFonts w:ascii="Times New Roman" w:hAnsi="Times New Roman"/>
          <w:i/>
          <w:sz w:val="22"/>
          <w:szCs w:val="24"/>
        </w:rPr>
        <w:t>’</w:t>
      </w:r>
      <w:r w:rsidRPr="00E439C6">
        <w:rPr>
          <w:rFonts w:ascii="Times New Roman" w:hAnsi="Times New Roman"/>
          <w:i/>
          <w:sz w:val="22"/>
          <w:szCs w:val="24"/>
        </w:rPr>
        <w:t>s psychosocial stages are each significant in their own right and continue until late adulthood.</w:t>
      </w:r>
    </w:p>
    <w:p w14:paraId="2091F2B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into the teenage years</w:t>
      </w:r>
    </w:p>
    <w:p w14:paraId="1A1A2DB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until the mid</w:t>
      </w:r>
      <w:r>
        <w:rPr>
          <w:rFonts w:ascii="Times New Roman" w:hAnsi="Times New Roman"/>
          <w:sz w:val="22"/>
          <w:szCs w:val="24"/>
        </w:rPr>
        <w:t>-2</w:t>
      </w:r>
      <w:r w:rsidRPr="00E439C6">
        <w:rPr>
          <w:rFonts w:ascii="Times New Roman" w:hAnsi="Times New Roman"/>
          <w:sz w:val="22"/>
          <w:szCs w:val="24"/>
        </w:rPr>
        <w:t>0s</w:t>
      </w:r>
    </w:p>
    <w:p w14:paraId="7959161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until a midlife crisis</w:t>
      </w:r>
    </w:p>
    <w:p w14:paraId="69B0F17A"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Many are familiar with Erikson</w:t>
      </w:r>
      <w:r>
        <w:rPr>
          <w:rFonts w:ascii="Times New Roman" w:hAnsi="Times New Roman"/>
          <w:i/>
          <w:sz w:val="22"/>
          <w:szCs w:val="24"/>
        </w:rPr>
        <w:t>’</w:t>
      </w:r>
      <w:r w:rsidRPr="00E439C6">
        <w:rPr>
          <w:rFonts w:ascii="Times New Roman" w:hAnsi="Times New Roman"/>
          <w:i/>
          <w:sz w:val="22"/>
          <w:szCs w:val="24"/>
        </w:rPr>
        <w:t>s concept of midlife crisis; however, this is only one stage, called ego generativity versus stagnation.</w:t>
      </w:r>
    </w:p>
    <w:p w14:paraId="015A06FA" w14:textId="77777777" w:rsidR="006918B9" w:rsidRDefault="00A53300" w:rsidP="00A53300">
      <w:pPr>
        <w:rPr>
          <w:rFonts w:ascii="Times New Roman" w:hAnsi="Times New Roman"/>
          <w:sz w:val="22"/>
          <w:szCs w:val="24"/>
        </w:rPr>
      </w:pPr>
      <w:r>
        <w:rPr>
          <w:rFonts w:ascii="Times New Roman" w:hAnsi="Times New Roman"/>
          <w:sz w:val="22"/>
          <w:szCs w:val="24"/>
        </w:rPr>
        <w:t>Answer: A</w:t>
      </w:r>
    </w:p>
    <w:p w14:paraId="0575D976" w14:textId="645DE654"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755D10">
        <w:rPr>
          <w:rFonts w:ascii="Times New Roman" w:hAnsi="Times New Roman"/>
          <w:sz w:val="22"/>
          <w:szCs w:val="24"/>
        </w:rPr>
        <w:t>19</w:t>
      </w:r>
    </w:p>
    <w:p w14:paraId="1524386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29943AD5" w14:textId="469B19FC"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755D10">
        <w:rPr>
          <w:rFonts w:ascii="Times New Roman" w:hAnsi="Times New Roman"/>
          <w:sz w:val="22"/>
          <w:szCs w:val="24"/>
        </w:rPr>
        <w:t>5</w:t>
      </w:r>
    </w:p>
    <w:p w14:paraId="36A1C37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76D3732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28F5ACB6" w14:textId="3ED6FE60" w:rsidR="00A53300" w:rsidRPr="00E439C6" w:rsidRDefault="00A53300" w:rsidP="00A53300">
      <w:pPr>
        <w:rPr>
          <w:rFonts w:ascii="Times New Roman" w:hAnsi="Times New Roman"/>
          <w:sz w:val="22"/>
        </w:rPr>
      </w:pPr>
      <w:r w:rsidRPr="00E439C6">
        <w:rPr>
          <w:rFonts w:ascii="Times New Roman" w:hAnsi="Times New Roman"/>
          <w:sz w:val="22"/>
        </w:rPr>
        <w:t>% correct</w:t>
      </w:r>
      <w:r>
        <w:rPr>
          <w:rFonts w:ascii="Times New Roman" w:hAnsi="Times New Roman"/>
          <w:sz w:val="22"/>
        </w:rPr>
        <w:t xml:space="preserve"> </w:t>
      </w:r>
      <w:r w:rsidRPr="00E439C6">
        <w:rPr>
          <w:rFonts w:ascii="Times New Roman" w:hAnsi="Times New Roman"/>
          <w:sz w:val="22"/>
        </w:rPr>
        <w:t>92</w:t>
      </w:r>
      <w:r>
        <w:rPr>
          <w:rFonts w:ascii="Times New Roman" w:hAnsi="Times New Roman"/>
          <w:sz w:val="22"/>
        </w:rPr>
        <w:t xml:space="preserve">  </w:t>
      </w:r>
      <w:r w:rsidR="008C08B8">
        <w:rPr>
          <w:rFonts w:ascii="Times New Roman" w:hAnsi="Times New Roman"/>
          <w:sz w:val="22"/>
        </w:rPr>
        <w:t>a =</w:t>
      </w:r>
      <w:r w:rsidRPr="00E439C6">
        <w:rPr>
          <w:rFonts w:ascii="Times New Roman" w:hAnsi="Times New Roman"/>
          <w:sz w:val="22"/>
        </w:rPr>
        <w:t xml:space="preserve"> 92</w:t>
      </w:r>
      <w:r>
        <w:rPr>
          <w:rFonts w:ascii="Times New Roman" w:hAnsi="Times New Roman"/>
          <w:sz w:val="22"/>
        </w:rPr>
        <w:t xml:space="preserve">  </w:t>
      </w:r>
      <w:r w:rsidR="008C08B8">
        <w:rPr>
          <w:rFonts w:ascii="Times New Roman" w:hAnsi="Times New Roman"/>
          <w:sz w:val="22"/>
        </w:rPr>
        <w:t>b =</w:t>
      </w:r>
      <w:r w:rsidRPr="00E439C6">
        <w:rPr>
          <w:rFonts w:ascii="Times New Roman" w:hAnsi="Times New Roman"/>
          <w:sz w:val="22"/>
        </w:rPr>
        <w:t xml:space="preserve"> 3</w:t>
      </w:r>
      <w:r>
        <w:rPr>
          <w:rFonts w:ascii="Times New Roman" w:hAnsi="Times New Roman"/>
          <w:sz w:val="22"/>
        </w:rPr>
        <w:t xml:space="preserve">  </w:t>
      </w:r>
      <w:r w:rsidR="008C08B8">
        <w:rPr>
          <w:rFonts w:ascii="Times New Roman" w:hAnsi="Times New Roman"/>
          <w:sz w:val="22"/>
        </w:rPr>
        <w:t>c =</w:t>
      </w:r>
      <w:r w:rsidRPr="00E439C6">
        <w:rPr>
          <w:rFonts w:ascii="Times New Roman" w:hAnsi="Times New Roman"/>
          <w:sz w:val="22"/>
        </w:rPr>
        <w:t xml:space="preserve"> 5</w:t>
      </w:r>
      <w:r>
        <w:rPr>
          <w:rFonts w:ascii="Times New Roman" w:hAnsi="Times New Roman"/>
          <w:sz w:val="22"/>
        </w:rPr>
        <w:t xml:space="preserve">  </w:t>
      </w:r>
      <w:r w:rsidR="008C08B8">
        <w:rPr>
          <w:rFonts w:ascii="Times New Roman" w:hAnsi="Times New Roman"/>
          <w:sz w:val="22"/>
        </w:rPr>
        <w:t>d =</w:t>
      </w:r>
      <w:r w:rsidRPr="00E439C6">
        <w:rPr>
          <w:rFonts w:ascii="Times New Roman" w:hAnsi="Times New Roman"/>
          <w:sz w:val="22"/>
        </w:rPr>
        <w:t xml:space="preserve"> 0</w:t>
      </w:r>
      <w:r>
        <w:rPr>
          <w:rFonts w:ascii="Times New Roman" w:hAnsi="Times New Roman"/>
          <w:sz w:val="22"/>
        </w:rPr>
        <w:t xml:space="preserve">   </w:t>
      </w:r>
      <w:r w:rsidRPr="00E439C6">
        <w:rPr>
          <w:rFonts w:ascii="Times New Roman" w:hAnsi="Times New Roman"/>
          <w:sz w:val="22"/>
        </w:rPr>
        <w:t>r = .28</w:t>
      </w:r>
    </w:p>
    <w:p w14:paraId="73EF7A3C" w14:textId="77777777" w:rsidR="00366D4D" w:rsidRDefault="00366D4D" w:rsidP="00366D4D">
      <w:pPr>
        <w:tabs>
          <w:tab w:val="left" w:pos="720"/>
        </w:tabs>
        <w:ind w:left="720" w:hanging="720"/>
        <w:rPr>
          <w:rFonts w:ascii="Times New Roman" w:hAnsi="Times New Roman"/>
          <w:sz w:val="22"/>
          <w:szCs w:val="24"/>
        </w:rPr>
      </w:pPr>
    </w:p>
    <w:p w14:paraId="453151DF" w14:textId="58E9803D" w:rsidR="00366D4D" w:rsidRPr="00E439C6" w:rsidRDefault="00BD105E" w:rsidP="00366D4D">
      <w:pPr>
        <w:tabs>
          <w:tab w:val="left" w:pos="720"/>
        </w:tabs>
        <w:ind w:left="720" w:hanging="720"/>
        <w:rPr>
          <w:rFonts w:ascii="Times New Roman" w:hAnsi="Times New Roman"/>
          <w:sz w:val="22"/>
          <w:szCs w:val="24"/>
        </w:rPr>
      </w:pPr>
      <w:r>
        <w:rPr>
          <w:rFonts w:ascii="Times New Roman" w:hAnsi="Times New Roman"/>
          <w:sz w:val="22"/>
          <w:szCs w:val="24"/>
        </w:rPr>
        <w:t>38.</w:t>
      </w:r>
      <w:r w:rsidR="00AF0217">
        <w:rPr>
          <w:rFonts w:ascii="Times New Roman" w:hAnsi="Times New Roman"/>
          <w:sz w:val="22"/>
          <w:szCs w:val="24"/>
        </w:rPr>
        <w:tab/>
      </w:r>
      <w:r w:rsidR="00366D4D" w:rsidRPr="00E439C6">
        <w:rPr>
          <w:rFonts w:ascii="Times New Roman" w:hAnsi="Times New Roman"/>
          <w:sz w:val="22"/>
          <w:szCs w:val="24"/>
        </w:rPr>
        <w:t>Who developed a psychosocial theory in which the driving force behind development is not sexuality but the need to become integrated into the social and cultural environment?</w:t>
      </w:r>
    </w:p>
    <w:p w14:paraId="101EBE71" w14:textId="77777777" w:rsidR="00366D4D" w:rsidRPr="00E439C6" w:rsidRDefault="00366D4D" w:rsidP="00366D4D">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Freud</w:t>
      </w:r>
    </w:p>
    <w:p w14:paraId="067CB425" w14:textId="77777777" w:rsidR="00366D4D" w:rsidRPr="00E439C6" w:rsidRDefault="00366D4D" w:rsidP="00366D4D">
      <w:pPr>
        <w:ind w:left="720"/>
        <w:rPr>
          <w:rFonts w:ascii="Times New Roman" w:hAnsi="Times New Roman"/>
          <w:i/>
          <w:sz w:val="22"/>
          <w:szCs w:val="24"/>
        </w:rPr>
      </w:pPr>
      <w:r w:rsidRPr="00E439C6">
        <w:rPr>
          <w:rFonts w:ascii="Times New Roman" w:hAnsi="Times New Roman"/>
          <w:i/>
          <w:sz w:val="22"/>
          <w:szCs w:val="24"/>
        </w:rPr>
        <w:t>Incorrect. Freud believed the driving force is sexuality.</w:t>
      </w:r>
    </w:p>
    <w:p w14:paraId="7917A0AB" w14:textId="77777777" w:rsidR="00366D4D" w:rsidRPr="00E439C6" w:rsidRDefault="00366D4D" w:rsidP="00366D4D">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Erikson</w:t>
      </w:r>
    </w:p>
    <w:p w14:paraId="1A7BA6ED" w14:textId="77777777" w:rsidR="00366D4D" w:rsidRPr="00E439C6" w:rsidRDefault="00366D4D" w:rsidP="00366D4D">
      <w:pPr>
        <w:ind w:left="720"/>
        <w:rPr>
          <w:rFonts w:ascii="Times New Roman" w:hAnsi="Times New Roman"/>
          <w:i/>
          <w:sz w:val="22"/>
          <w:szCs w:val="24"/>
        </w:rPr>
      </w:pPr>
      <w:r w:rsidRPr="00E439C6">
        <w:rPr>
          <w:rFonts w:ascii="Times New Roman" w:hAnsi="Times New Roman"/>
          <w:i/>
          <w:sz w:val="22"/>
          <w:szCs w:val="24"/>
        </w:rPr>
        <w:t>Correct. Although Erikson was part of Freud</w:t>
      </w:r>
      <w:r>
        <w:rPr>
          <w:rFonts w:ascii="Times New Roman" w:hAnsi="Times New Roman"/>
          <w:i/>
          <w:sz w:val="22"/>
          <w:szCs w:val="24"/>
        </w:rPr>
        <w:t>’</w:t>
      </w:r>
      <w:r w:rsidRPr="00E439C6">
        <w:rPr>
          <w:rFonts w:ascii="Times New Roman" w:hAnsi="Times New Roman"/>
          <w:i/>
          <w:sz w:val="22"/>
          <w:szCs w:val="24"/>
        </w:rPr>
        <w:t>s circle in Vienna, he doubted the validity of Freud</w:t>
      </w:r>
      <w:r>
        <w:rPr>
          <w:rFonts w:ascii="Times New Roman" w:hAnsi="Times New Roman"/>
          <w:i/>
          <w:sz w:val="22"/>
          <w:szCs w:val="24"/>
        </w:rPr>
        <w:t>’</w:t>
      </w:r>
      <w:r w:rsidRPr="00E439C6">
        <w:rPr>
          <w:rFonts w:ascii="Times New Roman" w:hAnsi="Times New Roman"/>
          <w:i/>
          <w:sz w:val="22"/>
          <w:szCs w:val="24"/>
        </w:rPr>
        <w:t>s theories.</w:t>
      </w:r>
    </w:p>
    <w:p w14:paraId="14BF8DAB" w14:textId="77777777" w:rsidR="00366D4D" w:rsidRPr="00E439C6" w:rsidRDefault="00366D4D" w:rsidP="00366D4D">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Bronfenbrenner</w:t>
      </w:r>
    </w:p>
    <w:p w14:paraId="13AA9C1C" w14:textId="77777777" w:rsidR="00366D4D" w:rsidRPr="00E439C6" w:rsidRDefault="00366D4D" w:rsidP="00366D4D">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Piaget</w:t>
      </w:r>
    </w:p>
    <w:p w14:paraId="1333A07D" w14:textId="77777777" w:rsidR="00366D4D" w:rsidRPr="00E439C6" w:rsidRDefault="00366D4D" w:rsidP="00366D4D">
      <w:pPr>
        <w:rPr>
          <w:rFonts w:ascii="Times New Roman" w:hAnsi="Times New Roman"/>
          <w:sz w:val="22"/>
          <w:szCs w:val="24"/>
        </w:rPr>
      </w:pPr>
      <w:r w:rsidRPr="00E439C6">
        <w:rPr>
          <w:rFonts w:ascii="Times New Roman" w:hAnsi="Times New Roman"/>
          <w:sz w:val="22"/>
          <w:szCs w:val="24"/>
        </w:rPr>
        <w:t>Answer: B</w:t>
      </w:r>
    </w:p>
    <w:p w14:paraId="6CCD02C0" w14:textId="77777777" w:rsidR="006918B9" w:rsidRDefault="00366D4D" w:rsidP="00366D4D">
      <w:pPr>
        <w:rPr>
          <w:rFonts w:ascii="Times New Roman" w:hAnsi="Times New Roman"/>
          <w:sz w:val="22"/>
          <w:szCs w:val="24"/>
        </w:rPr>
      </w:pPr>
      <w:r w:rsidRPr="00E439C6">
        <w:rPr>
          <w:rFonts w:ascii="Times New Roman" w:hAnsi="Times New Roman"/>
          <w:sz w:val="22"/>
          <w:szCs w:val="24"/>
        </w:rPr>
        <w:t>Difficulty: 2</w:t>
      </w:r>
    </w:p>
    <w:p w14:paraId="2F295C90" w14:textId="75CA4BDB" w:rsidR="00366D4D" w:rsidRPr="00E439C6" w:rsidRDefault="00366D4D" w:rsidP="00366D4D">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19</w:t>
      </w:r>
    </w:p>
    <w:p w14:paraId="60D0CBFD" w14:textId="77777777" w:rsidR="00366D4D" w:rsidRPr="00E439C6" w:rsidRDefault="00366D4D" w:rsidP="00366D4D">
      <w:pPr>
        <w:rPr>
          <w:rFonts w:ascii="Times New Roman" w:hAnsi="Times New Roman"/>
          <w:sz w:val="22"/>
          <w:szCs w:val="24"/>
        </w:rPr>
      </w:pPr>
      <w:r w:rsidRPr="00E439C6">
        <w:rPr>
          <w:rFonts w:ascii="Times New Roman" w:hAnsi="Times New Roman"/>
          <w:sz w:val="22"/>
          <w:szCs w:val="24"/>
        </w:rPr>
        <w:t>Skill: C</w:t>
      </w:r>
    </w:p>
    <w:p w14:paraId="452E9448" w14:textId="77777777" w:rsidR="00366D4D" w:rsidRPr="00E439C6" w:rsidRDefault="00366D4D" w:rsidP="00366D4D">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5</w:t>
      </w:r>
    </w:p>
    <w:p w14:paraId="26FB7329" w14:textId="77777777" w:rsidR="00366D4D" w:rsidRPr="00E439C6" w:rsidRDefault="00366D4D" w:rsidP="00366D4D">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177DC00B" w14:textId="77777777" w:rsidR="00366D4D" w:rsidRPr="00E439C6" w:rsidRDefault="00366D4D" w:rsidP="00366D4D">
      <w:pPr>
        <w:rPr>
          <w:rFonts w:ascii="Times New Roman" w:hAnsi="Times New Roman"/>
          <w:sz w:val="22"/>
          <w:szCs w:val="24"/>
        </w:rPr>
      </w:pPr>
    </w:p>
    <w:p w14:paraId="4E3D18CC" w14:textId="10E99C6C" w:rsidR="00366D4D" w:rsidRPr="00E439C6" w:rsidRDefault="00BD105E" w:rsidP="00366D4D">
      <w:pPr>
        <w:tabs>
          <w:tab w:val="left" w:pos="720"/>
        </w:tabs>
        <w:ind w:left="720" w:hanging="720"/>
        <w:rPr>
          <w:rFonts w:ascii="Times New Roman" w:hAnsi="Times New Roman"/>
          <w:sz w:val="22"/>
          <w:szCs w:val="24"/>
        </w:rPr>
      </w:pPr>
      <w:r>
        <w:rPr>
          <w:rFonts w:ascii="Times New Roman" w:hAnsi="Times New Roman"/>
          <w:sz w:val="22"/>
          <w:szCs w:val="24"/>
        </w:rPr>
        <w:t>39.</w:t>
      </w:r>
      <w:r w:rsidR="00AF0217">
        <w:rPr>
          <w:rFonts w:ascii="Times New Roman" w:hAnsi="Times New Roman"/>
          <w:sz w:val="22"/>
          <w:szCs w:val="24"/>
        </w:rPr>
        <w:tab/>
      </w:r>
      <w:r w:rsidR="00366D4D" w:rsidRPr="00E439C6">
        <w:rPr>
          <w:rFonts w:ascii="Times New Roman" w:hAnsi="Times New Roman"/>
          <w:sz w:val="22"/>
          <w:szCs w:val="24"/>
        </w:rPr>
        <w:t>What was one of the ways that Erikson</w:t>
      </w:r>
      <w:r w:rsidR="00366D4D">
        <w:rPr>
          <w:rFonts w:ascii="Times New Roman" w:hAnsi="Times New Roman"/>
          <w:sz w:val="22"/>
          <w:szCs w:val="24"/>
        </w:rPr>
        <w:t>’</w:t>
      </w:r>
      <w:r w:rsidR="00366D4D" w:rsidRPr="00E439C6">
        <w:rPr>
          <w:rFonts w:ascii="Times New Roman" w:hAnsi="Times New Roman"/>
          <w:sz w:val="22"/>
          <w:szCs w:val="24"/>
        </w:rPr>
        <w:t>s theory differed from Freud</w:t>
      </w:r>
      <w:r w:rsidR="00366D4D">
        <w:rPr>
          <w:rFonts w:ascii="Times New Roman" w:hAnsi="Times New Roman"/>
          <w:sz w:val="22"/>
          <w:szCs w:val="24"/>
        </w:rPr>
        <w:t>’</w:t>
      </w:r>
      <w:r w:rsidR="00366D4D" w:rsidRPr="00E439C6">
        <w:rPr>
          <w:rFonts w:ascii="Times New Roman" w:hAnsi="Times New Roman"/>
          <w:sz w:val="22"/>
          <w:szCs w:val="24"/>
        </w:rPr>
        <w:t>s theory? Erikson believed that _____.</w:t>
      </w:r>
    </w:p>
    <w:p w14:paraId="18ED29CC" w14:textId="77777777" w:rsidR="00366D4D" w:rsidRPr="00E439C6" w:rsidRDefault="00366D4D" w:rsidP="00366D4D">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sexuality was even more important than Freud did</w:t>
      </w:r>
    </w:p>
    <w:p w14:paraId="5D6928DC" w14:textId="77777777" w:rsidR="00366D4D" w:rsidRPr="00E439C6" w:rsidRDefault="00366D4D" w:rsidP="00366D4D">
      <w:pPr>
        <w:ind w:left="720"/>
        <w:rPr>
          <w:rFonts w:ascii="Times New Roman" w:hAnsi="Times New Roman"/>
          <w:i/>
          <w:sz w:val="22"/>
          <w:szCs w:val="24"/>
        </w:rPr>
      </w:pPr>
      <w:r w:rsidRPr="00E439C6">
        <w:rPr>
          <w:rFonts w:ascii="Times New Roman" w:hAnsi="Times New Roman"/>
          <w:i/>
          <w:sz w:val="22"/>
          <w:szCs w:val="24"/>
        </w:rPr>
        <w:t xml:space="preserve">Incorrect. Freud believed the driving force </w:t>
      </w:r>
      <w:r>
        <w:rPr>
          <w:rFonts w:ascii="Times New Roman" w:hAnsi="Times New Roman"/>
          <w:i/>
          <w:sz w:val="22"/>
          <w:szCs w:val="24"/>
        </w:rPr>
        <w:t xml:space="preserve">of human development </w:t>
      </w:r>
      <w:r w:rsidRPr="00E439C6">
        <w:rPr>
          <w:rFonts w:ascii="Times New Roman" w:hAnsi="Times New Roman"/>
          <w:i/>
          <w:sz w:val="22"/>
          <w:szCs w:val="24"/>
        </w:rPr>
        <w:t>is sexuality</w:t>
      </w:r>
      <w:r>
        <w:rPr>
          <w:rFonts w:ascii="Times New Roman" w:hAnsi="Times New Roman"/>
          <w:i/>
          <w:sz w:val="22"/>
          <w:szCs w:val="24"/>
        </w:rPr>
        <w:t>;</w:t>
      </w:r>
      <w:r w:rsidRPr="00E439C6">
        <w:rPr>
          <w:rFonts w:ascii="Times New Roman" w:hAnsi="Times New Roman"/>
          <w:i/>
          <w:sz w:val="22"/>
          <w:szCs w:val="24"/>
        </w:rPr>
        <w:t xml:space="preserve"> Erikson did not.</w:t>
      </w:r>
    </w:p>
    <w:p w14:paraId="26517124" w14:textId="77777777" w:rsidR="00366D4D" w:rsidRPr="00E439C6" w:rsidRDefault="00366D4D" w:rsidP="00366D4D">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personality was set at birth, while Freud thought that it was completed by age 6</w:t>
      </w:r>
    </w:p>
    <w:p w14:paraId="1D6E372A" w14:textId="77777777" w:rsidR="00366D4D" w:rsidRPr="00E439C6" w:rsidRDefault="00366D4D" w:rsidP="00366D4D">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development continued throughout the lifespan, and Freud believed that only the early years were important</w:t>
      </w:r>
    </w:p>
    <w:p w14:paraId="28470BDE" w14:textId="77777777" w:rsidR="00366D4D" w:rsidRPr="00E439C6" w:rsidRDefault="00366D4D" w:rsidP="00366D4D">
      <w:pPr>
        <w:ind w:left="720"/>
        <w:rPr>
          <w:rFonts w:ascii="Times New Roman" w:hAnsi="Times New Roman"/>
          <w:i/>
          <w:sz w:val="22"/>
          <w:szCs w:val="24"/>
        </w:rPr>
      </w:pPr>
      <w:r w:rsidRPr="00E439C6">
        <w:rPr>
          <w:rFonts w:ascii="Times New Roman" w:hAnsi="Times New Roman"/>
          <w:i/>
          <w:sz w:val="22"/>
          <w:szCs w:val="24"/>
        </w:rPr>
        <w:t>Correct. Erikson</w:t>
      </w:r>
      <w:r>
        <w:rPr>
          <w:rFonts w:ascii="Times New Roman" w:hAnsi="Times New Roman"/>
          <w:i/>
          <w:sz w:val="22"/>
          <w:szCs w:val="24"/>
        </w:rPr>
        <w:t>’</w:t>
      </w:r>
      <w:r w:rsidRPr="00E439C6">
        <w:rPr>
          <w:rFonts w:ascii="Times New Roman" w:hAnsi="Times New Roman"/>
          <w:i/>
          <w:sz w:val="22"/>
          <w:szCs w:val="24"/>
        </w:rPr>
        <w:t>s theory of human development continues through late adulthood.</w:t>
      </w:r>
    </w:p>
    <w:p w14:paraId="489F13AC" w14:textId="77777777" w:rsidR="00366D4D" w:rsidRPr="00E439C6" w:rsidRDefault="00366D4D" w:rsidP="00366D4D">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biological factors were more important in terms of development, and Freud believed that culture was more important</w:t>
      </w:r>
    </w:p>
    <w:p w14:paraId="19C28707" w14:textId="77777777" w:rsidR="00366D4D" w:rsidRPr="00E439C6" w:rsidRDefault="00366D4D" w:rsidP="00366D4D">
      <w:pPr>
        <w:rPr>
          <w:rFonts w:ascii="Times New Roman" w:hAnsi="Times New Roman"/>
          <w:sz w:val="22"/>
          <w:szCs w:val="24"/>
        </w:rPr>
      </w:pPr>
      <w:r w:rsidRPr="00E439C6">
        <w:rPr>
          <w:rFonts w:ascii="Times New Roman" w:hAnsi="Times New Roman"/>
          <w:sz w:val="22"/>
          <w:szCs w:val="24"/>
        </w:rPr>
        <w:t>Answer: C</w:t>
      </w:r>
    </w:p>
    <w:p w14:paraId="6CFEFF95" w14:textId="77777777" w:rsidR="006918B9" w:rsidRDefault="00366D4D" w:rsidP="00366D4D">
      <w:pPr>
        <w:rPr>
          <w:rFonts w:ascii="Times New Roman" w:hAnsi="Times New Roman"/>
          <w:sz w:val="22"/>
          <w:szCs w:val="24"/>
        </w:rPr>
      </w:pPr>
      <w:r w:rsidRPr="00E439C6">
        <w:rPr>
          <w:rFonts w:ascii="Times New Roman" w:hAnsi="Times New Roman"/>
          <w:sz w:val="22"/>
          <w:szCs w:val="24"/>
        </w:rPr>
        <w:t>Difficulty: 3</w:t>
      </w:r>
    </w:p>
    <w:p w14:paraId="0A4C6C7C" w14:textId="0FEF5E3D" w:rsidR="00366D4D" w:rsidRPr="00E439C6" w:rsidRDefault="00366D4D" w:rsidP="00366D4D">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19</w:t>
      </w:r>
    </w:p>
    <w:p w14:paraId="30EA7769" w14:textId="77777777" w:rsidR="00366D4D" w:rsidRPr="00E439C6" w:rsidRDefault="00366D4D" w:rsidP="00366D4D">
      <w:pPr>
        <w:rPr>
          <w:rFonts w:ascii="Times New Roman" w:hAnsi="Times New Roman"/>
          <w:sz w:val="22"/>
          <w:szCs w:val="24"/>
        </w:rPr>
      </w:pPr>
      <w:r w:rsidRPr="00E439C6">
        <w:rPr>
          <w:rFonts w:ascii="Times New Roman" w:hAnsi="Times New Roman"/>
          <w:sz w:val="22"/>
          <w:szCs w:val="24"/>
        </w:rPr>
        <w:t>Skill: C</w:t>
      </w:r>
    </w:p>
    <w:p w14:paraId="2DF3D0FC" w14:textId="77777777" w:rsidR="00366D4D" w:rsidRPr="00E439C6" w:rsidRDefault="00366D4D" w:rsidP="00366D4D">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5</w:t>
      </w:r>
    </w:p>
    <w:p w14:paraId="7DA52537" w14:textId="77777777" w:rsidR="00366D4D" w:rsidRPr="00E439C6" w:rsidRDefault="00366D4D" w:rsidP="00366D4D">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4391AEBC" w14:textId="23BE9C62" w:rsidR="00366D4D" w:rsidRPr="00E439C6" w:rsidRDefault="00366D4D" w:rsidP="00366D4D">
      <w:pPr>
        <w:rPr>
          <w:rFonts w:ascii="Times New Roman" w:hAnsi="Times New Roman"/>
          <w:sz w:val="22"/>
        </w:rPr>
      </w:pPr>
      <w:r w:rsidRPr="00E439C6">
        <w:rPr>
          <w:rFonts w:ascii="Times New Roman" w:hAnsi="Times New Roman"/>
          <w:sz w:val="22"/>
        </w:rPr>
        <w:t>% correct 82</w:t>
      </w:r>
      <w:r>
        <w:rPr>
          <w:rFonts w:ascii="Times New Roman" w:hAnsi="Times New Roman"/>
          <w:sz w:val="22"/>
        </w:rPr>
        <w:t xml:space="preserve">   </w:t>
      </w:r>
      <w:r w:rsidR="008C08B8">
        <w:rPr>
          <w:rFonts w:ascii="Times New Roman" w:hAnsi="Times New Roman"/>
          <w:sz w:val="22"/>
        </w:rPr>
        <w:t>a =</w:t>
      </w:r>
      <w:r w:rsidRPr="00E439C6">
        <w:rPr>
          <w:rFonts w:ascii="Times New Roman" w:hAnsi="Times New Roman"/>
          <w:sz w:val="22"/>
        </w:rPr>
        <w:t xml:space="preserve"> 0</w:t>
      </w:r>
      <w:r>
        <w:rPr>
          <w:rFonts w:ascii="Times New Roman" w:hAnsi="Times New Roman"/>
          <w:sz w:val="22"/>
        </w:rPr>
        <w:t xml:space="preserve">  </w:t>
      </w:r>
      <w:r w:rsidR="008C08B8">
        <w:rPr>
          <w:rFonts w:ascii="Times New Roman" w:hAnsi="Times New Roman"/>
          <w:sz w:val="22"/>
        </w:rPr>
        <w:t>b =</w:t>
      </w:r>
      <w:r w:rsidRPr="00E439C6">
        <w:rPr>
          <w:rFonts w:ascii="Times New Roman" w:hAnsi="Times New Roman"/>
          <w:sz w:val="22"/>
        </w:rPr>
        <w:t xml:space="preserve"> 6</w:t>
      </w:r>
      <w:r>
        <w:rPr>
          <w:rFonts w:ascii="Times New Roman" w:hAnsi="Times New Roman"/>
          <w:sz w:val="22"/>
        </w:rPr>
        <w:t xml:space="preserve">  </w:t>
      </w:r>
      <w:r w:rsidR="008C08B8">
        <w:rPr>
          <w:rFonts w:ascii="Times New Roman" w:hAnsi="Times New Roman"/>
          <w:sz w:val="22"/>
        </w:rPr>
        <w:t>c =</w:t>
      </w:r>
      <w:r w:rsidRPr="00E439C6">
        <w:rPr>
          <w:rFonts w:ascii="Times New Roman" w:hAnsi="Times New Roman"/>
          <w:sz w:val="22"/>
        </w:rPr>
        <w:t xml:space="preserve"> 82</w:t>
      </w:r>
      <w:r>
        <w:rPr>
          <w:rFonts w:ascii="Times New Roman" w:hAnsi="Times New Roman"/>
          <w:sz w:val="22"/>
        </w:rPr>
        <w:t xml:space="preserve">  </w:t>
      </w:r>
      <w:r w:rsidR="008C08B8">
        <w:rPr>
          <w:rFonts w:ascii="Times New Roman" w:hAnsi="Times New Roman"/>
          <w:sz w:val="22"/>
        </w:rPr>
        <w:t>d =</w:t>
      </w:r>
      <w:r w:rsidRPr="00E439C6">
        <w:rPr>
          <w:rFonts w:ascii="Times New Roman" w:hAnsi="Times New Roman"/>
          <w:sz w:val="22"/>
        </w:rPr>
        <w:t xml:space="preserve"> 0</w:t>
      </w:r>
      <w:r>
        <w:rPr>
          <w:rFonts w:ascii="Times New Roman" w:hAnsi="Times New Roman"/>
          <w:sz w:val="22"/>
        </w:rPr>
        <w:t xml:space="preserve">   </w:t>
      </w:r>
      <w:r w:rsidRPr="00E439C6">
        <w:rPr>
          <w:rFonts w:ascii="Times New Roman" w:hAnsi="Times New Roman"/>
          <w:sz w:val="22"/>
        </w:rPr>
        <w:t>r = .52</w:t>
      </w:r>
    </w:p>
    <w:p w14:paraId="46E93099" w14:textId="77777777" w:rsidR="00A53300" w:rsidRPr="00E439C6" w:rsidRDefault="00A53300" w:rsidP="00A53300">
      <w:pPr>
        <w:rPr>
          <w:rFonts w:ascii="Times New Roman" w:hAnsi="Times New Roman"/>
          <w:sz w:val="22"/>
          <w:szCs w:val="24"/>
        </w:rPr>
      </w:pPr>
    </w:p>
    <w:p w14:paraId="7AFA304D" w14:textId="628220E9" w:rsidR="00A53300" w:rsidRPr="00E439C6" w:rsidRDefault="00BD105E" w:rsidP="00A53300">
      <w:pPr>
        <w:tabs>
          <w:tab w:val="left" w:pos="720"/>
        </w:tabs>
        <w:ind w:left="720" w:hanging="720"/>
        <w:rPr>
          <w:rFonts w:ascii="Times New Roman" w:hAnsi="Times New Roman"/>
          <w:sz w:val="22"/>
          <w:szCs w:val="24"/>
        </w:rPr>
      </w:pPr>
      <w:r>
        <w:rPr>
          <w:rFonts w:ascii="Times New Roman" w:hAnsi="Times New Roman"/>
          <w:sz w:val="22"/>
          <w:szCs w:val="24"/>
        </w:rPr>
        <w:t>40.</w:t>
      </w:r>
      <w:r w:rsidR="00AF0217">
        <w:rPr>
          <w:rFonts w:ascii="Times New Roman" w:hAnsi="Times New Roman"/>
          <w:sz w:val="22"/>
          <w:szCs w:val="24"/>
        </w:rPr>
        <w:tab/>
      </w:r>
      <w:r w:rsidR="00A53300" w:rsidRPr="00E439C6">
        <w:rPr>
          <w:rFonts w:ascii="Times New Roman" w:hAnsi="Times New Roman"/>
          <w:sz w:val="22"/>
          <w:szCs w:val="24"/>
        </w:rPr>
        <w:t>Erik Erikson</w:t>
      </w:r>
      <w:r w:rsidR="00A53300">
        <w:rPr>
          <w:rFonts w:ascii="Times New Roman" w:hAnsi="Times New Roman"/>
          <w:sz w:val="22"/>
          <w:szCs w:val="24"/>
        </w:rPr>
        <w:t>’</w:t>
      </w:r>
      <w:r w:rsidR="00A53300" w:rsidRPr="00E439C6">
        <w:rPr>
          <w:rFonts w:ascii="Times New Roman" w:hAnsi="Times New Roman"/>
          <w:sz w:val="22"/>
          <w:szCs w:val="24"/>
        </w:rPr>
        <w:t>s psychosocial theory comprises ______ stages.</w:t>
      </w:r>
    </w:p>
    <w:p w14:paraId="6B1BE83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lastRenderedPageBreak/>
        <w:t>a.</w:t>
      </w:r>
      <w:r w:rsidRPr="00E439C6">
        <w:rPr>
          <w:rFonts w:ascii="Times New Roman" w:hAnsi="Times New Roman"/>
          <w:sz w:val="22"/>
          <w:szCs w:val="24"/>
        </w:rPr>
        <w:tab/>
        <w:t>four cognitive</w:t>
      </w:r>
    </w:p>
    <w:p w14:paraId="28A7812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five psychosexual</w:t>
      </w:r>
    </w:p>
    <w:p w14:paraId="3D11CD65"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eight psychosocial</w:t>
      </w:r>
    </w:p>
    <w:p w14:paraId="6F015F9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three moral</w:t>
      </w:r>
    </w:p>
    <w:p w14:paraId="22BC79F9"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C</w:t>
      </w:r>
    </w:p>
    <w:p w14:paraId="33A00AC4" w14:textId="5E8880AF"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2</w:t>
      </w:r>
      <w:r w:rsidR="00755D10">
        <w:rPr>
          <w:rFonts w:ascii="Times New Roman" w:hAnsi="Times New Roman"/>
          <w:sz w:val="22"/>
          <w:szCs w:val="24"/>
        </w:rPr>
        <w:t>0</w:t>
      </w:r>
    </w:p>
    <w:p w14:paraId="1DC9DBB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63FEE581" w14:textId="35BD974F"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755D10">
        <w:rPr>
          <w:rFonts w:ascii="Times New Roman" w:hAnsi="Times New Roman"/>
          <w:sz w:val="22"/>
          <w:szCs w:val="24"/>
        </w:rPr>
        <w:t>5</w:t>
      </w:r>
    </w:p>
    <w:p w14:paraId="44B7608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49FEECA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53C92200" w14:textId="77777777" w:rsidR="00A53300" w:rsidRPr="00E439C6" w:rsidRDefault="00A53300" w:rsidP="00A53300">
      <w:pPr>
        <w:rPr>
          <w:rFonts w:ascii="Times New Roman" w:hAnsi="Times New Roman"/>
          <w:sz w:val="22"/>
          <w:szCs w:val="24"/>
        </w:rPr>
      </w:pPr>
    </w:p>
    <w:p w14:paraId="662A2C58" w14:textId="35356529" w:rsidR="00A53300" w:rsidRPr="00E439C6" w:rsidRDefault="00DF4E35" w:rsidP="00A53300">
      <w:pPr>
        <w:tabs>
          <w:tab w:val="left" w:pos="720"/>
        </w:tabs>
        <w:ind w:left="720" w:hanging="720"/>
        <w:rPr>
          <w:rFonts w:ascii="Times New Roman" w:hAnsi="Times New Roman"/>
          <w:sz w:val="22"/>
          <w:szCs w:val="24"/>
        </w:rPr>
      </w:pPr>
      <w:r>
        <w:rPr>
          <w:rFonts w:ascii="Times New Roman" w:hAnsi="Times New Roman"/>
          <w:sz w:val="22"/>
          <w:szCs w:val="24"/>
        </w:rPr>
        <w:t>41.</w:t>
      </w:r>
      <w:r w:rsidR="00AF0217">
        <w:rPr>
          <w:rFonts w:ascii="Times New Roman" w:hAnsi="Times New Roman"/>
          <w:sz w:val="22"/>
          <w:szCs w:val="24"/>
        </w:rPr>
        <w:tab/>
      </w:r>
      <w:r w:rsidR="00A53300" w:rsidRPr="00E439C6">
        <w:rPr>
          <w:rFonts w:ascii="Times New Roman" w:hAnsi="Times New Roman"/>
          <w:sz w:val="22"/>
          <w:szCs w:val="24"/>
        </w:rPr>
        <w:t xml:space="preserve">Which of the following is </w:t>
      </w:r>
      <w:r w:rsidR="00A53300">
        <w:rPr>
          <w:rFonts w:ascii="Times New Roman" w:hAnsi="Times New Roman"/>
          <w:sz w:val="22"/>
          <w:szCs w:val="24"/>
        </w:rPr>
        <w:t>the</w:t>
      </w:r>
      <w:r w:rsidR="00A53300" w:rsidRPr="00E439C6">
        <w:rPr>
          <w:rFonts w:ascii="Times New Roman" w:hAnsi="Times New Roman"/>
          <w:sz w:val="22"/>
          <w:szCs w:val="24"/>
        </w:rPr>
        <w:t xml:space="preserve"> correct order of Erik Erikson</w:t>
      </w:r>
      <w:r w:rsidR="00A53300">
        <w:rPr>
          <w:rFonts w:ascii="Times New Roman" w:hAnsi="Times New Roman"/>
          <w:sz w:val="22"/>
          <w:szCs w:val="24"/>
        </w:rPr>
        <w:t>’</w:t>
      </w:r>
      <w:r w:rsidR="00A53300" w:rsidRPr="00E439C6">
        <w:rPr>
          <w:rFonts w:ascii="Times New Roman" w:hAnsi="Times New Roman"/>
          <w:sz w:val="22"/>
          <w:szCs w:val="24"/>
        </w:rPr>
        <w:t>s third, fourth, and fifth stages of psychosocial development?</w:t>
      </w:r>
    </w:p>
    <w:p w14:paraId="7AF41DB5"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initiative vs. guilt, identity vs. identity confusion, generativity vs. stagnation</w:t>
      </w:r>
    </w:p>
    <w:p w14:paraId="02249E9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ego integrity vs. despair, intimacy vs. isolation, identity vs. identity confusion</w:t>
      </w:r>
    </w:p>
    <w:p w14:paraId="51E5E29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trust vs. mistrust, industry vs. inferiority, autonomy vs. shame and doubt</w:t>
      </w:r>
    </w:p>
    <w:p w14:paraId="7B32E13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initiative vs. guilt, industry vs. inferiority, identity vs. identity confusion</w:t>
      </w:r>
    </w:p>
    <w:p w14:paraId="69F6354C"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D</w:t>
      </w:r>
    </w:p>
    <w:p w14:paraId="25678173" w14:textId="375E9794"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2</w:t>
      </w:r>
      <w:r w:rsidR="00755D10">
        <w:rPr>
          <w:rFonts w:ascii="Times New Roman" w:hAnsi="Times New Roman"/>
          <w:sz w:val="22"/>
          <w:szCs w:val="24"/>
        </w:rPr>
        <w:t>0</w:t>
      </w:r>
    </w:p>
    <w:p w14:paraId="0EDDCE4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6E3F47CA" w14:textId="42E9D3A8"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755D10">
        <w:rPr>
          <w:rFonts w:ascii="Times New Roman" w:hAnsi="Times New Roman"/>
          <w:sz w:val="22"/>
          <w:szCs w:val="24"/>
        </w:rPr>
        <w:t>5</w:t>
      </w:r>
    </w:p>
    <w:p w14:paraId="0CB213F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26B4765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42CEDB9" w14:textId="06B231AA" w:rsidR="00A53300" w:rsidRPr="00E439C6" w:rsidRDefault="00A53300" w:rsidP="00A53300">
      <w:pPr>
        <w:rPr>
          <w:rFonts w:ascii="Times New Roman" w:hAnsi="Times New Roman"/>
          <w:sz w:val="22"/>
          <w:szCs w:val="24"/>
        </w:rPr>
      </w:pPr>
    </w:p>
    <w:p w14:paraId="775E4C44" w14:textId="5C76998E" w:rsidR="00A53300" w:rsidRPr="00E439C6" w:rsidRDefault="00DF4E35" w:rsidP="00A53300">
      <w:pPr>
        <w:tabs>
          <w:tab w:val="left" w:pos="720"/>
        </w:tabs>
        <w:ind w:left="720" w:hanging="720"/>
        <w:rPr>
          <w:rFonts w:ascii="Times New Roman" w:hAnsi="Times New Roman"/>
          <w:sz w:val="22"/>
          <w:szCs w:val="24"/>
        </w:rPr>
      </w:pPr>
      <w:r>
        <w:rPr>
          <w:rFonts w:ascii="Times New Roman" w:hAnsi="Times New Roman"/>
          <w:sz w:val="22"/>
          <w:szCs w:val="24"/>
        </w:rPr>
        <w:t>42.</w:t>
      </w:r>
      <w:r w:rsidR="00AF0217">
        <w:rPr>
          <w:rFonts w:ascii="Times New Roman" w:hAnsi="Times New Roman"/>
          <w:sz w:val="22"/>
          <w:szCs w:val="24"/>
        </w:rPr>
        <w:tab/>
      </w:r>
      <w:r w:rsidR="00A53300" w:rsidRPr="00E439C6">
        <w:rPr>
          <w:rFonts w:ascii="Times New Roman" w:hAnsi="Times New Roman"/>
          <w:sz w:val="22"/>
          <w:szCs w:val="24"/>
        </w:rPr>
        <w:t>Erikson believed that each stage had a distinctive developmental challenge, which he referred to as a _____.</w:t>
      </w:r>
    </w:p>
    <w:p w14:paraId="77A0D2D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fixation</w:t>
      </w:r>
    </w:p>
    <w:p w14:paraId="6FC4C7E2"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Freud discussed fixations. The developmental challenge for Erikson was the crisis.</w:t>
      </w:r>
    </w:p>
    <w:p w14:paraId="6B352435"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sensitivity</w:t>
      </w:r>
    </w:p>
    <w:p w14:paraId="70BAEFE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critical period</w:t>
      </w:r>
    </w:p>
    <w:p w14:paraId="4E91507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crisis</w:t>
      </w:r>
    </w:p>
    <w:p w14:paraId="4A0ECA03" w14:textId="77777777" w:rsidR="006918B9" w:rsidRDefault="00A53300" w:rsidP="00A53300">
      <w:pPr>
        <w:ind w:left="720"/>
        <w:rPr>
          <w:rFonts w:ascii="Times New Roman" w:hAnsi="Times New Roman"/>
          <w:i/>
          <w:sz w:val="22"/>
          <w:szCs w:val="24"/>
        </w:rPr>
      </w:pPr>
      <w:r w:rsidRPr="00E439C6">
        <w:rPr>
          <w:rFonts w:ascii="Times New Roman" w:hAnsi="Times New Roman"/>
          <w:i/>
          <w:sz w:val="22"/>
          <w:szCs w:val="24"/>
        </w:rPr>
        <w:t>Correct. Erikson believed that a successful resolution of the crisis prepares the person well for the next stage of development.</w:t>
      </w:r>
    </w:p>
    <w:p w14:paraId="59F5CE40" w14:textId="0D9FE48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D</w:t>
      </w:r>
    </w:p>
    <w:p w14:paraId="2EC3D55E"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13E9D0D7" w14:textId="3468AD0F"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755D10">
        <w:rPr>
          <w:rFonts w:ascii="Times New Roman" w:hAnsi="Times New Roman"/>
          <w:sz w:val="22"/>
          <w:szCs w:val="24"/>
        </w:rPr>
        <w:t>20</w:t>
      </w:r>
    </w:p>
    <w:p w14:paraId="0BFD8E7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194F3437" w14:textId="10E06741"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755D10">
        <w:rPr>
          <w:rFonts w:ascii="Times New Roman" w:hAnsi="Times New Roman"/>
          <w:sz w:val="22"/>
          <w:szCs w:val="24"/>
        </w:rPr>
        <w:t>5</w:t>
      </w:r>
    </w:p>
    <w:p w14:paraId="0E92D250" w14:textId="77777777" w:rsidR="00A53300" w:rsidRPr="00DF4F07"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319B009C" w14:textId="77777777" w:rsidR="00A53300" w:rsidRPr="00E439C6" w:rsidRDefault="00A53300" w:rsidP="00A53300">
      <w:pPr>
        <w:rPr>
          <w:rFonts w:ascii="Times New Roman" w:hAnsi="Times New Roman"/>
          <w:sz w:val="22"/>
          <w:szCs w:val="24"/>
        </w:rPr>
      </w:pPr>
    </w:p>
    <w:p w14:paraId="22732755" w14:textId="569BE3D9" w:rsidR="00A53300" w:rsidRPr="00E439C6" w:rsidRDefault="00DF4E35" w:rsidP="00A53300">
      <w:pPr>
        <w:tabs>
          <w:tab w:val="left" w:pos="720"/>
        </w:tabs>
        <w:ind w:left="720" w:hanging="720"/>
        <w:rPr>
          <w:rFonts w:ascii="Times New Roman" w:hAnsi="Times New Roman"/>
          <w:sz w:val="22"/>
          <w:szCs w:val="24"/>
        </w:rPr>
      </w:pPr>
      <w:r>
        <w:rPr>
          <w:rFonts w:ascii="Times New Roman" w:hAnsi="Times New Roman"/>
          <w:sz w:val="22"/>
          <w:szCs w:val="24"/>
        </w:rPr>
        <w:t>43.</w:t>
      </w:r>
      <w:r w:rsidR="00AF0217">
        <w:rPr>
          <w:rFonts w:ascii="Times New Roman" w:hAnsi="Times New Roman"/>
          <w:sz w:val="22"/>
          <w:szCs w:val="24"/>
        </w:rPr>
        <w:tab/>
      </w:r>
      <w:r w:rsidR="00B07E83">
        <w:rPr>
          <w:rFonts w:ascii="Times New Roman" w:hAnsi="Times New Roman"/>
          <w:sz w:val="22"/>
          <w:szCs w:val="24"/>
        </w:rPr>
        <w:t>According to Erikson, w</w:t>
      </w:r>
      <w:r w:rsidR="00B07E83" w:rsidRPr="00E439C6">
        <w:rPr>
          <w:rFonts w:ascii="Times New Roman" w:hAnsi="Times New Roman"/>
          <w:sz w:val="22"/>
          <w:szCs w:val="24"/>
        </w:rPr>
        <w:t xml:space="preserve">hat </w:t>
      </w:r>
      <w:r w:rsidR="00A53300" w:rsidRPr="00E439C6">
        <w:rPr>
          <w:rFonts w:ascii="Times New Roman" w:hAnsi="Times New Roman"/>
          <w:sz w:val="22"/>
          <w:szCs w:val="24"/>
        </w:rPr>
        <w:t>happens when a person who had difficulty with the developmental challenge in one stage enters the next stage? He or she is ______.</w:t>
      </w:r>
    </w:p>
    <w:p w14:paraId="36B8A65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equally likely to do well with the new stage as someone who achieved the developmental challenge at the earlier stage</w:t>
      </w:r>
    </w:p>
    <w:p w14:paraId="64D350B8"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Erikson believed that failure to complete the crisis in one stage increased the likelihood of failure at the next stage.</w:t>
      </w:r>
    </w:p>
    <w:p w14:paraId="19CC844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at high risk for being unsuccessful at the next stage as well</w:t>
      </w:r>
    </w:p>
    <w:p w14:paraId="55FA6A2F"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Erikson believed that failure to complete the crisis in one stage increased the likelihood of failure at the next stage.</w:t>
      </w:r>
    </w:p>
    <w:p w14:paraId="02C86C3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lastRenderedPageBreak/>
        <w:t>c.</w:t>
      </w:r>
      <w:r w:rsidRPr="00E439C6">
        <w:rPr>
          <w:rFonts w:ascii="Times New Roman" w:hAnsi="Times New Roman"/>
          <w:sz w:val="22"/>
          <w:szCs w:val="24"/>
        </w:rPr>
        <w:tab/>
        <w:t>advised to regress to the earlier stage and successfully complete the developmental challenge before moving on</w:t>
      </w:r>
    </w:p>
    <w:p w14:paraId="5DED077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more likely to do well since he or she experienced the difficulty in the previous stage</w:t>
      </w:r>
    </w:p>
    <w:p w14:paraId="69457AD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w:t>
      </w:r>
      <w:r>
        <w:rPr>
          <w:rFonts w:ascii="Times New Roman" w:hAnsi="Times New Roman"/>
          <w:sz w:val="22"/>
          <w:szCs w:val="24"/>
        </w:rPr>
        <w:t xml:space="preserve"> </w:t>
      </w:r>
      <w:r w:rsidRPr="00E439C6">
        <w:rPr>
          <w:rFonts w:ascii="Times New Roman" w:hAnsi="Times New Roman"/>
          <w:sz w:val="22"/>
          <w:szCs w:val="24"/>
        </w:rPr>
        <w:t>B</w:t>
      </w:r>
    </w:p>
    <w:p w14:paraId="2898C12E"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2</w:t>
      </w:r>
    </w:p>
    <w:p w14:paraId="23A6AD3C" w14:textId="29DD447A"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2</w:t>
      </w:r>
      <w:r w:rsidR="00B07E83">
        <w:rPr>
          <w:rFonts w:ascii="Times New Roman" w:hAnsi="Times New Roman"/>
          <w:sz w:val="22"/>
          <w:szCs w:val="24"/>
        </w:rPr>
        <w:t>0</w:t>
      </w:r>
    </w:p>
    <w:p w14:paraId="4C509E6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4BDAAE50" w14:textId="5A3A0355"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B07E83">
        <w:rPr>
          <w:rFonts w:ascii="Times New Roman" w:hAnsi="Times New Roman"/>
          <w:sz w:val="22"/>
          <w:szCs w:val="24"/>
        </w:rPr>
        <w:t>5</w:t>
      </w:r>
    </w:p>
    <w:p w14:paraId="1F5E106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76A8E582" w14:textId="03D3894E" w:rsidR="00A53300" w:rsidRPr="00E439C6" w:rsidRDefault="00A53300" w:rsidP="00A53300">
      <w:pPr>
        <w:rPr>
          <w:rFonts w:ascii="Times New Roman" w:hAnsi="Times New Roman"/>
          <w:sz w:val="22"/>
        </w:rPr>
      </w:pPr>
      <w:r w:rsidRPr="00E439C6">
        <w:rPr>
          <w:rFonts w:ascii="Times New Roman" w:hAnsi="Times New Roman"/>
          <w:sz w:val="22"/>
        </w:rPr>
        <w:t>% correct</w:t>
      </w:r>
      <w:r>
        <w:rPr>
          <w:rFonts w:ascii="Times New Roman" w:hAnsi="Times New Roman"/>
          <w:sz w:val="22"/>
        </w:rPr>
        <w:t xml:space="preserve"> </w:t>
      </w:r>
      <w:r w:rsidRPr="00E439C6">
        <w:rPr>
          <w:rFonts w:ascii="Times New Roman" w:hAnsi="Times New Roman"/>
          <w:sz w:val="22"/>
        </w:rPr>
        <w:t>66</w:t>
      </w:r>
      <w:r>
        <w:rPr>
          <w:rFonts w:ascii="Times New Roman" w:hAnsi="Times New Roman"/>
          <w:sz w:val="22"/>
        </w:rPr>
        <w:t xml:space="preserve">  </w:t>
      </w:r>
      <w:r w:rsidRPr="00E439C6">
        <w:rPr>
          <w:rFonts w:ascii="Times New Roman" w:hAnsi="Times New Roman"/>
          <w:sz w:val="22"/>
        </w:rPr>
        <w:t>a</w:t>
      </w:r>
      <w:r w:rsidR="00E7693C">
        <w:rPr>
          <w:rFonts w:ascii="Times New Roman" w:hAnsi="Times New Roman"/>
          <w:sz w:val="22"/>
        </w:rPr>
        <w:t xml:space="preserve"> </w:t>
      </w:r>
      <w:r w:rsidRPr="00E439C6">
        <w:rPr>
          <w:rFonts w:ascii="Times New Roman" w:hAnsi="Times New Roman"/>
          <w:sz w:val="22"/>
        </w:rPr>
        <w:t>= 12</w:t>
      </w:r>
      <w:r>
        <w:rPr>
          <w:rFonts w:ascii="Times New Roman" w:hAnsi="Times New Roman"/>
          <w:sz w:val="22"/>
        </w:rPr>
        <w:t xml:space="preserve">  </w:t>
      </w:r>
      <w:r w:rsidRPr="00E439C6">
        <w:rPr>
          <w:rFonts w:ascii="Times New Roman" w:hAnsi="Times New Roman"/>
          <w:sz w:val="22"/>
        </w:rPr>
        <w:t>b</w:t>
      </w:r>
      <w:r w:rsidR="00E7693C">
        <w:rPr>
          <w:rFonts w:ascii="Times New Roman" w:hAnsi="Times New Roman"/>
          <w:sz w:val="22"/>
        </w:rPr>
        <w:t xml:space="preserve"> </w:t>
      </w:r>
      <w:r w:rsidRPr="00E439C6">
        <w:rPr>
          <w:rFonts w:ascii="Times New Roman" w:hAnsi="Times New Roman"/>
          <w:sz w:val="22"/>
        </w:rPr>
        <w:t>= 66</w:t>
      </w:r>
      <w:r>
        <w:rPr>
          <w:rFonts w:ascii="Times New Roman" w:hAnsi="Times New Roman"/>
          <w:sz w:val="22"/>
        </w:rPr>
        <w:t xml:space="preserve">  </w:t>
      </w:r>
      <w:r w:rsidRPr="00E439C6">
        <w:rPr>
          <w:rFonts w:ascii="Times New Roman" w:hAnsi="Times New Roman"/>
          <w:sz w:val="22"/>
        </w:rPr>
        <w:t>c</w:t>
      </w:r>
      <w:r w:rsidR="00E7693C">
        <w:rPr>
          <w:rFonts w:ascii="Times New Roman" w:hAnsi="Times New Roman"/>
          <w:sz w:val="22"/>
        </w:rPr>
        <w:t xml:space="preserve"> </w:t>
      </w:r>
      <w:r w:rsidRPr="00E439C6">
        <w:rPr>
          <w:rFonts w:ascii="Times New Roman" w:hAnsi="Times New Roman"/>
          <w:sz w:val="22"/>
        </w:rPr>
        <w:t>= 21</w:t>
      </w:r>
      <w:r>
        <w:rPr>
          <w:rFonts w:ascii="Times New Roman" w:hAnsi="Times New Roman"/>
          <w:sz w:val="22"/>
        </w:rPr>
        <w:t xml:space="preserve">  </w:t>
      </w:r>
      <w:r w:rsidRPr="00E439C6">
        <w:rPr>
          <w:rFonts w:ascii="Times New Roman" w:hAnsi="Times New Roman"/>
          <w:sz w:val="22"/>
        </w:rPr>
        <w:t>d</w:t>
      </w:r>
      <w:r w:rsidR="00E7693C">
        <w:rPr>
          <w:rFonts w:ascii="Times New Roman" w:hAnsi="Times New Roman"/>
          <w:sz w:val="22"/>
        </w:rPr>
        <w:t xml:space="preserve"> </w:t>
      </w:r>
      <w:r w:rsidRPr="00E439C6">
        <w:rPr>
          <w:rFonts w:ascii="Times New Roman" w:hAnsi="Times New Roman"/>
          <w:sz w:val="22"/>
        </w:rPr>
        <w:t>= 1</w:t>
      </w:r>
      <w:r>
        <w:rPr>
          <w:rFonts w:ascii="Times New Roman" w:hAnsi="Times New Roman"/>
          <w:sz w:val="22"/>
        </w:rPr>
        <w:t xml:space="preserve">   </w:t>
      </w:r>
      <w:r w:rsidRPr="00E439C6">
        <w:rPr>
          <w:rFonts w:ascii="Times New Roman" w:hAnsi="Times New Roman"/>
          <w:sz w:val="22"/>
        </w:rPr>
        <w:t>r = .16</w:t>
      </w:r>
    </w:p>
    <w:p w14:paraId="4879AA1B" w14:textId="77777777" w:rsidR="00A53300" w:rsidRPr="00E439C6" w:rsidRDefault="00A53300" w:rsidP="00A53300">
      <w:pPr>
        <w:rPr>
          <w:rFonts w:ascii="Times New Roman" w:hAnsi="Times New Roman"/>
          <w:sz w:val="22"/>
          <w:szCs w:val="24"/>
        </w:rPr>
      </w:pPr>
    </w:p>
    <w:p w14:paraId="7E7FADA3" w14:textId="3580CE41" w:rsidR="00A53300" w:rsidRPr="00E439C6" w:rsidRDefault="00DF4E35" w:rsidP="00A53300">
      <w:pPr>
        <w:tabs>
          <w:tab w:val="left" w:pos="720"/>
        </w:tabs>
        <w:ind w:left="720" w:hanging="720"/>
        <w:rPr>
          <w:rFonts w:ascii="Times New Roman" w:hAnsi="Times New Roman"/>
          <w:sz w:val="22"/>
          <w:szCs w:val="24"/>
        </w:rPr>
      </w:pPr>
      <w:r>
        <w:rPr>
          <w:rFonts w:ascii="Times New Roman" w:hAnsi="Times New Roman"/>
          <w:sz w:val="22"/>
          <w:szCs w:val="24"/>
        </w:rPr>
        <w:t>44.</w:t>
      </w:r>
      <w:r w:rsidR="00AF0217">
        <w:rPr>
          <w:rFonts w:ascii="Times New Roman" w:hAnsi="Times New Roman"/>
          <w:sz w:val="22"/>
          <w:szCs w:val="24"/>
        </w:rPr>
        <w:tab/>
      </w:r>
      <w:r w:rsidR="00A53300" w:rsidRPr="00E439C6">
        <w:rPr>
          <w:rFonts w:ascii="Times New Roman" w:hAnsi="Times New Roman"/>
          <w:sz w:val="22"/>
          <w:szCs w:val="24"/>
        </w:rPr>
        <w:t>According to Erikson, what is the developmental challenge during infancy?</w:t>
      </w:r>
    </w:p>
    <w:p w14:paraId="033552A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trust vs. mistrust</w:t>
      </w:r>
    </w:p>
    <w:p w14:paraId="2FAFD39D"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At this stage, a child establishes a bond with his or her caregivers.</w:t>
      </w:r>
    </w:p>
    <w:p w14:paraId="075601D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autonomy vs. shame and doubt</w:t>
      </w:r>
    </w:p>
    <w:p w14:paraId="09902F87"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developmental challenge in infancy is trust versus mistrust.</w:t>
      </w:r>
    </w:p>
    <w:p w14:paraId="7B7C12E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initiative vs. guilt</w:t>
      </w:r>
    </w:p>
    <w:p w14:paraId="61EDFEF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industry vs. inferiority</w:t>
      </w:r>
    </w:p>
    <w:p w14:paraId="025BE61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048426AF"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1</w:t>
      </w:r>
    </w:p>
    <w:p w14:paraId="1E9E10AC" w14:textId="0737D8C8" w:rsidR="00A53300" w:rsidRPr="00E439C6" w:rsidRDefault="00A53300" w:rsidP="00A53300">
      <w:pPr>
        <w:rPr>
          <w:rFonts w:ascii="Times New Roman" w:hAnsi="Times New Roman"/>
          <w:sz w:val="22"/>
          <w:szCs w:val="24"/>
        </w:rPr>
      </w:pPr>
      <w:r w:rsidRPr="00E439C6">
        <w:rPr>
          <w:rFonts w:ascii="Times New Roman" w:hAnsi="Times New Roman"/>
          <w:sz w:val="22"/>
          <w:szCs w:val="24"/>
        </w:rPr>
        <w:t>Page: 2</w:t>
      </w:r>
      <w:r w:rsidR="00B07E83">
        <w:rPr>
          <w:rFonts w:ascii="Times New Roman" w:hAnsi="Times New Roman"/>
          <w:sz w:val="22"/>
          <w:szCs w:val="24"/>
        </w:rPr>
        <w:t>0</w:t>
      </w:r>
    </w:p>
    <w:p w14:paraId="30F262D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5DC6891A" w14:textId="5CADE069"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B07E83">
        <w:rPr>
          <w:rFonts w:ascii="Times New Roman" w:hAnsi="Times New Roman"/>
          <w:sz w:val="22"/>
          <w:szCs w:val="24"/>
        </w:rPr>
        <w:t>5</w:t>
      </w:r>
    </w:p>
    <w:p w14:paraId="248690B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596AE0B9" w14:textId="0552FD97" w:rsidR="00A53300" w:rsidRPr="00E439C6" w:rsidRDefault="00A53300" w:rsidP="00A53300">
      <w:pPr>
        <w:rPr>
          <w:rFonts w:ascii="Times New Roman" w:hAnsi="Times New Roman"/>
          <w:sz w:val="22"/>
        </w:rPr>
      </w:pPr>
      <w:r w:rsidRPr="00E439C6">
        <w:rPr>
          <w:rFonts w:ascii="Times New Roman" w:hAnsi="Times New Roman"/>
          <w:sz w:val="22"/>
        </w:rPr>
        <w:t>% correct 82</w:t>
      </w:r>
      <w:r>
        <w:rPr>
          <w:rFonts w:ascii="Times New Roman" w:hAnsi="Times New Roman"/>
          <w:sz w:val="22"/>
        </w:rPr>
        <w:t xml:space="preserve">   </w:t>
      </w:r>
      <w:r w:rsidRPr="00E439C6">
        <w:rPr>
          <w:rFonts w:ascii="Times New Roman" w:hAnsi="Times New Roman"/>
          <w:sz w:val="22"/>
        </w:rPr>
        <w:t>a</w:t>
      </w:r>
      <w:r w:rsidR="00E7693C">
        <w:rPr>
          <w:rFonts w:ascii="Times New Roman" w:hAnsi="Times New Roman"/>
          <w:sz w:val="22"/>
        </w:rPr>
        <w:t xml:space="preserve"> </w:t>
      </w:r>
      <w:r w:rsidRPr="00E439C6">
        <w:rPr>
          <w:rFonts w:ascii="Times New Roman" w:hAnsi="Times New Roman"/>
          <w:sz w:val="22"/>
        </w:rPr>
        <w:t>= 82</w:t>
      </w:r>
      <w:r>
        <w:rPr>
          <w:rFonts w:ascii="Times New Roman" w:hAnsi="Times New Roman"/>
          <w:sz w:val="22"/>
        </w:rPr>
        <w:t xml:space="preserve">  </w:t>
      </w:r>
      <w:r w:rsidRPr="00E439C6">
        <w:rPr>
          <w:rFonts w:ascii="Times New Roman" w:hAnsi="Times New Roman"/>
          <w:sz w:val="22"/>
        </w:rPr>
        <w:t>b</w:t>
      </w:r>
      <w:r w:rsidR="00E7693C">
        <w:rPr>
          <w:rFonts w:ascii="Times New Roman" w:hAnsi="Times New Roman"/>
          <w:sz w:val="22"/>
        </w:rPr>
        <w:t xml:space="preserve"> </w:t>
      </w:r>
      <w:r w:rsidRPr="00E439C6">
        <w:rPr>
          <w:rFonts w:ascii="Times New Roman" w:hAnsi="Times New Roman"/>
          <w:sz w:val="22"/>
        </w:rPr>
        <w:t>= 0</w:t>
      </w:r>
      <w:r>
        <w:rPr>
          <w:rFonts w:ascii="Times New Roman" w:hAnsi="Times New Roman"/>
          <w:sz w:val="22"/>
        </w:rPr>
        <w:t xml:space="preserve">  </w:t>
      </w:r>
      <w:r w:rsidRPr="00E439C6">
        <w:rPr>
          <w:rFonts w:ascii="Times New Roman" w:hAnsi="Times New Roman"/>
          <w:sz w:val="22"/>
        </w:rPr>
        <w:t>c</w:t>
      </w:r>
      <w:r w:rsidR="00E7693C">
        <w:rPr>
          <w:rFonts w:ascii="Times New Roman" w:hAnsi="Times New Roman"/>
          <w:sz w:val="22"/>
        </w:rPr>
        <w:t xml:space="preserve"> </w:t>
      </w:r>
      <w:r w:rsidRPr="00E439C6">
        <w:rPr>
          <w:rFonts w:ascii="Times New Roman" w:hAnsi="Times New Roman"/>
          <w:sz w:val="22"/>
        </w:rPr>
        <w:t>= 6</w:t>
      </w:r>
      <w:r>
        <w:rPr>
          <w:rFonts w:ascii="Times New Roman" w:hAnsi="Times New Roman"/>
          <w:sz w:val="22"/>
        </w:rPr>
        <w:t xml:space="preserve">  </w:t>
      </w:r>
      <w:r w:rsidRPr="00E439C6">
        <w:rPr>
          <w:rFonts w:ascii="Times New Roman" w:hAnsi="Times New Roman"/>
          <w:sz w:val="22"/>
        </w:rPr>
        <w:t>d</w:t>
      </w:r>
      <w:r w:rsidR="00E7693C">
        <w:rPr>
          <w:rFonts w:ascii="Times New Roman" w:hAnsi="Times New Roman"/>
          <w:sz w:val="22"/>
        </w:rPr>
        <w:t xml:space="preserve"> </w:t>
      </w:r>
      <w:r w:rsidRPr="00E439C6">
        <w:rPr>
          <w:rFonts w:ascii="Times New Roman" w:hAnsi="Times New Roman"/>
          <w:sz w:val="22"/>
        </w:rPr>
        <w:t>= 0</w:t>
      </w:r>
      <w:r>
        <w:rPr>
          <w:rFonts w:ascii="Times New Roman" w:hAnsi="Times New Roman"/>
          <w:sz w:val="22"/>
        </w:rPr>
        <w:t xml:space="preserve">   </w:t>
      </w:r>
      <w:r w:rsidRPr="00E439C6">
        <w:rPr>
          <w:rFonts w:ascii="Times New Roman" w:hAnsi="Times New Roman"/>
          <w:sz w:val="22"/>
        </w:rPr>
        <w:t>r = .56</w:t>
      </w:r>
    </w:p>
    <w:p w14:paraId="743BF90A" w14:textId="77777777" w:rsidR="00A53300" w:rsidRPr="00E439C6" w:rsidRDefault="00A53300" w:rsidP="00A53300">
      <w:pPr>
        <w:rPr>
          <w:rFonts w:ascii="Times New Roman" w:hAnsi="Times New Roman"/>
          <w:sz w:val="22"/>
          <w:szCs w:val="24"/>
        </w:rPr>
      </w:pPr>
    </w:p>
    <w:p w14:paraId="3BCDDAB0" w14:textId="297565F6" w:rsidR="00A53300" w:rsidRPr="00E439C6" w:rsidRDefault="00DF4E35" w:rsidP="00A53300">
      <w:pPr>
        <w:tabs>
          <w:tab w:val="left" w:pos="720"/>
        </w:tabs>
        <w:ind w:left="720" w:hanging="720"/>
        <w:rPr>
          <w:rFonts w:ascii="Times New Roman" w:hAnsi="Times New Roman"/>
          <w:sz w:val="22"/>
          <w:szCs w:val="24"/>
        </w:rPr>
      </w:pPr>
      <w:r>
        <w:rPr>
          <w:rFonts w:ascii="Times New Roman" w:hAnsi="Times New Roman"/>
          <w:sz w:val="22"/>
          <w:szCs w:val="24"/>
        </w:rPr>
        <w:t>45.</w:t>
      </w:r>
      <w:r w:rsidR="00AF0217">
        <w:rPr>
          <w:rFonts w:ascii="Times New Roman" w:hAnsi="Times New Roman"/>
          <w:sz w:val="22"/>
          <w:szCs w:val="24"/>
        </w:rPr>
        <w:tab/>
      </w:r>
      <w:r w:rsidR="00A53300" w:rsidRPr="00E439C6">
        <w:rPr>
          <w:rFonts w:ascii="Times New Roman" w:hAnsi="Times New Roman"/>
          <w:sz w:val="22"/>
          <w:szCs w:val="24"/>
        </w:rPr>
        <w:t>According to Erikson, what is the developmental challenge during toddlerhood?</w:t>
      </w:r>
    </w:p>
    <w:p w14:paraId="634B54B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trust vs. mistrust</w:t>
      </w:r>
    </w:p>
    <w:p w14:paraId="5BFD2ACC"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developmental challenge in toddlerhood is autonomy versus shame and doubt.</w:t>
      </w:r>
    </w:p>
    <w:p w14:paraId="34FA15DA"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autonomy vs. shame and doubt</w:t>
      </w:r>
    </w:p>
    <w:p w14:paraId="640E5008" w14:textId="5CCCB9A0"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In this stage, a toddler starts to develop a healthy sense of self as distinct from others.</w:t>
      </w:r>
    </w:p>
    <w:p w14:paraId="14213F8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initiative vs. guilt</w:t>
      </w:r>
    </w:p>
    <w:p w14:paraId="5A8E610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industry vs. inferiority</w:t>
      </w:r>
    </w:p>
    <w:p w14:paraId="232E0F1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215C1701"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1</w:t>
      </w:r>
    </w:p>
    <w:p w14:paraId="44D3FAD8" w14:textId="79252728" w:rsidR="00A53300" w:rsidRPr="00E439C6" w:rsidRDefault="00A53300" w:rsidP="00A53300">
      <w:pPr>
        <w:rPr>
          <w:rFonts w:ascii="Times New Roman" w:hAnsi="Times New Roman"/>
          <w:sz w:val="22"/>
          <w:szCs w:val="24"/>
        </w:rPr>
      </w:pPr>
      <w:r w:rsidRPr="00E439C6">
        <w:rPr>
          <w:rFonts w:ascii="Times New Roman" w:hAnsi="Times New Roman"/>
          <w:sz w:val="22"/>
          <w:szCs w:val="24"/>
        </w:rPr>
        <w:t>Page: 2</w:t>
      </w:r>
      <w:r w:rsidR="00B07E83">
        <w:rPr>
          <w:rFonts w:ascii="Times New Roman" w:hAnsi="Times New Roman"/>
          <w:sz w:val="22"/>
          <w:szCs w:val="24"/>
        </w:rPr>
        <w:t>0</w:t>
      </w:r>
    </w:p>
    <w:p w14:paraId="134B1A6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43414E91" w14:textId="74BC3BA0"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B07E83">
        <w:rPr>
          <w:rFonts w:ascii="Times New Roman" w:hAnsi="Times New Roman"/>
          <w:sz w:val="22"/>
          <w:szCs w:val="24"/>
        </w:rPr>
        <w:t>5</w:t>
      </w:r>
    </w:p>
    <w:p w14:paraId="3B6FE66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4EE682BD" w14:textId="77777777" w:rsidR="00A53300" w:rsidRPr="00E439C6" w:rsidRDefault="00A53300" w:rsidP="00A53300">
      <w:pPr>
        <w:rPr>
          <w:rFonts w:ascii="Times New Roman" w:hAnsi="Times New Roman"/>
          <w:sz w:val="22"/>
          <w:szCs w:val="24"/>
          <w:lang w:val="fr-FR"/>
        </w:rPr>
      </w:pPr>
    </w:p>
    <w:p w14:paraId="7C326286" w14:textId="17D559BF" w:rsidR="00A53300" w:rsidRPr="00E439C6" w:rsidRDefault="00DF4E35" w:rsidP="00A53300">
      <w:pPr>
        <w:tabs>
          <w:tab w:val="left" w:pos="720"/>
        </w:tabs>
        <w:ind w:left="720" w:hanging="720"/>
        <w:rPr>
          <w:rFonts w:ascii="Times New Roman" w:hAnsi="Times New Roman"/>
          <w:sz w:val="22"/>
          <w:szCs w:val="24"/>
        </w:rPr>
      </w:pPr>
      <w:r>
        <w:rPr>
          <w:rFonts w:ascii="Times New Roman" w:hAnsi="Times New Roman"/>
          <w:sz w:val="22"/>
          <w:szCs w:val="24"/>
        </w:rPr>
        <w:t>46.</w:t>
      </w:r>
      <w:r w:rsidR="00AF0217">
        <w:rPr>
          <w:rFonts w:ascii="Times New Roman" w:hAnsi="Times New Roman"/>
          <w:sz w:val="22"/>
          <w:szCs w:val="24"/>
        </w:rPr>
        <w:tab/>
      </w:r>
      <w:r w:rsidR="00A53300" w:rsidRPr="00E439C6">
        <w:rPr>
          <w:rFonts w:ascii="Times New Roman" w:hAnsi="Times New Roman"/>
          <w:sz w:val="22"/>
          <w:szCs w:val="24"/>
        </w:rPr>
        <w:t>According to Erikson, what is the developmental challenge during early childhood?</w:t>
      </w:r>
    </w:p>
    <w:p w14:paraId="308494B0"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trust vs. mistrust</w:t>
      </w:r>
    </w:p>
    <w:p w14:paraId="33FF9B3F" w14:textId="64EB4360"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autonomy vs. shame and doubt</w:t>
      </w:r>
    </w:p>
    <w:p w14:paraId="6FF38139"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developmental challenge in early childhood is initiative versus guilt.</w:t>
      </w:r>
    </w:p>
    <w:p w14:paraId="6BB1508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initiative vs. guilt</w:t>
      </w:r>
    </w:p>
    <w:p w14:paraId="0C6B4FBF"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During this stage in early childhood, a person learns to initiate activities in a purposeful way.</w:t>
      </w:r>
    </w:p>
    <w:p w14:paraId="0BDEF9E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industry vs. inferiority</w:t>
      </w:r>
    </w:p>
    <w:p w14:paraId="0424D5A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Answer: C</w:t>
      </w:r>
    </w:p>
    <w:p w14:paraId="31170323"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1</w:t>
      </w:r>
    </w:p>
    <w:p w14:paraId="6F91E079" w14:textId="69490378" w:rsidR="00A53300" w:rsidRPr="00E439C6" w:rsidRDefault="00A53300" w:rsidP="00A53300">
      <w:pPr>
        <w:rPr>
          <w:rFonts w:ascii="Times New Roman" w:hAnsi="Times New Roman"/>
          <w:sz w:val="22"/>
          <w:szCs w:val="24"/>
        </w:rPr>
      </w:pPr>
      <w:r w:rsidRPr="00E439C6">
        <w:rPr>
          <w:rFonts w:ascii="Times New Roman" w:hAnsi="Times New Roman"/>
          <w:sz w:val="22"/>
          <w:szCs w:val="24"/>
        </w:rPr>
        <w:t>Page: 2</w:t>
      </w:r>
      <w:r w:rsidR="00B07E83">
        <w:rPr>
          <w:rFonts w:ascii="Times New Roman" w:hAnsi="Times New Roman"/>
          <w:sz w:val="22"/>
          <w:szCs w:val="24"/>
        </w:rPr>
        <w:t>0</w:t>
      </w:r>
    </w:p>
    <w:p w14:paraId="4A5D681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648A77E5"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sidR="00B07E83">
        <w:rPr>
          <w:rFonts w:ascii="Times New Roman" w:hAnsi="Times New Roman"/>
          <w:sz w:val="22"/>
          <w:szCs w:val="24"/>
        </w:rPr>
        <w:t>5</w:t>
      </w:r>
    </w:p>
    <w:p w14:paraId="4439F1FC" w14:textId="5AE028CF"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7E0531E0" w14:textId="77777777" w:rsidR="00A53300" w:rsidRPr="00E439C6" w:rsidRDefault="00A53300" w:rsidP="00A53300">
      <w:pPr>
        <w:rPr>
          <w:rFonts w:ascii="Times New Roman" w:hAnsi="Times New Roman"/>
          <w:sz w:val="22"/>
          <w:szCs w:val="24"/>
        </w:rPr>
      </w:pPr>
    </w:p>
    <w:p w14:paraId="28575CB5" w14:textId="6EE0C3E2" w:rsidR="00A53300" w:rsidRPr="00E439C6" w:rsidRDefault="00DF4E35" w:rsidP="00A53300">
      <w:pPr>
        <w:tabs>
          <w:tab w:val="left" w:pos="720"/>
        </w:tabs>
        <w:ind w:left="720" w:hanging="720"/>
        <w:rPr>
          <w:rFonts w:ascii="Times New Roman" w:hAnsi="Times New Roman"/>
          <w:sz w:val="22"/>
          <w:szCs w:val="24"/>
        </w:rPr>
      </w:pPr>
      <w:r>
        <w:rPr>
          <w:rFonts w:ascii="Times New Roman" w:hAnsi="Times New Roman"/>
          <w:sz w:val="22"/>
          <w:szCs w:val="24"/>
        </w:rPr>
        <w:t>47.</w:t>
      </w:r>
      <w:r w:rsidR="00AF0217">
        <w:rPr>
          <w:rFonts w:ascii="Times New Roman" w:hAnsi="Times New Roman"/>
          <w:sz w:val="22"/>
          <w:szCs w:val="24"/>
        </w:rPr>
        <w:tab/>
      </w:r>
      <w:r w:rsidR="00A53300" w:rsidRPr="00E439C6">
        <w:rPr>
          <w:rFonts w:ascii="Times New Roman" w:hAnsi="Times New Roman"/>
          <w:sz w:val="22"/>
          <w:szCs w:val="24"/>
        </w:rPr>
        <w:t>According to Erik Erikson, a toddler who is 3 years old and develops a sense of self distinct from others is in which of the following psychosocial stages?</w:t>
      </w:r>
    </w:p>
    <w:p w14:paraId="3A8C48D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trust vs. mistrust</w:t>
      </w:r>
    </w:p>
    <w:p w14:paraId="32D27B8E"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Trust versus mistrust is Erikson</w:t>
      </w:r>
      <w:r>
        <w:rPr>
          <w:rFonts w:ascii="Times New Roman" w:hAnsi="Times New Roman"/>
          <w:i/>
          <w:sz w:val="22"/>
          <w:szCs w:val="24"/>
        </w:rPr>
        <w:t>’</w:t>
      </w:r>
      <w:r w:rsidRPr="00E439C6">
        <w:rPr>
          <w:rFonts w:ascii="Times New Roman" w:hAnsi="Times New Roman"/>
          <w:i/>
          <w:sz w:val="22"/>
          <w:szCs w:val="24"/>
        </w:rPr>
        <w:t>s first stage of life, encountered during infancy.</w:t>
      </w:r>
    </w:p>
    <w:p w14:paraId="4FDAB33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autonomy vs. shame and doubt</w:t>
      </w:r>
    </w:p>
    <w:p w14:paraId="1419A9B6"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From age 2 to 4</w:t>
      </w:r>
      <w:r>
        <w:rPr>
          <w:rFonts w:ascii="Times New Roman" w:hAnsi="Times New Roman"/>
          <w:i/>
          <w:sz w:val="22"/>
          <w:szCs w:val="24"/>
        </w:rPr>
        <w:t>,</w:t>
      </w:r>
      <w:r w:rsidRPr="00E439C6">
        <w:rPr>
          <w:rFonts w:ascii="Times New Roman" w:hAnsi="Times New Roman"/>
          <w:i/>
          <w:sz w:val="22"/>
          <w:szCs w:val="24"/>
        </w:rPr>
        <w:t xml:space="preserve"> toddlers are in Erikson</w:t>
      </w:r>
      <w:r>
        <w:rPr>
          <w:rFonts w:ascii="Times New Roman" w:hAnsi="Times New Roman"/>
          <w:i/>
          <w:sz w:val="22"/>
          <w:szCs w:val="24"/>
        </w:rPr>
        <w:t>’</w:t>
      </w:r>
      <w:r w:rsidRPr="00E439C6">
        <w:rPr>
          <w:rFonts w:ascii="Times New Roman" w:hAnsi="Times New Roman"/>
          <w:i/>
          <w:sz w:val="22"/>
          <w:szCs w:val="24"/>
        </w:rPr>
        <w:t>s autonomy versus shame and doubt stage; the child attempts to be autonomous based upon his or her sense of self.</w:t>
      </w:r>
    </w:p>
    <w:p w14:paraId="37905A1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initiative vs. guilt</w:t>
      </w:r>
    </w:p>
    <w:p w14:paraId="37DD46A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industry vs. inferiority</w:t>
      </w:r>
    </w:p>
    <w:p w14:paraId="72EAE71F" w14:textId="77777777" w:rsidR="006918B9" w:rsidRDefault="00A53300" w:rsidP="00A53300">
      <w:pPr>
        <w:rPr>
          <w:rFonts w:ascii="Times New Roman" w:hAnsi="Times New Roman"/>
          <w:sz w:val="22"/>
          <w:szCs w:val="24"/>
        </w:rPr>
      </w:pPr>
      <w:r>
        <w:rPr>
          <w:rFonts w:ascii="Times New Roman" w:hAnsi="Times New Roman"/>
          <w:sz w:val="22"/>
          <w:szCs w:val="24"/>
        </w:rPr>
        <w:t>Answer: B</w:t>
      </w:r>
    </w:p>
    <w:p w14:paraId="074B0868" w14:textId="2F267F35" w:rsidR="00A53300" w:rsidRPr="00E439C6" w:rsidRDefault="00A53300" w:rsidP="00A53300">
      <w:pPr>
        <w:rPr>
          <w:rFonts w:ascii="Times New Roman" w:hAnsi="Times New Roman"/>
          <w:sz w:val="22"/>
          <w:szCs w:val="24"/>
        </w:rPr>
      </w:pPr>
      <w:r w:rsidRPr="00E439C6">
        <w:rPr>
          <w:rFonts w:ascii="Times New Roman" w:hAnsi="Times New Roman"/>
          <w:sz w:val="22"/>
          <w:szCs w:val="24"/>
        </w:rPr>
        <w:t>Page: 2</w:t>
      </w:r>
      <w:r w:rsidR="00B07E83">
        <w:rPr>
          <w:rFonts w:ascii="Times New Roman" w:hAnsi="Times New Roman"/>
          <w:sz w:val="22"/>
          <w:szCs w:val="24"/>
        </w:rPr>
        <w:t>0</w:t>
      </w:r>
    </w:p>
    <w:p w14:paraId="648E36A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A</w:t>
      </w:r>
    </w:p>
    <w:p w14:paraId="3ED37956" w14:textId="675BBD62"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B07E83">
        <w:rPr>
          <w:rFonts w:ascii="Times New Roman" w:hAnsi="Times New Roman"/>
          <w:sz w:val="22"/>
          <w:szCs w:val="24"/>
        </w:rPr>
        <w:t>5</w:t>
      </w:r>
    </w:p>
    <w:p w14:paraId="51E2BBD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024C507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Apply</w:t>
      </w:r>
    </w:p>
    <w:p w14:paraId="44B8A626" w14:textId="77777777" w:rsidR="00A53300" w:rsidRPr="00E439C6" w:rsidRDefault="00A53300" w:rsidP="00A53300">
      <w:pPr>
        <w:rPr>
          <w:rFonts w:ascii="Times New Roman" w:hAnsi="Times New Roman"/>
          <w:sz w:val="22"/>
          <w:szCs w:val="24"/>
        </w:rPr>
      </w:pPr>
    </w:p>
    <w:p w14:paraId="7ACAD85E" w14:textId="3FC7AA97" w:rsidR="00A53300" w:rsidRPr="00E439C6" w:rsidRDefault="00DF4E35" w:rsidP="00A53300">
      <w:pPr>
        <w:tabs>
          <w:tab w:val="left" w:pos="720"/>
        </w:tabs>
        <w:ind w:left="720" w:hanging="720"/>
        <w:rPr>
          <w:rFonts w:ascii="Times New Roman" w:hAnsi="Times New Roman"/>
          <w:sz w:val="22"/>
          <w:szCs w:val="24"/>
        </w:rPr>
      </w:pPr>
      <w:r>
        <w:rPr>
          <w:rFonts w:ascii="Times New Roman" w:hAnsi="Times New Roman"/>
          <w:sz w:val="22"/>
          <w:szCs w:val="24"/>
        </w:rPr>
        <w:t>48.</w:t>
      </w:r>
      <w:r w:rsidR="00AF0217">
        <w:rPr>
          <w:rFonts w:ascii="Times New Roman" w:hAnsi="Times New Roman"/>
          <w:sz w:val="22"/>
          <w:szCs w:val="24"/>
        </w:rPr>
        <w:tab/>
      </w:r>
      <w:r w:rsidR="00A53300" w:rsidRPr="00E439C6">
        <w:rPr>
          <w:rFonts w:ascii="Times New Roman" w:hAnsi="Times New Roman"/>
          <w:sz w:val="22"/>
          <w:szCs w:val="24"/>
        </w:rPr>
        <w:t xml:space="preserve">According to Erikson, what is the developmental challenge during </w:t>
      </w:r>
      <w:r w:rsidR="00B07E83">
        <w:rPr>
          <w:rFonts w:ascii="Times New Roman" w:hAnsi="Times New Roman"/>
          <w:sz w:val="22"/>
          <w:szCs w:val="24"/>
        </w:rPr>
        <w:t xml:space="preserve">middle to </w:t>
      </w:r>
      <w:r w:rsidR="00A53300" w:rsidRPr="00E439C6">
        <w:rPr>
          <w:rFonts w:ascii="Times New Roman" w:hAnsi="Times New Roman"/>
          <w:sz w:val="22"/>
          <w:szCs w:val="24"/>
        </w:rPr>
        <w:t>late childhood?</w:t>
      </w:r>
    </w:p>
    <w:p w14:paraId="0E64BDF7"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trust vs. mistrust</w:t>
      </w:r>
    </w:p>
    <w:p w14:paraId="0CC484DE"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autonomy vs. shame and doubt</w:t>
      </w:r>
    </w:p>
    <w:p w14:paraId="5B8B0CCF" w14:textId="49D85F15"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initiative vs. guilt</w:t>
      </w:r>
    </w:p>
    <w:p w14:paraId="00774263"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 xml:space="preserve">Incorrect. The developmental challenge in </w:t>
      </w:r>
      <w:r w:rsidR="00B07E83">
        <w:rPr>
          <w:rFonts w:ascii="Times New Roman" w:hAnsi="Times New Roman"/>
          <w:i/>
          <w:sz w:val="22"/>
          <w:szCs w:val="24"/>
        </w:rPr>
        <w:t xml:space="preserve">middle to </w:t>
      </w:r>
      <w:r w:rsidRPr="00E439C6">
        <w:rPr>
          <w:rFonts w:ascii="Times New Roman" w:hAnsi="Times New Roman"/>
          <w:i/>
          <w:sz w:val="22"/>
          <w:szCs w:val="24"/>
        </w:rPr>
        <w:t>late childhood is industry versus inferiority.</w:t>
      </w:r>
    </w:p>
    <w:p w14:paraId="68C6D197"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industry vs. inferiority</w:t>
      </w:r>
    </w:p>
    <w:p w14:paraId="2F72D303" w14:textId="6A2A0320"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During this stage one begins to learn the skills and knowledge of his or her culture.</w:t>
      </w:r>
    </w:p>
    <w:p w14:paraId="6315F24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D</w:t>
      </w:r>
    </w:p>
    <w:p w14:paraId="3C5C067A"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1</w:t>
      </w:r>
    </w:p>
    <w:p w14:paraId="01ACAF27" w14:textId="2E638E6F"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B07E83">
        <w:rPr>
          <w:rFonts w:ascii="Times New Roman" w:hAnsi="Times New Roman"/>
          <w:sz w:val="22"/>
          <w:szCs w:val="24"/>
        </w:rPr>
        <w:t>20</w:t>
      </w:r>
    </w:p>
    <w:p w14:paraId="58C80AC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0D52B3E4" w14:textId="1F433469"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B07E83">
        <w:rPr>
          <w:rFonts w:ascii="Times New Roman" w:hAnsi="Times New Roman"/>
          <w:sz w:val="22"/>
          <w:szCs w:val="24"/>
        </w:rPr>
        <w:t>5</w:t>
      </w:r>
    </w:p>
    <w:p w14:paraId="38CBE76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01792F64" w14:textId="77777777" w:rsidR="00A53300" w:rsidRDefault="00A53300" w:rsidP="00A53300">
      <w:pPr>
        <w:rPr>
          <w:rFonts w:ascii="Times New Roman" w:hAnsi="Times New Roman"/>
          <w:sz w:val="22"/>
          <w:szCs w:val="24"/>
        </w:rPr>
      </w:pPr>
    </w:p>
    <w:p w14:paraId="211BC20F" w14:textId="69E83580" w:rsidR="00B07E83" w:rsidRPr="00E439C6" w:rsidRDefault="00DF4E35" w:rsidP="00B07E83">
      <w:pPr>
        <w:tabs>
          <w:tab w:val="left" w:pos="720"/>
        </w:tabs>
        <w:ind w:left="720" w:hanging="720"/>
        <w:rPr>
          <w:rFonts w:ascii="Times New Roman" w:hAnsi="Times New Roman"/>
          <w:sz w:val="22"/>
          <w:szCs w:val="24"/>
        </w:rPr>
      </w:pPr>
      <w:r>
        <w:rPr>
          <w:rFonts w:ascii="Times New Roman" w:hAnsi="Times New Roman"/>
          <w:sz w:val="22"/>
          <w:szCs w:val="24"/>
        </w:rPr>
        <w:t>49.</w:t>
      </w:r>
      <w:r w:rsidR="00AF0217">
        <w:rPr>
          <w:rFonts w:ascii="Times New Roman" w:hAnsi="Times New Roman"/>
          <w:sz w:val="22"/>
          <w:szCs w:val="24"/>
        </w:rPr>
        <w:tab/>
      </w:r>
      <w:r w:rsidR="00B07E83" w:rsidRPr="00E439C6">
        <w:rPr>
          <w:rFonts w:ascii="Times New Roman" w:hAnsi="Times New Roman"/>
          <w:sz w:val="22"/>
          <w:szCs w:val="24"/>
        </w:rPr>
        <w:t>Grant is in the 3rd grade and is enthusiastic about learning in school. Beyond recess he enjoys reading books, doing his math homework, and learning new spelling words. He is also confident in his ability to accomplish goals that he has set for himself. Which of Erikson</w:t>
      </w:r>
      <w:r w:rsidR="00B07E83">
        <w:rPr>
          <w:rFonts w:ascii="Times New Roman" w:hAnsi="Times New Roman"/>
          <w:sz w:val="22"/>
          <w:szCs w:val="24"/>
        </w:rPr>
        <w:t>’s</w:t>
      </w:r>
      <w:r w:rsidR="00B07E83" w:rsidRPr="00E439C6">
        <w:rPr>
          <w:rFonts w:ascii="Times New Roman" w:hAnsi="Times New Roman"/>
          <w:sz w:val="22"/>
          <w:szCs w:val="24"/>
        </w:rPr>
        <w:t xml:space="preserve"> psychosocial stages is Grant in?</w:t>
      </w:r>
    </w:p>
    <w:p w14:paraId="40F06BCD" w14:textId="77777777" w:rsidR="00B07E83" w:rsidRPr="00E439C6" w:rsidRDefault="00B07E83" w:rsidP="00B07E83">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trust vs. mistrust</w:t>
      </w:r>
    </w:p>
    <w:p w14:paraId="62647F36" w14:textId="77777777" w:rsidR="00B07E83" w:rsidRPr="00E439C6" w:rsidRDefault="00B07E83" w:rsidP="00B07E83">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autonomy vs. shame and doubt</w:t>
      </w:r>
    </w:p>
    <w:p w14:paraId="447113C8" w14:textId="77777777" w:rsidR="00B07E83" w:rsidRPr="00E439C6" w:rsidRDefault="00B07E83" w:rsidP="00B07E83">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initiative vs. guilt</w:t>
      </w:r>
    </w:p>
    <w:p w14:paraId="4110BF57" w14:textId="77777777" w:rsidR="00B07E83" w:rsidRPr="00E439C6" w:rsidRDefault="00B07E83" w:rsidP="00B07E83">
      <w:pPr>
        <w:ind w:left="720"/>
        <w:rPr>
          <w:rFonts w:ascii="Times New Roman" w:hAnsi="Times New Roman"/>
          <w:i/>
          <w:sz w:val="22"/>
          <w:szCs w:val="24"/>
        </w:rPr>
      </w:pPr>
      <w:r w:rsidRPr="00E439C6">
        <w:rPr>
          <w:rFonts w:ascii="Times New Roman" w:hAnsi="Times New Roman"/>
          <w:i/>
          <w:sz w:val="22"/>
          <w:szCs w:val="24"/>
        </w:rPr>
        <w:t>Incorrect. Initiative vs. guilt is a stage prior to elementary school, closer to age 5 and preschool.</w:t>
      </w:r>
    </w:p>
    <w:p w14:paraId="3A8944B9" w14:textId="77777777" w:rsidR="00B07E83" w:rsidRPr="00E439C6" w:rsidRDefault="00B07E83" w:rsidP="00B07E83">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industry vs. inferiority</w:t>
      </w:r>
    </w:p>
    <w:p w14:paraId="3F1E3810" w14:textId="77777777" w:rsidR="00B07E83" w:rsidRPr="00E439C6" w:rsidRDefault="00B07E83" w:rsidP="00B07E83">
      <w:pPr>
        <w:ind w:left="720"/>
        <w:rPr>
          <w:rFonts w:ascii="Times New Roman" w:hAnsi="Times New Roman"/>
          <w:i/>
          <w:sz w:val="22"/>
          <w:szCs w:val="24"/>
        </w:rPr>
      </w:pPr>
      <w:r w:rsidRPr="00E439C6">
        <w:rPr>
          <w:rFonts w:ascii="Times New Roman" w:hAnsi="Times New Roman"/>
          <w:i/>
          <w:sz w:val="22"/>
          <w:szCs w:val="24"/>
        </w:rPr>
        <w:lastRenderedPageBreak/>
        <w:t>Correct. During the grade school years</w:t>
      </w:r>
      <w:r>
        <w:rPr>
          <w:rFonts w:ascii="Times New Roman" w:hAnsi="Times New Roman"/>
          <w:i/>
          <w:sz w:val="22"/>
          <w:szCs w:val="24"/>
        </w:rPr>
        <w:t>,</w:t>
      </w:r>
      <w:r w:rsidRPr="00E439C6">
        <w:rPr>
          <w:rFonts w:ascii="Times New Roman" w:hAnsi="Times New Roman"/>
          <w:i/>
          <w:sz w:val="22"/>
          <w:szCs w:val="24"/>
        </w:rPr>
        <w:t xml:space="preserve"> the child is in Erikson</w:t>
      </w:r>
      <w:r>
        <w:rPr>
          <w:rFonts w:ascii="Times New Roman" w:hAnsi="Times New Roman"/>
          <w:i/>
          <w:sz w:val="22"/>
          <w:szCs w:val="24"/>
        </w:rPr>
        <w:t>’</w:t>
      </w:r>
      <w:r w:rsidRPr="00E439C6">
        <w:rPr>
          <w:rFonts w:ascii="Times New Roman" w:hAnsi="Times New Roman"/>
          <w:i/>
          <w:sz w:val="22"/>
          <w:szCs w:val="24"/>
        </w:rPr>
        <w:t>s industry vs. inferiority stage.</w:t>
      </w:r>
    </w:p>
    <w:p w14:paraId="055982E6" w14:textId="77777777" w:rsidR="00B07E83" w:rsidRPr="00E439C6" w:rsidRDefault="00B07E83" w:rsidP="00B07E83">
      <w:pPr>
        <w:rPr>
          <w:rFonts w:ascii="Times New Roman" w:hAnsi="Times New Roman"/>
          <w:sz w:val="22"/>
          <w:szCs w:val="24"/>
        </w:rPr>
      </w:pPr>
      <w:r>
        <w:rPr>
          <w:rFonts w:ascii="Times New Roman" w:hAnsi="Times New Roman"/>
          <w:sz w:val="22"/>
          <w:szCs w:val="24"/>
        </w:rPr>
        <w:t>Answer: D</w:t>
      </w:r>
    </w:p>
    <w:p w14:paraId="55FF7729" w14:textId="77777777" w:rsidR="00B07E83" w:rsidRPr="00E439C6" w:rsidRDefault="00B07E83" w:rsidP="00B07E83">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20</w:t>
      </w:r>
    </w:p>
    <w:p w14:paraId="448B5648" w14:textId="77777777" w:rsidR="00B07E83" w:rsidRPr="00E439C6" w:rsidRDefault="00B07E83" w:rsidP="00B07E83">
      <w:pPr>
        <w:rPr>
          <w:rFonts w:ascii="Times New Roman" w:hAnsi="Times New Roman"/>
          <w:sz w:val="22"/>
          <w:szCs w:val="24"/>
        </w:rPr>
      </w:pPr>
      <w:r w:rsidRPr="00E439C6">
        <w:rPr>
          <w:rFonts w:ascii="Times New Roman" w:hAnsi="Times New Roman"/>
          <w:sz w:val="22"/>
          <w:szCs w:val="24"/>
        </w:rPr>
        <w:t>Skill: A</w:t>
      </w:r>
    </w:p>
    <w:p w14:paraId="3079E1B2" w14:textId="77777777" w:rsidR="00B07E83" w:rsidRPr="00E439C6" w:rsidRDefault="00B07E83" w:rsidP="00B07E83">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5</w:t>
      </w:r>
    </w:p>
    <w:p w14:paraId="4ED445D3" w14:textId="77777777" w:rsidR="00B07E83" w:rsidRPr="00E439C6" w:rsidRDefault="00B07E83" w:rsidP="00B07E83">
      <w:pPr>
        <w:rPr>
          <w:rFonts w:ascii="Times New Roman" w:hAnsi="Times New Roman"/>
          <w:sz w:val="22"/>
          <w:szCs w:val="24"/>
        </w:rPr>
      </w:pPr>
      <w:r w:rsidRPr="00E439C6">
        <w:rPr>
          <w:rFonts w:ascii="Times New Roman" w:hAnsi="Times New Roman"/>
          <w:sz w:val="22"/>
          <w:szCs w:val="24"/>
        </w:rPr>
        <w:t>Difficulty: 3</w:t>
      </w:r>
    </w:p>
    <w:p w14:paraId="40879987" w14:textId="77777777" w:rsidR="00B07E83" w:rsidRPr="00E439C6" w:rsidRDefault="00B07E83" w:rsidP="00B07E83">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Apply</w:t>
      </w:r>
    </w:p>
    <w:p w14:paraId="2D199CC5" w14:textId="77777777" w:rsidR="00B07E83" w:rsidRDefault="00B07E83" w:rsidP="00B07E83">
      <w:pPr>
        <w:tabs>
          <w:tab w:val="left" w:pos="360"/>
        </w:tabs>
        <w:rPr>
          <w:rFonts w:ascii="Times New Roman" w:hAnsi="Times New Roman"/>
          <w:sz w:val="22"/>
        </w:rPr>
      </w:pPr>
    </w:p>
    <w:p w14:paraId="4AA00B68" w14:textId="0C5956C1" w:rsidR="00B07E83" w:rsidRPr="00E439C6" w:rsidRDefault="00DF4E35" w:rsidP="00B07E83">
      <w:pPr>
        <w:tabs>
          <w:tab w:val="left" w:pos="720"/>
        </w:tabs>
        <w:ind w:left="720" w:hanging="720"/>
        <w:rPr>
          <w:rFonts w:ascii="Times New Roman" w:hAnsi="Times New Roman"/>
          <w:sz w:val="22"/>
          <w:szCs w:val="24"/>
        </w:rPr>
      </w:pPr>
      <w:r>
        <w:rPr>
          <w:rFonts w:ascii="Times New Roman" w:hAnsi="Times New Roman"/>
          <w:sz w:val="22"/>
          <w:szCs w:val="24"/>
        </w:rPr>
        <w:t>50.</w:t>
      </w:r>
      <w:r w:rsidR="00AF0217">
        <w:rPr>
          <w:rFonts w:ascii="Times New Roman" w:hAnsi="Times New Roman"/>
          <w:sz w:val="22"/>
          <w:szCs w:val="24"/>
        </w:rPr>
        <w:tab/>
      </w:r>
      <w:r w:rsidR="00B07E83">
        <w:rPr>
          <w:rFonts w:ascii="Times New Roman" w:hAnsi="Times New Roman"/>
          <w:sz w:val="22"/>
          <w:szCs w:val="24"/>
        </w:rPr>
        <w:t>Hector is in second grade. He has just finished his first science fair project and is very proud of it. Although he did not know anything about gravity before his project, he now feels confident that he understands the concept. Which of Erikson’s psychosocial stages is Hector in</w:t>
      </w:r>
      <w:r w:rsidR="00B07E83" w:rsidRPr="00E439C6">
        <w:rPr>
          <w:rFonts w:ascii="Times New Roman" w:hAnsi="Times New Roman"/>
          <w:sz w:val="22"/>
          <w:szCs w:val="24"/>
        </w:rPr>
        <w:t>?</w:t>
      </w:r>
    </w:p>
    <w:p w14:paraId="78E26673" w14:textId="77777777" w:rsidR="00B07E83" w:rsidRPr="00E439C6" w:rsidRDefault="00B07E83" w:rsidP="00B07E83">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trust vs. mistrust</w:t>
      </w:r>
    </w:p>
    <w:p w14:paraId="20814988" w14:textId="77777777" w:rsidR="00B07E83" w:rsidRPr="00E439C6" w:rsidRDefault="00B07E83" w:rsidP="00B07E83">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autonomy vs. shame and doubt</w:t>
      </w:r>
    </w:p>
    <w:p w14:paraId="1AEEB4B5" w14:textId="77777777" w:rsidR="00B07E83" w:rsidRPr="00E439C6" w:rsidRDefault="00B07E83" w:rsidP="00B07E83">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initiative vs. guilt</w:t>
      </w:r>
    </w:p>
    <w:p w14:paraId="52975679" w14:textId="77777777" w:rsidR="00B07E83" w:rsidRPr="00E439C6" w:rsidRDefault="00B07E83" w:rsidP="00B07E83">
      <w:pPr>
        <w:ind w:left="720"/>
        <w:rPr>
          <w:rFonts w:ascii="Times New Roman" w:hAnsi="Times New Roman"/>
          <w:i/>
          <w:sz w:val="22"/>
          <w:szCs w:val="24"/>
        </w:rPr>
      </w:pPr>
      <w:r>
        <w:rPr>
          <w:rFonts w:ascii="Times New Roman" w:hAnsi="Times New Roman"/>
          <w:i/>
          <w:sz w:val="22"/>
          <w:szCs w:val="24"/>
        </w:rPr>
        <w:t>Incorrect</w:t>
      </w:r>
      <w:r w:rsidRPr="00E439C6">
        <w:rPr>
          <w:rFonts w:ascii="Times New Roman" w:hAnsi="Times New Roman"/>
          <w:i/>
          <w:sz w:val="22"/>
          <w:szCs w:val="24"/>
        </w:rPr>
        <w:t>. Initiative vs. guilt is a stage prior to elementary school, closer to age 5 and preschool.</w:t>
      </w:r>
    </w:p>
    <w:p w14:paraId="12DD4E2E" w14:textId="77777777" w:rsidR="00B07E83" w:rsidRPr="00E439C6" w:rsidRDefault="00B07E83" w:rsidP="00B07E83">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industry vs. inferiority</w:t>
      </w:r>
    </w:p>
    <w:p w14:paraId="4F0CF59B" w14:textId="77777777" w:rsidR="00B07E83" w:rsidRPr="00E439C6" w:rsidRDefault="00B07E83" w:rsidP="00B07E83">
      <w:pPr>
        <w:ind w:left="720"/>
        <w:rPr>
          <w:rFonts w:ascii="Times New Roman" w:hAnsi="Times New Roman"/>
          <w:i/>
          <w:sz w:val="22"/>
          <w:szCs w:val="24"/>
        </w:rPr>
      </w:pPr>
      <w:r>
        <w:rPr>
          <w:rFonts w:ascii="Times New Roman" w:hAnsi="Times New Roman"/>
          <w:i/>
          <w:sz w:val="22"/>
          <w:szCs w:val="24"/>
        </w:rPr>
        <w:t>C</w:t>
      </w:r>
      <w:r w:rsidRPr="00E439C6">
        <w:rPr>
          <w:rFonts w:ascii="Times New Roman" w:hAnsi="Times New Roman"/>
          <w:i/>
          <w:sz w:val="22"/>
          <w:szCs w:val="24"/>
        </w:rPr>
        <w:t>orrect. During the grade school years</w:t>
      </w:r>
      <w:r>
        <w:rPr>
          <w:rFonts w:ascii="Times New Roman" w:hAnsi="Times New Roman"/>
          <w:i/>
          <w:sz w:val="22"/>
          <w:szCs w:val="24"/>
        </w:rPr>
        <w:t>,</w:t>
      </w:r>
      <w:r w:rsidRPr="00E439C6">
        <w:rPr>
          <w:rFonts w:ascii="Times New Roman" w:hAnsi="Times New Roman"/>
          <w:i/>
          <w:sz w:val="22"/>
          <w:szCs w:val="24"/>
        </w:rPr>
        <w:t xml:space="preserve"> the child is in Erikson</w:t>
      </w:r>
      <w:r>
        <w:rPr>
          <w:rFonts w:ascii="Times New Roman" w:hAnsi="Times New Roman"/>
          <w:i/>
          <w:sz w:val="22"/>
          <w:szCs w:val="24"/>
        </w:rPr>
        <w:t>’</w:t>
      </w:r>
      <w:r w:rsidRPr="00E439C6">
        <w:rPr>
          <w:rFonts w:ascii="Times New Roman" w:hAnsi="Times New Roman"/>
          <w:i/>
          <w:sz w:val="22"/>
          <w:szCs w:val="24"/>
        </w:rPr>
        <w:t>s industry vs. inferiority stage.</w:t>
      </w:r>
    </w:p>
    <w:p w14:paraId="3F370C4E" w14:textId="77777777" w:rsidR="00B07E83" w:rsidRPr="00E439C6" w:rsidRDefault="00B07E83" w:rsidP="00B07E83">
      <w:pPr>
        <w:rPr>
          <w:rFonts w:ascii="Times New Roman" w:hAnsi="Times New Roman"/>
          <w:sz w:val="22"/>
          <w:szCs w:val="24"/>
        </w:rPr>
      </w:pPr>
      <w:r w:rsidRPr="00E439C6">
        <w:rPr>
          <w:rFonts w:ascii="Times New Roman" w:hAnsi="Times New Roman"/>
          <w:sz w:val="22"/>
          <w:szCs w:val="24"/>
        </w:rPr>
        <w:t xml:space="preserve">Answer: </w:t>
      </w:r>
      <w:r>
        <w:rPr>
          <w:rFonts w:ascii="Times New Roman" w:hAnsi="Times New Roman"/>
          <w:sz w:val="22"/>
          <w:szCs w:val="24"/>
        </w:rPr>
        <w:t>D</w:t>
      </w:r>
    </w:p>
    <w:p w14:paraId="3DDFF3BD" w14:textId="77777777" w:rsidR="00B07E83" w:rsidRPr="00E439C6" w:rsidRDefault="00B07E83" w:rsidP="00B07E83">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20</w:t>
      </w:r>
    </w:p>
    <w:p w14:paraId="5396669C" w14:textId="77777777" w:rsidR="00B07E83" w:rsidRPr="00E439C6" w:rsidRDefault="00B07E83" w:rsidP="00B07E83">
      <w:pPr>
        <w:rPr>
          <w:rFonts w:ascii="Times New Roman" w:hAnsi="Times New Roman"/>
          <w:sz w:val="22"/>
          <w:szCs w:val="24"/>
        </w:rPr>
      </w:pPr>
      <w:r w:rsidRPr="00E439C6">
        <w:rPr>
          <w:rFonts w:ascii="Times New Roman" w:hAnsi="Times New Roman"/>
          <w:sz w:val="22"/>
          <w:szCs w:val="24"/>
        </w:rPr>
        <w:t>Skill: A</w:t>
      </w:r>
    </w:p>
    <w:p w14:paraId="4BEB5D6A" w14:textId="77777777" w:rsidR="00B07E83" w:rsidRPr="00E439C6" w:rsidRDefault="00B07E83" w:rsidP="00B07E83">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5</w:t>
      </w:r>
    </w:p>
    <w:p w14:paraId="1F6B972F" w14:textId="77777777" w:rsidR="00B07E83" w:rsidRPr="00E439C6" w:rsidRDefault="00B07E83" w:rsidP="00B07E83">
      <w:pPr>
        <w:rPr>
          <w:rFonts w:ascii="Times New Roman" w:hAnsi="Times New Roman"/>
          <w:sz w:val="22"/>
          <w:szCs w:val="24"/>
        </w:rPr>
      </w:pPr>
      <w:r w:rsidRPr="00E439C6">
        <w:rPr>
          <w:rFonts w:ascii="Times New Roman" w:hAnsi="Times New Roman"/>
          <w:sz w:val="22"/>
          <w:szCs w:val="24"/>
        </w:rPr>
        <w:t>Difficulty: 3</w:t>
      </w:r>
    </w:p>
    <w:p w14:paraId="7D939A39" w14:textId="77777777" w:rsidR="00B07E83" w:rsidRDefault="00B07E83" w:rsidP="00B07E83">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Apply</w:t>
      </w:r>
    </w:p>
    <w:p w14:paraId="229066BC" w14:textId="77777777" w:rsidR="00B07E83" w:rsidRPr="00E439C6" w:rsidRDefault="00B07E83" w:rsidP="00A53300">
      <w:pPr>
        <w:rPr>
          <w:rFonts w:ascii="Times New Roman" w:hAnsi="Times New Roman"/>
          <w:sz w:val="22"/>
          <w:szCs w:val="24"/>
        </w:rPr>
      </w:pPr>
    </w:p>
    <w:p w14:paraId="18C1EEAD" w14:textId="5A61E920" w:rsidR="00A53300" w:rsidRPr="00E439C6" w:rsidRDefault="00DF00B8" w:rsidP="00A53300">
      <w:pPr>
        <w:tabs>
          <w:tab w:val="left" w:pos="720"/>
        </w:tabs>
        <w:ind w:left="720" w:hanging="720"/>
        <w:rPr>
          <w:rFonts w:ascii="Times New Roman" w:hAnsi="Times New Roman"/>
          <w:sz w:val="22"/>
          <w:szCs w:val="24"/>
        </w:rPr>
      </w:pPr>
      <w:r>
        <w:rPr>
          <w:rFonts w:ascii="Times New Roman" w:hAnsi="Times New Roman"/>
          <w:sz w:val="22"/>
          <w:szCs w:val="24"/>
        </w:rPr>
        <w:t>51.</w:t>
      </w:r>
      <w:r w:rsidR="00AF0217">
        <w:rPr>
          <w:rFonts w:ascii="Times New Roman" w:hAnsi="Times New Roman"/>
          <w:sz w:val="22"/>
          <w:szCs w:val="24"/>
        </w:rPr>
        <w:tab/>
      </w:r>
      <w:r w:rsidR="00A53300" w:rsidRPr="00E439C6">
        <w:rPr>
          <w:rFonts w:ascii="Times New Roman" w:hAnsi="Times New Roman"/>
          <w:sz w:val="22"/>
          <w:szCs w:val="24"/>
        </w:rPr>
        <w:t>According to Erikson, what is the developmental challenge during adolescence?</w:t>
      </w:r>
    </w:p>
    <w:p w14:paraId="62EE150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identity vs. identity confusion</w:t>
      </w:r>
    </w:p>
    <w:p w14:paraId="62AA6205"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During this stage, one develops a secure and coherent identity.</w:t>
      </w:r>
    </w:p>
    <w:p w14:paraId="3D7F52E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intimacy vs. isolation</w:t>
      </w:r>
    </w:p>
    <w:p w14:paraId="589C2FC6"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developmental challenge in adolescence is identity versus identity confusion.</w:t>
      </w:r>
    </w:p>
    <w:p w14:paraId="5FF54AE8"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generativity vs. stagnation</w:t>
      </w:r>
    </w:p>
    <w:p w14:paraId="330ACB6D"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ego integrity vs. despair</w:t>
      </w:r>
    </w:p>
    <w:p w14:paraId="57F4E3CD" w14:textId="604786CA"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46BFD640"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1</w:t>
      </w:r>
    </w:p>
    <w:p w14:paraId="2892FDF4" w14:textId="402AD87C" w:rsidR="00A53300" w:rsidRPr="00E439C6" w:rsidRDefault="00A53300" w:rsidP="00A53300">
      <w:pPr>
        <w:rPr>
          <w:rFonts w:ascii="Times New Roman" w:hAnsi="Times New Roman"/>
          <w:sz w:val="22"/>
          <w:szCs w:val="24"/>
        </w:rPr>
      </w:pPr>
      <w:r w:rsidRPr="00E439C6">
        <w:rPr>
          <w:rFonts w:ascii="Times New Roman" w:hAnsi="Times New Roman"/>
          <w:sz w:val="22"/>
          <w:szCs w:val="24"/>
        </w:rPr>
        <w:t>Page: 2</w:t>
      </w:r>
      <w:r w:rsidR="00B07E83">
        <w:rPr>
          <w:rFonts w:ascii="Times New Roman" w:hAnsi="Times New Roman"/>
          <w:sz w:val="22"/>
          <w:szCs w:val="24"/>
        </w:rPr>
        <w:t>0</w:t>
      </w:r>
    </w:p>
    <w:p w14:paraId="2A253F5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21439861"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sidR="00B07E83">
        <w:rPr>
          <w:rFonts w:ascii="Times New Roman" w:hAnsi="Times New Roman"/>
          <w:sz w:val="22"/>
          <w:szCs w:val="24"/>
        </w:rPr>
        <w:t>5</w:t>
      </w:r>
    </w:p>
    <w:p w14:paraId="4B8CA2DC" w14:textId="488B40D9"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6D50AE75" w14:textId="77777777" w:rsidR="00A53300" w:rsidRPr="00E439C6" w:rsidRDefault="00A53300" w:rsidP="00A53300">
      <w:pPr>
        <w:rPr>
          <w:rFonts w:ascii="Times New Roman" w:hAnsi="Times New Roman"/>
          <w:sz w:val="22"/>
          <w:szCs w:val="24"/>
        </w:rPr>
      </w:pPr>
    </w:p>
    <w:p w14:paraId="4B41A4DB" w14:textId="7939679C" w:rsidR="00A53300" w:rsidRPr="00E439C6" w:rsidRDefault="00DF00B8" w:rsidP="00A53300">
      <w:pPr>
        <w:tabs>
          <w:tab w:val="left" w:pos="720"/>
        </w:tabs>
        <w:ind w:left="720" w:hanging="720"/>
        <w:rPr>
          <w:rFonts w:ascii="Times New Roman" w:hAnsi="Times New Roman"/>
          <w:sz w:val="22"/>
          <w:szCs w:val="24"/>
        </w:rPr>
      </w:pPr>
      <w:r>
        <w:rPr>
          <w:rFonts w:ascii="Times New Roman" w:hAnsi="Times New Roman"/>
          <w:sz w:val="22"/>
          <w:szCs w:val="24"/>
        </w:rPr>
        <w:t>52.</w:t>
      </w:r>
      <w:r w:rsidR="00AF0217">
        <w:rPr>
          <w:rFonts w:ascii="Times New Roman" w:hAnsi="Times New Roman"/>
          <w:sz w:val="22"/>
          <w:szCs w:val="24"/>
        </w:rPr>
        <w:tab/>
      </w:r>
      <w:r w:rsidR="00A53300" w:rsidRPr="00E439C6">
        <w:rPr>
          <w:rFonts w:ascii="Times New Roman" w:hAnsi="Times New Roman"/>
          <w:sz w:val="22"/>
          <w:szCs w:val="24"/>
        </w:rPr>
        <w:t>According to Erikson, what is the developmental challenge during early adulthood?</w:t>
      </w:r>
    </w:p>
    <w:p w14:paraId="305E443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identity vs. identity confusion</w:t>
      </w:r>
    </w:p>
    <w:p w14:paraId="2B6AF574"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developmental challenge in early adulthood is intimacy versus isolation.</w:t>
      </w:r>
    </w:p>
    <w:p w14:paraId="6F4A5F1A"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intimacy vs. isolation</w:t>
      </w:r>
    </w:p>
    <w:p w14:paraId="45B23592" w14:textId="39398905"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During this stage, one establishes a long-term, committed love relationship.</w:t>
      </w:r>
    </w:p>
    <w:p w14:paraId="1C196220"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generativity vs. stagnation</w:t>
      </w:r>
    </w:p>
    <w:p w14:paraId="78E63A11"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ego integrity vs. despair</w:t>
      </w:r>
    </w:p>
    <w:p w14:paraId="75B82317" w14:textId="14D6361A"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66C34794" w14:textId="77777777" w:rsidR="006918B9" w:rsidRDefault="00A53300" w:rsidP="00A53300">
      <w:pPr>
        <w:rPr>
          <w:rFonts w:ascii="Times New Roman" w:hAnsi="Times New Roman"/>
          <w:sz w:val="22"/>
          <w:szCs w:val="24"/>
        </w:rPr>
      </w:pPr>
      <w:r w:rsidRPr="00E439C6">
        <w:rPr>
          <w:rFonts w:ascii="Times New Roman" w:hAnsi="Times New Roman"/>
          <w:sz w:val="22"/>
          <w:szCs w:val="24"/>
        </w:rPr>
        <w:lastRenderedPageBreak/>
        <w:t>Difficulty: 1</w:t>
      </w:r>
    </w:p>
    <w:p w14:paraId="5A810694" w14:textId="334E87FA"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2</w:t>
      </w:r>
      <w:r w:rsidR="00B07E83">
        <w:rPr>
          <w:rFonts w:ascii="Times New Roman" w:hAnsi="Times New Roman"/>
          <w:sz w:val="22"/>
          <w:szCs w:val="24"/>
        </w:rPr>
        <w:t>0</w:t>
      </w:r>
    </w:p>
    <w:p w14:paraId="22E641A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76721828" w14:textId="03619FDF"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w:t>
      </w:r>
      <w:r w:rsidR="00B07E83">
        <w:rPr>
          <w:rFonts w:ascii="Times New Roman" w:hAnsi="Times New Roman"/>
          <w:sz w:val="22"/>
          <w:szCs w:val="24"/>
        </w:rPr>
        <w:t>5</w:t>
      </w:r>
    </w:p>
    <w:p w14:paraId="1215AAF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644CD06C" w14:textId="77777777" w:rsidR="00A53300" w:rsidRPr="00E439C6" w:rsidRDefault="00A53300" w:rsidP="00A53300">
      <w:pPr>
        <w:rPr>
          <w:rFonts w:ascii="Times New Roman" w:hAnsi="Times New Roman"/>
          <w:sz w:val="22"/>
          <w:szCs w:val="24"/>
        </w:rPr>
      </w:pPr>
    </w:p>
    <w:p w14:paraId="71E4A163" w14:textId="4291C6DA" w:rsidR="00A53300" w:rsidRPr="00E439C6" w:rsidRDefault="00DF00B8" w:rsidP="00A53300">
      <w:pPr>
        <w:tabs>
          <w:tab w:val="left" w:pos="720"/>
        </w:tabs>
        <w:ind w:left="720" w:hanging="720"/>
        <w:rPr>
          <w:rFonts w:ascii="Times New Roman" w:hAnsi="Times New Roman"/>
          <w:sz w:val="22"/>
          <w:szCs w:val="24"/>
        </w:rPr>
      </w:pPr>
      <w:r>
        <w:rPr>
          <w:rFonts w:ascii="Times New Roman" w:hAnsi="Times New Roman"/>
          <w:sz w:val="22"/>
          <w:szCs w:val="24"/>
        </w:rPr>
        <w:t>53.</w:t>
      </w:r>
      <w:r w:rsidR="00AF0217">
        <w:rPr>
          <w:rFonts w:ascii="Times New Roman" w:hAnsi="Times New Roman"/>
          <w:sz w:val="22"/>
          <w:szCs w:val="24"/>
        </w:rPr>
        <w:tab/>
      </w:r>
      <w:r w:rsidR="00A53300" w:rsidRPr="00E439C6">
        <w:rPr>
          <w:rFonts w:ascii="Times New Roman" w:hAnsi="Times New Roman"/>
          <w:sz w:val="22"/>
          <w:szCs w:val="24"/>
        </w:rPr>
        <w:t>According to Erikson, what is the developmental challenge during middle adulthood?</w:t>
      </w:r>
    </w:p>
    <w:p w14:paraId="7E436EDD" w14:textId="77777777" w:rsidR="006918B9" w:rsidRDefault="00A53300" w:rsidP="00A53300">
      <w:pPr>
        <w:ind w:left="1440" w:hanging="720"/>
        <w:rPr>
          <w:rFonts w:ascii="Times New Roman" w:hAnsi="Times New Roman"/>
          <w:sz w:val="22"/>
          <w:szCs w:val="24"/>
          <w:lang w:val="fr-FR"/>
        </w:rPr>
      </w:pPr>
      <w:r w:rsidRPr="00E439C6">
        <w:rPr>
          <w:rFonts w:ascii="Times New Roman" w:hAnsi="Times New Roman"/>
          <w:sz w:val="22"/>
          <w:szCs w:val="24"/>
          <w:lang w:val="fr-FR"/>
        </w:rPr>
        <w:t>a.</w:t>
      </w:r>
      <w:r w:rsidRPr="00E439C6">
        <w:rPr>
          <w:rFonts w:ascii="Times New Roman" w:hAnsi="Times New Roman"/>
          <w:sz w:val="22"/>
          <w:szCs w:val="24"/>
          <w:lang w:val="fr-FR"/>
        </w:rPr>
        <w:tab/>
        <w:t>identity vs. identity confusion</w:t>
      </w:r>
    </w:p>
    <w:p w14:paraId="50F48BB9" w14:textId="77777777" w:rsidR="006918B9" w:rsidRDefault="00A53300" w:rsidP="00A53300">
      <w:pPr>
        <w:ind w:left="1440" w:hanging="720"/>
        <w:rPr>
          <w:rFonts w:ascii="Times New Roman" w:hAnsi="Times New Roman"/>
          <w:sz w:val="22"/>
          <w:szCs w:val="24"/>
          <w:lang w:val="fr-FR"/>
        </w:rPr>
      </w:pPr>
      <w:r w:rsidRPr="00E439C6">
        <w:rPr>
          <w:rFonts w:ascii="Times New Roman" w:hAnsi="Times New Roman"/>
          <w:sz w:val="22"/>
          <w:szCs w:val="24"/>
          <w:lang w:val="fr-FR"/>
        </w:rPr>
        <w:t>b.</w:t>
      </w:r>
      <w:r w:rsidRPr="00E439C6">
        <w:rPr>
          <w:rFonts w:ascii="Times New Roman" w:hAnsi="Times New Roman"/>
          <w:sz w:val="22"/>
          <w:szCs w:val="24"/>
          <w:lang w:val="fr-FR"/>
        </w:rPr>
        <w:tab/>
        <w:t>intimacy vs. isolation</w:t>
      </w:r>
    </w:p>
    <w:p w14:paraId="23FDB76D" w14:textId="7C0117A2"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developmental challenge in middle adulthood is generativity versus stagnation.</w:t>
      </w:r>
    </w:p>
    <w:p w14:paraId="5209BC51"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generativity vs. stagnation</w:t>
      </w:r>
    </w:p>
    <w:p w14:paraId="623E3C2C" w14:textId="50A12B5F"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During this stage, one is focused on caring for others and contributing to the well-being of the young.</w:t>
      </w:r>
    </w:p>
    <w:p w14:paraId="0A11DA60"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ego integrity vs. despair</w:t>
      </w:r>
    </w:p>
    <w:p w14:paraId="2F8CFDE9" w14:textId="5A8A635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32E6D07E"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1</w:t>
      </w:r>
    </w:p>
    <w:p w14:paraId="3D89B3B5" w14:textId="69F33937" w:rsidR="00A53300" w:rsidRPr="00E439C6" w:rsidRDefault="00A53300" w:rsidP="00A53300">
      <w:pPr>
        <w:rPr>
          <w:rFonts w:ascii="Times New Roman" w:hAnsi="Times New Roman"/>
          <w:sz w:val="22"/>
          <w:szCs w:val="24"/>
        </w:rPr>
      </w:pPr>
      <w:r w:rsidRPr="00E439C6">
        <w:rPr>
          <w:rFonts w:ascii="Times New Roman" w:hAnsi="Times New Roman"/>
          <w:sz w:val="22"/>
          <w:szCs w:val="24"/>
        </w:rPr>
        <w:t>Page: 2</w:t>
      </w:r>
      <w:r w:rsidR="00B07E83">
        <w:rPr>
          <w:rFonts w:ascii="Times New Roman" w:hAnsi="Times New Roman"/>
          <w:sz w:val="22"/>
          <w:szCs w:val="24"/>
        </w:rPr>
        <w:t>0</w:t>
      </w:r>
    </w:p>
    <w:p w14:paraId="66C0072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386AAC66"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sidR="00B07E83">
        <w:rPr>
          <w:rFonts w:ascii="Times New Roman" w:hAnsi="Times New Roman"/>
          <w:sz w:val="22"/>
          <w:szCs w:val="24"/>
        </w:rPr>
        <w:t>5</w:t>
      </w:r>
    </w:p>
    <w:p w14:paraId="14A1A299" w14:textId="5BD93F9F"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17E7907D" w14:textId="77777777" w:rsidR="00543896" w:rsidRDefault="00543896" w:rsidP="00543896">
      <w:pPr>
        <w:tabs>
          <w:tab w:val="left" w:pos="720"/>
        </w:tabs>
        <w:ind w:left="720" w:hanging="720"/>
        <w:rPr>
          <w:rFonts w:ascii="Times New Roman" w:hAnsi="Times New Roman"/>
          <w:sz w:val="22"/>
          <w:szCs w:val="24"/>
        </w:rPr>
      </w:pPr>
    </w:p>
    <w:p w14:paraId="299EDB23" w14:textId="6D8666AB" w:rsidR="00543896" w:rsidRPr="00E439C6" w:rsidRDefault="00DF00B8" w:rsidP="00543896">
      <w:pPr>
        <w:tabs>
          <w:tab w:val="left" w:pos="720"/>
        </w:tabs>
        <w:ind w:left="720" w:hanging="720"/>
        <w:rPr>
          <w:rFonts w:ascii="Times New Roman" w:hAnsi="Times New Roman"/>
          <w:sz w:val="22"/>
          <w:szCs w:val="24"/>
        </w:rPr>
      </w:pPr>
      <w:r>
        <w:rPr>
          <w:rFonts w:ascii="Times New Roman" w:hAnsi="Times New Roman"/>
          <w:sz w:val="22"/>
          <w:szCs w:val="24"/>
        </w:rPr>
        <w:t>54.</w:t>
      </w:r>
      <w:r w:rsidR="00AF0217">
        <w:rPr>
          <w:rFonts w:ascii="Times New Roman" w:hAnsi="Times New Roman"/>
          <w:sz w:val="22"/>
          <w:szCs w:val="24"/>
        </w:rPr>
        <w:tab/>
      </w:r>
      <w:r w:rsidR="00543896">
        <w:rPr>
          <w:rFonts w:ascii="Times New Roman" w:hAnsi="Times New Roman"/>
          <w:sz w:val="22"/>
          <w:szCs w:val="24"/>
        </w:rPr>
        <w:t>Irina just had her first grandchild. She loves this child very much and wants to make sure he thrives in her family. Although she is retired, she has decided to stay home with her granddaughter and help the family. Which of Erikson’s psychosocial stages is Maria in</w:t>
      </w:r>
      <w:r w:rsidR="00543896" w:rsidRPr="00E439C6">
        <w:rPr>
          <w:rFonts w:ascii="Times New Roman" w:hAnsi="Times New Roman"/>
          <w:sz w:val="22"/>
          <w:szCs w:val="24"/>
        </w:rPr>
        <w:t>?</w:t>
      </w:r>
    </w:p>
    <w:p w14:paraId="4E498B61" w14:textId="77777777" w:rsidR="00543896" w:rsidRPr="00E439C6" w:rsidRDefault="00543896" w:rsidP="00543896">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r>
      <w:r>
        <w:rPr>
          <w:rFonts w:ascii="Times New Roman" w:hAnsi="Times New Roman"/>
          <w:sz w:val="22"/>
          <w:szCs w:val="24"/>
        </w:rPr>
        <w:t>intimacy vs. isolation</w:t>
      </w:r>
    </w:p>
    <w:p w14:paraId="7674F4E2" w14:textId="77777777" w:rsidR="00543896" w:rsidRPr="00E439C6" w:rsidRDefault="00543896" w:rsidP="00543896">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autonomy vs. shame and doubt</w:t>
      </w:r>
    </w:p>
    <w:p w14:paraId="7FE36A79" w14:textId="77777777" w:rsidR="00543896" w:rsidRPr="00E439C6" w:rsidRDefault="00543896" w:rsidP="00543896">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generativity vs. stagnation</w:t>
      </w:r>
    </w:p>
    <w:p w14:paraId="5278A535" w14:textId="77777777" w:rsidR="00543896" w:rsidRPr="00E439C6" w:rsidRDefault="00543896" w:rsidP="00543896">
      <w:pPr>
        <w:ind w:left="720"/>
        <w:rPr>
          <w:rFonts w:ascii="Times New Roman" w:hAnsi="Times New Roman"/>
          <w:i/>
          <w:sz w:val="22"/>
          <w:szCs w:val="24"/>
        </w:rPr>
      </w:pPr>
      <w:r>
        <w:rPr>
          <w:rFonts w:ascii="Times New Roman" w:hAnsi="Times New Roman"/>
          <w:i/>
          <w:sz w:val="22"/>
          <w:szCs w:val="24"/>
        </w:rPr>
        <w:t>C</w:t>
      </w:r>
      <w:r w:rsidRPr="00E439C6">
        <w:rPr>
          <w:rFonts w:ascii="Times New Roman" w:hAnsi="Times New Roman"/>
          <w:i/>
          <w:sz w:val="22"/>
          <w:szCs w:val="24"/>
        </w:rPr>
        <w:t xml:space="preserve">orrect. </w:t>
      </w:r>
      <w:r>
        <w:rPr>
          <w:rFonts w:ascii="Times New Roman" w:hAnsi="Times New Roman"/>
          <w:i/>
          <w:sz w:val="22"/>
          <w:szCs w:val="24"/>
        </w:rPr>
        <w:t>Generativity vs. stagnation occurs in middle adulthood and focuses on the contribution to the well-being of our next generation.</w:t>
      </w:r>
    </w:p>
    <w:p w14:paraId="7966C8D4" w14:textId="77777777" w:rsidR="00543896" w:rsidRPr="00E439C6" w:rsidRDefault="00543896" w:rsidP="00543896">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r>
      <w:r>
        <w:rPr>
          <w:rFonts w:ascii="Times New Roman" w:hAnsi="Times New Roman"/>
          <w:sz w:val="22"/>
          <w:szCs w:val="24"/>
        </w:rPr>
        <w:t>integrity vs. despair</w:t>
      </w:r>
    </w:p>
    <w:p w14:paraId="03333D3A" w14:textId="77777777" w:rsidR="006918B9" w:rsidRDefault="00543896" w:rsidP="00543896">
      <w:pPr>
        <w:ind w:left="720"/>
        <w:rPr>
          <w:rFonts w:ascii="Times New Roman" w:hAnsi="Times New Roman"/>
          <w:i/>
          <w:sz w:val="22"/>
          <w:szCs w:val="24"/>
        </w:rPr>
      </w:pPr>
      <w:r>
        <w:rPr>
          <w:rFonts w:ascii="Times New Roman" w:hAnsi="Times New Roman"/>
          <w:i/>
          <w:sz w:val="22"/>
          <w:szCs w:val="24"/>
        </w:rPr>
        <w:t>Inc</w:t>
      </w:r>
      <w:r w:rsidRPr="00E439C6">
        <w:rPr>
          <w:rFonts w:ascii="Times New Roman" w:hAnsi="Times New Roman"/>
          <w:i/>
          <w:sz w:val="22"/>
          <w:szCs w:val="24"/>
        </w:rPr>
        <w:t xml:space="preserve">orrect. </w:t>
      </w:r>
      <w:r>
        <w:rPr>
          <w:rFonts w:ascii="Times New Roman" w:hAnsi="Times New Roman"/>
          <w:i/>
          <w:sz w:val="22"/>
          <w:szCs w:val="24"/>
        </w:rPr>
        <w:t>This is the last stage of development and involves life reflection.</w:t>
      </w:r>
    </w:p>
    <w:p w14:paraId="09064522" w14:textId="6F64A5A2" w:rsidR="00543896" w:rsidRPr="00E439C6" w:rsidRDefault="00543896" w:rsidP="00543896">
      <w:pPr>
        <w:rPr>
          <w:rFonts w:ascii="Times New Roman" w:hAnsi="Times New Roman"/>
          <w:sz w:val="22"/>
          <w:szCs w:val="24"/>
        </w:rPr>
      </w:pPr>
      <w:r w:rsidRPr="00E439C6">
        <w:rPr>
          <w:rFonts w:ascii="Times New Roman" w:hAnsi="Times New Roman"/>
          <w:sz w:val="22"/>
          <w:szCs w:val="24"/>
        </w:rPr>
        <w:t xml:space="preserve">Answer: </w:t>
      </w:r>
      <w:r>
        <w:rPr>
          <w:rFonts w:ascii="Times New Roman" w:hAnsi="Times New Roman"/>
          <w:sz w:val="22"/>
          <w:szCs w:val="24"/>
        </w:rPr>
        <w:t>C</w:t>
      </w:r>
    </w:p>
    <w:p w14:paraId="5096EA9D" w14:textId="77777777" w:rsidR="00543896" w:rsidRPr="00E439C6" w:rsidRDefault="00543896" w:rsidP="00543896">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20</w:t>
      </w:r>
    </w:p>
    <w:p w14:paraId="48B36AE4" w14:textId="77777777" w:rsidR="00543896" w:rsidRPr="00E439C6" w:rsidRDefault="00543896" w:rsidP="00543896">
      <w:pPr>
        <w:rPr>
          <w:rFonts w:ascii="Times New Roman" w:hAnsi="Times New Roman"/>
          <w:sz w:val="22"/>
          <w:szCs w:val="24"/>
        </w:rPr>
      </w:pPr>
      <w:r w:rsidRPr="00E439C6">
        <w:rPr>
          <w:rFonts w:ascii="Times New Roman" w:hAnsi="Times New Roman"/>
          <w:sz w:val="22"/>
          <w:szCs w:val="24"/>
        </w:rPr>
        <w:t>Skill: A</w:t>
      </w:r>
    </w:p>
    <w:p w14:paraId="26188F36" w14:textId="77777777" w:rsidR="00543896" w:rsidRPr="00E439C6" w:rsidRDefault="00543896" w:rsidP="00543896">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5</w:t>
      </w:r>
    </w:p>
    <w:p w14:paraId="173AD10D" w14:textId="77777777" w:rsidR="00543896" w:rsidRPr="00E439C6" w:rsidRDefault="00543896" w:rsidP="00543896">
      <w:pPr>
        <w:rPr>
          <w:rFonts w:ascii="Times New Roman" w:hAnsi="Times New Roman"/>
          <w:sz w:val="22"/>
          <w:szCs w:val="24"/>
        </w:rPr>
      </w:pPr>
      <w:r w:rsidRPr="00E439C6">
        <w:rPr>
          <w:rFonts w:ascii="Times New Roman" w:hAnsi="Times New Roman"/>
          <w:sz w:val="22"/>
          <w:szCs w:val="24"/>
        </w:rPr>
        <w:t>Difficulty: 3</w:t>
      </w:r>
    </w:p>
    <w:p w14:paraId="4672AFAC" w14:textId="77777777" w:rsidR="00543896" w:rsidRPr="00E439C6" w:rsidRDefault="00543896" w:rsidP="00543896">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Apply</w:t>
      </w:r>
    </w:p>
    <w:p w14:paraId="38CA2C0E" w14:textId="77777777" w:rsidR="00A53300" w:rsidRPr="00E439C6" w:rsidRDefault="00A53300" w:rsidP="00A53300">
      <w:pPr>
        <w:rPr>
          <w:rFonts w:ascii="Times New Roman" w:hAnsi="Times New Roman"/>
          <w:sz w:val="22"/>
          <w:szCs w:val="24"/>
        </w:rPr>
      </w:pPr>
    </w:p>
    <w:p w14:paraId="3F08F55F" w14:textId="581DA747" w:rsidR="00A53300" w:rsidRPr="00E439C6" w:rsidRDefault="00AE31FD" w:rsidP="00A53300">
      <w:pPr>
        <w:tabs>
          <w:tab w:val="left" w:pos="720"/>
        </w:tabs>
        <w:ind w:left="720" w:hanging="720"/>
        <w:rPr>
          <w:rFonts w:ascii="Times New Roman" w:hAnsi="Times New Roman"/>
          <w:sz w:val="22"/>
          <w:szCs w:val="24"/>
        </w:rPr>
      </w:pPr>
      <w:r>
        <w:rPr>
          <w:rFonts w:ascii="Times New Roman" w:hAnsi="Times New Roman"/>
          <w:sz w:val="22"/>
          <w:szCs w:val="24"/>
        </w:rPr>
        <w:t>55.</w:t>
      </w:r>
      <w:r w:rsidR="00AF0217">
        <w:rPr>
          <w:rFonts w:ascii="Times New Roman" w:hAnsi="Times New Roman"/>
          <w:sz w:val="22"/>
          <w:szCs w:val="24"/>
        </w:rPr>
        <w:tab/>
      </w:r>
      <w:r w:rsidR="00A53300" w:rsidRPr="00E439C6">
        <w:rPr>
          <w:rFonts w:ascii="Times New Roman" w:hAnsi="Times New Roman"/>
          <w:sz w:val="22"/>
          <w:szCs w:val="24"/>
        </w:rPr>
        <w:t>According to Erikson, what is the developmental challenge during late adulthood?</w:t>
      </w:r>
    </w:p>
    <w:p w14:paraId="7ADA7052" w14:textId="77777777" w:rsidR="006918B9" w:rsidRDefault="00A53300" w:rsidP="00A53300">
      <w:pPr>
        <w:ind w:left="1440" w:hanging="720"/>
        <w:rPr>
          <w:rFonts w:ascii="Times New Roman" w:hAnsi="Times New Roman"/>
          <w:sz w:val="22"/>
          <w:szCs w:val="24"/>
          <w:lang w:val="fr-FR"/>
        </w:rPr>
      </w:pPr>
      <w:r w:rsidRPr="00E439C6">
        <w:rPr>
          <w:rFonts w:ascii="Times New Roman" w:hAnsi="Times New Roman"/>
          <w:sz w:val="22"/>
          <w:szCs w:val="24"/>
          <w:lang w:val="fr-FR"/>
        </w:rPr>
        <w:t>a.</w:t>
      </w:r>
      <w:r w:rsidRPr="00E439C6">
        <w:rPr>
          <w:rFonts w:ascii="Times New Roman" w:hAnsi="Times New Roman"/>
          <w:sz w:val="22"/>
          <w:szCs w:val="24"/>
          <w:lang w:val="fr-FR"/>
        </w:rPr>
        <w:tab/>
        <w:t>identity vs. identity confusion</w:t>
      </w:r>
    </w:p>
    <w:p w14:paraId="7E3F38E2" w14:textId="77777777" w:rsidR="006918B9" w:rsidRDefault="00A53300" w:rsidP="00A53300">
      <w:pPr>
        <w:ind w:left="1440" w:hanging="720"/>
        <w:rPr>
          <w:rFonts w:ascii="Times New Roman" w:hAnsi="Times New Roman"/>
          <w:sz w:val="22"/>
          <w:szCs w:val="24"/>
          <w:lang w:val="fr-FR"/>
        </w:rPr>
      </w:pPr>
      <w:r w:rsidRPr="00E439C6">
        <w:rPr>
          <w:rFonts w:ascii="Times New Roman" w:hAnsi="Times New Roman"/>
          <w:sz w:val="22"/>
          <w:szCs w:val="24"/>
          <w:lang w:val="fr-FR"/>
        </w:rPr>
        <w:t>b.</w:t>
      </w:r>
      <w:r w:rsidRPr="00E439C6">
        <w:rPr>
          <w:rFonts w:ascii="Times New Roman" w:hAnsi="Times New Roman"/>
          <w:sz w:val="22"/>
          <w:szCs w:val="24"/>
          <w:lang w:val="fr-FR"/>
        </w:rPr>
        <w:tab/>
        <w:t>intimacy vs. isolation</w:t>
      </w:r>
    </w:p>
    <w:p w14:paraId="01C0DAAC"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generativity vs. stagnation</w:t>
      </w:r>
    </w:p>
    <w:p w14:paraId="74E912EB" w14:textId="5A7626F1"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developmental challenge in late adulthood is integrity versus despair.</w:t>
      </w:r>
    </w:p>
    <w:p w14:paraId="17A3D558"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ego integrity vs. despair</w:t>
      </w:r>
    </w:p>
    <w:p w14:paraId="6BEC7AAC" w14:textId="5E91BA45"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During this stage, one evaluates his or her lifetime and accepts life as it is.</w:t>
      </w:r>
    </w:p>
    <w:p w14:paraId="6A2B013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D</w:t>
      </w:r>
    </w:p>
    <w:p w14:paraId="3A82166E"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1</w:t>
      </w:r>
    </w:p>
    <w:p w14:paraId="0A232707" w14:textId="033C4725"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2</w:t>
      </w:r>
      <w:r w:rsidR="00B07E83">
        <w:rPr>
          <w:rFonts w:ascii="Times New Roman" w:hAnsi="Times New Roman"/>
          <w:sz w:val="22"/>
          <w:szCs w:val="24"/>
        </w:rPr>
        <w:t>0</w:t>
      </w:r>
    </w:p>
    <w:p w14:paraId="019CFB5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34850021"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sidR="00B07E83">
        <w:rPr>
          <w:rFonts w:ascii="Times New Roman" w:hAnsi="Times New Roman"/>
          <w:sz w:val="22"/>
          <w:szCs w:val="24"/>
        </w:rPr>
        <w:t>5</w:t>
      </w:r>
    </w:p>
    <w:p w14:paraId="4D3CF0F7" w14:textId="2BA35873" w:rsidR="00A53300" w:rsidRDefault="00A53300" w:rsidP="00A53300">
      <w:pPr>
        <w:rPr>
          <w:rFonts w:ascii="Times New Roman" w:hAnsi="Times New Roman"/>
          <w:sz w:val="22"/>
          <w:szCs w:val="24"/>
        </w:rPr>
      </w:pPr>
      <w:r w:rsidRPr="00E439C6">
        <w:rPr>
          <w:rFonts w:ascii="Times New Roman" w:hAnsi="Times New Roman"/>
          <w:sz w:val="22"/>
          <w:szCs w:val="24"/>
        </w:rPr>
        <w:lastRenderedPageBreak/>
        <w:t>Bloom</w:t>
      </w:r>
      <w:r>
        <w:rPr>
          <w:rFonts w:ascii="Times New Roman" w:hAnsi="Times New Roman"/>
          <w:sz w:val="22"/>
          <w:szCs w:val="24"/>
        </w:rPr>
        <w:t>’</w:t>
      </w:r>
      <w:r w:rsidRPr="00E439C6">
        <w:rPr>
          <w:rFonts w:ascii="Times New Roman" w:hAnsi="Times New Roman"/>
          <w:sz w:val="22"/>
          <w:szCs w:val="24"/>
        </w:rPr>
        <w:t>s Taxonomy Level: Understand</w:t>
      </w:r>
    </w:p>
    <w:p w14:paraId="35F51284" w14:textId="77777777" w:rsidR="00B07E83" w:rsidRDefault="00B07E83" w:rsidP="00A53300">
      <w:pPr>
        <w:rPr>
          <w:rFonts w:ascii="Times New Roman" w:hAnsi="Times New Roman"/>
          <w:sz w:val="22"/>
          <w:szCs w:val="24"/>
        </w:rPr>
      </w:pPr>
    </w:p>
    <w:p w14:paraId="15D4232E" w14:textId="37934C53" w:rsidR="00B07E83" w:rsidRPr="00E439C6" w:rsidRDefault="00AE31FD" w:rsidP="00B07E83">
      <w:pPr>
        <w:tabs>
          <w:tab w:val="left" w:pos="720"/>
        </w:tabs>
        <w:ind w:left="720" w:hanging="720"/>
        <w:rPr>
          <w:rFonts w:ascii="Times New Roman" w:hAnsi="Times New Roman"/>
          <w:sz w:val="22"/>
          <w:szCs w:val="24"/>
        </w:rPr>
      </w:pPr>
      <w:r>
        <w:rPr>
          <w:rFonts w:ascii="Times New Roman" w:hAnsi="Times New Roman"/>
          <w:sz w:val="22"/>
          <w:szCs w:val="24"/>
        </w:rPr>
        <w:t>56.</w:t>
      </w:r>
      <w:r w:rsidR="00B07E83" w:rsidRPr="00E439C6">
        <w:rPr>
          <w:rFonts w:ascii="Times New Roman" w:hAnsi="Times New Roman"/>
          <w:sz w:val="22"/>
          <w:szCs w:val="24"/>
        </w:rPr>
        <w:tab/>
        <w:t>Erikson</w:t>
      </w:r>
      <w:r w:rsidR="00B07E83">
        <w:rPr>
          <w:rFonts w:ascii="Times New Roman" w:hAnsi="Times New Roman"/>
          <w:sz w:val="22"/>
          <w:szCs w:val="24"/>
        </w:rPr>
        <w:t>’</w:t>
      </w:r>
      <w:r w:rsidR="00B07E83" w:rsidRPr="00E439C6">
        <w:rPr>
          <w:rFonts w:ascii="Times New Roman" w:hAnsi="Times New Roman"/>
          <w:sz w:val="22"/>
          <w:szCs w:val="24"/>
        </w:rPr>
        <w:t>s eighth and final stage of psychosocial development is _____.</w:t>
      </w:r>
    </w:p>
    <w:p w14:paraId="06564B4B" w14:textId="77777777" w:rsidR="00B07E83" w:rsidRPr="00E439C6" w:rsidRDefault="00B07E83" w:rsidP="00B07E83">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trust vs. mistrust</w:t>
      </w:r>
    </w:p>
    <w:p w14:paraId="37933CD6" w14:textId="77777777" w:rsidR="00B07E83" w:rsidRPr="00E439C6" w:rsidRDefault="00B07E83" w:rsidP="00B07E83">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generativity vs. stagnation</w:t>
      </w:r>
    </w:p>
    <w:p w14:paraId="2691A740" w14:textId="77777777" w:rsidR="00B07E83" w:rsidRPr="00E439C6" w:rsidRDefault="00B07E83" w:rsidP="00B07E83">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ego integrity vs. despair</w:t>
      </w:r>
    </w:p>
    <w:p w14:paraId="3CC9FCFF" w14:textId="77777777" w:rsidR="00B07E83" w:rsidRPr="00E439C6" w:rsidRDefault="00B07E83" w:rsidP="00B07E83">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industry vs. inferiority</w:t>
      </w:r>
    </w:p>
    <w:p w14:paraId="2BFB85B3" w14:textId="77777777" w:rsidR="00B07E83" w:rsidRPr="00E439C6" w:rsidRDefault="00B07E83" w:rsidP="00B07E83">
      <w:pPr>
        <w:rPr>
          <w:rFonts w:ascii="Times New Roman" w:hAnsi="Times New Roman"/>
          <w:sz w:val="22"/>
          <w:szCs w:val="24"/>
        </w:rPr>
      </w:pPr>
      <w:r>
        <w:rPr>
          <w:rFonts w:ascii="Times New Roman" w:hAnsi="Times New Roman"/>
          <w:sz w:val="22"/>
          <w:szCs w:val="24"/>
        </w:rPr>
        <w:t>Answer: C</w:t>
      </w:r>
    </w:p>
    <w:p w14:paraId="6B44ED4E" w14:textId="77777777" w:rsidR="00B07E83" w:rsidRPr="00E439C6" w:rsidRDefault="00B07E83" w:rsidP="00B07E83">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20</w:t>
      </w:r>
    </w:p>
    <w:p w14:paraId="4E50BBE7" w14:textId="77777777" w:rsidR="00B07E83" w:rsidRPr="00E439C6" w:rsidRDefault="00B07E83" w:rsidP="00B07E83">
      <w:pPr>
        <w:rPr>
          <w:rFonts w:ascii="Times New Roman" w:hAnsi="Times New Roman"/>
          <w:sz w:val="22"/>
          <w:szCs w:val="24"/>
        </w:rPr>
      </w:pPr>
      <w:r w:rsidRPr="00E439C6">
        <w:rPr>
          <w:rFonts w:ascii="Times New Roman" w:hAnsi="Times New Roman"/>
          <w:sz w:val="22"/>
          <w:szCs w:val="24"/>
        </w:rPr>
        <w:t>Skill: F</w:t>
      </w:r>
    </w:p>
    <w:p w14:paraId="0A455C6C" w14:textId="77777777" w:rsidR="00B07E83" w:rsidRPr="00E439C6" w:rsidRDefault="00B07E83" w:rsidP="00B07E83">
      <w:pPr>
        <w:rPr>
          <w:rFonts w:ascii="Times New Roman" w:hAnsi="Times New Roman"/>
          <w:sz w:val="22"/>
          <w:szCs w:val="24"/>
        </w:rPr>
      </w:pPr>
      <w:r w:rsidRPr="00E439C6">
        <w:rPr>
          <w:rFonts w:ascii="Times New Roman" w:hAnsi="Times New Roman"/>
          <w:sz w:val="22"/>
          <w:szCs w:val="24"/>
        </w:rPr>
        <w:t>Learning Objective: 1.</w:t>
      </w:r>
      <w:r>
        <w:rPr>
          <w:rFonts w:ascii="Times New Roman" w:hAnsi="Times New Roman"/>
          <w:sz w:val="22"/>
          <w:szCs w:val="24"/>
        </w:rPr>
        <w:t>5</w:t>
      </w:r>
    </w:p>
    <w:p w14:paraId="21F743FF" w14:textId="77777777" w:rsidR="00B07E83" w:rsidRPr="00E439C6" w:rsidRDefault="00B07E83" w:rsidP="00B07E83">
      <w:pPr>
        <w:rPr>
          <w:rFonts w:ascii="Times New Roman" w:hAnsi="Times New Roman"/>
          <w:sz w:val="22"/>
          <w:szCs w:val="24"/>
        </w:rPr>
      </w:pPr>
      <w:r w:rsidRPr="00E439C6">
        <w:rPr>
          <w:rFonts w:ascii="Times New Roman" w:hAnsi="Times New Roman"/>
          <w:sz w:val="22"/>
          <w:szCs w:val="24"/>
        </w:rPr>
        <w:t>Difficulty: 2</w:t>
      </w:r>
    </w:p>
    <w:p w14:paraId="25F86049" w14:textId="77777777" w:rsidR="00B07E83" w:rsidRDefault="00B07E83" w:rsidP="00B07E83">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44929168" w14:textId="77777777" w:rsidR="00B07E83" w:rsidRPr="00E439C6" w:rsidRDefault="00B07E83" w:rsidP="00A53300">
      <w:pPr>
        <w:rPr>
          <w:rFonts w:ascii="Times New Roman" w:hAnsi="Times New Roman"/>
          <w:sz w:val="22"/>
          <w:szCs w:val="24"/>
        </w:rPr>
      </w:pPr>
    </w:p>
    <w:p w14:paraId="69CE7D84" w14:textId="04A7440F" w:rsidR="00A53300" w:rsidRPr="00E439C6" w:rsidRDefault="00AE31FD" w:rsidP="00A53300">
      <w:pPr>
        <w:tabs>
          <w:tab w:val="left" w:pos="720"/>
        </w:tabs>
        <w:ind w:left="720" w:hanging="720"/>
        <w:rPr>
          <w:rFonts w:ascii="Times New Roman" w:hAnsi="Times New Roman"/>
          <w:sz w:val="22"/>
          <w:szCs w:val="24"/>
        </w:rPr>
      </w:pPr>
      <w:r>
        <w:rPr>
          <w:rFonts w:ascii="Times New Roman" w:hAnsi="Times New Roman"/>
          <w:sz w:val="22"/>
          <w:szCs w:val="24"/>
        </w:rPr>
        <w:t>57.</w:t>
      </w:r>
      <w:r w:rsidR="00AF0217">
        <w:rPr>
          <w:rFonts w:ascii="Times New Roman" w:hAnsi="Times New Roman"/>
          <w:sz w:val="22"/>
          <w:szCs w:val="24"/>
        </w:rPr>
        <w:tab/>
      </w:r>
      <w:r w:rsidR="00A53300" w:rsidRPr="00E439C6">
        <w:rPr>
          <w:rFonts w:ascii="Times New Roman" w:hAnsi="Times New Roman"/>
          <w:sz w:val="22"/>
          <w:szCs w:val="24"/>
        </w:rPr>
        <w:t>Which theory of human development has endured better?</w:t>
      </w:r>
    </w:p>
    <w:p w14:paraId="31B21BE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Freud</w:t>
      </w:r>
      <w:r>
        <w:rPr>
          <w:rFonts w:ascii="Times New Roman" w:hAnsi="Times New Roman"/>
          <w:sz w:val="22"/>
          <w:szCs w:val="24"/>
        </w:rPr>
        <w:t>’</w:t>
      </w:r>
      <w:r w:rsidRPr="00E439C6">
        <w:rPr>
          <w:rFonts w:ascii="Times New Roman" w:hAnsi="Times New Roman"/>
          <w:sz w:val="22"/>
          <w:szCs w:val="24"/>
        </w:rPr>
        <w:t>s psychosexual theory</w:t>
      </w:r>
    </w:p>
    <w:p w14:paraId="18E441EF"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Erikson</w:t>
      </w:r>
      <w:r>
        <w:rPr>
          <w:rFonts w:ascii="Times New Roman" w:hAnsi="Times New Roman"/>
          <w:i/>
          <w:sz w:val="22"/>
          <w:szCs w:val="24"/>
        </w:rPr>
        <w:t>’</w:t>
      </w:r>
      <w:r w:rsidRPr="00E439C6">
        <w:rPr>
          <w:rFonts w:ascii="Times New Roman" w:hAnsi="Times New Roman"/>
          <w:i/>
          <w:sz w:val="22"/>
          <w:szCs w:val="24"/>
        </w:rPr>
        <w:t>s psychosocial theory has endured better. Nearly all researchers who study human development would argue that development is a lifelong process with important changes occurring at each period.</w:t>
      </w:r>
    </w:p>
    <w:p w14:paraId="07C2345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Erikson</w:t>
      </w:r>
      <w:r>
        <w:rPr>
          <w:rFonts w:ascii="Times New Roman" w:hAnsi="Times New Roman"/>
          <w:sz w:val="22"/>
          <w:szCs w:val="24"/>
        </w:rPr>
        <w:t>’</w:t>
      </w:r>
      <w:r w:rsidRPr="00E439C6">
        <w:rPr>
          <w:rFonts w:ascii="Times New Roman" w:hAnsi="Times New Roman"/>
          <w:sz w:val="22"/>
          <w:szCs w:val="24"/>
        </w:rPr>
        <w:t>s psychosocial theory</w:t>
      </w:r>
    </w:p>
    <w:p w14:paraId="405E77CC"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There is near-consensus among researchers who study human development that development is a lifelong process with important changes occurring at each period, whereas Freud believed that all development occurred before adulthood.</w:t>
      </w:r>
    </w:p>
    <w:p w14:paraId="03269B9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Gilbert</w:t>
      </w:r>
      <w:r>
        <w:rPr>
          <w:rFonts w:ascii="Times New Roman" w:hAnsi="Times New Roman"/>
          <w:sz w:val="22"/>
          <w:szCs w:val="24"/>
        </w:rPr>
        <w:t>’</w:t>
      </w:r>
      <w:r w:rsidRPr="00E439C6">
        <w:rPr>
          <w:rFonts w:ascii="Times New Roman" w:hAnsi="Times New Roman"/>
          <w:sz w:val="22"/>
          <w:szCs w:val="24"/>
        </w:rPr>
        <w:t>s biosocial theory</w:t>
      </w:r>
    </w:p>
    <w:p w14:paraId="7B2A9D9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Hall</w:t>
      </w:r>
      <w:r>
        <w:rPr>
          <w:rFonts w:ascii="Times New Roman" w:hAnsi="Times New Roman"/>
          <w:sz w:val="22"/>
          <w:szCs w:val="24"/>
        </w:rPr>
        <w:t>’</w:t>
      </w:r>
      <w:r w:rsidRPr="00E439C6">
        <w:rPr>
          <w:rFonts w:ascii="Times New Roman" w:hAnsi="Times New Roman"/>
          <w:sz w:val="22"/>
          <w:szCs w:val="24"/>
        </w:rPr>
        <w:t>s bio-behavioral theory</w:t>
      </w:r>
    </w:p>
    <w:p w14:paraId="2CED294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02B96F9D"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 3</w:t>
      </w:r>
    </w:p>
    <w:p w14:paraId="73E0F84B" w14:textId="6D62CF59"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2</w:t>
      </w:r>
      <w:r w:rsidR="001F1525">
        <w:rPr>
          <w:rFonts w:ascii="Times New Roman" w:hAnsi="Times New Roman"/>
          <w:sz w:val="22"/>
          <w:szCs w:val="24"/>
        </w:rPr>
        <w:t>1</w:t>
      </w:r>
    </w:p>
    <w:p w14:paraId="18A23AA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331A7025"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w:t>
      </w:r>
      <w:r w:rsidR="001F1525">
        <w:rPr>
          <w:rFonts w:ascii="Times New Roman" w:hAnsi="Times New Roman"/>
          <w:sz w:val="22"/>
          <w:szCs w:val="24"/>
        </w:rPr>
        <w:t>5</w:t>
      </w:r>
    </w:p>
    <w:p w14:paraId="4FB7562E" w14:textId="1EFB8B44"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47720025" w14:textId="77777777" w:rsidR="00A53300" w:rsidRDefault="00A53300" w:rsidP="00A53300">
      <w:pPr>
        <w:rPr>
          <w:rFonts w:ascii="Times New Roman" w:hAnsi="Times New Roman"/>
          <w:sz w:val="22"/>
          <w:szCs w:val="24"/>
          <w:lang w:val="fr-FR"/>
        </w:rPr>
      </w:pPr>
    </w:p>
    <w:p w14:paraId="5F1F695F" w14:textId="099C720E" w:rsidR="006918B9" w:rsidRDefault="00AE31FD" w:rsidP="0002660A">
      <w:pPr>
        <w:tabs>
          <w:tab w:val="left" w:pos="720"/>
        </w:tabs>
        <w:ind w:left="720" w:hanging="720"/>
        <w:rPr>
          <w:rFonts w:ascii="Times New Roman" w:hAnsi="Times New Roman"/>
          <w:sz w:val="22"/>
          <w:szCs w:val="22"/>
        </w:rPr>
      </w:pPr>
      <w:r w:rsidRPr="004470A4">
        <w:rPr>
          <w:rFonts w:ascii="Times New Roman" w:hAnsi="Times New Roman"/>
          <w:sz w:val="22"/>
        </w:rPr>
        <w:t>58.</w:t>
      </w:r>
      <w:r w:rsidR="00AF0217">
        <w:rPr>
          <w:rFonts w:ascii="Arial" w:hAnsi="Arial" w:cs="Arial"/>
          <w:sz w:val="22"/>
          <w:szCs w:val="22"/>
        </w:rPr>
        <w:tab/>
      </w:r>
      <w:r w:rsidR="0002660A" w:rsidRPr="008812ED">
        <w:rPr>
          <w:rFonts w:ascii="Times New Roman" w:hAnsi="Times New Roman"/>
          <w:sz w:val="22"/>
          <w:szCs w:val="22"/>
        </w:rPr>
        <w:t>What theory arose out of direct opposition to the psychoanalytic theory?</w:t>
      </w:r>
    </w:p>
    <w:p w14:paraId="32BC8257" w14:textId="77777777" w:rsidR="006918B9" w:rsidRDefault="0002660A" w:rsidP="0002660A">
      <w:pPr>
        <w:ind w:left="1440" w:hanging="720"/>
        <w:rPr>
          <w:rFonts w:ascii="Times New Roman" w:hAnsi="Times New Roman"/>
          <w:sz w:val="22"/>
          <w:szCs w:val="22"/>
        </w:rPr>
      </w:pPr>
      <w:r w:rsidRPr="008812ED">
        <w:rPr>
          <w:rFonts w:ascii="Times New Roman" w:hAnsi="Times New Roman"/>
          <w:sz w:val="22"/>
          <w:szCs w:val="22"/>
        </w:rPr>
        <w:t>a.</w:t>
      </w:r>
      <w:r w:rsidRPr="008812ED">
        <w:rPr>
          <w:rFonts w:ascii="Times New Roman" w:hAnsi="Times New Roman"/>
          <w:sz w:val="22"/>
          <w:szCs w:val="22"/>
        </w:rPr>
        <w:tab/>
        <w:t>Behaviorism</w:t>
      </w:r>
    </w:p>
    <w:p w14:paraId="488A2EBC" w14:textId="77777777" w:rsidR="006918B9" w:rsidRDefault="0002660A" w:rsidP="0002660A">
      <w:pPr>
        <w:ind w:left="1440" w:hanging="720"/>
        <w:rPr>
          <w:rFonts w:ascii="Times New Roman" w:hAnsi="Times New Roman"/>
          <w:sz w:val="22"/>
          <w:szCs w:val="22"/>
        </w:rPr>
      </w:pPr>
      <w:r w:rsidRPr="008812ED">
        <w:rPr>
          <w:rFonts w:ascii="Times New Roman" w:hAnsi="Times New Roman"/>
          <w:sz w:val="22"/>
          <w:szCs w:val="22"/>
        </w:rPr>
        <w:t>b.</w:t>
      </w:r>
      <w:r w:rsidRPr="008812ED">
        <w:rPr>
          <w:rFonts w:ascii="Times New Roman" w:hAnsi="Times New Roman"/>
          <w:sz w:val="22"/>
          <w:szCs w:val="22"/>
        </w:rPr>
        <w:tab/>
        <w:t>Psychosocial theory</w:t>
      </w:r>
    </w:p>
    <w:p w14:paraId="5CE39EC5" w14:textId="77777777" w:rsidR="006918B9" w:rsidRDefault="0002660A" w:rsidP="0002660A">
      <w:pPr>
        <w:ind w:left="1440" w:hanging="720"/>
        <w:rPr>
          <w:rFonts w:ascii="Times New Roman" w:hAnsi="Times New Roman"/>
          <w:sz w:val="22"/>
          <w:szCs w:val="22"/>
        </w:rPr>
      </w:pPr>
      <w:r w:rsidRPr="008812ED">
        <w:rPr>
          <w:rFonts w:ascii="Times New Roman" w:hAnsi="Times New Roman"/>
          <w:sz w:val="22"/>
          <w:szCs w:val="22"/>
        </w:rPr>
        <w:t>c.</w:t>
      </w:r>
      <w:r w:rsidRPr="008812ED">
        <w:rPr>
          <w:rFonts w:ascii="Times New Roman" w:hAnsi="Times New Roman"/>
          <w:sz w:val="22"/>
          <w:szCs w:val="22"/>
        </w:rPr>
        <w:tab/>
        <w:t>Cognitive structural theory</w:t>
      </w:r>
    </w:p>
    <w:p w14:paraId="2236DE97" w14:textId="77777777" w:rsidR="006918B9" w:rsidRDefault="0002660A" w:rsidP="0002660A">
      <w:pPr>
        <w:ind w:left="1440" w:hanging="720"/>
        <w:rPr>
          <w:rFonts w:ascii="Times New Roman" w:hAnsi="Times New Roman"/>
          <w:sz w:val="22"/>
          <w:szCs w:val="22"/>
        </w:rPr>
      </w:pPr>
      <w:r w:rsidRPr="008812ED">
        <w:rPr>
          <w:rFonts w:ascii="Times New Roman" w:hAnsi="Times New Roman"/>
          <w:sz w:val="22"/>
          <w:szCs w:val="22"/>
        </w:rPr>
        <w:t>d.</w:t>
      </w:r>
      <w:r w:rsidRPr="008812ED">
        <w:rPr>
          <w:rFonts w:ascii="Times New Roman" w:hAnsi="Times New Roman"/>
          <w:sz w:val="22"/>
          <w:szCs w:val="22"/>
        </w:rPr>
        <w:tab/>
        <w:t>Psychosexual theory</w:t>
      </w:r>
    </w:p>
    <w:p w14:paraId="59DF0385" w14:textId="234ED465" w:rsidR="0002660A" w:rsidRPr="008812ED" w:rsidRDefault="0002660A" w:rsidP="0002660A">
      <w:pPr>
        <w:rPr>
          <w:rFonts w:ascii="Times New Roman" w:hAnsi="Times New Roman"/>
          <w:sz w:val="22"/>
          <w:szCs w:val="22"/>
        </w:rPr>
      </w:pPr>
      <w:r w:rsidRPr="008812ED">
        <w:rPr>
          <w:rFonts w:ascii="Times New Roman" w:hAnsi="Times New Roman"/>
          <w:sz w:val="22"/>
          <w:szCs w:val="22"/>
        </w:rPr>
        <w:t>Answer: A</w:t>
      </w:r>
    </w:p>
    <w:p w14:paraId="3946FF2F" w14:textId="77777777" w:rsidR="006918B9" w:rsidRDefault="0002660A" w:rsidP="0002660A">
      <w:pPr>
        <w:rPr>
          <w:rFonts w:ascii="Times New Roman" w:hAnsi="Times New Roman"/>
          <w:sz w:val="22"/>
          <w:szCs w:val="22"/>
        </w:rPr>
      </w:pPr>
      <w:r w:rsidRPr="008812ED">
        <w:rPr>
          <w:rFonts w:ascii="Times New Roman" w:hAnsi="Times New Roman"/>
          <w:sz w:val="22"/>
          <w:szCs w:val="22"/>
        </w:rPr>
        <w:t>Difficulty: 1</w:t>
      </w:r>
    </w:p>
    <w:p w14:paraId="4A48C1AC" w14:textId="2E060DAA" w:rsidR="0002660A" w:rsidRDefault="0002660A" w:rsidP="0002660A">
      <w:pPr>
        <w:rPr>
          <w:rFonts w:ascii="Times New Roman" w:hAnsi="Times New Roman"/>
          <w:sz w:val="22"/>
          <w:szCs w:val="22"/>
        </w:rPr>
      </w:pPr>
      <w:r w:rsidRPr="008812ED">
        <w:rPr>
          <w:rFonts w:ascii="Times New Roman" w:hAnsi="Times New Roman"/>
          <w:sz w:val="22"/>
          <w:szCs w:val="22"/>
        </w:rPr>
        <w:t>Page: 21</w:t>
      </w:r>
    </w:p>
    <w:p w14:paraId="643AB767" w14:textId="2172E34D" w:rsidR="00CD0289" w:rsidRPr="008812ED" w:rsidRDefault="00CD0289" w:rsidP="0002660A">
      <w:pPr>
        <w:rPr>
          <w:rFonts w:ascii="Times New Roman" w:hAnsi="Times New Roman"/>
          <w:sz w:val="22"/>
          <w:szCs w:val="22"/>
        </w:rPr>
      </w:pPr>
      <w:r>
        <w:rPr>
          <w:rFonts w:ascii="Times New Roman" w:hAnsi="Times New Roman"/>
          <w:sz w:val="22"/>
          <w:szCs w:val="22"/>
        </w:rPr>
        <w:t xml:space="preserve">Skill: </w:t>
      </w:r>
      <w:r w:rsidR="0052520B">
        <w:rPr>
          <w:rFonts w:ascii="Times New Roman" w:hAnsi="Times New Roman"/>
          <w:sz w:val="22"/>
          <w:szCs w:val="22"/>
        </w:rPr>
        <w:t>F</w:t>
      </w:r>
    </w:p>
    <w:p w14:paraId="0AD55B94" w14:textId="77777777" w:rsidR="006918B9" w:rsidRDefault="0002660A" w:rsidP="0002660A">
      <w:pPr>
        <w:rPr>
          <w:rFonts w:ascii="Times New Roman" w:hAnsi="Times New Roman"/>
          <w:sz w:val="22"/>
          <w:szCs w:val="22"/>
        </w:rPr>
      </w:pPr>
      <w:r w:rsidRPr="008812ED">
        <w:rPr>
          <w:rFonts w:ascii="Times New Roman" w:hAnsi="Times New Roman"/>
          <w:sz w:val="22"/>
          <w:szCs w:val="22"/>
        </w:rPr>
        <w:t>Learning Objective: 1.6</w:t>
      </w:r>
    </w:p>
    <w:p w14:paraId="3DEBCCAE" w14:textId="73B89266" w:rsidR="0002660A" w:rsidRPr="008812ED" w:rsidRDefault="0002660A" w:rsidP="0002660A">
      <w:pPr>
        <w:rPr>
          <w:rFonts w:ascii="Times New Roman" w:hAnsi="Times New Roman"/>
          <w:sz w:val="22"/>
          <w:szCs w:val="22"/>
        </w:rPr>
      </w:pPr>
      <w:r w:rsidRPr="008812ED">
        <w:rPr>
          <w:rFonts w:ascii="Times New Roman" w:hAnsi="Times New Roman"/>
          <w:sz w:val="22"/>
          <w:szCs w:val="22"/>
        </w:rPr>
        <w:t>Bloom’s Taxonomy Level: Remember</w:t>
      </w:r>
    </w:p>
    <w:p w14:paraId="1A180635" w14:textId="77777777" w:rsidR="0002660A" w:rsidRPr="008812ED" w:rsidRDefault="0002660A" w:rsidP="0002660A">
      <w:pPr>
        <w:tabs>
          <w:tab w:val="left" w:pos="360"/>
        </w:tabs>
        <w:rPr>
          <w:rFonts w:ascii="Times New Roman" w:hAnsi="Times New Roman"/>
          <w:color w:val="000000"/>
          <w:sz w:val="22"/>
          <w:szCs w:val="22"/>
        </w:rPr>
      </w:pPr>
    </w:p>
    <w:p w14:paraId="26B2CE50" w14:textId="3D599202" w:rsidR="0002660A" w:rsidRPr="008812ED" w:rsidRDefault="00CD0289" w:rsidP="0002660A">
      <w:pPr>
        <w:tabs>
          <w:tab w:val="left" w:pos="720"/>
        </w:tabs>
        <w:ind w:left="720" w:hanging="720"/>
        <w:rPr>
          <w:rFonts w:ascii="Times New Roman" w:hAnsi="Times New Roman"/>
          <w:sz w:val="22"/>
          <w:szCs w:val="22"/>
        </w:rPr>
      </w:pPr>
      <w:r>
        <w:rPr>
          <w:rFonts w:ascii="Times New Roman" w:hAnsi="Times New Roman"/>
          <w:sz w:val="22"/>
          <w:szCs w:val="22"/>
        </w:rPr>
        <w:t>59.</w:t>
      </w:r>
      <w:r w:rsidR="0002660A" w:rsidRPr="008812ED">
        <w:rPr>
          <w:rFonts w:ascii="Times New Roman" w:hAnsi="Times New Roman"/>
          <w:sz w:val="22"/>
          <w:szCs w:val="22"/>
        </w:rPr>
        <w:tab/>
        <w:t xml:space="preserve">Behaviorists are called </w:t>
      </w:r>
      <w:r w:rsidR="0002660A" w:rsidRPr="008812ED">
        <w:rPr>
          <w:rFonts w:ascii="Times New Roman" w:hAnsi="Times New Roman"/>
          <w:i/>
          <w:sz w:val="22"/>
          <w:szCs w:val="22"/>
        </w:rPr>
        <w:t xml:space="preserve">learning theorists </w:t>
      </w:r>
      <w:r w:rsidR="0002660A" w:rsidRPr="008812ED">
        <w:rPr>
          <w:rFonts w:ascii="Times New Roman" w:hAnsi="Times New Roman"/>
          <w:sz w:val="22"/>
          <w:szCs w:val="22"/>
        </w:rPr>
        <w:t>because</w:t>
      </w:r>
      <w:r w:rsidR="00AF0217">
        <w:rPr>
          <w:rFonts w:ascii="Times New Roman" w:hAnsi="Times New Roman"/>
          <w:sz w:val="22"/>
          <w:szCs w:val="22"/>
        </w:rPr>
        <w:t xml:space="preserve"> _____.</w:t>
      </w:r>
    </w:p>
    <w:p w14:paraId="34A1893D" w14:textId="304332BD" w:rsidR="0002660A" w:rsidRPr="008812ED" w:rsidRDefault="0002660A" w:rsidP="0002660A">
      <w:pPr>
        <w:ind w:left="1440" w:hanging="720"/>
        <w:rPr>
          <w:rFonts w:ascii="Times New Roman" w:hAnsi="Times New Roman"/>
          <w:sz w:val="22"/>
          <w:szCs w:val="22"/>
        </w:rPr>
      </w:pPr>
      <w:r w:rsidRPr="008812ED">
        <w:rPr>
          <w:rFonts w:ascii="Times New Roman" w:hAnsi="Times New Roman"/>
          <w:sz w:val="22"/>
          <w:szCs w:val="22"/>
        </w:rPr>
        <w:t>a.</w:t>
      </w:r>
      <w:r w:rsidRPr="008812ED">
        <w:rPr>
          <w:rFonts w:ascii="Times New Roman" w:hAnsi="Times New Roman"/>
          <w:sz w:val="22"/>
          <w:szCs w:val="22"/>
        </w:rPr>
        <w:tab/>
        <w:t>one has to learn a lot in order to practice in this field</w:t>
      </w:r>
    </w:p>
    <w:p w14:paraId="341AA926" w14:textId="1CFE589A" w:rsidR="0002660A" w:rsidRPr="008812ED" w:rsidRDefault="0002660A" w:rsidP="0002660A">
      <w:pPr>
        <w:ind w:left="1440" w:hanging="720"/>
        <w:rPr>
          <w:rFonts w:ascii="Times New Roman" w:hAnsi="Times New Roman"/>
          <w:sz w:val="22"/>
          <w:szCs w:val="22"/>
        </w:rPr>
      </w:pPr>
      <w:r w:rsidRPr="008812ED">
        <w:rPr>
          <w:rFonts w:ascii="Times New Roman" w:hAnsi="Times New Roman"/>
          <w:sz w:val="22"/>
          <w:szCs w:val="22"/>
        </w:rPr>
        <w:t>b.</w:t>
      </w:r>
      <w:r w:rsidRPr="008812ED">
        <w:rPr>
          <w:rFonts w:ascii="Times New Roman" w:hAnsi="Times New Roman"/>
          <w:sz w:val="22"/>
          <w:szCs w:val="22"/>
        </w:rPr>
        <w:tab/>
        <w:t>learning is not instinctual</w:t>
      </w:r>
    </w:p>
    <w:p w14:paraId="7DD7F549" w14:textId="78968C4F" w:rsidR="0002660A" w:rsidRPr="008812ED" w:rsidRDefault="0002660A" w:rsidP="0002660A">
      <w:pPr>
        <w:ind w:left="1440" w:hanging="720"/>
        <w:rPr>
          <w:rFonts w:ascii="Times New Roman" w:hAnsi="Times New Roman"/>
          <w:sz w:val="22"/>
          <w:szCs w:val="22"/>
        </w:rPr>
      </w:pPr>
      <w:r w:rsidRPr="008812ED">
        <w:rPr>
          <w:rFonts w:ascii="Times New Roman" w:hAnsi="Times New Roman"/>
          <w:sz w:val="22"/>
          <w:szCs w:val="22"/>
        </w:rPr>
        <w:t>c.</w:t>
      </w:r>
      <w:r w:rsidRPr="008812ED">
        <w:rPr>
          <w:rFonts w:ascii="Times New Roman" w:hAnsi="Times New Roman"/>
          <w:sz w:val="22"/>
          <w:szCs w:val="22"/>
        </w:rPr>
        <w:tab/>
        <w:t>all behavior is learned step by step and</w:t>
      </w:r>
      <w:r w:rsidR="000F5310">
        <w:rPr>
          <w:rFonts w:ascii="Times New Roman" w:hAnsi="Times New Roman"/>
          <w:sz w:val="22"/>
          <w:szCs w:val="22"/>
        </w:rPr>
        <w:t xml:space="preserve"> </w:t>
      </w:r>
      <w:r w:rsidRPr="008812ED">
        <w:rPr>
          <w:rFonts w:ascii="Times New Roman" w:hAnsi="Times New Roman"/>
          <w:sz w:val="22"/>
          <w:szCs w:val="22"/>
        </w:rPr>
        <w:t>can be shaped by the responses of others</w:t>
      </w:r>
    </w:p>
    <w:p w14:paraId="60E9F398" w14:textId="4291B1C7" w:rsidR="0002660A" w:rsidRPr="008812ED" w:rsidRDefault="0002660A" w:rsidP="0002660A">
      <w:pPr>
        <w:ind w:left="1440" w:hanging="720"/>
        <w:rPr>
          <w:rFonts w:ascii="Times New Roman" w:hAnsi="Times New Roman"/>
          <w:sz w:val="22"/>
          <w:szCs w:val="22"/>
        </w:rPr>
      </w:pPr>
      <w:r w:rsidRPr="008812ED">
        <w:rPr>
          <w:rFonts w:ascii="Times New Roman" w:hAnsi="Times New Roman"/>
          <w:sz w:val="22"/>
          <w:szCs w:val="22"/>
        </w:rPr>
        <w:t>d.</w:t>
      </w:r>
      <w:r w:rsidRPr="008812ED">
        <w:rPr>
          <w:rFonts w:ascii="Times New Roman" w:hAnsi="Times New Roman"/>
          <w:sz w:val="22"/>
          <w:szCs w:val="22"/>
        </w:rPr>
        <w:tab/>
        <w:t>learning automatically occurs</w:t>
      </w:r>
    </w:p>
    <w:p w14:paraId="0A32F4A6" w14:textId="77777777" w:rsidR="0002660A" w:rsidRPr="008812ED" w:rsidRDefault="0002660A" w:rsidP="0002660A">
      <w:pPr>
        <w:rPr>
          <w:rFonts w:ascii="Times New Roman" w:hAnsi="Times New Roman"/>
          <w:sz w:val="22"/>
          <w:szCs w:val="22"/>
        </w:rPr>
      </w:pPr>
      <w:r w:rsidRPr="008812ED">
        <w:rPr>
          <w:rFonts w:ascii="Times New Roman" w:hAnsi="Times New Roman"/>
          <w:sz w:val="22"/>
          <w:szCs w:val="22"/>
        </w:rPr>
        <w:t>Answer: C</w:t>
      </w:r>
    </w:p>
    <w:p w14:paraId="0E964F4D" w14:textId="77777777" w:rsidR="006918B9" w:rsidRDefault="0002660A" w:rsidP="0002660A">
      <w:pPr>
        <w:rPr>
          <w:rFonts w:ascii="Times New Roman" w:hAnsi="Times New Roman"/>
          <w:sz w:val="22"/>
          <w:szCs w:val="22"/>
        </w:rPr>
      </w:pPr>
      <w:r w:rsidRPr="008812ED">
        <w:rPr>
          <w:rFonts w:ascii="Times New Roman" w:hAnsi="Times New Roman"/>
          <w:sz w:val="22"/>
          <w:szCs w:val="22"/>
        </w:rPr>
        <w:t>Difficulty: 1</w:t>
      </w:r>
    </w:p>
    <w:p w14:paraId="39865149" w14:textId="3626EE72" w:rsidR="0002660A" w:rsidRDefault="0002660A" w:rsidP="0002660A">
      <w:pPr>
        <w:rPr>
          <w:rFonts w:ascii="Times New Roman" w:hAnsi="Times New Roman"/>
          <w:sz w:val="22"/>
          <w:szCs w:val="22"/>
        </w:rPr>
      </w:pPr>
      <w:r w:rsidRPr="008812ED">
        <w:rPr>
          <w:rFonts w:ascii="Times New Roman" w:hAnsi="Times New Roman"/>
          <w:sz w:val="22"/>
          <w:szCs w:val="22"/>
        </w:rPr>
        <w:lastRenderedPageBreak/>
        <w:t>Page: 21</w:t>
      </w:r>
    </w:p>
    <w:p w14:paraId="70E91DF5" w14:textId="4F86BCD7" w:rsidR="00CD0289" w:rsidRPr="008812ED" w:rsidRDefault="00CD0289" w:rsidP="0002660A">
      <w:pPr>
        <w:rPr>
          <w:rFonts w:ascii="Times New Roman" w:hAnsi="Times New Roman"/>
          <w:sz w:val="22"/>
          <w:szCs w:val="22"/>
        </w:rPr>
      </w:pPr>
      <w:r>
        <w:rPr>
          <w:rFonts w:ascii="Times New Roman" w:hAnsi="Times New Roman"/>
          <w:sz w:val="22"/>
          <w:szCs w:val="22"/>
        </w:rPr>
        <w:t xml:space="preserve">Skill: </w:t>
      </w:r>
      <w:r w:rsidR="0052520B">
        <w:rPr>
          <w:rFonts w:ascii="Times New Roman" w:hAnsi="Times New Roman"/>
          <w:sz w:val="22"/>
          <w:szCs w:val="22"/>
        </w:rPr>
        <w:t>F</w:t>
      </w:r>
    </w:p>
    <w:p w14:paraId="6C92D7F1" w14:textId="77777777" w:rsidR="006918B9" w:rsidRDefault="0002660A" w:rsidP="0002660A">
      <w:pPr>
        <w:rPr>
          <w:rFonts w:ascii="Times New Roman" w:hAnsi="Times New Roman"/>
          <w:sz w:val="22"/>
          <w:szCs w:val="22"/>
        </w:rPr>
      </w:pPr>
      <w:r w:rsidRPr="008812ED">
        <w:rPr>
          <w:rFonts w:ascii="Times New Roman" w:hAnsi="Times New Roman"/>
          <w:sz w:val="22"/>
          <w:szCs w:val="22"/>
        </w:rPr>
        <w:t>Learning Objective: 1.6</w:t>
      </w:r>
    </w:p>
    <w:p w14:paraId="3D35B740" w14:textId="376D062E" w:rsidR="0002660A" w:rsidRPr="008812ED" w:rsidRDefault="0002660A" w:rsidP="0002660A">
      <w:pPr>
        <w:rPr>
          <w:rFonts w:ascii="Times New Roman" w:hAnsi="Times New Roman"/>
          <w:sz w:val="22"/>
          <w:szCs w:val="22"/>
        </w:rPr>
      </w:pPr>
      <w:r w:rsidRPr="008812ED">
        <w:rPr>
          <w:rFonts w:ascii="Times New Roman" w:hAnsi="Times New Roman"/>
          <w:sz w:val="22"/>
          <w:szCs w:val="22"/>
        </w:rPr>
        <w:t>Bloom’s Taxonomy Level: Remember</w:t>
      </w:r>
    </w:p>
    <w:p w14:paraId="50C3DB87" w14:textId="77777777" w:rsidR="0002660A" w:rsidRPr="008812ED" w:rsidRDefault="0002660A" w:rsidP="0002660A">
      <w:pPr>
        <w:tabs>
          <w:tab w:val="left" w:pos="360"/>
        </w:tabs>
        <w:rPr>
          <w:rFonts w:ascii="Times New Roman" w:hAnsi="Times New Roman"/>
          <w:color w:val="000000"/>
          <w:sz w:val="22"/>
          <w:szCs w:val="22"/>
        </w:rPr>
      </w:pPr>
    </w:p>
    <w:p w14:paraId="04C9BC9D" w14:textId="32875AE3" w:rsidR="0002660A" w:rsidRPr="008812ED" w:rsidRDefault="00CD0289" w:rsidP="004470A4">
      <w:pPr>
        <w:ind w:left="720" w:hanging="720"/>
        <w:rPr>
          <w:rFonts w:ascii="Times New Roman" w:hAnsi="Times New Roman"/>
          <w:sz w:val="22"/>
          <w:szCs w:val="22"/>
        </w:rPr>
      </w:pPr>
      <w:r>
        <w:rPr>
          <w:rFonts w:ascii="Times New Roman" w:hAnsi="Times New Roman"/>
          <w:sz w:val="22"/>
          <w:szCs w:val="22"/>
        </w:rPr>
        <w:t>60.</w:t>
      </w:r>
      <w:r w:rsidR="00AF0217">
        <w:rPr>
          <w:rFonts w:ascii="Times New Roman" w:hAnsi="Times New Roman"/>
          <w:sz w:val="22"/>
          <w:szCs w:val="22"/>
        </w:rPr>
        <w:tab/>
      </w:r>
      <w:r w:rsidR="0002660A" w:rsidRPr="008812ED">
        <w:rPr>
          <w:rFonts w:ascii="Times New Roman" w:hAnsi="Times New Roman"/>
          <w:sz w:val="22"/>
          <w:szCs w:val="22"/>
        </w:rPr>
        <w:t>Conditioning is a process of</w:t>
      </w:r>
      <w:r w:rsidR="00AF0217">
        <w:rPr>
          <w:rFonts w:ascii="Times New Roman" w:hAnsi="Times New Roman"/>
          <w:sz w:val="22"/>
          <w:szCs w:val="22"/>
        </w:rPr>
        <w:t xml:space="preserve"> _____.</w:t>
      </w:r>
    </w:p>
    <w:p w14:paraId="4A557C18" w14:textId="0DB67F13" w:rsidR="0002660A" w:rsidRPr="008812ED" w:rsidRDefault="0002660A" w:rsidP="00C92325">
      <w:pPr>
        <w:numPr>
          <w:ilvl w:val="0"/>
          <w:numId w:val="10"/>
        </w:numPr>
        <w:ind w:left="1440" w:hanging="720"/>
        <w:rPr>
          <w:rFonts w:ascii="Times New Roman" w:hAnsi="Times New Roman"/>
          <w:sz w:val="22"/>
          <w:szCs w:val="22"/>
        </w:rPr>
      </w:pPr>
      <w:r w:rsidRPr="008812ED">
        <w:rPr>
          <w:rFonts w:ascii="Times New Roman" w:hAnsi="Times New Roman"/>
          <w:sz w:val="22"/>
          <w:szCs w:val="22"/>
        </w:rPr>
        <w:t>spontaneous recovery</w:t>
      </w:r>
    </w:p>
    <w:p w14:paraId="4C86933D" w14:textId="2D35AFC1" w:rsidR="0002660A" w:rsidRPr="008812ED" w:rsidRDefault="0002660A" w:rsidP="00C92325">
      <w:pPr>
        <w:numPr>
          <w:ilvl w:val="0"/>
          <w:numId w:val="10"/>
        </w:numPr>
        <w:ind w:left="1440" w:hanging="720"/>
        <w:rPr>
          <w:rFonts w:ascii="Times New Roman" w:hAnsi="Times New Roman"/>
          <w:sz w:val="22"/>
          <w:szCs w:val="22"/>
        </w:rPr>
      </w:pPr>
      <w:r w:rsidRPr="008812ED">
        <w:rPr>
          <w:rFonts w:ascii="Times New Roman" w:hAnsi="Times New Roman"/>
          <w:sz w:val="22"/>
          <w:szCs w:val="22"/>
        </w:rPr>
        <w:t>observing behavior</w:t>
      </w:r>
    </w:p>
    <w:p w14:paraId="61CB61ED" w14:textId="7FA44D43" w:rsidR="0002660A" w:rsidRPr="008812ED" w:rsidRDefault="0002660A" w:rsidP="00C92325">
      <w:pPr>
        <w:numPr>
          <w:ilvl w:val="0"/>
          <w:numId w:val="10"/>
        </w:numPr>
        <w:ind w:left="1440" w:hanging="720"/>
        <w:rPr>
          <w:rFonts w:ascii="Times New Roman" w:hAnsi="Times New Roman"/>
          <w:sz w:val="22"/>
          <w:szCs w:val="22"/>
        </w:rPr>
      </w:pPr>
      <w:r w:rsidRPr="008812ED">
        <w:rPr>
          <w:rFonts w:ascii="Times New Roman" w:hAnsi="Times New Roman"/>
          <w:sz w:val="22"/>
          <w:szCs w:val="22"/>
        </w:rPr>
        <w:t>learning associations</w:t>
      </w:r>
    </w:p>
    <w:p w14:paraId="5278A7F9" w14:textId="5D34EE7C" w:rsidR="0002660A" w:rsidRPr="008812ED" w:rsidRDefault="0002660A" w:rsidP="00C92325">
      <w:pPr>
        <w:numPr>
          <w:ilvl w:val="0"/>
          <w:numId w:val="10"/>
        </w:numPr>
        <w:ind w:left="1440" w:hanging="720"/>
        <w:rPr>
          <w:rFonts w:ascii="Times New Roman" w:hAnsi="Times New Roman"/>
          <w:sz w:val="22"/>
          <w:szCs w:val="22"/>
        </w:rPr>
      </w:pPr>
      <w:r w:rsidRPr="008812ED">
        <w:rPr>
          <w:rFonts w:ascii="Times New Roman" w:hAnsi="Times New Roman"/>
          <w:sz w:val="22"/>
          <w:szCs w:val="22"/>
        </w:rPr>
        <w:t>the development of emotions</w:t>
      </w:r>
    </w:p>
    <w:p w14:paraId="79D0E45A" w14:textId="358E3E3F" w:rsidR="0002660A" w:rsidRPr="008812ED" w:rsidRDefault="0002660A" w:rsidP="0002660A">
      <w:pPr>
        <w:rPr>
          <w:rFonts w:ascii="Times New Roman" w:hAnsi="Times New Roman"/>
          <w:sz w:val="22"/>
          <w:szCs w:val="22"/>
        </w:rPr>
      </w:pPr>
      <w:r w:rsidRPr="008812ED">
        <w:rPr>
          <w:rFonts w:ascii="Times New Roman" w:hAnsi="Times New Roman"/>
          <w:sz w:val="22"/>
          <w:szCs w:val="22"/>
        </w:rPr>
        <w:t>Answer: C</w:t>
      </w:r>
    </w:p>
    <w:p w14:paraId="5DD55C49" w14:textId="77777777" w:rsidR="0002660A" w:rsidRPr="008812ED" w:rsidRDefault="0002660A" w:rsidP="0002660A">
      <w:pPr>
        <w:rPr>
          <w:rFonts w:ascii="Times New Roman" w:hAnsi="Times New Roman"/>
          <w:sz w:val="22"/>
          <w:szCs w:val="22"/>
        </w:rPr>
      </w:pPr>
      <w:r w:rsidRPr="008812ED">
        <w:rPr>
          <w:rFonts w:ascii="Times New Roman" w:hAnsi="Times New Roman"/>
          <w:sz w:val="22"/>
          <w:szCs w:val="22"/>
        </w:rPr>
        <w:t>Difficulty: 2</w:t>
      </w:r>
    </w:p>
    <w:p w14:paraId="5D4245A4" w14:textId="77777777" w:rsidR="0002660A" w:rsidRDefault="0002660A" w:rsidP="0002660A">
      <w:pPr>
        <w:rPr>
          <w:rFonts w:ascii="Times New Roman" w:hAnsi="Times New Roman"/>
          <w:sz w:val="22"/>
          <w:szCs w:val="22"/>
        </w:rPr>
      </w:pPr>
      <w:r w:rsidRPr="008812ED">
        <w:rPr>
          <w:rFonts w:ascii="Times New Roman" w:hAnsi="Times New Roman"/>
          <w:sz w:val="22"/>
          <w:szCs w:val="22"/>
        </w:rPr>
        <w:t>Page: 21</w:t>
      </w:r>
    </w:p>
    <w:p w14:paraId="52769EB6" w14:textId="7F0762F6" w:rsidR="00CD0289" w:rsidRPr="008812ED" w:rsidRDefault="00CD0289" w:rsidP="0002660A">
      <w:pPr>
        <w:rPr>
          <w:rFonts w:ascii="Times New Roman" w:hAnsi="Times New Roman"/>
          <w:sz w:val="22"/>
          <w:szCs w:val="22"/>
        </w:rPr>
      </w:pPr>
      <w:r>
        <w:rPr>
          <w:rFonts w:ascii="Times New Roman" w:hAnsi="Times New Roman"/>
          <w:sz w:val="22"/>
          <w:szCs w:val="22"/>
        </w:rPr>
        <w:t xml:space="preserve">Skill: </w:t>
      </w:r>
      <w:r w:rsidR="00926F2F">
        <w:rPr>
          <w:rFonts w:ascii="Times New Roman" w:hAnsi="Times New Roman"/>
          <w:sz w:val="22"/>
          <w:szCs w:val="22"/>
        </w:rPr>
        <w:t>C</w:t>
      </w:r>
    </w:p>
    <w:p w14:paraId="5663A0B9" w14:textId="77777777" w:rsidR="006918B9" w:rsidRDefault="0002660A" w:rsidP="0002660A">
      <w:pPr>
        <w:rPr>
          <w:rFonts w:ascii="Times New Roman" w:hAnsi="Times New Roman"/>
          <w:sz w:val="22"/>
          <w:szCs w:val="22"/>
        </w:rPr>
      </w:pPr>
      <w:r w:rsidRPr="008812ED">
        <w:rPr>
          <w:rFonts w:ascii="Times New Roman" w:hAnsi="Times New Roman"/>
          <w:sz w:val="22"/>
          <w:szCs w:val="22"/>
        </w:rPr>
        <w:t>Learning Objective: 1.6</w:t>
      </w:r>
    </w:p>
    <w:p w14:paraId="219414C3" w14:textId="58733275" w:rsidR="0002660A" w:rsidRPr="008812ED" w:rsidRDefault="0002660A" w:rsidP="0002660A">
      <w:pPr>
        <w:rPr>
          <w:rFonts w:ascii="Times New Roman" w:hAnsi="Times New Roman"/>
          <w:sz w:val="22"/>
          <w:szCs w:val="22"/>
        </w:rPr>
      </w:pPr>
      <w:r w:rsidRPr="008812ED">
        <w:rPr>
          <w:rFonts w:ascii="Times New Roman" w:hAnsi="Times New Roman"/>
          <w:sz w:val="22"/>
          <w:szCs w:val="22"/>
        </w:rPr>
        <w:t>Bloom’s Taxonomy Level: Understand</w:t>
      </w:r>
    </w:p>
    <w:p w14:paraId="013D2559" w14:textId="77777777" w:rsidR="00CD0289" w:rsidRPr="008812ED" w:rsidDel="00CD0289" w:rsidRDefault="00CD0289" w:rsidP="0002660A">
      <w:pPr>
        <w:rPr>
          <w:rFonts w:ascii="Times New Roman" w:hAnsi="Times New Roman"/>
          <w:sz w:val="22"/>
          <w:szCs w:val="22"/>
        </w:rPr>
      </w:pPr>
    </w:p>
    <w:p w14:paraId="21CE88AC" w14:textId="4054B01F" w:rsidR="0002660A" w:rsidRPr="008812ED" w:rsidRDefault="00CD0289" w:rsidP="004470A4">
      <w:pPr>
        <w:ind w:left="720" w:hanging="720"/>
        <w:rPr>
          <w:rFonts w:ascii="Times New Roman" w:hAnsi="Times New Roman"/>
          <w:sz w:val="22"/>
          <w:szCs w:val="22"/>
        </w:rPr>
      </w:pPr>
      <w:r>
        <w:rPr>
          <w:rFonts w:ascii="Times New Roman" w:hAnsi="Times New Roman"/>
          <w:sz w:val="22"/>
          <w:szCs w:val="22"/>
        </w:rPr>
        <w:t>61.</w:t>
      </w:r>
      <w:r w:rsidR="00AF0217">
        <w:rPr>
          <w:rFonts w:ascii="Times New Roman" w:hAnsi="Times New Roman"/>
          <w:sz w:val="22"/>
          <w:szCs w:val="22"/>
        </w:rPr>
        <w:tab/>
      </w:r>
      <w:r w:rsidR="0002660A" w:rsidRPr="008812ED">
        <w:rPr>
          <w:rFonts w:ascii="Times New Roman" w:hAnsi="Times New Roman"/>
          <w:sz w:val="22"/>
          <w:szCs w:val="22"/>
        </w:rPr>
        <w:t>Babies that learn that the sound of the microwave bell signals that their bottle is warmed and ready illustrate</w:t>
      </w:r>
      <w:r w:rsidR="00AF0217">
        <w:rPr>
          <w:rFonts w:ascii="Times New Roman" w:hAnsi="Times New Roman"/>
          <w:sz w:val="22"/>
          <w:szCs w:val="22"/>
        </w:rPr>
        <w:t xml:space="preserve"> _____.</w:t>
      </w:r>
    </w:p>
    <w:p w14:paraId="0B5DF0F3" w14:textId="0BF559F9" w:rsidR="0002660A" w:rsidRPr="008812ED" w:rsidRDefault="0002660A" w:rsidP="00C92325">
      <w:pPr>
        <w:numPr>
          <w:ilvl w:val="0"/>
          <w:numId w:val="11"/>
        </w:numPr>
        <w:ind w:left="1440" w:hanging="720"/>
        <w:rPr>
          <w:rFonts w:ascii="Times New Roman" w:hAnsi="Times New Roman"/>
          <w:sz w:val="22"/>
          <w:szCs w:val="22"/>
        </w:rPr>
      </w:pPr>
      <w:r w:rsidRPr="008812ED">
        <w:rPr>
          <w:rFonts w:ascii="Times New Roman" w:hAnsi="Times New Roman"/>
          <w:sz w:val="22"/>
          <w:szCs w:val="22"/>
        </w:rPr>
        <w:t>classical conditioning</w:t>
      </w:r>
    </w:p>
    <w:p w14:paraId="2DF15DAD" w14:textId="5E896E96" w:rsidR="0002660A" w:rsidRPr="008812ED" w:rsidRDefault="0002660A" w:rsidP="00C92325">
      <w:pPr>
        <w:numPr>
          <w:ilvl w:val="0"/>
          <w:numId w:val="11"/>
        </w:numPr>
        <w:ind w:left="1440" w:hanging="720"/>
        <w:rPr>
          <w:rFonts w:ascii="Times New Roman" w:hAnsi="Times New Roman"/>
          <w:sz w:val="22"/>
          <w:szCs w:val="22"/>
        </w:rPr>
      </w:pPr>
      <w:r w:rsidRPr="008812ED">
        <w:rPr>
          <w:rFonts w:ascii="Times New Roman" w:hAnsi="Times New Roman"/>
          <w:sz w:val="22"/>
          <w:szCs w:val="22"/>
        </w:rPr>
        <w:t>operant conditioning</w:t>
      </w:r>
    </w:p>
    <w:p w14:paraId="1FA38B4E" w14:textId="5964551F" w:rsidR="0002660A" w:rsidRPr="008812ED" w:rsidRDefault="0002660A" w:rsidP="00C92325">
      <w:pPr>
        <w:numPr>
          <w:ilvl w:val="0"/>
          <w:numId w:val="11"/>
        </w:numPr>
        <w:ind w:left="1440" w:hanging="720"/>
        <w:rPr>
          <w:rFonts w:ascii="Times New Roman" w:hAnsi="Times New Roman"/>
          <w:sz w:val="22"/>
          <w:szCs w:val="22"/>
        </w:rPr>
      </w:pPr>
      <w:r w:rsidRPr="008812ED">
        <w:rPr>
          <w:rFonts w:ascii="Times New Roman" w:hAnsi="Times New Roman"/>
          <w:sz w:val="22"/>
          <w:szCs w:val="22"/>
        </w:rPr>
        <w:t>observational learning</w:t>
      </w:r>
    </w:p>
    <w:p w14:paraId="6023FC2C" w14:textId="79225DED" w:rsidR="0002660A" w:rsidRPr="008812ED" w:rsidRDefault="0002660A" w:rsidP="00C92325">
      <w:pPr>
        <w:numPr>
          <w:ilvl w:val="0"/>
          <w:numId w:val="11"/>
        </w:numPr>
        <w:ind w:left="1440" w:hanging="720"/>
        <w:rPr>
          <w:rFonts w:ascii="Times New Roman" w:hAnsi="Times New Roman"/>
          <w:sz w:val="22"/>
          <w:szCs w:val="22"/>
        </w:rPr>
      </w:pPr>
      <w:r w:rsidRPr="008812ED">
        <w:rPr>
          <w:rFonts w:ascii="Times New Roman" w:hAnsi="Times New Roman"/>
          <w:sz w:val="22"/>
          <w:szCs w:val="22"/>
        </w:rPr>
        <w:t>shaping</w:t>
      </w:r>
    </w:p>
    <w:p w14:paraId="4113383A" w14:textId="77777777" w:rsidR="006918B9" w:rsidRDefault="0002660A" w:rsidP="0002660A">
      <w:pPr>
        <w:rPr>
          <w:rFonts w:ascii="Times New Roman" w:hAnsi="Times New Roman"/>
          <w:sz w:val="22"/>
          <w:szCs w:val="22"/>
        </w:rPr>
      </w:pPr>
      <w:r w:rsidRPr="008812ED">
        <w:rPr>
          <w:rFonts w:ascii="Times New Roman" w:hAnsi="Times New Roman"/>
          <w:sz w:val="22"/>
          <w:szCs w:val="22"/>
        </w:rPr>
        <w:t>Answer: A</w:t>
      </w:r>
    </w:p>
    <w:p w14:paraId="36F61EE9" w14:textId="77777777" w:rsidR="006918B9" w:rsidRDefault="0002660A" w:rsidP="0002660A">
      <w:pPr>
        <w:rPr>
          <w:rFonts w:ascii="Times New Roman" w:hAnsi="Times New Roman"/>
          <w:sz w:val="22"/>
          <w:szCs w:val="22"/>
        </w:rPr>
      </w:pPr>
      <w:r w:rsidRPr="008812ED">
        <w:rPr>
          <w:rFonts w:ascii="Times New Roman" w:hAnsi="Times New Roman"/>
          <w:sz w:val="22"/>
          <w:szCs w:val="22"/>
        </w:rPr>
        <w:t>Difficulty: 2</w:t>
      </w:r>
    </w:p>
    <w:p w14:paraId="0DECA63D" w14:textId="1960F079" w:rsidR="0002660A" w:rsidRDefault="0002660A" w:rsidP="0002660A">
      <w:pPr>
        <w:rPr>
          <w:rFonts w:ascii="Times New Roman" w:hAnsi="Times New Roman"/>
          <w:sz w:val="22"/>
          <w:szCs w:val="22"/>
        </w:rPr>
      </w:pPr>
      <w:r w:rsidRPr="008812ED">
        <w:rPr>
          <w:rFonts w:ascii="Times New Roman" w:hAnsi="Times New Roman"/>
          <w:sz w:val="22"/>
          <w:szCs w:val="22"/>
        </w:rPr>
        <w:t>Page: 21</w:t>
      </w:r>
    </w:p>
    <w:p w14:paraId="4AB225DC" w14:textId="5DC326E1" w:rsidR="00CD0289" w:rsidRPr="008812ED" w:rsidRDefault="00CD0289" w:rsidP="0002660A">
      <w:pPr>
        <w:rPr>
          <w:rFonts w:ascii="Times New Roman" w:hAnsi="Times New Roman"/>
          <w:sz w:val="22"/>
          <w:szCs w:val="22"/>
        </w:rPr>
      </w:pPr>
      <w:r>
        <w:rPr>
          <w:rFonts w:ascii="Times New Roman" w:hAnsi="Times New Roman"/>
          <w:sz w:val="22"/>
          <w:szCs w:val="22"/>
        </w:rPr>
        <w:t xml:space="preserve">Skill: </w:t>
      </w:r>
      <w:r w:rsidR="00A802D5">
        <w:rPr>
          <w:rFonts w:ascii="Times New Roman" w:hAnsi="Times New Roman"/>
          <w:sz w:val="22"/>
          <w:szCs w:val="22"/>
        </w:rPr>
        <w:t>C</w:t>
      </w:r>
    </w:p>
    <w:p w14:paraId="4D5766DA" w14:textId="77777777" w:rsidR="006918B9" w:rsidRDefault="0002660A" w:rsidP="0002660A">
      <w:pPr>
        <w:rPr>
          <w:rFonts w:ascii="Times New Roman" w:hAnsi="Times New Roman"/>
          <w:sz w:val="22"/>
          <w:szCs w:val="22"/>
        </w:rPr>
      </w:pPr>
      <w:r w:rsidRPr="008812ED">
        <w:rPr>
          <w:rFonts w:ascii="Times New Roman" w:hAnsi="Times New Roman"/>
          <w:sz w:val="22"/>
          <w:szCs w:val="22"/>
        </w:rPr>
        <w:t>Learning Objective: 1.6</w:t>
      </w:r>
    </w:p>
    <w:p w14:paraId="0FEDAE88" w14:textId="1B0C9907" w:rsidR="0002660A" w:rsidRPr="008812ED" w:rsidRDefault="0002660A" w:rsidP="0002660A">
      <w:pPr>
        <w:rPr>
          <w:rFonts w:ascii="Times New Roman" w:hAnsi="Times New Roman"/>
          <w:sz w:val="22"/>
          <w:szCs w:val="22"/>
        </w:rPr>
      </w:pPr>
      <w:r w:rsidRPr="008812ED">
        <w:rPr>
          <w:rFonts w:ascii="Times New Roman" w:hAnsi="Times New Roman"/>
          <w:sz w:val="22"/>
          <w:szCs w:val="22"/>
        </w:rPr>
        <w:t>Bloom’s Taxonomy Level: Understand</w:t>
      </w:r>
    </w:p>
    <w:p w14:paraId="2C4D4065" w14:textId="77777777" w:rsidR="0002660A" w:rsidRPr="008812ED" w:rsidRDefault="0002660A" w:rsidP="0002660A">
      <w:pPr>
        <w:tabs>
          <w:tab w:val="left" w:pos="360"/>
        </w:tabs>
        <w:rPr>
          <w:rFonts w:ascii="Times New Roman" w:hAnsi="Times New Roman"/>
          <w:color w:val="000000"/>
          <w:sz w:val="22"/>
          <w:szCs w:val="22"/>
        </w:rPr>
      </w:pPr>
    </w:p>
    <w:p w14:paraId="2AAC23E1" w14:textId="1CB9361A" w:rsidR="0002660A" w:rsidRPr="008812ED" w:rsidRDefault="00CD0289" w:rsidP="004470A4">
      <w:pPr>
        <w:ind w:left="720" w:hanging="720"/>
        <w:rPr>
          <w:rFonts w:ascii="Times New Roman" w:hAnsi="Times New Roman"/>
          <w:sz w:val="22"/>
          <w:szCs w:val="22"/>
        </w:rPr>
      </w:pPr>
      <w:r>
        <w:rPr>
          <w:rFonts w:ascii="Times New Roman" w:hAnsi="Times New Roman"/>
          <w:sz w:val="22"/>
          <w:szCs w:val="22"/>
        </w:rPr>
        <w:t>62.</w:t>
      </w:r>
      <w:r w:rsidR="00AF0217">
        <w:rPr>
          <w:rFonts w:ascii="Times New Roman" w:hAnsi="Times New Roman"/>
          <w:sz w:val="22"/>
          <w:szCs w:val="22"/>
        </w:rPr>
        <w:tab/>
      </w:r>
      <w:r w:rsidR="0002660A" w:rsidRPr="008812ED">
        <w:rPr>
          <w:rFonts w:ascii="Times New Roman" w:hAnsi="Times New Roman"/>
          <w:sz w:val="22"/>
          <w:szCs w:val="22"/>
        </w:rPr>
        <w:t>Every time Zubin cuts his knees, his mother sprays hydrogen peroxide on it to clean it. Which process accounts for the fact that Zubin does not like the smell of hydrogen peroxide because it reminds him of the pain?</w:t>
      </w:r>
    </w:p>
    <w:p w14:paraId="28E949A1" w14:textId="085D3E1E" w:rsidR="0002660A" w:rsidRPr="008812ED" w:rsidRDefault="0002660A" w:rsidP="00C92325">
      <w:pPr>
        <w:numPr>
          <w:ilvl w:val="0"/>
          <w:numId w:val="12"/>
        </w:numPr>
        <w:ind w:left="1440" w:hanging="720"/>
        <w:rPr>
          <w:rFonts w:ascii="Times New Roman" w:hAnsi="Times New Roman"/>
          <w:sz w:val="22"/>
          <w:szCs w:val="22"/>
        </w:rPr>
      </w:pPr>
      <w:r w:rsidRPr="008812ED">
        <w:rPr>
          <w:rFonts w:ascii="Times New Roman" w:hAnsi="Times New Roman"/>
          <w:sz w:val="22"/>
          <w:szCs w:val="22"/>
        </w:rPr>
        <w:t>classical conditioning</w:t>
      </w:r>
    </w:p>
    <w:p w14:paraId="18BA65A1" w14:textId="7C24C0FD" w:rsidR="0002660A" w:rsidRPr="008812ED" w:rsidRDefault="0002660A" w:rsidP="00C92325">
      <w:pPr>
        <w:numPr>
          <w:ilvl w:val="0"/>
          <w:numId w:val="12"/>
        </w:numPr>
        <w:ind w:left="1440" w:hanging="720"/>
        <w:rPr>
          <w:rFonts w:ascii="Times New Roman" w:hAnsi="Times New Roman"/>
          <w:sz w:val="22"/>
          <w:szCs w:val="22"/>
        </w:rPr>
      </w:pPr>
      <w:r w:rsidRPr="008812ED">
        <w:rPr>
          <w:rFonts w:ascii="Times New Roman" w:hAnsi="Times New Roman"/>
          <w:sz w:val="22"/>
          <w:szCs w:val="22"/>
        </w:rPr>
        <w:t>operant conditioning</w:t>
      </w:r>
    </w:p>
    <w:p w14:paraId="41D9978C" w14:textId="290C9DAD" w:rsidR="0002660A" w:rsidRPr="008812ED" w:rsidRDefault="0002660A" w:rsidP="00C92325">
      <w:pPr>
        <w:numPr>
          <w:ilvl w:val="0"/>
          <w:numId w:val="12"/>
        </w:numPr>
        <w:ind w:left="1440" w:hanging="720"/>
        <w:rPr>
          <w:rFonts w:ascii="Times New Roman" w:hAnsi="Times New Roman"/>
          <w:sz w:val="22"/>
          <w:szCs w:val="22"/>
        </w:rPr>
      </w:pPr>
      <w:r w:rsidRPr="008812ED">
        <w:rPr>
          <w:rFonts w:ascii="Times New Roman" w:hAnsi="Times New Roman"/>
          <w:sz w:val="22"/>
          <w:szCs w:val="22"/>
        </w:rPr>
        <w:t>observational learning</w:t>
      </w:r>
    </w:p>
    <w:p w14:paraId="5397A954" w14:textId="6409C1C0" w:rsidR="0002660A" w:rsidRPr="008812ED" w:rsidRDefault="0002660A" w:rsidP="00C92325">
      <w:pPr>
        <w:numPr>
          <w:ilvl w:val="0"/>
          <w:numId w:val="12"/>
        </w:numPr>
        <w:ind w:left="1440" w:hanging="720"/>
        <w:rPr>
          <w:rFonts w:ascii="Times New Roman" w:hAnsi="Times New Roman"/>
          <w:sz w:val="22"/>
          <w:szCs w:val="22"/>
        </w:rPr>
      </w:pPr>
      <w:r w:rsidRPr="008812ED">
        <w:rPr>
          <w:rFonts w:ascii="Times New Roman" w:hAnsi="Times New Roman"/>
          <w:sz w:val="22"/>
          <w:szCs w:val="22"/>
        </w:rPr>
        <w:t>shaping</w:t>
      </w:r>
    </w:p>
    <w:p w14:paraId="165C70C8" w14:textId="77777777" w:rsidR="006918B9" w:rsidRDefault="0002660A" w:rsidP="0002660A">
      <w:pPr>
        <w:rPr>
          <w:rFonts w:ascii="Times New Roman" w:hAnsi="Times New Roman"/>
          <w:sz w:val="22"/>
          <w:szCs w:val="22"/>
        </w:rPr>
      </w:pPr>
      <w:r w:rsidRPr="008812ED">
        <w:rPr>
          <w:rFonts w:ascii="Times New Roman" w:hAnsi="Times New Roman"/>
          <w:sz w:val="22"/>
          <w:szCs w:val="22"/>
        </w:rPr>
        <w:t>Answer: A</w:t>
      </w:r>
    </w:p>
    <w:p w14:paraId="2C7DF49A" w14:textId="77777777" w:rsidR="006918B9" w:rsidRDefault="0002660A" w:rsidP="0002660A">
      <w:pPr>
        <w:rPr>
          <w:rFonts w:ascii="Times New Roman" w:hAnsi="Times New Roman"/>
          <w:sz w:val="22"/>
          <w:szCs w:val="22"/>
        </w:rPr>
      </w:pPr>
      <w:r w:rsidRPr="008812ED">
        <w:rPr>
          <w:rFonts w:ascii="Times New Roman" w:hAnsi="Times New Roman"/>
          <w:sz w:val="22"/>
          <w:szCs w:val="22"/>
        </w:rPr>
        <w:t>Difficulty: 2</w:t>
      </w:r>
    </w:p>
    <w:p w14:paraId="1599E0DD" w14:textId="735F5CF4" w:rsidR="0002660A" w:rsidRDefault="0002660A" w:rsidP="0002660A">
      <w:pPr>
        <w:rPr>
          <w:rFonts w:ascii="Times New Roman" w:hAnsi="Times New Roman"/>
          <w:sz w:val="22"/>
          <w:szCs w:val="22"/>
        </w:rPr>
      </w:pPr>
      <w:r w:rsidRPr="008812ED">
        <w:rPr>
          <w:rFonts w:ascii="Times New Roman" w:hAnsi="Times New Roman"/>
          <w:sz w:val="22"/>
          <w:szCs w:val="22"/>
        </w:rPr>
        <w:t>Page: 21</w:t>
      </w:r>
    </w:p>
    <w:p w14:paraId="4B54428B" w14:textId="22B778FB" w:rsidR="00CD0289" w:rsidRPr="008812ED" w:rsidRDefault="00CD0289" w:rsidP="0002660A">
      <w:pPr>
        <w:rPr>
          <w:rFonts w:ascii="Times New Roman" w:hAnsi="Times New Roman"/>
          <w:sz w:val="22"/>
          <w:szCs w:val="22"/>
        </w:rPr>
      </w:pPr>
      <w:r>
        <w:rPr>
          <w:rFonts w:ascii="Times New Roman" w:hAnsi="Times New Roman"/>
          <w:sz w:val="22"/>
          <w:szCs w:val="22"/>
        </w:rPr>
        <w:t xml:space="preserve">Skill: </w:t>
      </w:r>
      <w:r w:rsidR="00A802D5">
        <w:rPr>
          <w:rFonts w:ascii="Times New Roman" w:hAnsi="Times New Roman"/>
          <w:sz w:val="22"/>
          <w:szCs w:val="22"/>
        </w:rPr>
        <w:t>A</w:t>
      </w:r>
    </w:p>
    <w:p w14:paraId="4354EA5E" w14:textId="77777777" w:rsidR="006918B9" w:rsidRDefault="0002660A" w:rsidP="0002660A">
      <w:pPr>
        <w:rPr>
          <w:rFonts w:ascii="Times New Roman" w:hAnsi="Times New Roman"/>
          <w:sz w:val="22"/>
          <w:szCs w:val="22"/>
        </w:rPr>
      </w:pPr>
      <w:r w:rsidRPr="008812ED">
        <w:rPr>
          <w:rFonts w:ascii="Times New Roman" w:hAnsi="Times New Roman"/>
          <w:sz w:val="22"/>
          <w:szCs w:val="22"/>
        </w:rPr>
        <w:t>Learning Objective: 1.6</w:t>
      </w:r>
    </w:p>
    <w:p w14:paraId="10C63D7E" w14:textId="771D8A70" w:rsidR="0002660A" w:rsidRPr="008812ED" w:rsidRDefault="0002660A" w:rsidP="0002660A">
      <w:pPr>
        <w:rPr>
          <w:rFonts w:ascii="Times New Roman" w:hAnsi="Times New Roman"/>
          <w:sz w:val="22"/>
          <w:szCs w:val="22"/>
        </w:rPr>
      </w:pPr>
      <w:r w:rsidRPr="008812ED">
        <w:rPr>
          <w:rFonts w:ascii="Times New Roman" w:hAnsi="Times New Roman"/>
          <w:sz w:val="22"/>
          <w:szCs w:val="22"/>
        </w:rPr>
        <w:t>Bloom’s Taxonomy Level: Apply</w:t>
      </w:r>
    </w:p>
    <w:p w14:paraId="2031B9E8" w14:textId="77777777" w:rsidR="00351BA0" w:rsidRPr="004A49CD" w:rsidRDefault="00351BA0" w:rsidP="00A53300">
      <w:pPr>
        <w:rPr>
          <w:rFonts w:ascii="Times New Roman" w:hAnsi="Times New Roman"/>
          <w:sz w:val="22"/>
          <w:szCs w:val="22"/>
          <w:lang w:val="fr-FR"/>
        </w:rPr>
      </w:pPr>
    </w:p>
    <w:p w14:paraId="151A68A8" w14:textId="65049E65" w:rsidR="006918B9" w:rsidRDefault="00CD0289">
      <w:pPr>
        <w:ind w:left="720" w:hanging="720"/>
        <w:rPr>
          <w:rFonts w:ascii="Times New Roman" w:hAnsi="Times New Roman"/>
          <w:sz w:val="22"/>
          <w:szCs w:val="22"/>
        </w:rPr>
      </w:pPr>
      <w:r>
        <w:rPr>
          <w:rFonts w:ascii="Times New Roman" w:hAnsi="Times New Roman"/>
          <w:sz w:val="22"/>
          <w:szCs w:val="22"/>
        </w:rPr>
        <w:t>63.</w:t>
      </w:r>
      <w:r w:rsidR="00AF0217">
        <w:rPr>
          <w:rFonts w:ascii="Times New Roman" w:hAnsi="Times New Roman"/>
          <w:sz w:val="22"/>
          <w:szCs w:val="22"/>
        </w:rPr>
        <w:tab/>
      </w:r>
      <w:r w:rsidR="00B61592" w:rsidRPr="008812ED">
        <w:rPr>
          <w:rFonts w:ascii="Times New Roman" w:hAnsi="Times New Roman"/>
          <w:sz w:val="22"/>
          <w:szCs w:val="22"/>
        </w:rPr>
        <w:t>What form of learning connects behavior to its consequences?</w:t>
      </w:r>
    </w:p>
    <w:p w14:paraId="0C242F78" w14:textId="2BAFDF68" w:rsidR="00B61592" w:rsidRPr="008812ED" w:rsidRDefault="00B61592" w:rsidP="00C92325">
      <w:pPr>
        <w:numPr>
          <w:ilvl w:val="0"/>
          <w:numId w:val="14"/>
        </w:numPr>
        <w:ind w:left="1440" w:hanging="720"/>
        <w:rPr>
          <w:rFonts w:ascii="Times New Roman" w:hAnsi="Times New Roman"/>
          <w:sz w:val="22"/>
          <w:szCs w:val="22"/>
        </w:rPr>
      </w:pPr>
      <w:r w:rsidRPr="008812ED">
        <w:rPr>
          <w:rFonts w:ascii="Times New Roman" w:hAnsi="Times New Roman"/>
          <w:sz w:val="22"/>
          <w:szCs w:val="22"/>
        </w:rPr>
        <w:t>classical conditioning</w:t>
      </w:r>
    </w:p>
    <w:p w14:paraId="633DC716" w14:textId="7D3D8452" w:rsidR="00B61592" w:rsidRPr="008812ED" w:rsidRDefault="00B61592" w:rsidP="00C92325">
      <w:pPr>
        <w:numPr>
          <w:ilvl w:val="0"/>
          <w:numId w:val="14"/>
        </w:numPr>
        <w:ind w:left="1440" w:hanging="720"/>
        <w:rPr>
          <w:rFonts w:ascii="Times New Roman" w:hAnsi="Times New Roman"/>
          <w:sz w:val="22"/>
          <w:szCs w:val="22"/>
        </w:rPr>
      </w:pPr>
      <w:r w:rsidRPr="008812ED">
        <w:rPr>
          <w:rFonts w:ascii="Times New Roman" w:hAnsi="Times New Roman"/>
          <w:sz w:val="22"/>
          <w:szCs w:val="22"/>
        </w:rPr>
        <w:t>operant conditioning</w:t>
      </w:r>
    </w:p>
    <w:p w14:paraId="540B958C" w14:textId="3C0A32C1" w:rsidR="00B61592" w:rsidRPr="008812ED" w:rsidRDefault="00B61592" w:rsidP="00C92325">
      <w:pPr>
        <w:numPr>
          <w:ilvl w:val="0"/>
          <w:numId w:val="14"/>
        </w:numPr>
        <w:ind w:left="1440" w:hanging="720"/>
        <w:rPr>
          <w:rFonts w:ascii="Times New Roman" w:hAnsi="Times New Roman"/>
          <w:sz w:val="22"/>
          <w:szCs w:val="22"/>
        </w:rPr>
      </w:pPr>
      <w:r w:rsidRPr="008812ED">
        <w:rPr>
          <w:rFonts w:ascii="Times New Roman" w:hAnsi="Times New Roman"/>
          <w:sz w:val="22"/>
          <w:szCs w:val="22"/>
        </w:rPr>
        <w:t>modeling</w:t>
      </w:r>
    </w:p>
    <w:p w14:paraId="5B74EDAE" w14:textId="6E49DE6B" w:rsidR="00B61592" w:rsidRPr="008812ED" w:rsidRDefault="00B61592" w:rsidP="00B61592">
      <w:pPr>
        <w:ind w:left="720"/>
        <w:rPr>
          <w:rFonts w:ascii="Times New Roman" w:hAnsi="Times New Roman"/>
          <w:i/>
          <w:sz w:val="22"/>
          <w:szCs w:val="22"/>
        </w:rPr>
      </w:pPr>
      <w:r w:rsidRPr="008812ED">
        <w:rPr>
          <w:rFonts w:ascii="Times New Roman" w:hAnsi="Times New Roman"/>
          <w:i/>
          <w:sz w:val="22"/>
          <w:szCs w:val="22"/>
        </w:rPr>
        <w:t>Incorrect</w:t>
      </w:r>
      <w:r w:rsidR="00AF0217">
        <w:rPr>
          <w:rFonts w:ascii="Times New Roman" w:hAnsi="Times New Roman"/>
          <w:i/>
          <w:sz w:val="22"/>
          <w:szCs w:val="22"/>
        </w:rPr>
        <w:t>.</w:t>
      </w:r>
      <w:r w:rsidRPr="008812ED">
        <w:rPr>
          <w:rFonts w:ascii="Times New Roman" w:hAnsi="Times New Roman"/>
          <w:i/>
          <w:sz w:val="22"/>
          <w:szCs w:val="22"/>
        </w:rPr>
        <w:t xml:space="preserve"> </w:t>
      </w:r>
      <w:r w:rsidR="00AF0217">
        <w:rPr>
          <w:rFonts w:ascii="Times New Roman" w:hAnsi="Times New Roman"/>
          <w:i/>
          <w:sz w:val="22"/>
          <w:szCs w:val="22"/>
        </w:rPr>
        <w:t>M</w:t>
      </w:r>
      <w:r w:rsidRPr="008812ED">
        <w:rPr>
          <w:rFonts w:ascii="Times New Roman" w:hAnsi="Times New Roman"/>
          <w:i/>
          <w:sz w:val="22"/>
          <w:szCs w:val="22"/>
        </w:rPr>
        <w:t>odeling is based off of the observed actions of others.</w:t>
      </w:r>
    </w:p>
    <w:p w14:paraId="2FCF138A" w14:textId="22E69394" w:rsidR="00B61592" w:rsidRPr="008812ED" w:rsidRDefault="00B61592" w:rsidP="00C92325">
      <w:pPr>
        <w:numPr>
          <w:ilvl w:val="0"/>
          <w:numId w:val="14"/>
        </w:numPr>
        <w:ind w:left="1440" w:hanging="720"/>
        <w:rPr>
          <w:rFonts w:ascii="Times New Roman" w:hAnsi="Times New Roman"/>
          <w:sz w:val="22"/>
          <w:szCs w:val="22"/>
        </w:rPr>
      </w:pPr>
      <w:r w:rsidRPr="008812ED">
        <w:rPr>
          <w:rFonts w:ascii="Times New Roman" w:hAnsi="Times New Roman"/>
          <w:sz w:val="22"/>
          <w:szCs w:val="22"/>
        </w:rPr>
        <w:t>shaping</w:t>
      </w:r>
    </w:p>
    <w:p w14:paraId="362D5B1E" w14:textId="73703BEA" w:rsidR="00B61592" w:rsidRPr="008812ED" w:rsidRDefault="00B61592" w:rsidP="00B61592">
      <w:pPr>
        <w:ind w:left="720"/>
        <w:rPr>
          <w:rFonts w:ascii="Times New Roman" w:hAnsi="Times New Roman"/>
          <w:i/>
          <w:sz w:val="22"/>
          <w:szCs w:val="22"/>
        </w:rPr>
      </w:pPr>
      <w:r w:rsidRPr="008812ED">
        <w:rPr>
          <w:rFonts w:ascii="Times New Roman" w:hAnsi="Times New Roman"/>
          <w:i/>
          <w:sz w:val="22"/>
          <w:szCs w:val="22"/>
        </w:rPr>
        <w:t>Incorrect</w:t>
      </w:r>
      <w:r w:rsidR="00BE7A83">
        <w:rPr>
          <w:rFonts w:ascii="Times New Roman" w:hAnsi="Times New Roman"/>
          <w:i/>
          <w:sz w:val="22"/>
          <w:szCs w:val="22"/>
        </w:rPr>
        <w:t>.</w:t>
      </w:r>
      <w:r w:rsidRPr="008812ED">
        <w:rPr>
          <w:rFonts w:ascii="Times New Roman" w:hAnsi="Times New Roman"/>
          <w:i/>
          <w:sz w:val="22"/>
          <w:szCs w:val="22"/>
        </w:rPr>
        <w:t xml:space="preserve"> </w:t>
      </w:r>
      <w:r w:rsidR="00BE7A83">
        <w:rPr>
          <w:rFonts w:ascii="Times New Roman" w:hAnsi="Times New Roman"/>
          <w:i/>
          <w:sz w:val="22"/>
          <w:szCs w:val="22"/>
        </w:rPr>
        <w:t>S</w:t>
      </w:r>
      <w:r w:rsidRPr="008812ED">
        <w:rPr>
          <w:rFonts w:ascii="Times New Roman" w:hAnsi="Times New Roman"/>
          <w:i/>
          <w:sz w:val="22"/>
          <w:szCs w:val="22"/>
        </w:rPr>
        <w:t>haping is a method employed to illicit certain behaviors.</w:t>
      </w:r>
    </w:p>
    <w:p w14:paraId="4343EB41" w14:textId="77777777" w:rsidR="006918B9" w:rsidRDefault="00B61592" w:rsidP="00B61592">
      <w:pPr>
        <w:rPr>
          <w:rFonts w:ascii="Times New Roman" w:hAnsi="Times New Roman"/>
          <w:sz w:val="22"/>
          <w:szCs w:val="22"/>
        </w:rPr>
      </w:pPr>
      <w:r w:rsidRPr="008812ED">
        <w:rPr>
          <w:rFonts w:ascii="Times New Roman" w:hAnsi="Times New Roman"/>
          <w:sz w:val="22"/>
          <w:szCs w:val="22"/>
        </w:rPr>
        <w:lastRenderedPageBreak/>
        <w:t>Answer: B</w:t>
      </w:r>
    </w:p>
    <w:p w14:paraId="6C51E65A" w14:textId="312DC0A3" w:rsidR="00B61592" w:rsidRPr="008812ED" w:rsidRDefault="00B61592" w:rsidP="00B61592">
      <w:pPr>
        <w:rPr>
          <w:rFonts w:ascii="Times New Roman" w:hAnsi="Times New Roman"/>
          <w:sz w:val="22"/>
          <w:szCs w:val="22"/>
        </w:rPr>
      </w:pPr>
      <w:r w:rsidRPr="008812ED">
        <w:rPr>
          <w:rFonts w:ascii="Times New Roman" w:hAnsi="Times New Roman"/>
          <w:sz w:val="22"/>
          <w:szCs w:val="22"/>
        </w:rPr>
        <w:t>Difficulty: 1</w:t>
      </w:r>
    </w:p>
    <w:p w14:paraId="1CFEE8BC" w14:textId="77777777" w:rsidR="00B61592" w:rsidRDefault="00B61592" w:rsidP="00B61592">
      <w:pPr>
        <w:rPr>
          <w:rFonts w:ascii="Times New Roman" w:hAnsi="Times New Roman"/>
          <w:sz w:val="22"/>
          <w:szCs w:val="22"/>
        </w:rPr>
      </w:pPr>
      <w:r w:rsidRPr="008812ED">
        <w:rPr>
          <w:rFonts w:ascii="Times New Roman" w:hAnsi="Times New Roman"/>
          <w:sz w:val="22"/>
          <w:szCs w:val="22"/>
        </w:rPr>
        <w:t>Page: 22</w:t>
      </w:r>
    </w:p>
    <w:p w14:paraId="7A332645" w14:textId="7E8A0D00" w:rsidR="00CD0289" w:rsidRPr="008812ED" w:rsidRDefault="00CD0289" w:rsidP="00B61592">
      <w:pPr>
        <w:rPr>
          <w:rFonts w:ascii="Times New Roman" w:hAnsi="Times New Roman"/>
          <w:sz w:val="22"/>
          <w:szCs w:val="22"/>
        </w:rPr>
      </w:pPr>
      <w:r>
        <w:rPr>
          <w:rFonts w:ascii="Times New Roman" w:hAnsi="Times New Roman"/>
          <w:sz w:val="22"/>
          <w:szCs w:val="22"/>
        </w:rPr>
        <w:t xml:space="preserve">Skill: </w:t>
      </w:r>
      <w:r w:rsidR="005A7E90">
        <w:rPr>
          <w:rFonts w:ascii="Times New Roman" w:hAnsi="Times New Roman"/>
          <w:sz w:val="22"/>
          <w:szCs w:val="22"/>
        </w:rPr>
        <w:t>C</w:t>
      </w:r>
    </w:p>
    <w:p w14:paraId="18D9F76F" w14:textId="77777777" w:rsidR="006918B9" w:rsidRDefault="00B61592" w:rsidP="00B61592">
      <w:pPr>
        <w:rPr>
          <w:rFonts w:ascii="Times New Roman" w:hAnsi="Times New Roman"/>
          <w:sz w:val="22"/>
          <w:szCs w:val="22"/>
        </w:rPr>
      </w:pPr>
      <w:r w:rsidRPr="008812ED">
        <w:rPr>
          <w:rFonts w:ascii="Times New Roman" w:hAnsi="Times New Roman"/>
          <w:sz w:val="22"/>
          <w:szCs w:val="22"/>
        </w:rPr>
        <w:t>Learning Objective: 1.6</w:t>
      </w:r>
    </w:p>
    <w:p w14:paraId="7995AFAB" w14:textId="1FA505BD" w:rsidR="00B61592" w:rsidRPr="008812ED" w:rsidRDefault="00B61592" w:rsidP="00B61592">
      <w:pPr>
        <w:rPr>
          <w:rFonts w:ascii="Times New Roman" w:hAnsi="Times New Roman"/>
          <w:sz w:val="22"/>
          <w:szCs w:val="22"/>
        </w:rPr>
      </w:pPr>
      <w:r w:rsidRPr="008812ED">
        <w:rPr>
          <w:rFonts w:ascii="Times New Roman" w:hAnsi="Times New Roman"/>
          <w:sz w:val="22"/>
          <w:szCs w:val="22"/>
        </w:rPr>
        <w:t>Bloom’s Taxonomy Level: Understand</w:t>
      </w:r>
    </w:p>
    <w:p w14:paraId="7E812E26" w14:textId="77777777" w:rsidR="0002660A" w:rsidRPr="004A49CD" w:rsidRDefault="0002660A" w:rsidP="00A53300">
      <w:pPr>
        <w:tabs>
          <w:tab w:val="left" w:pos="720"/>
        </w:tabs>
        <w:ind w:left="720" w:hanging="720"/>
        <w:rPr>
          <w:rFonts w:ascii="Times New Roman" w:hAnsi="Times New Roman"/>
          <w:color w:val="0000FF"/>
          <w:sz w:val="22"/>
          <w:szCs w:val="22"/>
        </w:rPr>
      </w:pPr>
    </w:p>
    <w:p w14:paraId="075C953C" w14:textId="226538CB" w:rsidR="006918B9" w:rsidRDefault="00CD0289">
      <w:pPr>
        <w:ind w:left="720" w:hanging="720"/>
        <w:rPr>
          <w:rFonts w:ascii="Times New Roman" w:hAnsi="Times New Roman"/>
          <w:sz w:val="22"/>
          <w:szCs w:val="22"/>
        </w:rPr>
      </w:pPr>
      <w:r>
        <w:rPr>
          <w:rFonts w:ascii="Times New Roman" w:hAnsi="Times New Roman"/>
          <w:sz w:val="22"/>
          <w:szCs w:val="22"/>
        </w:rPr>
        <w:t>64.</w:t>
      </w:r>
      <w:r w:rsidR="00BE7A83">
        <w:rPr>
          <w:rFonts w:ascii="Times New Roman" w:hAnsi="Times New Roman"/>
          <w:sz w:val="22"/>
          <w:szCs w:val="22"/>
        </w:rPr>
        <w:tab/>
      </w:r>
      <w:r w:rsidR="00B61592" w:rsidRPr="008812ED">
        <w:rPr>
          <w:rFonts w:ascii="Times New Roman" w:hAnsi="Times New Roman"/>
          <w:sz w:val="22"/>
          <w:szCs w:val="22"/>
        </w:rPr>
        <w:t>At the local aquarium, the trainers shape the dolphin's behavior so that they get rewarded each time they jump up and get closer to a target toy hanging above their tank. Training in this manner most closely resembles</w:t>
      </w:r>
      <w:r w:rsidR="00BE7A83">
        <w:rPr>
          <w:rFonts w:ascii="Times New Roman" w:hAnsi="Times New Roman"/>
          <w:sz w:val="22"/>
          <w:szCs w:val="22"/>
        </w:rPr>
        <w:t xml:space="preserve"> _____.</w:t>
      </w:r>
    </w:p>
    <w:p w14:paraId="3D225567" w14:textId="20408B3B" w:rsidR="00B61592" w:rsidRPr="008812ED" w:rsidRDefault="00B61592" w:rsidP="00C92325">
      <w:pPr>
        <w:numPr>
          <w:ilvl w:val="0"/>
          <w:numId w:val="13"/>
        </w:numPr>
        <w:ind w:left="1440" w:hanging="720"/>
        <w:rPr>
          <w:rFonts w:ascii="Times New Roman" w:hAnsi="Times New Roman"/>
          <w:sz w:val="22"/>
          <w:szCs w:val="22"/>
        </w:rPr>
      </w:pPr>
      <w:r w:rsidRPr="008812ED">
        <w:rPr>
          <w:rFonts w:ascii="Times New Roman" w:hAnsi="Times New Roman"/>
          <w:sz w:val="22"/>
          <w:szCs w:val="22"/>
        </w:rPr>
        <w:t>classical conditioning</w:t>
      </w:r>
    </w:p>
    <w:p w14:paraId="693329E1" w14:textId="672A14D9" w:rsidR="00B61592" w:rsidRPr="008812ED" w:rsidRDefault="00B61592" w:rsidP="00C92325">
      <w:pPr>
        <w:numPr>
          <w:ilvl w:val="0"/>
          <w:numId w:val="13"/>
        </w:numPr>
        <w:ind w:left="1440" w:hanging="720"/>
        <w:rPr>
          <w:rFonts w:ascii="Times New Roman" w:hAnsi="Times New Roman"/>
          <w:sz w:val="22"/>
          <w:szCs w:val="22"/>
        </w:rPr>
      </w:pPr>
      <w:r w:rsidRPr="008812ED">
        <w:rPr>
          <w:rFonts w:ascii="Times New Roman" w:hAnsi="Times New Roman"/>
          <w:sz w:val="22"/>
          <w:szCs w:val="22"/>
        </w:rPr>
        <w:t>operant conditioning</w:t>
      </w:r>
    </w:p>
    <w:p w14:paraId="6ADA984B" w14:textId="77777777" w:rsidR="00B61592" w:rsidRPr="008812ED" w:rsidRDefault="00B61592" w:rsidP="00C92325">
      <w:pPr>
        <w:numPr>
          <w:ilvl w:val="0"/>
          <w:numId w:val="13"/>
        </w:numPr>
        <w:ind w:left="1440" w:hanging="720"/>
        <w:rPr>
          <w:rFonts w:ascii="Times New Roman" w:hAnsi="Times New Roman"/>
          <w:sz w:val="22"/>
          <w:szCs w:val="22"/>
        </w:rPr>
      </w:pPr>
      <w:r w:rsidRPr="008812ED">
        <w:rPr>
          <w:rFonts w:ascii="Times New Roman" w:hAnsi="Times New Roman"/>
          <w:sz w:val="22"/>
          <w:szCs w:val="22"/>
        </w:rPr>
        <w:t>neutral conditioning</w:t>
      </w:r>
    </w:p>
    <w:p w14:paraId="5F11633D" w14:textId="546EAE6F" w:rsidR="00B61592" w:rsidRPr="008812ED" w:rsidRDefault="00B61592" w:rsidP="00C92325">
      <w:pPr>
        <w:numPr>
          <w:ilvl w:val="0"/>
          <w:numId w:val="13"/>
        </w:numPr>
        <w:ind w:left="1440" w:hanging="720"/>
        <w:rPr>
          <w:rFonts w:ascii="Times New Roman" w:hAnsi="Times New Roman"/>
          <w:sz w:val="22"/>
          <w:szCs w:val="22"/>
        </w:rPr>
      </w:pPr>
      <w:r w:rsidRPr="008812ED">
        <w:rPr>
          <w:rFonts w:ascii="Times New Roman" w:hAnsi="Times New Roman"/>
          <w:sz w:val="22"/>
          <w:szCs w:val="22"/>
        </w:rPr>
        <w:t>a conditioned stimulus</w:t>
      </w:r>
    </w:p>
    <w:p w14:paraId="76669F4E" w14:textId="77777777" w:rsidR="006918B9" w:rsidRDefault="00B61592" w:rsidP="00B61592">
      <w:pPr>
        <w:rPr>
          <w:rFonts w:ascii="Times New Roman" w:hAnsi="Times New Roman"/>
          <w:sz w:val="22"/>
          <w:szCs w:val="22"/>
        </w:rPr>
      </w:pPr>
      <w:r w:rsidRPr="008812ED">
        <w:rPr>
          <w:rFonts w:ascii="Times New Roman" w:hAnsi="Times New Roman"/>
          <w:sz w:val="22"/>
          <w:szCs w:val="22"/>
        </w:rPr>
        <w:t>Answer: B</w:t>
      </w:r>
    </w:p>
    <w:p w14:paraId="113627BD" w14:textId="05D5CEAE" w:rsidR="00B61592" w:rsidRPr="008812ED" w:rsidRDefault="00B61592" w:rsidP="00B61592">
      <w:pPr>
        <w:rPr>
          <w:rFonts w:ascii="Times New Roman" w:hAnsi="Times New Roman"/>
          <w:sz w:val="22"/>
          <w:szCs w:val="22"/>
        </w:rPr>
      </w:pPr>
      <w:r w:rsidRPr="008812ED">
        <w:rPr>
          <w:rFonts w:ascii="Times New Roman" w:hAnsi="Times New Roman"/>
          <w:sz w:val="22"/>
          <w:szCs w:val="22"/>
        </w:rPr>
        <w:t>Difficulty: 2</w:t>
      </w:r>
    </w:p>
    <w:p w14:paraId="659F3D92" w14:textId="77777777" w:rsidR="00B61592" w:rsidRDefault="00B61592" w:rsidP="00B61592">
      <w:pPr>
        <w:rPr>
          <w:rFonts w:ascii="Times New Roman" w:hAnsi="Times New Roman"/>
          <w:sz w:val="22"/>
          <w:szCs w:val="22"/>
        </w:rPr>
      </w:pPr>
      <w:r w:rsidRPr="008812ED">
        <w:rPr>
          <w:rFonts w:ascii="Times New Roman" w:hAnsi="Times New Roman"/>
          <w:sz w:val="22"/>
          <w:szCs w:val="22"/>
        </w:rPr>
        <w:t>Page: 21</w:t>
      </w:r>
    </w:p>
    <w:p w14:paraId="290A07EC" w14:textId="34091503" w:rsidR="00CD0289" w:rsidRPr="008812ED" w:rsidRDefault="00CD0289" w:rsidP="00B61592">
      <w:pPr>
        <w:rPr>
          <w:rFonts w:ascii="Times New Roman" w:hAnsi="Times New Roman"/>
          <w:sz w:val="22"/>
          <w:szCs w:val="22"/>
        </w:rPr>
      </w:pPr>
      <w:r>
        <w:rPr>
          <w:rFonts w:ascii="Times New Roman" w:hAnsi="Times New Roman"/>
          <w:sz w:val="22"/>
          <w:szCs w:val="22"/>
        </w:rPr>
        <w:t xml:space="preserve">Skill: </w:t>
      </w:r>
      <w:r w:rsidR="00EB249D">
        <w:rPr>
          <w:rFonts w:ascii="Times New Roman" w:hAnsi="Times New Roman"/>
          <w:sz w:val="22"/>
          <w:szCs w:val="22"/>
        </w:rPr>
        <w:t>A</w:t>
      </w:r>
    </w:p>
    <w:p w14:paraId="7903FD4E" w14:textId="77777777" w:rsidR="006918B9" w:rsidRDefault="00B61592" w:rsidP="00B61592">
      <w:pPr>
        <w:rPr>
          <w:rFonts w:ascii="Times New Roman" w:hAnsi="Times New Roman"/>
          <w:sz w:val="22"/>
          <w:szCs w:val="22"/>
        </w:rPr>
      </w:pPr>
      <w:r w:rsidRPr="008812ED">
        <w:rPr>
          <w:rFonts w:ascii="Times New Roman" w:hAnsi="Times New Roman"/>
          <w:sz w:val="22"/>
          <w:szCs w:val="22"/>
        </w:rPr>
        <w:t>Learning Objective: 1.6</w:t>
      </w:r>
    </w:p>
    <w:p w14:paraId="78018AF1" w14:textId="59FA7915" w:rsidR="00B61592" w:rsidRPr="008812ED" w:rsidRDefault="00B61592" w:rsidP="00B61592">
      <w:pPr>
        <w:rPr>
          <w:rFonts w:ascii="Times New Roman" w:hAnsi="Times New Roman"/>
          <w:sz w:val="22"/>
          <w:szCs w:val="22"/>
        </w:rPr>
      </w:pPr>
      <w:r w:rsidRPr="008812ED">
        <w:rPr>
          <w:rFonts w:ascii="Times New Roman" w:hAnsi="Times New Roman"/>
          <w:sz w:val="22"/>
          <w:szCs w:val="22"/>
        </w:rPr>
        <w:t>Bloom’s Taxonomy Level: Apply</w:t>
      </w:r>
    </w:p>
    <w:p w14:paraId="6E3C2886" w14:textId="77777777" w:rsidR="0002660A" w:rsidRPr="004A49CD" w:rsidRDefault="0002660A" w:rsidP="00A53300">
      <w:pPr>
        <w:tabs>
          <w:tab w:val="left" w:pos="720"/>
        </w:tabs>
        <w:ind w:left="720" w:hanging="720"/>
        <w:rPr>
          <w:rFonts w:ascii="Times New Roman" w:hAnsi="Times New Roman"/>
          <w:color w:val="0000FF"/>
          <w:sz w:val="22"/>
          <w:szCs w:val="22"/>
        </w:rPr>
      </w:pPr>
    </w:p>
    <w:p w14:paraId="14EB947E" w14:textId="6ADDE68C" w:rsidR="00B61592" w:rsidRPr="00B15D77" w:rsidRDefault="00CD0289">
      <w:pPr>
        <w:tabs>
          <w:tab w:val="left" w:pos="720"/>
        </w:tabs>
        <w:ind w:left="720" w:hanging="720"/>
        <w:rPr>
          <w:rFonts w:ascii="Times New Roman" w:hAnsi="Times New Roman"/>
          <w:sz w:val="22"/>
          <w:szCs w:val="22"/>
        </w:rPr>
      </w:pPr>
      <w:r w:rsidRPr="00B15D77">
        <w:rPr>
          <w:rFonts w:ascii="Times New Roman" w:hAnsi="Times New Roman"/>
          <w:sz w:val="22"/>
          <w:szCs w:val="22"/>
        </w:rPr>
        <w:t>65.</w:t>
      </w:r>
      <w:r w:rsidR="00BE7A83">
        <w:rPr>
          <w:rFonts w:ascii="Times New Roman" w:hAnsi="Times New Roman"/>
          <w:sz w:val="22"/>
          <w:szCs w:val="22"/>
        </w:rPr>
        <w:tab/>
      </w:r>
      <w:r w:rsidR="00B61592" w:rsidRPr="00B15D77">
        <w:rPr>
          <w:rFonts w:ascii="Times New Roman" w:hAnsi="Times New Roman"/>
          <w:sz w:val="22"/>
          <w:szCs w:val="22"/>
        </w:rPr>
        <w:t>You are teaching your dog to sit. Every time you say “sit!” and the dog follows your command you give him a treat. This is an example of a</w:t>
      </w:r>
      <w:r w:rsidR="00BE7A83">
        <w:rPr>
          <w:rFonts w:ascii="Times New Roman" w:hAnsi="Times New Roman"/>
          <w:sz w:val="22"/>
          <w:szCs w:val="22"/>
        </w:rPr>
        <w:t xml:space="preserve"> _____.</w:t>
      </w:r>
    </w:p>
    <w:p w14:paraId="2CAC6A56" w14:textId="5DE2835E" w:rsidR="00B61592" w:rsidRPr="00B15D77" w:rsidRDefault="00B61592" w:rsidP="00B61592">
      <w:pPr>
        <w:numPr>
          <w:ilvl w:val="0"/>
          <w:numId w:val="15"/>
        </w:numPr>
        <w:tabs>
          <w:tab w:val="left" w:pos="720"/>
        </w:tabs>
        <w:rPr>
          <w:rFonts w:ascii="Times New Roman" w:hAnsi="Times New Roman"/>
          <w:sz w:val="22"/>
          <w:szCs w:val="22"/>
        </w:rPr>
      </w:pPr>
      <w:r w:rsidRPr="00B15D77">
        <w:rPr>
          <w:rFonts w:ascii="Times New Roman" w:hAnsi="Times New Roman"/>
          <w:sz w:val="22"/>
          <w:szCs w:val="22"/>
        </w:rPr>
        <w:t>positive reinforcement</w:t>
      </w:r>
    </w:p>
    <w:p w14:paraId="6D78206F" w14:textId="55D68663" w:rsidR="00B61592" w:rsidRPr="00B15D77" w:rsidRDefault="00B61592" w:rsidP="00B61592">
      <w:pPr>
        <w:numPr>
          <w:ilvl w:val="0"/>
          <w:numId w:val="15"/>
        </w:numPr>
        <w:tabs>
          <w:tab w:val="left" w:pos="720"/>
        </w:tabs>
        <w:rPr>
          <w:rFonts w:ascii="Times New Roman" w:hAnsi="Times New Roman"/>
          <w:sz w:val="22"/>
          <w:szCs w:val="22"/>
        </w:rPr>
      </w:pPr>
      <w:r w:rsidRPr="00B15D77">
        <w:rPr>
          <w:rFonts w:ascii="Times New Roman" w:hAnsi="Times New Roman"/>
          <w:sz w:val="22"/>
          <w:szCs w:val="22"/>
        </w:rPr>
        <w:t>negative reinforcement</w:t>
      </w:r>
    </w:p>
    <w:p w14:paraId="34812F32" w14:textId="21EE6A9E" w:rsidR="00B61592" w:rsidRPr="00B15D77" w:rsidRDefault="00B61592" w:rsidP="00B61592">
      <w:pPr>
        <w:numPr>
          <w:ilvl w:val="0"/>
          <w:numId w:val="15"/>
        </w:numPr>
        <w:tabs>
          <w:tab w:val="left" w:pos="720"/>
        </w:tabs>
        <w:rPr>
          <w:rFonts w:ascii="Times New Roman" w:hAnsi="Times New Roman"/>
          <w:sz w:val="22"/>
          <w:szCs w:val="22"/>
        </w:rPr>
      </w:pPr>
      <w:r w:rsidRPr="00B15D77">
        <w:rPr>
          <w:rFonts w:ascii="Times New Roman" w:hAnsi="Times New Roman"/>
          <w:sz w:val="22"/>
          <w:szCs w:val="22"/>
        </w:rPr>
        <w:t>positive punishment</w:t>
      </w:r>
    </w:p>
    <w:p w14:paraId="5AFC6828" w14:textId="527D0364" w:rsidR="00B61592" w:rsidRPr="00B15D77" w:rsidRDefault="00B61592" w:rsidP="00B61592">
      <w:pPr>
        <w:numPr>
          <w:ilvl w:val="0"/>
          <w:numId w:val="15"/>
        </w:numPr>
        <w:tabs>
          <w:tab w:val="left" w:pos="720"/>
        </w:tabs>
        <w:rPr>
          <w:rFonts w:ascii="Times New Roman" w:hAnsi="Times New Roman"/>
          <w:sz w:val="22"/>
          <w:szCs w:val="22"/>
        </w:rPr>
      </w:pPr>
      <w:r w:rsidRPr="00B15D77">
        <w:rPr>
          <w:rFonts w:ascii="Times New Roman" w:hAnsi="Times New Roman"/>
          <w:sz w:val="22"/>
          <w:szCs w:val="22"/>
        </w:rPr>
        <w:t>negative punishment</w:t>
      </w:r>
    </w:p>
    <w:p w14:paraId="5768E631" w14:textId="77777777" w:rsidR="006918B9" w:rsidRDefault="00B61592" w:rsidP="00A87A93">
      <w:pPr>
        <w:rPr>
          <w:rFonts w:ascii="Times New Roman" w:hAnsi="Times New Roman"/>
          <w:sz w:val="22"/>
          <w:szCs w:val="22"/>
        </w:rPr>
      </w:pPr>
      <w:r w:rsidRPr="008812ED">
        <w:rPr>
          <w:rFonts w:ascii="Times New Roman" w:hAnsi="Times New Roman"/>
          <w:sz w:val="22"/>
          <w:szCs w:val="22"/>
        </w:rPr>
        <w:t>Answer: A</w:t>
      </w:r>
    </w:p>
    <w:p w14:paraId="1D4F95D1" w14:textId="2919A202" w:rsidR="00B61592" w:rsidRPr="008812ED" w:rsidRDefault="00B61592" w:rsidP="00A87A93">
      <w:pPr>
        <w:rPr>
          <w:rFonts w:ascii="Times New Roman" w:hAnsi="Times New Roman"/>
          <w:sz w:val="22"/>
          <w:szCs w:val="22"/>
        </w:rPr>
      </w:pPr>
      <w:r w:rsidRPr="008812ED">
        <w:rPr>
          <w:rFonts w:ascii="Times New Roman" w:hAnsi="Times New Roman"/>
          <w:sz w:val="22"/>
          <w:szCs w:val="22"/>
        </w:rPr>
        <w:t>Difficulty: 2</w:t>
      </w:r>
    </w:p>
    <w:p w14:paraId="113332EB" w14:textId="77777777" w:rsidR="00B61592" w:rsidRDefault="00B61592" w:rsidP="00A87A93">
      <w:pPr>
        <w:rPr>
          <w:rFonts w:ascii="Times New Roman" w:hAnsi="Times New Roman"/>
          <w:sz w:val="22"/>
          <w:szCs w:val="22"/>
        </w:rPr>
      </w:pPr>
      <w:r w:rsidRPr="008812ED">
        <w:rPr>
          <w:rFonts w:ascii="Times New Roman" w:hAnsi="Times New Roman"/>
          <w:sz w:val="22"/>
          <w:szCs w:val="22"/>
        </w:rPr>
        <w:t>Page: 21</w:t>
      </w:r>
    </w:p>
    <w:p w14:paraId="7435197D" w14:textId="5B77EE3A" w:rsidR="00CD0289" w:rsidRPr="008812ED" w:rsidRDefault="00CD0289" w:rsidP="00A87A93">
      <w:pPr>
        <w:rPr>
          <w:rFonts w:ascii="Times New Roman" w:hAnsi="Times New Roman"/>
          <w:sz w:val="22"/>
          <w:szCs w:val="22"/>
        </w:rPr>
      </w:pPr>
      <w:r>
        <w:rPr>
          <w:rFonts w:ascii="Times New Roman" w:hAnsi="Times New Roman"/>
          <w:sz w:val="22"/>
          <w:szCs w:val="22"/>
        </w:rPr>
        <w:t xml:space="preserve">Skill: </w:t>
      </w:r>
      <w:r w:rsidR="0085739E">
        <w:rPr>
          <w:rFonts w:ascii="Times New Roman" w:hAnsi="Times New Roman"/>
          <w:sz w:val="22"/>
          <w:szCs w:val="22"/>
        </w:rPr>
        <w:t>A</w:t>
      </w:r>
    </w:p>
    <w:p w14:paraId="1D0E7236" w14:textId="77777777" w:rsidR="006918B9" w:rsidRDefault="00B61592" w:rsidP="00A87A93">
      <w:pPr>
        <w:rPr>
          <w:rFonts w:ascii="Times New Roman" w:hAnsi="Times New Roman"/>
          <w:sz w:val="22"/>
          <w:szCs w:val="22"/>
        </w:rPr>
      </w:pPr>
      <w:r w:rsidRPr="008812ED">
        <w:rPr>
          <w:rFonts w:ascii="Times New Roman" w:hAnsi="Times New Roman"/>
          <w:sz w:val="22"/>
          <w:szCs w:val="22"/>
        </w:rPr>
        <w:t>Learning Objective: 1.6</w:t>
      </w:r>
    </w:p>
    <w:p w14:paraId="43DAC579" w14:textId="6E53B9DE" w:rsidR="00B61592" w:rsidRPr="008812ED" w:rsidRDefault="00B61592" w:rsidP="00A87A93">
      <w:pPr>
        <w:rPr>
          <w:rFonts w:ascii="Times New Roman" w:hAnsi="Times New Roman"/>
          <w:sz w:val="22"/>
          <w:szCs w:val="22"/>
        </w:rPr>
      </w:pPr>
      <w:r w:rsidRPr="008812ED">
        <w:rPr>
          <w:rFonts w:ascii="Times New Roman" w:hAnsi="Times New Roman"/>
          <w:sz w:val="22"/>
          <w:szCs w:val="22"/>
        </w:rPr>
        <w:t>Bloom’s Taxonomy Level: Apply</w:t>
      </w:r>
    </w:p>
    <w:p w14:paraId="3AD69869" w14:textId="77777777" w:rsidR="00A87A93" w:rsidRPr="008812ED" w:rsidRDefault="00A87A93" w:rsidP="00A87A93">
      <w:pPr>
        <w:rPr>
          <w:rFonts w:ascii="Times New Roman" w:hAnsi="Times New Roman"/>
          <w:sz w:val="22"/>
          <w:szCs w:val="22"/>
        </w:rPr>
      </w:pPr>
    </w:p>
    <w:p w14:paraId="11C2DA10" w14:textId="4333EBC6" w:rsidR="006918B9" w:rsidRDefault="00CD0289">
      <w:pPr>
        <w:ind w:left="720" w:hanging="720"/>
        <w:rPr>
          <w:rFonts w:ascii="Times New Roman" w:hAnsi="Times New Roman"/>
          <w:sz w:val="22"/>
          <w:szCs w:val="22"/>
        </w:rPr>
      </w:pPr>
      <w:r>
        <w:rPr>
          <w:rFonts w:ascii="Times New Roman" w:hAnsi="Times New Roman"/>
          <w:sz w:val="22"/>
          <w:szCs w:val="22"/>
        </w:rPr>
        <w:t>66.</w:t>
      </w:r>
      <w:r w:rsidR="00BE7A83">
        <w:rPr>
          <w:rFonts w:ascii="Times New Roman" w:hAnsi="Times New Roman"/>
          <w:sz w:val="22"/>
          <w:szCs w:val="22"/>
        </w:rPr>
        <w:tab/>
      </w:r>
      <w:r w:rsidR="00A87A93" w:rsidRPr="008812ED">
        <w:rPr>
          <w:rFonts w:ascii="Times New Roman" w:hAnsi="Times New Roman"/>
          <w:sz w:val="22"/>
          <w:szCs w:val="22"/>
        </w:rPr>
        <w:t>You are babysitting a toddler who wants a cookie before bed. You say “no” so the toddler begins to throw a tantrum. To get the toddler to stop throwing a tantrum you give in and give her a cookie. The toddler has (inadvertently) used ______ to shape your behavior.</w:t>
      </w:r>
    </w:p>
    <w:p w14:paraId="3B11D219" w14:textId="4E403F22" w:rsidR="00A87A93" w:rsidRPr="008812ED" w:rsidRDefault="00A87A93" w:rsidP="00A87A93">
      <w:pPr>
        <w:numPr>
          <w:ilvl w:val="0"/>
          <w:numId w:val="16"/>
        </w:numPr>
        <w:rPr>
          <w:rFonts w:ascii="Times New Roman" w:hAnsi="Times New Roman"/>
          <w:sz w:val="22"/>
          <w:szCs w:val="22"/>
        </w:rPr>
      </w:pPr>
      <w:r w:rsidRPr="008812ED">
        <w:rPr>
          <w:rFonts w:ascii="Times New Roman" w:hAnsi="Times New Roman"/>
          <w:sz w:val="22"/>
          <w:szCs w:val="22"/>
        </w:rPr>
        <w:t>positive reinforcement</w:t>
      </w:r>
    </w:p>
    <w:p w14:paraId="35B5EB04" w14:textId="77777777" w:rsidR="00A87A93" w:rsidRPr="008812ED" w:rsidRDefault="00A87A93" w:rsidP="00A87A93">
      <w:pPr>
        <w:numPr>
          <w:ilvl w:val="0"/>
          <w:numId w:val="16"/>
        </w:numPr>
        <w:rPr>
          <w:rFonts w:ascii="Times New Roman" w:hAnsi="Times New Roman"/>
          <w:sz w:val="22"/>
          <w:szCs w:val="22"/>
        </w:rPr>
      </w:pPr>
      <w:r w:rsidRPr="008812ED">
        <w:rPr>
          <w:rFonts w:ascii="Times New Roman" w:hAnsi="Times New Roman"/>
          <w:sz w:val="22"/>
          <w:szCs w:val="22"/>
        </w:rPr>
        <w:t>negative reinforcement</w:t>
      </w:r>
    </w:p>
    <w:p w14:paraId="1F05BB71" w14:textId="77777777" w:rsidR="00A87A93" w:rsidRPr="008812ED" w:rsidRDefault="00A87A93" w:rsidP="00A87A93">
      <w:pPr>
        <w:numPr>
          <w:ilvl w:val="0"/>
          <w:numId w:val="16"/>
        </w:numPr>
        <w:rPr>
          <w:rFonts w:ascii="Times New Roman" w:hAnsi="Times New Roman"/>
          <w:sz w:val="22"/>
          <w:szCs w:val="22"/>
        </w:rPr>
      </w:pPr>
      <w:r w:rsidRPr="008812ED">
        <w:rPr>
          <w:rFonts w:ascii="Times New Roman" w:hAnsi="Times New Roman"/>
          <w:sz w:val="22"/>
          <w:szCs w:val="22"/>
        </w:rPr>
        <w:t>punishment</w:t>
      </w:r>
    </w:p>
    <w:p w14:paraId="39F4A05D" w14:textId="77777777" w:rsidR="00A87A93" w:rsidRPr="008812ED" w:rsidRDefault="00E969D0" w:rsidP="00A87A93">
      <w:pPr>
        <w:numPr>
          <w:ilvl w:val="0"/>
          <w:numId w:val="16"/>
        </w:numPr>
        <w:rPr>
          <w:rFonts w:ascii="Times New Roman" w:hAnsi="Times New Roman"/>
          <w:sz w:val="22"/>
          <w:szCs w:val="22"/>
        </w:rPr>
      </w:pPr>
      <w:r w:rsidRPr="008812ED">
        <w:rPr>
          <w:rFonts w:ascii="Times New Roman" w:hAnsi="Times New Roman"/>
          <w:sz w:val="22"/>
          <w:szCs w:val="22"/>
        </w:rPr>
        <w:t>observational learning</w:t>
      </w:r>
    </w:p>
    <w:p w14:paraId="23A3003E" w14:textId="39E8F328" w:rsidR="006918B9" w:rsidRDefault="00A87A93" w:rsidP="00A87A93">
      <w:pPr>
        <w:rPr>
          <w:rFonts w:ascii="Times New Roman" w:hAnsi="Times New Roman"/>
          <w:sz w:val="22"/>
          <w:szCs w:val="22"/>
        </w:rPr>
      </w:pPr>
      <w:r w:rsidRPr="008812ED">
        <w:rPr>
          <w:rFonts w:ascii="Times New Roman" w:hAnsi="Times New Roman"/>
          <w:sz w:val="22"/>
          <w:szCs w:val="22"/>
        </w:rPr>
        <w:t>Answer: B</w:t>
      </w:r>
    </w:p>
    <w:p w14:paraId="677A6138" w14:textId="7B346210" w:rsidR="00A87A93" w:rsidRPr="008812ED" w:rsidRDefault="00A87A93" w:rsidP="00A87A93">
      <w:pPr>
        <w:rPr>
          <w:rFonts w:ascii="Times New Roman" w:hAnsi="Times New Roman"/>
          <w:sz w:val="22"/>
          <w:szCs w:val="22"/>
        </w:rPr>
      </w:pPr>
      <w:r w:rsidRPr="008812ED">
        <w:rPr>
          <w:rFonts w:ascii="Times New Roman" w:hAnsi="Times New Roman"/>
          <w:sz w:val="22"/>
          <w:szCs w:val="22"/>
        </w:rPr>
        <w:t>Difficulty: 3</w:t>
      </w:r>
    </w:p>
    <w:p w14:paraId="5CF09375" w14:textId="77777777" w:rsidR="00A87A93" w:rsidRDefault="00A87A93" w:rsidP="00A87A93">
      <w:pPr>
        <w:rPr>
          <w:rFonts w:ascii="Times New Roman" w:hAnsi="Times New Roman"/>
          <w:sz w:val="22"/>
          <w:szCs w:val="22"/>
        </w:rPr>
      </w:pPr>
      <w:r w:rsidRPr="008812ED">
        <w:rPr>
          <w:rFonts w:ascii="Times New Roman" w:hAnsi="Times New Roman"/>
          <w:sz w:val="22"/>
          <w:szCs w:val="22"/>
        </w:rPr>
        <w:t>Page: 21</w:t>
      </w:r>
    </w:p>
    <w:p w14:paraId="1455E1D9" w14:textId="22FB149E" w:rsidR="00CD0289" w:rsidRPr="008812ED" w:rsidRDefault="00CD0289" w:rsidP="00A87A93">
      <w:pPr>
        <w:rPr>
          <w:rFonts w:ascii="Times New Roman" w:hAnsi="Times New Roman"/>
          <w:sz w:val="22"/>
          <w:szCs w:val="22"/>
        </w:rPr>
      </w:pPr>
      <w:r>
        <w:rPr>
          <w:rFonts w:ascii="Times New Roman" w:hAnsi="Times New Roman"/>
          <w:sz w:val="22"/>
          <w:szCs w:val="22"/>
        </w:rPr>
        <w:t xml:space="preserve">Skill: </w:t>
      </w:r>
      <w:r w:rsidR="0085739E">
        <w:rPr>
          <w:rFonts w:ascii="Times New Roman" w:hAnsi="Times New Roman"/>
          <w:sz w:val="22"/>
          <w:szCs w:val="22"/>
        </w:rPr>
        <w:t>A</w:t>
      </w:r>
    </w:p>
    <w:p w14:paraId="09A7816E" w14:textId="77777777" w:rsidR="006918B9" w:rsidRDefault="00A87A93" w:rsidP="00A87A93">
      <w:pPr>
        <w:rPr>
          <w:rFonts w:ascii="Times New Roman" w:hAnsi="Times New Roman"/>
          <w:sz w:val="22"/>
          <w:szCs w:val="22"/>
        </w:rPr>
      </w:pPr>
      <w:r w:rsidRPr="008812ED">
        <w:rPr>
          <w:rFonts w:ascii="Times New Roman" w:hAnsi="Times New Roman"/>
          <w:sz w:val="22"/>
          <w:szCs w:val="22"/>
        </w:rPr>
        <w:t>Learning Objective: 1.6</w:t>
      </w:r>
    </w:p>
    <w:p w14:paraId="6F6EDD36" w14:textId="3F4D0AE3" w:rsidR="00A87A93" w:rsidRPr="008812ED" w:rsidRDefault="00A87A93" w:rsidP="00A87A93">
      <w:pPr>
        <w:rPr>
          <w:rFonts w:ascii="Times New Roman" w:hAnsi="Times New Roman"/>
          <w:sz w:val="22"/>
          <w:szCs w:val="22"/>
        </w:rPr>
      </w:pPr>
      <w:r w:rsidRPr="008812ED">
        <w:rPr>
          <w:rFonts w:ascii="Times New Roman" w:hAnsi="Times New Roman"/>
          <w:sz w:val="22"/>
          <w:szCs w:val="22"/>
        </w:rPr>
        <w:t>Bloom’s Taxonomy Level: Apply</w:t>
      </w:r>
    </w:p>
    <w:p w14:paraId="4CD33147" w14:textId="77777777" w:rsidR="00A87A93" w:rsidRPr="00D21677" w:rsidRDefault="00A87A93" w:rsidP="004470A4">
      <w:pPr>
        <w:tabs>
          <w:tab w:val="left" w:pos="720"/>
        </w:tabs>
        <w:ind w:left="720" w:hanging="720"/>
        <w:rPr>
          <w:rFonts w:ascii="Times New Roman" w:hAnsi="Times New Roman"/>
          <w:color w:val="0000FF"/>
          <w:sz w:val="22"/>
          <w:szCs w:val="22"/>
        </w:rPr>
      </w:pPr>
    </w:p>
    <w:p w14:paraId="5D1651C0" w14:textId="7B60078E" w:rsidR="00A87A93" w:rsidRPr="00B15D77" w:rsidRDefault="00CD0289">
      <w:pPr>
        <w:tabs>
          <w:tab w:val="left" w:pos="720"/>
        </w:tabs>
        <w:ind w:left="720" w:hanging="720"/>
        <w:rPr>
          <w:rFonts w:ascii="Times New Roman" w:hAnsi="Times New Roman"/>
          <w:sz w:val="22"/>
          <w:szCs w:val="22"/>
        </w:rPr>
      </w:pPr>
      <w:r w:rsidRPr="00B15D77">
        <w:rPr>
          <w:rFonts w:ascii="Times New Roman" w:hAnsi="Times New Roman"/>
          <w:sz w:val="22"/>
          <w:szCs w:val="22"/>
        </w:rPr>
        <w:t>67.</w:t>
      </w:r>
      <w:r w:rsidR="00BE7A83">
        <w:rPr>
          <w:rFonts w:ascii="Times New Roman" w:hAnsi="Times New Roman"/>
          <w:sz w:val="22"/>
          <w:szCs w:val="22"/>
        </w:rPr>
        <w:tab/>
      </w:r>
      <w:r w:rsidR="00A87A93" w:rsidRPr="00B15D77">
        <w:rPr>
          <w:rFonts w:ascii="Times New Roman" w:hAnsi="Times New Roman"/>
          <w:sz w:val="22"/>
          <w:szCs w:val="22"/>
        </w:rPr>
        <w:t xml:space="preserve">Your teenager stayed up all night talking to her long-distance boyfriend on the phone, which resulted in an extremely high phone bill you had to pay. </w:t>
      </w:r>
      <w:r w:rsidR="000E7EC8" w:rsidRPr="00B15D77">
        <w:rPr>
          <w:rFonts w:ascii="Times New Roman" w:hAnsi="Times New Roman"/>
          <w:sz w:val="22"/>
          <w:szCs w:val="22"/>
        </w:rPr>
        <w:t xml:space="preserve">You do not want her to do </w:t>
      </w:r>
      <w:r w:rsidR="000E7EC8" w:rsidRPr="00B15D77">
        <w:rPr>
          <w:rFonts w:ascii="Times New Roman" w:hAnsi="Times New Roman"/>
          <w:sz w:val="22"/>
          <w:szCs w:val="22"/>
        </w:rPr>
        <w:lastRenderedPageBreak/>
        <w:t>not want her to repeat that behavior so you take away her phone for a month. Which of the following describes your technique?</w:t>
      </w:r>
    </w:p>
    <w:p w14:paraId="3C4B0E3D" w14:textId="77777777" w:rsidR="000E7EC8" w:rsidRPr="00B15D77" w:rsidRDefault="000E7EC8" w:rsidP="00E7693C">
      <w:pPr>
        <w:numPr>
          <w:ilvl w:val="0"/>
          <w:numId w:val="17"/>
        </w:numPr>
        <w:tabs>
          <w:tab w:val="left" w:pos="720"/>
        </w:tabs>
        <w:ind w:left="1440" w:hanging="720"/>
        <w:rPr>
          <w:rFonts w:ascii="Times New Roman" w:hAnsi="Times New Roman"/>
          <w:sz w:val="22"/>
          <w:szCs w:val="22"/>
        </w:rPr>
      </w:pPr>
      <w:r w:rsidRPr="00B15D77">
        <w:rPr>
          <w:rFonts w:ascii="Times New Roman" w:hAnsi="Times New Roman"/>
          <w:sz w:val="22"/>
          <w:szCs w:val="22"/>
        </w:rPr>
        <w:t>positive reinforcement</w:t>
      </w:r>
    </w:p>
    <w:p w14:paraId="266E0BAF" w14:textId="77777777" w:rsidR="000E7EC8" w:rsidRPr="00B15D77" w:rsidRDefault="000E7EC8" w:rsidP="00E7693C">
      <w:pPr>
        <w:numPr>
          <w:ilvl w:val="0"/>
          <w:numId w:val="17"/>
        </w:numPr>
        <w:tabs>
          <w:tab w:val="left" w:pos="720"/>
        </w:tabs>
        <w:ind w:left="1440" w:hanging="720"/>
        <w:rPr>
          <w:rFonts w:ascii="Times New Roman" w:hAnsi="Times New Roman"/>
          <w:sz w:val="22"/>
          <w:szCs w:val="22"/>
        </w:rPr>
      </w:pPr>
      <w:r w:rsidRPr="00B15D77">
        <w:rPr>
          <w:rFonts w:ascii="Times New Roman" w:hAnsi="Times New Roman"/>
          <w:sz w:val="22"/>
          <w:szCs w:val="22"/>
        </w:rPr>
        <w:t>negative reinforcement</w:t>
      </w:r>
    </w:p>
    <w:p w14:paraId="66C30406" w14:textId="77777777" w:rsidR="000E7EC8" w:rsidRPr="00B15D77" w:rsidRDefault="000E7EC8" w:rsidP="00E7693C">
      <w:pPr>
        <w:numPr>
          <w:ilvl w:val="0"/>
          <w:numId w:val="17"/>
        </w:numPr>
        <w:tabs>
          <w:tab w:val="left" w:pos="720"/>
        </w:tabs>
        <w:ind w:left="1440" w:hanging="720"/>
        <w:rPr>
          <w:rFonts w:ascii="Times New Roman" w:hAnsi="Times New Roman"/>
          <w:sz w:val="22"/>
          <w:szCs w:val="22"/>
        </w:rPr>
      </w:pPr>
      <w:r w:rsidRPr="00B15D77">
        <w:rPr>
          <w:rFonts w:ascii="Times New Roman" w:hAnsi="Times New Roman"/>
          <w:sz w:val="22"/>
          <w:szCs w:val="22"/>
        </w:rPr>
        <w:t>punishment</w:t>
      </w:r>
    </w:p>
    <w:p w14:paraId="627E5702" w14:textId="77777777" w:rsidR="000E7EC8" w:rsidRPr="00B15D77" w:rsidRDefault="00E969D0" w:rsidP="00E7693C">
      <w:pPr>
        <w:numPr>
          <w:ilvl w:val="0"/>
          <w:numId w:val="17"/>
        </w:numPr>
        <w:tabs>
          <w:tab w:val="left" w:pos="720"/>
        </w:tabs>
        <w:ind w:left="1440" w:hanging="720"/>
        <w:rPr>
          <w:rFonts w:ascii="Times New Roman" w:hAnsi="Times New Roman"/>
          <w:sz w:val="22"/>
          <w:szCs w:val="22"/>
        </w:rPr>
      </w:pPr>
      <w:r w:rsidRPr="00B15D77">
        <w:rPr>
          <w:rFonts w:ascii="Times New Roman" w:hAnsi="Times New Roman"/>
          <w:sz w:val="22"/>
          <w:szCs w:val="22"/>
        </w:rPr>
        <w:t>observational learning</w:t>
      </w:r>
    </w:p>
    <w:p w14:paraId="4A64147A" w14:textId="33E56DCE" w:rsidR="006918B9" w:rsidRDefault="000E7EC8" w:rsidP="000E7EC8">
      <w:pPr>
        <w:rPr>
          <w:rFonts w:ascii="Times New Roman" w:hAnsi="Times New Roman"/>
          <w:sz w:val="22"/>
          <w:szCs w:val="22"/>
        </w:rPr>
      </w:pPr>
      <w:r w:rsidRPr="008812ED">
        <w:rPr>
          <w:rFonts w:ascii="Times New Roman" w:hAnsi="Times New Roman"/>
          <w:sz w:val="22"/>
          <w:szCs w:val="22"/>
        </w:rPr>
        <w:t xml:space="preserve">Answer: </w:t>
      </w:r>
      <w:r w:rsidR="004A49CD" w:rsidRPr="008812ED">
        <w:rPr>
          <w:rFonts w:ascii="Times New Roman" w:hAnsi="Times New Roman"/>
          <w:sz w:val="22"/>
          <w:szCs w:val="22"/>
        </w:rPr>
        <w:t>C</w:t>
      </w:r>
    </w:p>
    <w:p w14:paraId="6A8140BD" w14:textId="7A1D2011" w:rsidR="000E7EC8" w:rsidRPr="008812ED" w:rsidRDefault="000E7EC8" w:rsidP="000E7EC8">
      <w:pPr>
        <w:rPr>
          <w:rFonts w:ascii="Times New Roman" w:hAnsi="Times New Roman"/>
          <w:sz w:val="22"/>
          <w:szCs w:val="22"/>
        </w:rPr>
      </w:pPr>
      <w:r w:rsidRPr="008812ED">
        <w:rPr>
          <w:rFonts w:ascii="Times New Roman" w:hAnsi="Times New Roman"/>
          <w:sz w:val="22"/>
          <w:szCs w:val="22"/>
        </w:rPr>
        <w:t>Difficulty: 3</w:t>
      </w:r>
    </w:p>
    <w:p w14:paraId="7B9D7663" w14:textId="77777777" w:rsidR="000E7EC8" w:rsidRDefault="000E7EC8" w:rsidP="000E7EC8">
      <w:pPr>
        <w:rPr>
          <w:rFonts w:ascii="Times New Roman" w:hAnsi="Times New Roman"/>
          <w:sz w:val="22"/>
          <w:szCs w:val="22"/>
        </w:rPr>
      </w:pPr>
      <w:r w:rsidRPr="008812ED">
        <w:rPr>
          <w:rFonts w:ascii="Times New Roman" w:hAnsi="Times New Roman"/>
          <w:sz w:val="22"/>
          <w:szCs w:val="22"/>
        </w:rPr>
        <w:t>Page: 21</w:t>
      </w:r>
    </w:p>
    <w:p w14:paraId="62D3AB19" w14:textId="1552BA4E" w:rsidR="00CD0289" w:rsidRPr="008812ED" w:rsidRDefault="00CD0289" w:rsidP="000E7EC8">
      <w:pPr>
        <w:rPr>
          <w:rFonts w:ascii="Times New Roman" w:hAnsi="Times New Roman"/>
          <w:sz w:val="22"/>
          <w:szCs w:val="22"/>
        </w:rPr>
      </w:pPr>
      <w:r>
        <w:rPr>
          <w:rFonts w:ascii="Times New Roman" w:hAnsi="Times New Roman"/>
          <w:sz w:val="22"/>
          <w:szCs w:val="22"/>
        </w:rPr>
        <w:t xml:space="preserve">Skill: </w:t>
      </w:r>
      <w:r w:rsidR="000165F1">
        <w:rPr>
          <w:rFonts w:ascii="Times New Roman" w:hAnsi="Times New Roman"/>
          <w:sz w:val="22"/>
          <w:szCs w:val="22"/>
        </w:rPr>
        <w:t>A</w:t>
      </w:r>
    </w:p>
    <w:p w14:paraId="4AE00EEA" w14:textId="77777777" w:rsidR="006918B9" w:rsidRDefault="000E7EC8" w:rsidP="000E7EC8">
      <w:pPr>
        <w:rPr>
          <w:rFonts w:ascii="Times New Roman" w:hAnsi="Times New Roman"/>
          <w:sz w:val="22"/>
          <w:szCs w:val="22"/>
        </w:rPr>
      </w:pPr>
      <w:r w:rsidRPr="008812ED">
        <w:rPr>
          <w:rFonts w:ascii="Times New Roman" w:hAnsi="Times New Roman"/>
          <w:sz w:val="22"/>
          <w:szCs w:val="22"/>
        </w:rPr>
        <w:t>Learning Objective: 1.6</w:t>
      </w:r>
    </w:p>
    <w:p w14:paraId="5DE3749B" w14:textId="7C726029" w:rsidR="000E7EC8" w:rsidRPr="008812ED" w:rsidRDefault="000E7EC8" w:rsidP="000E7EC8">
      <w:pPr>
        <w:rPr>
          <w:rFonts w:ascii="Times New Roman" w:hAnsi="Times New Roman"/>
          <w:sz w:val="22"/>
          <w:szCs w:val="22"/>
        </w:rPr>
      </w:pPr>
      <w:r w:rsidRPr="008812ED">
        <w:rPr>
          <w:rFonts w:ascii="Times New Roman" w:hAnsi="Times New Roman"/>
          <w:sz w:val="22"/>
          <w:szCs w:val="22"/>
        </w:rPr>
        <w:t>Bloom’s Taxonomy Level: Apply</w:t>
      </w:r>
    </w:p>
    <w:p w14:paraId="79FD43D5" w14:textId="77777777" w:rsidR="000E7EC8" w:rsidRDefault="000E7EC8" w:rsidP="000E7EC8">
      <w:pPr>
        <w:tabs>
          <w:tab w:val="left" w:pos="720"/>
        </w:tabs>
        <w:rPr>
          <w:rFonts w:ascii="Times New Roman" w:hAnsi="Times New Roman"/>
          <w:color w:val="0000FF"/>
          <w:sz w:val="22"/>
          <w:szCs w:val="22"/>
        </w:rPr>
      </w:pPr>
    </w:p>
    <w:p w14:paraId="3C30F1EC" w14:textId="66BB5C25" w:rsidR="006918B9" w:rsidRDefault="00CD0289">
      <w:pPr>
        <w:tabs>
          <w:tab w:val="left" w:pos="720"/>
        </w:tabs>
        <w:ind w:left="720" w:hanging="720"/>
        <w:rPr>
          <w:rFonts w:ascii="Times New Roman" w:hAnsi="Times New Roman"/>
          <w:sz w:val="22"/>
          <w:szCs w:val="22"/>
        </w:rPr>
      </w:pPr>
      <w:r w:rsidRPr="00B15D77">
        <w:rPr>
          <w:rFonts w:ascii="Times New Roman" w:hAnsi="Times New Roman"/>
          <w:sz w:val="22"/>
          <w:szCs w:val="22"/>
        </w:rPr>
        <w:t>68.</w:t>
      </w:r>
      <w:r w:rsidR="00BE7A83">
        <w:rPr>
          <w:rFonts w:ascii="Times New Roman" w:hAnsi="Times New Roman"/>
          <w:sz w:val="22"/>
          <w:szCs w:val="22"/>
        </w:rPr>
        <w:tab/>
      </w:r>
      <w:r w:rsidR="00D20ECE" w:rsidRPr="00B15D77">
        <w:rPr>
          <w:rFonts w:ascii="Times New Roman" w:hAnsi="Times New Roman"/>
          <w:sz w:val="22"/>
          <w:szCs w:val="22"/>
        </w:rPr>
        <w:t>In general, _____ increases behavior, whereas _____ decreases behavior.</w:t>
      </w:r>
    </w:p>
    <w:p w14:paraId="655C37CD" w14:textId="10A8F0F7" w:rsidR="00D20ECE" w:rsidRPr="00B15D77" w:rsidRDefault="00D20ECE" w:rsidP="00D20ECE">
      <w:pPr>
        <w:numPr>
          <w:ilvl w:val="0"/>
          <w:numId w:val="35"/>
        </w:numPr>
        <w:tabs>
          <w:tab w:val="left" w:pos="720"/>
        </w:tabs>
        <w:rPr>
          <w:rFonts w:ascii="Times New Roman" w:hAnsi="Times New Roman"/>
          <w:sz w:val="22"/>
          <w:szCs w:val="22"/>
        </w:rPr>
      </w:pPr>
      <w:r w:rsidRPr="00B15D77">
        <w:rPr>
          <w:rFonts w:ascii="Times New Roman" w:hAnsi="Times New Roman"/>
          <w:sz w:val="22"/>
          <w:szCs w:val="22"/>
        </w:rPr>
        <w:t>punishment; reward</w:t>
      </w:r>
    </w:p>
    <w:p w14:paraId="1DD5A3B8" w14:textId="77777777" w:rsidR="00D20ECE" w:rsidRPr="00B15D77" w:rsidRDefault="00D20ECE" w:rsidP="00D20ECE">
      <w:pPr>
        <w:numPr>
          <w:ilvl w:val="0"/>
          <w:numId w:val="35"/>
        </w:numPr>
        <w:tabs>
          <w:tab w:val="left" w:pos="720"/>
        </w:tabs>
        <w:rPr>
          <w:rFonts w:ascii="Times New Roman" w:hAnsi="Times New Roman"/>
          <w:sz w:val="22"/>
          <w:szCs w:val="22"/>
        </w:rPr>
      </w:pPr>
      <w:r w:rsidRPr="00B15D77">
        <w:rPr>
          <w:rFonts w:ascii="Times New Roman" w:hAnsi="Times New Roman"/>
          <w:sz w:val="22"/>
          <w:szCs w:val="22"/>
        </w:rPr>
        <w:t>reward; punishment</w:t>
      </w:r>
    </w:p>
    <w:p w14:paraId="27F68111" w14:textId="77777777" w:rsidR="00D20ECE" w:rsidRPr="00B15D77" w:rsidRDefault="00D20ECE" w:rsidP="00D20ECE">
      <w:pPr>
        <w:numPr>
          <w:ilvl w:val="0"/>
          <w:numId w:val="35"/>
        </w:numPr>
        <w:tabs>
          <w:tab w:val="left" w:pos="720"/>
        </w:tabs>
        <w:rPr>
          <w:rFonts w:ascii="Times New Roman" w:hAnsi="Times New Roman"/>
          <w:sz w:val="22"/>
          <w:szCs w:val="22"/>
        </w:rPr>
      </w:pPr>
      <w:r w:rsidRPr="00B15D77">
        <w:rPr>
          <w:rFonts w:ascii="Times New Roman" w:hAnsi="Times New Roman"/>
          <w:sz w:val="22"/>
          <w:szCs w:val="22"/>
        </w:rPr>
        <w:t>reinforcement; punishment</w:t>
      </w:r>
    </w:p>
    <w:p w14:paraId="36C23DFF" w14:textId="77777777" w:rsidR="00D20ECE" w:rsidRPr="00B15D77" w:rsidRDefault="00D20ECE" w:rsidP="00D20ECE">
      <w:pPr>
        <w:numPr>
          <w:ilvl w:val="0"/>
          <w:numId w:val="35"/>
        </w:numPr>
        <w:tabs>
          <w:tab w:val="left" w:pos="720"/>
        </w:tabs>
        <w:rPr>
          <w:rFonts w:ascii="Times New Roman" w:hAnsi="Times New Roman"/>
          <w:sz w:val="22"/>
          <w:szCs w:val="22"/>
        </w:rPr>
      </w:pPr>
      <w:r w:rsidRPr="00B15D77">
        <w:rPr>
          <w:rFonts w:ascii="Times New Roman" w:hAnsi="Times New Roman"/>
          <w:sz w:val="22"/>
          <w:szCs w:val="22"/>
        </w:rPr>
        <w:t>punishment; reinforcement</w:t>
      </w:r>
    </w:p>
    <w:p w14:paraId="55CC5CDA" w14:textId="4DF92FBD" w:rsidR="006918B9" w:rsidRDefault="00D20ECE" w:rsidP="00D20ECE">
      <w:pPr>
        <w:rPr>
          <w:rFonts w:ascii="Times New Roman" w:hAnsi="Times New Roman"/>
          <w:sz w:val="22"/>
          <w:szCs w:val="22"/>
        </w:rPr>
      </w:pPr>
      <w:r w:rsidRPr="008812ED">
        <w:rPr>
          <w:rFonts w:ascii="Times New Roman" w:hAnsi="Times New Roman"/>
          <w:sz w:val="22"/>
          <w:szCs w:val="22"/>
        </w:rPr>
        <w:t>Answer: C</w:t>
      </w:r>
    </w:p>
    <w:p w14:paraId="77636856" w14:textId="3CBDBB6F" w:rsidR="00D20ECE" w:rsidRPr="008812ED" w:rsidRDefault="00D20ECE" w:rsidP="00D20ECE">
      <w:pPr>
        <w:rPr>
          <w:rFonts w:ascii="Times New Roman" w:hAnsi="Times New Roman"/>
          <w:sz w:val="22"/>
          <w:szCs w:val="22"/>
        </w:rPr>
      </w:pPr>
      <w:r w:rsidRPr="008812ED">
        <w:rPr>
          <w:rFonts w:ascii="Times New Roman" w:hAnsi="Times New Roman"/>
          <w:sz w:val="22"/>
          <w:szCs w:val="22"/>
        </w:rPr>
        <w:t>Difficulty: 3</w:t>
      </w:r>
    </w:p>
    <w:p w14:paraId="3BA6AD18" w14:textId="77777777" w:rsidR="00D20ECE" w:rsidRDefault="00D20ECE" w:rsidP="00D20ECE">
      <w:pPr>
        <w:rPr>
          <w:rFonts w:ascii="Times New Roman" w:hAnsi="Times New Roman"/>
          <w:sz w:val="22"/>
          <w:szCs w:val="22"/>
        </w:rPr>
      </w:pPr>
      <w:r w:rsidRPr="008812ED">
        <w:rPr>
          <w:rFonts w:ascii="Times New Roman" w:hAnsi="Times New Roman"/>
          <w:sz w:val="22"/>
          <w:szCs w:val="22"/>
        </w:rPr>
        <w:t>Page: 21</w:t>
      </w:r>
    </w:p>
    <w:p w14:paraId="044B4352" w14:textId="21C21210" w:rsidR="00CD0289" w:rsidRPr="008812ED" w:rsidRDefault="00CD0289" w:rsidP="00D20ECE">
      <w:pPr>
        <w:rPr>
          <w:rFonts w:ascii="Times New Roman" w:hAnsi="Times New Roman"/>
          <w:sz w:val="22"/>
          <w:szCs w:val="22"/>
        </w:rPr>
      </w:pPr>
      <w:r>
        <w:rPr>
          <w:rFonts w:ascii="Times New Roman" w:hAnsi="Times New Roman"/>
          <w:sz w:val="22"/>
          <w:szCs w:val="22"/>
        </w:rPr>
        <w:t xml:space="preserve">Skill: </w:t>
      </w:r>
      <w:r w:rsidR="005E6C9A">
        <w:rPr>
          <w:rFonts w:ascii="Times New Roman" w:hAnsi="Times New Roman"/>
          <w:sz w:val="22"/>
          <w:szCs w:val="22"/>
        </w:rPr>
        <w:t>C</w:t>
      </w:r>
    </w:p>
    <w:p w14:paraId="1E3FB1BC" w14:textId="77777777" w:rsidR="006918B9" w:rsidRDefault="00D20ECE" w:rsidP="00D20ECE">
      <w:pPr>
        <w:rPr>
          <w:rFonts w:ascii="Times New Roman" w:hAnsi="Times New Roman"/>
          <w:sz w:val="22"/>
          <w:szCs w:val="22"/>
        </w:rPr>
      </w:pPr>
      <w:r w:rsidRPr="008812ED">
        <w:rPr>
          <w:rFonts w:ascii="Times New Roman" w:hAnsi="Times New Roman"/>
          <w:sz w:val="22"/>
          <w:szCs w:val="22"/>
        </w:rPr>
        <w:t>Learning Objective: 1.6</w:t>
      </w:r>
    </w:p>
    <w:p w14:paraId="142AF32E" w14:textId="1C12F4A2" w:rsidR="00D20ECE" w:rsidRPr="008812ED" w:rsidRDefault="00D20ECE" w:rsidP="00D20ECE">
      <w:pPr>
        <w:rPr>
          <w:rFonts w:ascii="Times New Roman" w:hAnsi="Times New Roman"/>
          <w:sz w:val="22"/>
          <w:szCs w:val="22"/>
        </w:rPr>
      </w:pPr>
      <w:r>
        <w:rPr>
          <w:rFonts w:ascii="Times New Roman" w:hAnsi="Times New Roman"/>
          <w:sz w:val="22"/>
          <w:szCs w:val="22"/>
        </w:rPr>
        <w:t>Bloom’s Taxonomy Level: Understand</w:t>
      </w:r>
    </w:p>
    <w:p w14:paraId="4EBFF717" w14:textId="77777777" w:rsidR="00D20ECE" w:rsidRPr="004A49CD" w:rsidRDefault="00D20ECE" w:rsidP="000E7EC8">
      <w:pPr>
        <w:tabs>
          <w:tab w:val="left" w:pos="720"/>
        </w:tabs>
        <w:rPr>
          <w:rFonts w:ascii="Times New Roman" w:hAnsi="Times New Roman"/>
          <w:color w:val="0000FF"/>
          <w:sz w:val="22"/>
          <w:szCs w:val="22"/>
        </w:rPr>
      </w:pPr>
    </w:p>
    <w:p w14:paraId="3576FCDB" w14:textId="57D05958" w:rsidR="00A87A93" w:rsidRPr="00B15D77" w:rsidRDefault="00CD0289">
      <w:pPr>
        <w:tabs>
          <w:tab w:val="left" w:pos="720"/>
        </w:tabs>
        <w:ind w:left="720" w:hanging="720"/>
        <w:rPr>
          <w:rFonts w:ascii="Times New Roman" w:hAnsi="Times New Roman"/>
          <w:sz w:val="22"/>
          <w:szCs w:val="22"/>
        </w:rPr>
      </w:pPr>
      <w:r w:rsidRPr="00B15D77">
        <w:rPr>
          <w:rFonts w:ascii="Times New Roman" w:hAnsi="Times New Roman"/>
          <w:sz w:val="22"/>
          <w:szCs w:val="22"/>
        </w:rPr>
        <w:t>69.</w:t>
      </w:r>
      <w:r w:rsidR="00BE7A83">
        <w:rPr>
          <w:rFonts w:ascii="Times New Roman" w:hAnsi="Times New Roman"/>
          <w:sz w:val="22"/>
          <w:szCs w:val="22"/>
        </w:rPr>
        <w:tab/>
      </w:r>
      <w:r w:rsidR="00E969D0" w:rsidRPr="00B15D77">
        <w:rPr>
          <w:rFonts w:ascii="Times New Roman" w:hAnsi="Times New Roman"/>
          <w:sz w:val="22"/>
          <w:szCs w:val="22"/>
        </w:rPr>
        <w:t xml:space="preserve">Which of the following </w:t>
      </w:r>
      <w:r w:rsidR="004A49CD" w:rsidRPr="00B15D77">
        <w:rPr>
          <w:rFonts w:ascii="Times New Roman" w:hAnsi="Times New Roman"/>
          <w:sz w:val="22"/>
          <w:szCs w:val="22"/>
        </w:rPr>
        <w:t>asserts people learn through observation and imitation of other people?</w:t>
      </w:r>
    </w:p>
    <w:p w14:paraId="30CF2CAF" w14:textId="77777777" w:rsidR="004A49CD" w:rsidRPr="00B15D77" w:rsidRDefault="004A49CD" w:rsidP="004470A4">
      <w:pPr>
        <w:numPr>
          <w:ilvl w:val="0"/>
          <w:numId w:val="18"/>
        </w:numPr>
        <w:tabs>
          <w:tab w:val="left" w:pos="720"/>
        </w:tabs>
        <w:ind w:left="1440" w:hanging="720"/>
        <w:rPr>
          <w:rFonts w:ascii="Times New Roman" w:hAnsi="Times New Roman"/>
          <w:sz w:val="22"/>
          <w:szCs w:val="22"/>
        </w:rPr>
      </w:pPr>
      <w:r w:rsidRPr="00B15D77">
        <w:rPr>
          <w:rFonts w:ascii="Times New Roman" w:hAnsi="Times New Roman"/>
          <w:sz w:val="22"/>
          <w:szCs w:val="22"/>
        </w:rPr>
        <w:t>classical conditioning</w:t>
      </w:r>
    </w:p>
    <w:p w14:paraId="16F20839" w14:textId="77777777" w:rsidR="004A49CD" w:rsidRPr="00B15D77" w:rsidRDefault="004A49CD" w:rsidP="004470A4">
      <w:pPr>
        <w:numPr>
          <w:ilvl w:val="0"/>
          <w:numId w:val="18"/>
        </w:numPr>
        <w:tabs>
          <w:tab w:val="left" w:pos="720"/>
        </w:tabs>
        <w:ind w:left="1440" w:hanging="720"/>
        <w:rPr>
          <w:rFonts w:ascii="Times New Roman" w:hAnsi="Times New Roman"/>
          <w:sz w:val="22"/>
          <w:szCs w:val="22"/>
        </w:rPr>
      </w:pPr>
      <w:r w:rsidRPr="00B15D77">
        <w:rPr>
          <w:rFonts w:ascii="Times New Roman" w:hAnsi="Times New Roman"/>
          <w:sz w:val="22"/>
          <w:szCs w:val="22"/>
        </w:rPr>
        <w:t>operant conditioning</w:t>
      </w:r>
    </w:p>
    <w:p w14:paraId="5E323398" w14:textId="77777777" w:rsidR="004A49CD" w:rsidRPr="00B15D77" w:rsidRDefault="004A49CD" w:rsidP="004470A4">
      <w:pPr>
        <w:numPr>
          <w:ilvl w:val="0"/>
          <w:numId w:val="18"/>
        </w:numPr>
        <w:tabs>
          <w:tab w:val="left" w:pos="720"/>
        </w:tabs>
        <w:ind w:left="1440" w:hanging="720"/>
        <w:rPr>
          <w:rFonts w:ascii="Times New Roman" w:hAnsi="Times New Roman"/>
          <w:sz w:val="22"/>
          <w:szCs w:val="22"/>
        </w:rPr>
      </w:pPr>
      <w:r w:rsidRPr="00B15D77">
        <w:rPr>
          <w:rFonts w:ascii="Times New Roman" w:hAnsi="Times New Roman"/>
          <w:sz w:val="22"/>
          <w:szCs w:val="22"/>
        </w:rPr>
        <w:t>psychosocial theory</w:t>
      </w:r>
    </w:p>
    <w:p w14:paraId="46F23399" w14:textId="77777777" w:rsidR="004A49CD" w:rsidRPr="00B15D77" w:rsidRDefault="004A49CD" w:rsidP="004470A4">
      <w:pPr>
        <w:numPr>
          <w:ilvl w:val="0"/>
          <w:numId w:val="18"/>
        </w:numPr>
        <w:tabs>
          <w:tab w:val="left" w:pos="720"/>
        </w:tabs>
        <w:ind w:left="1440" w:hanging="720"/>
        <w:rPr>
          <w:rFonts w:ascii="Times New Roman" w:hAnsi="Times New Roman"/>
          <w:sz w:val="22"/>
          <w:szCs w:val="22"/>
        </w:rPr>
      </w:pPr>
      <w:r w:rsidRPr="00B15D77">
        <w:rPr>
          <w:rFonts w:ascii="Times New Roman" w:hAnsi="Times New Roman"/>
          <w:sz w:val="22"/>
          <w:szCs w:val="22"/>
        </w:rPr>
        <w:t>social learning theory</w:t>
      </w:r>
    </w:p>
    <w:p w14:paraId="54B24534" w14:textId="6F005836" w:rsidR="004A49CD" w:rsidRPr="004A49CD" w:rsidRDefault="004A49CD">
      <w:pPr>
        <w:rPr>
          <w:rFonts w:ascii="Times New Roman" w:hAnsi="Times New Roman"/>
          <w:sz w:val="22"/>
          <w:szCs w:val="22"/>
        </w:rPr>
      </w:pPr>
      <w:r w:rsidRPr="004A49CD">
        <w:rPr>
          <w:rFonts w:ascii="Times New Roman" w:hAnsi="Times New Roman"/>
          <w:sz w:val="22"/>
          <w:szCs w:val="22"/>
        </w:rPr>
        <w:t>Answer: D</w:t>
      </w:r>
    </w:p>
    <w:p w14:paraId="5615C6D0" w14:textId="77777777" w:rsidR="004A49CD" w:rsidRPr="004A49CD" w:rsidRDefault="004A49CD" w:rsidP="004A49CD">
      <w:pPr>
        <w:rPr>
          <w:rFonts w:ascii="Times New Roman" w:hAnsi="Times New Roman"/>
          <w:sz w:val="22"/>
          <w:szCs w:val="22"/>
        </w:rPr>
      </w:pPr>
      <w:r w:rsidRPr="004A49CD">
        <w:rPr>
          <w:rFonts w:ascii="Times New Roman" w:hAnsi="Times New Roman"/>
          <w:sz w:val="22"/>
          <w:szCs w:val="22"/>
        </w:rPr>
        <w:t>Difficulty: 2</w:t>
      </w:r>
    </w:p>
    <w:p w14:paraId="1C78FB1F" w14:textId="77777777" w:rsidR="004A49CD" w:rsidRDefault="004A49CD" w:rsidP="004A49CD">
      <w:pPr>
        <w:rPr>
          <w:rFonts w:ascii="Times New Roman" w:hAnsi="Times New Roman"/>
          <w:sz w:val="22"/>
          <w:szCs w:val="22"/>
        </w:rPr>
      </w:pPr>
      <w:r w:rsidRPr="004A49CD">
        <w:rPr>
          <w:rFonts w:ascii="Times New Roman" w:hAnsi="Times New Roman"/>
          <w:sz w:val="22"/>
          <w:szCs w:val="22"/>
        </w:rPr>
        <w:t>Page: 22</w:t>
      </w:r>
    </w:p>
    <w:p w14:paraId="68469AC4" w14:textId="2D3BAD7B" w:rsidR="00CD0289" w:rsidRPr="004A49CD" w:rsidRDefault="00CD0289" w:rsidP="004A49CD">
      <w:pPr>
        <w:rPr>
          <w:rFonts w:ascii="Times New Roman" w:hAnsi="Times New Roman"/>
          <w:sz w:val="22"/>
          <w:szCs w:val="22"/>
        </w:rPr>
      </w:pPr>
      <w:r>
        <w:rPr>
          <w:rFonts w:ascii="Times New Roman" w:hAnsi="Times New Roman"/>
          <w:sz w:val="22"/>
          <w:szCs w:val="22"/>
        </w:rPr>
        <w:t xml:space="preserve">Skill: </w:t>
      </w:r>
      <w:r w:rsidR="00541B25">
        <w:rPr>
          <w:rFonts w:ascii="Times New Roman" w:hAnsi="Times New Roman"/>
          <w:sz w:val="22"/>
          <w:szCs w:val="22"/>
        </w:rPr>
        <w:t>F</w:t>
      </w:r>
    </w:p>
    <w:p w14:paraId="63950282" w14:textId="77777777" w:rsidR="006918B9" w:rsidRDefault="004A49CD" w:rsidP="004A49CD">
      <w:pPr>
        <w:rPr>
          <w:rFonts w:ascii="Times New Roman" w:hAnsi="Times New Roman"/>
          <w:sz w:val="22"/>
          <w:szCs w:val="22"/>
        </w:rPr>
      </w:pPr>
      <w:r w:rsidRPr="004A49CD">
        <w:rPr>
          <w:rFonts w:ascii="Times New Roman" w:hAnsi="Times New Roman"/>
          <w:sz w:val="22"/>
          <w:szCs w:val="22"/>
        </w:rPr>
        <w:t>Learning Objective: 1.6</w:t>
      </w:r>
    </w:p>
    <w:p w14:paraId="284BB980" w14:textId="0C924CB2" w:rsidR="004A49CD" w:rsidRPr="004A49CD" w:rsidRDefault="004A49CD" w:rsidP="004A49CD">
      <w:pPr>
        <w:rPr>
          <w:rFonts w:ascii="Times New Roman" w:hAnsi="Times New Roman"/>
          <w:sz w:val="22"/>
          <w:szCs w:val="22"/>
        </w:rPr>
      </w:pPr>
      <w:r w:rsidRPr="004A49CD">
        <w:rPr>
          <w:rFonts w:ascii="Times New Roman" w:hAnsi="Times New Roman"/>
          <w:sz w:val="22"/>
          <w:szCs w:val="22"/>
        </w:rPr>
        <w:t>Bloom’s Taxonomy Level: Remember</w:t>
      </w:r>
    </w:p>
    <w:p w14:paraId="7C181DDE" w14:textId="77777777" w:rsidR="004A49CD" w:rsidRDefault="004A49CD" w:rsidP="00A53300">
      <w:pPr>
        <w:tabs>
          <w:tab w:val="left" w:pos="720"/>
        </w:tabs>
        <w:ind w:left="720" w:hanging="720"/>
        <w:rPr>
          <w:rFonts w:ascii="Times New Roman" w:hAnsi="Times New Roman"/>
          <w:color w:val="0000FF"/>
          <w:sz w:val="22"/>
          <w:szCs w:val="24"/>
        </w:rPr>
      </w:pPr>
    </w:p>
    <w:p w14:paraId="443EBA98" w14:textId="225A6A2D" w:rsidR="004A49CD" w:rsidRPr="00B15D77" w:rsidRDefault="00CD0289">
      <w:pPr>
        <w:tabs>
          <w:tab w:val="left" w:pos="720"/>
        </w:tabs>
        <w:ind w:left="720" w:hanging="720"/>
        <w:rPr>
          <w:rFonts w:ascii="Times New Roman" w:hAnsi="Times New Roman"/>
          <w:sz w:val="22"/>
          <w:szCs w:val="24"/>
        </w:rPr>
      </w:pPr>
      <w:r w:rsidRPr="00B15D77">
        <w:rPr>
          <w:rFonts w:ascii="Times New Roman" w:hAnsi="Times New Roman"/>
          <w:sz w:val="22"/>
          <w:szCs w:val="24"/>
        </w:rPr>
        <w:t>70</w:t>
      </w:r>
      <w:r w:rsidR="00BB1FD9">
        <w:rPr>
          <w:rFonts w:ascii="Times New Roman" w:hAnsi="Times New Roman"/>
          <w:sz w:val="22"/>
          <w:szCs w:val="24"/>
        </w:rPr>
        <w:t>.</w:t>
      </w:r>
      <w:r w:rsidR="00BE7A83">
        <w:rPr>
          <w:rFonts w:ascii="Times New Roman" w:hAnsi="Times New Roman"/>
          <w:sz w:val="22"/>
          <w:szCs w:val="24"/>
        </w:rPr>
        <w:tab/>
      </w:r>
      <w:r w:rsidR="004A49CD" w:rsidRPr="00B15D77">
        <w:rPr>
          <w:rFonts w:ascii="Times New Roman" w:hAnsi="Times New Roman"/>
          <w:sz w:val="22"/>
          <w:szCs w:val="24"/>
        </w:rPr>
        <w:t>______ is known as the central learning process in social learning.</w:t>
      </w:r>
    </w:p>
    <w:p w14:paraId="35893741" w14:textId="77777777" w:rsidR="004A49CD" w:rsidRPr="00B15D77" w:rsidRDefault="004A49CD" w:rsidP="008812ED">
      <w:pPr>
        <w:numPr>
          <w:ilvl w:val="0"/>
          <w:numId w:val="19"/>
        </w:numPr>
        <w:tabs>
          <w:tab w:val="left" w:pos="720"/>
        </w:tabs>
        <w:rPr>
          <w:rFonts w:ascii="Times New Roman" w:hAnsi="Times New Roman"/>
          <w:sz w:val="22"/>
          <w:szCs w:val="24"/>
        </w:rPr>
      </w:pPr>
      <w:r w:rsidRPr="00B15D77">
        <w:rPr>
          <w:rFonts w:ascii="Times New Roman" w:hAnsi="Times New Roman"/>
          <w:sz w:val="22"/>
          <w:szCs w:val="24"/>
        </w:rPr>
        <w:t>Watching</w:t>
      </w:r>
    </w:p>
    <w:p w14:paraId="6C1990E0" w14:textId="77777777" w:rsidR="004A49CD" w:rsidRPr="00B15D77" w:rsidRDefault="004A49CD" w:rsidP="008812ED">
      <w:pPr>
        <w:numPr>
          <w:ilvl w:val="0"/>
          <w:numId w:val="19"/>
        </w:numPr>
        <w:tabs>
          <w:tab w:val="left" w:pos="720"/>
        </w:tabs>
        <w:rPr>
          <w:rFonts w:ascii="Times New Roman" w:hAnsi="Times New Roman"/>
          <w:sz w:val="22"/>
          <w:szCs w:val="24"/>
        </w:rPr>
      </w:pPr>
      <w:r w:rsidRPr="00B15D77">
        <w:rPr>
          <w:rFonts w:ascii="Times New Roman" w:hAnsi="Times New Roman"/>
          <w:sz w:val="22"/>
          <w:szCs w:val="24"/>
        </w:rPr>
        <w:t>Modeling</w:t>
      </w:r>
    </w:p>
    <w:p w14:paraId="2BD7E088" w14:textId="77777777" w:rsidR="004A49CD" w:rsidRPr="00B15D77" w:rsidRDefault="004A49CD" w:rsidP="008812ED">
      <w:pPr>
        <w:numPr>
          <w:ilvl w:val="0"/>
          <w:numId w:val="19"/>
        </w:numPr>
        <w:tabs>
          <w:tab w:val="left" w:pos="720"/>
        </w:tabs>
        <w:rPr>
          <w:rFonts w:ascii="Times New Roman" w:hAnsi="Times New Roman"/>
          <w:sz w:val="22"/>
          <w:szCs w:val="24"/>
        </w:rPr>
      </w:pPr>
      <w:r w:rsidRPr="00B15D77">
        <w:rPr>
          <w:rFonts w:ascii="Times New Roman" w:hAnsi="Times New Roman"/>
          <w:sz w:val="22"/>
          <w:szCs w:val="24"/>
        </w:rPr>
        <w:t>Copying</w:t>
      </w:r>
    </w:p>
    <w:p w14:paraId="13CD7E53" w14:textId="77777777" w:rsidR="004A49CD" w:rsidRPr="00B15D77" w:rsidRDefault="004A49CD" w:rsidP="008812ED">
      <w:pPr>
        <w:numPr>
          <w:ilvl w:val="0"/>
          <w:numId w:val="19"/>
        </w:numPr>
        <w:tabs>
          <w:tab w:val="left" w:pos="720"/>
        </w:tabs>
        <w:rPr>
          <w:rFonts w:ascii="Times New Roman" w:hAnsi="Times New Roman"/>
          <w:sz w:val="22"/>
          <w:szCs w:val="24"/>
        </w:rPr>
      </w:pPr>
      <w:r w:rsidRPr="00B15D77">
        <w:rPr>
          <w:rFonts w:ascii="Times New Roman" w:hAnsi="Times New Roman"/>
          <w:sz w:val="22"/>
          <w:szCs w:val="24"/>
        </w:rPr>
        <w:t>Observing</w:t>
      </w:r>
    </w:p>
    <w:p w14:paraId="4D74037A" w14:textId="6C7CFD85" w:rsidR="004A49CD" w:rsidRPr="004A49CD" w:rsidRDefault="004A49CD" w:rsidP="008812ED">
      <w:pPr>
        <w:rPr>
          <w:rFonts w:ascii="Times New Roman" w:hAnsi="Times New Roman"/>
          <w:sz w:val="22"/>
          <w:szCs w:val="22"/>
        </w:rPr>
      </w:pPr>
      <w:r w:rsidRPr="004A49CD">
        <w:rPr>
          <w:rFonts w:ascii="Times New Roman" w:hAnsi="Times New Roman"/>
          <w:sz w:val="22"/>
          <w:szCs w:val="22"/>
        </w:rPr>
        <w:t>Answer: D</w:t>
      </w:r>
    </w:p>
    <w:p w14:paraId="76B64A8A" w14:textId="77777777" w:rsidR="004A49CD" w:rsidRPr="004A49CD" w:rsidRDefault="004A49CD" w:rsidP="008812ED">
      <w:pPr>
        <w:rPr>
          <w:rFonts w:ascii="Times New Roman" w:hAnsi="Times New Roman"/>
          <w:sz w:val="22"/>
          <w:szCs w:val="22"/>
        </w:rPr>
      </w:pPr>
      <w:r w:rsidRPr="004A49CD">
        <w:rPr>
          <w:rFonts w:ascii="Times New Roman" w:hAnsi="Times New Roman"/>
          <w:sz w:val="22"/>
          <w:szCs w:val="22"/>
        </w:rPr>
        <w:t>Difficulty: 2</w:t>
      </w:r>
    </w:p>
    <w:p w14:paraId="4A568D90" w14:textId="77777777" w:rsidR="004A49CD" w:rsidRDefault="004A49CD" w:rsidP="008812ED">
      <w:pPr>
        <w:rPr>
          <w:rFonts w:ascii="Times New Roman" w:hAnsi="Times New Roman"/>
          <w:sz w:val="22"/>
          <w:szCs w:val="22"/>
        </w:rPr>
      </w:pPr>
      <w:r w:rsidRPr="004A49CD">
        <w:rPr>
          <w:rFonts w:ascii="Times New Roman" w:hAnsi="Times New Roman"/>
          <w:sz w:val="22"/>
          <w:szCs w:val="22"/>
        </w:rPr>
        <w:t>Page: 22</w:t>
      </w:r>
    </w:p>
    <w:p w14:paraId="743241D8" w14:textId="77777777" w:rsidR="006918B9" w:rsidRDefault="00CD0289" w:rsidP="008812ED">
      <w:pPr>
        <w:rPr>
          <w:rFonts w:ascii="Times New Roman" w:hAnsi="Times New Roman"/>
          <w:sz w:val="22"/>
          <w:szCs w:val="22"/>
        </w:rPr>
      </w:pPr>
      <w:r>
        <w:rPr>
          <w:rFonts w:ascii="Times New Roman" w:hAnsi="Times New Roman"/>
          <w:sz w:val="22"/>
          <w:szCs w:val="22"/>
        </w:rPr>
        <w:t xml:space="preserve">Skill: </w:t>
      </w:r>
      <w:r w:rsidR="00A27C8B">
        <w:rPr>
          <w:rFonts w:ascii="Times New Roman" w:hAnsi="Times New Roman"/>
          <w:sz w:val="22"/>
          <w:szCs w:val="22"/>
        </w:rPr>
        <w:t>F</w:t>
      </w:r>
    </w:p>
    <w:p w14:paraId="08502688" w14:textId="77777777" w:rsidR="006918B9" w:rsidRDefault="004A49CD" w:rsidP="008812ED">
      <w:pPr>
        <w:rPr>
          <w:rFonts w:ascii="Times New Roman" w:hAnsi="Times New Roman"/>
          <w:sz w:val="22"/>
          <w:szCs w:val="22"/>
        </w:rPr>
      </w:pPr>
      <w:r w:rsidRPr="004A49CD">
        <w:rPr>
          <w:rFonts w:ascii="Times New Roman" w:hAnsi="Times New Roman"/>
          <w:sz w:val="22"/>
          <w:szCs w:val="22"/>
        </w:rPr>
        <w:t>Learning Objective: 1.6</w:t>
      </w:r>
    </w:p>
    <w:p w14:paraId="4C0879B5" w14:textId="4714E98A" w:rsidR="004A49CD" w:rsidRDefault="004A49CD" w:rsidP="008812ED">
      <w:pPr>
        <w:rPr>
          <w:rFonts w:ascii="Times New Roman" w:hAnsi="Times New Roman"/>
          <w:sz w:val="22"/>
          <w:szCs w:val="22"/>
        </w:rPr>
      </w:pPr>
      <w:r w:rsidRPr="004A49CD">
        <w:rPr>
          <w:rFonts w:ascii="Times New Roman" w:hAnsi="Times New Roman"/>
          <w:sz w:val="22"/>
          <w:szCs w:val="22"/>
        </w:rPr>
        <w:t>Bloom’s Taxonomy Level: Remember</w:t>
      </w:r>
    </w:p>
    <w:p w14:paraId="7C31FE66" w14:textId="77777777" w:rsidR="00D21677" w:rsidRDefault="00D21677" w:rsidP="008812ED">
      <w:pPr>
        <w:rPr>
          <w:rFonts w:ascii="Times New Roman" w:hAnsi="Times New Roman"/>
          <w:sz w:val="22"/>
          <w:szCs w:val="22"/>
        </w:rPr>
      </w:pPr>
    </w:p>
    <w:p w14:paraId="24F9939B" w14:textId="1216BFC5" w:rsidR="004A49CD" w:rsidRDefault="008B1704" w:rsidP="004470A4">
      <w:pPr>
        <w:tabs>
          <w:tab w:val="left" w:pos="720"/>
        </w:tabs>
        <w:ind w:left="720" w:hanging="720"/>
        <w:rPr>
          <w:rFonts w:ascii="Times New Roman" w:hAnsi="Times New Roman"/>
          <w:sz w:val="22"/>
          <w:szCs w:val="22"/>
        </w:rPr>
      </w:pPr>
      <w:r>
        <w:rPr>
          <w:rFonts w:ascii="Times New Roman" w:hAnsi="Times New Roman"/>
          <w:sz w:val="22"/>
          <w:szCs w:val="22"/>
        </w:rPr>
        <w:lastRenderedPageBreak/>
        <w:t>71.</w:t>
      </w:r>
      <w:r w:rsidR="00D21677">
        <w:rPr>
          <w:rFonts w:ascii="Times New Roman" w:hAnsi="Times New Roman"/>
          <w:sz w:val="22"/>
          <w:szCs w:val="22"/>
        </w:rPr>
        <w:tab/>
        <w:t>You got very angry and threw a pillow across the room. You did not know your young son saw you act this way. Later that day your son became upset and threw a pillow across the room. His behavior was most likely a result of</w:t>
      </w:r>
      <w:r w:rsidR="00BE7A83">
        <w:rPr>
          <w:rFonts w:ascii="Times New Roman" w:hAnsi="Times New Roman"/>
          <w:sz w:val="22"/>
          <w:szCs w:val="22"/>
        </w:rPr>
        <w:t xml:space="preserve"> _____.</w:t>
      </w:r>
    </w:p>
    <w:p w14:paraId="15A0613A" w14:textId="0DC7A423" w:rsidR="00D21677" w:rsidRDefault="00D21677" w:rsidP="008812ED">
      <w:pPr>
        <w:numPr>
          <w:ilvl w:val="0"/>
          <w:numId w:val="20"/>
        </w:numPr>
        <w:tabs>
          <w:tab w:val="left" w:pos="720"/>
        </w:tabs>
        <w:rPr>
          <w:rFonts w:ascii="Times New Roman" w:hAnsi="Times New Roman"/>
          <w:sz w:val="22"/>
          <w:szCs w:val="22"/>
        </w:rPr>
      </w:pPr>
      <w:r>
        <w:rPr>
          <w:rFonts w:ascii="Times New Roman" w:hAnsi="Times New Roman"/>
          <w:sz w:val="22"/>
          <w:szCs w:val="22"/>
        </w:rPr>
        <w:t>observing</w:t>
      </w:r>
    </w:p>
    <w:p w14:paraId="44BE9F39" w14:textId="3EF095B3" w:rsidR="00D21677" w:rsidRDefault="00D21677" w:rsidP="008812ED">
      <w:pPr>
        <w:numPr>
          <w:ilvl w:val="0"/>
          <w:numId w:val="20"/>
        </w:numPr>
        <w:tabs>
          <w:tab w:val="left" w:pos="720"/>
        </w:tabs>
        <w:rPr>
          <w:rFonts w:ascii="Times New Roman" w:hAnsi="Times New Roman"/>
          <w:sz w:val="22"/>
          <w:szCs w:val="22"/>
        </w:rPr>
      </w:pPr>
      <w:r>
        <w:rPr>
          <w:rFonts w:ascii="Times New Roman" w:hAnsi="Times New Roman"/>
          <w:sz w:val="22"/>
          <w:szCs w:val="22"/>
        </w:rPr>
        <w:t>watching</w:t>
      </w:r>
    </w:p>
    <w:p w14:paraId="5FEF2D8A" w14:textId="2EABDCB4" w:rsidR="00D21677" w:rsidRDefault="00D21677" w:rsidP="008812ED">
      <w:pPr>
        <w:numPr>
          <w:ilvl w:val="0"/>
          <w:numId w:val="20"/>
        </w:numPr>
        <w:tabs>
          <w:tab w:val="left" w:pos="720"/>
        </w:tabs>
        <w:rPr>
          <w:rFonts w:ascii="Times New Roman" w:hAnsi="Times New Roman"/>
          <w:sz w:val="22"/>
          <w:szCs w:val="22"/>
        </w:rPr>
      </w:pPr>
      <w:r>
        <w:rPr>
          <w:rFonts w:ascii="Times New Roman" w:hAnsi="Times New Roman"/>
          <w:sz w:val="22"/>
          <w:szCs w:val="22"/>
        </w:rPr>
        <w:t>modeling</w:t>
      </w:r>
    </w:p>
    <w:p w14:paraId="75B2ED2F" w14:textId="123EB5B8" w:rsidR="00D21677" w:rsidRPr="008812ED" w:rsidRDefault="00D21677" w:rsidP="008812ED">
      <w:pPr>
        <w:numPr>
          <w:ilvl w:val="0"/>
          <w:numId w:val="20"/>
        </w:numPr>
        <w:tabs>
          <w:tab w:val="left" w:pos="720"/>
        </w:tabs>
        <w:rPr>
          <w:rFonts w:ascii="Times New Roman" w:hAnsi="Times New Roman"/>
          <w:sz w:val="22"/>
          <w:szCs w:val="22"/>
        </w:rPr>
      </w:pPr>
      <w:r>
        <w:rPr>
          <w:rFonts w:ascii="Times New Roman" w:hAnsi="Times New Roman"/>
          <w:sz w:val="22"/>
          <w:szCs w:val="22"/>
        </w:rPr>
        <w:t>copying</w:t>
      </w:r>
    </w:p>
    <w:p w14:paraId="6C420D0C" w14:textId="336CB43C" w:rsidR="00D21677" w:rsidRPr="004A49CD" w:rsidRDefault="00D21677" w:rsidP="008812ED">
      <w:pPr>
        <w:rPr>
          <w:rFonts w:ascii="Times New Roman" w:hAnsi="Times New Roman"/>
          <w:sz w:val="22"/>
          <w:szCs w:val="22"/>
        </w:rPr>
      </w:pPr>
      <w:r>
        <w:rPr>
          <w:rFonts w:ascii="Times New Roman" w:hAnsi="Times New Roman"/>
          <w:sz w:val="22"/>
          <w:szCs w:val="22"/>
        </w:rPr>
        <w:t>Answer: C</w:t>
      </w:r>
    </w:p>
    <w:p w14:paraId="3CFB71A2" w14:textId="77777777" w:rsidR="00D21677" w:rsidRPr="004A49CD" w:rsidRDefault="00D21677" w:rsidP="008812ED">
      <w:pPr>
        <w:rPr>
          <w:rFonts w:ascii="Times New Roman" w:hAnsi="Times New Roman"/>
          <w:sz w:val="22"/>
          <w:szCs w:val="22"/>
        </w:rPr>
      </w:pPr>
      <w:r w:rsidRPr="004A49CD">
        <w:rPr>
          <w:rFonts w:ascii="Times New Roman" w:hAnsi="Times New Roman"/>
          <w:sz w:val="22"/>
          <w:szCs w:val="22"/>
        </w:rPr>
        <w:t>Difficulty: 2</w:t>
      </w:r>
    </w:p>
    <w:p w14:paraId="15431976" w14:textId="77777777" w:rsidR="00D21677" w:rsidRDefault="00D21677" w:rsidP="008812ED">
      <w:pPr>
        <w:rPr>
          <w:rFonts w:ascii="Times New Roman" w:hAnsi="Times New Roman"/>
          <w:sz w:val="22"/>
          <w:szCs w:val="22"/>
        </w:rPr>
      </w:pPr>
      <w:r w:rsidRPr="004A49CD">
        <w:rPr>
          <w:rFonts w:ascii="Times New Roman" w:hAnsi="Times New Roman"/>
          <w:sz w:val="22"/>
          <w:szCs w:val="22"/>
        </w:rPr>
        <w:t>Page: 22</w:t>
      </w:r>
    </w:p>
    <w:p w14:paraId="4A3493E4" w14:textId="3CD3A51B" w:rsidR="008B1704" w:rsidRPr="004A49CD" w:rsidRDefault="008B1704" w:rsidP="008812ED">
      <w:pPr>
        <w:rPr>
          <w:rFonts w:ascii="Times New Roman" w:hAnsi="Times New Roman"/>
          <w:sz w:val="22"/>
          <w:szCs w:val="22"/>
        </w:rPr>
      </w:pPr>
      <w:r>
        <w:rPr>
          <w:rFonts w:ascii="Times New Roman" w:hAnsi="Times New Roman"/>
          <w:sz w:val="22"/>
          <w:szCs w:val="22"/>
        </w:rPr>
        <w:t xml:space="preserve">Skill: </w:t>
      </w:r>
      <w:r w:rsidR="00A27C8B">
        <w:rPr>
          <w:rFonts w:ascii="Times New Roman" w:hAnsi="Times New Roman"/>
          <w:sz w:val="22"/>
          <w:szCs w:val="22"/>
        </w:rPr>
        <w:t>A</w:t>
      </w:r>
    </w:p>
    <w:p w14:paraId="6D1B1EC7" w14:textId="77777777" w:rsidR="006918B9" w:rsidRDefault="00D21677" w:rsidP="008812ED">
      <w:pPr>
        <w:rPr>
          <w:rFonts w:ascii="Times New Roman" w:hAnsi="Times New Roman"/>
          <w:sz w:val="22"/>
          <w:szCs w:val="22"/>
        </w:rPr>
      </w:pPr>
      <w:r w:rsidRPr="004A49CD">
        <w:rPr>
          <w:rFonts w:ascii="Times New Roman" w:hAnsi="Times New Roman"/>
          <w:sz w:val="22"/>
          <w:szCs w:val="22"/>
        </w:rPr>
        <w:t>Learning Objective: 1.6</w:t>
      </w:r>
    </w:p>
    <w:p w14:paraId="3695D150" w14:textId="05E2E941" w:rsidR="00D21677" w:rsidRDefault="00D21677" w:rsidP="008812ED">
      <w:pPr>
        <w:rPr>
          <w:rFonts w:ascii="Times New Roman" w:hAnsi="Times New Roman"/>
          <w:sz w:val="22"/>
          <w:szCs w:val="22"/>
        </w:rPr>
      </w:pPr>
      <w:r>
        <w:rPr>
          <w:rFonts w:ascii="Times New Roman" w:hAnsi="Times New Roman"/>
          <w:sz w:val="22"/>
          <w:szCs w:val="22"/>
        </w:rPr>
        <w:t>Bloom’s Taxonomy Level: Apply</w:t>
      </w:r>
    </w:p>
    <w:p w14:paraId="2C8BAD93" w14:textId="77777777" w:rsidR="008812ED" w:rsidRDefault="008812ED" w:rsidP="008812ED">
      <w:pPr>
        <w:rPr>
          <w:rFonts w:ascii="Times New Roman" w:hAnsi="Times New Roman"/>
          <w:sz w:val="22"/>
          <w:szCs w:val="22"/>
        </w:rPr>
      </w:pPr>
    </w:p>
    <w:p w14:paraId="058EAD22" w14:textId="77777777" w:rsidR="008812ED" w:rsidRDefault="008B1704" w:rsidP="008812ED">
      <w:pPr>
        <w:rPr>
          <w:rFonts w:ascii="Times New Roman" w:hAnsi="Times New Roman"/>
          <w:sz w:val="22"/>
          <w:szCs w:val="22"/>
        </w:rPr>
      </w:pPr>
      <w:r>
        <w:rPr>
          <w:rFonts w:ascii="Times New Roman" w:hAnsi="Times New Roman"/>
          <w:sz w:val="22"/>
          <w:szCs w:val="22"/>
        </w:rPr>
        <w:t>72.</w:t>
      </w:r>
      <w:r w:rsidR="008812ED">
        <w:rPr>
          <w:rFonts w:ascii="Times New Roman" w:hAnsi="Times New Roman"/>
          <w:sz w:val="22"/>
          <w:szCs w:val="22"/>
        </w:rPr>
        <w:tab/>
        <w:t>Which researcher was known for conducting the Bobo doll experiment?</w:t>
      </w:r>
    </w:p>
    <w:p w14:paraId="4D94A4D4" w14:textId="77777777" w:rsidR="008812ED" w:rsidRDefault="008812ED" w:rsidP="008812ED">
      <w:pPr>
        <w:numPr>
          <w:ilvl w:val="0"/>
          <w:numId w:val="21"/>
        </w:numPr>
        <w:rPr>
          <w:rFonts w:ascii="Times New Roman" w:hAnsi="Times New Roman"/>
          <w:sz w:val="22"/>
          <w:szCs w:val="22"/>
        </w:rPr>
      </w:pPr>
      <w:r>
        <w:rPr>
          <w:rFonts w:ascii="Times New Roman" w:hAnsi="Times New Roman"/>
          <w:sz w:val="22"/>
          <w:szCs w:val="22"/>
        </w:rPr>
        <w:t>Bandura</w:t>
      </w:r>
    </w:p>
    <w:p w14:paraId="5A842AB0" w14:textId="77777777" w:rsidR="008812ED" w:rsidRDefault="008812ED" w:rsidP="008812ED">
      <w:pPr>
        <w:numPr>
          <w:ilvl w:val="0"/>
          <w:numId w:val="21"/>
        </w:numPr>
        <w:rPr>
          <w:rFonts w:ascii="Times New Roman" w:hAnsi="Times New Roman"/>
          <w:sz w:val="22"/>
          <w:szCs w:val="22"/>
        </w:rPr>
      </w:pPr>
      <w:r>
        <w:rPr>
          <w:rFonts w:ascii="Times New Roman" w:hAnsi="Times New Roman"/>
          <w:sz w:val="22"/>
          <w:szCs w:val="22"/>
        </w:rPr>
        <w:t>Skinner</w:t>
      </w:r>
    </w:p>
    <w:p w14:paraId="1B667B54" w14:textId="77777777" w:rsidR="008812ED" w:rsidRDefault="008812ED" w:rsidP="008812ED">
      <w:pPr>
        <w:numPr>
          <w:ilvl w:val="0"/>
          <w:numId w:val="21"/>
        </w:numPr>
        <w:rPr>
          <w:rFonts w:ascii="Times New Roman" w:hAnsi="Times New Roman"/>
          <w:sz w:val="22"/>
          <w:szCs w:val="22"/>
        </w:rPr>
      </w:pPr>
      <w:r>
        <w:rPr>
          <w:rFonts w:ascii="Times New Roman" w:hAnsi="Times New Roman"/>
          <w:sz w:val="22"/>
          <w:szCs w:val="22"/>
        </w:rPr>
        <w:t>Pavlov</w:t>
      </w:r>
    </w:p>
    <w:p w14:paraId="459613BE" w14:textId="77777777" w:rsidR="008812ED" w:rsidRDefault="008812ED" w:rsidP="008812ED">
      <w:pPr>
        <w:numPr>
          <w:ilvl w:val="0"/>
          <w:numId w:val="21"/>
        </w:numPr>
        <w:rPr>
          <w:rFonts w:ascii="Times New Roman" w:hAnsi="Times New Roman"/>
          <w:sz w:val="22"/>
          <w:szCs w:val="22"/>
        </w:rPr>
      </w:pPr>
      <w:r>
        <w:rPr>
          <w:rFonts w:ascii="Times New Roman" w:hAnsi="Times New Roman"/>
          <w:sz w:val="22"/>
          <w:szCs w:val="22"/>
        </w:rPr>
        <w:t>Watson</w:t>
      </w:r>
    </w:p>
    <w:p w14:paraId="29802BC7" w14:textId="07945302" w:rsidR="008812ED" w:rsidRPr="004A49CD" w:rsidRDefault="008812ED" w:rsidP="008812ED">
      <w:pPr>
        <w:rPr>
          <w:rFonts w:ascii="Times New Roman" w:hAnsi="Times New Roman"/>
          <w:sz w:val="22"/>
          <w:szCs w:val="22"/>
        </w:rPr>
      </w:pPr>
      <w:r>
        <w:rPr>
          <w:rFonts w:ascii="Times New Roman" w:hAnsi="Times New Roman"/>
          <w:sz w:val="22"/>
          <w:szCs w:val="22"/>
        </w:rPr>
        <w:t>Answer: A</w:t>
      </w:r>
    </w:p>
    <w:p w14:paraId="351C3D45" w14:textId="77777777" w:rsidR="008812ED" w:rsidRPr="004A49CD" w:rsidRDefault="008812ED" w:rsidP="008812ED">
      <w:pPr>
        <w:rPr>
          <w:rFonts w:ascii="Times New Roman" w:hAnsi="Times New Roman"/>
          <w:sz w:val="22"/>
          <w:szCs w:val="22"/>
        </w:rPr>
      </w:pPr>
      <w:r>
        <w:rPr>
          <w:rFonts w:ascii="Times New Roman" w:hAnsi="Times New Roman"/>
          <w:sz w:val="22"/>
          <w:szCs w:val="22"/>
        </w:rPr>
        <w:t>Difficulty: 1</w:t>
      </w:r>
    </w:p>
    <w:p w14:paraId="176760F4" w14:textId="77777777" w:rsidR="008812ED" w:rsidRDefault="008812ED" w:rsidP="008812ED">
      <w:pPr>
        <w:rPr>
          <w:rFonts w:ascii="Times New Roman" w:hAnsi="Times New Roman"/>
          <w:sz w:val="22"/>
          <w:szCs w:val="22"/>
        </w:rPr>
      </w:pPr>
      <w:r w:rsidRPr="004A49CD">
        <w:rPr>
          <w:rFonts w:ascii="Times New Roman" w:hAnsi="Times New Roman"/>
          <w:sz w:val="22"/>
          <w:szCs w:val="22"/>
        </w:rPr>
        <w:t>Page: 22</w:t>
      </w:r>
    </w:p>
    <w:p w14:paraId="73FF1ECB" w14:textId="1E71D7A0" w:rsidR="008B1704" w:rsidRPr="004A49CD" w:rsidRDefault="008B1704" w:rsidP="008812ED">
      <w:pPr>
        <w:rPr>
          <w:rFonts w:ascii="Times New Roman" w:hAnsi="Times New Roman"/>
          <w:sz w:val="22"/>
          <w:szCs w:val="22"/>
        </w:rPr>
      </w:pPr>
      <w:r>
        <w:rPr>
          <w:rFonts w:ascii="Times New Roman" w:hAnsi="Times New Roman"/>
          <w:sz w:val="22"/>
          <w:szCs w:val="22"/>
        </w:rPr>
        <w:t xml:space="preserve">Skill: </w:t>
      </w:r>
      <w:r w:rsidR="00001E38">
        <w:rPr>
          <w:rFonts w:ascii="Times New Roman" w:hAnsi="Times New Roman"/>
          <w:sz w:val="22"/>
          <w:szCs w:val="22"/>
        </w:rPr>
        <w:t>F</w:t>
      </w:r>
    </w:p>
    <w:p w14:paraId="6578DB66" w14:textId="77777777" w:rsidR="006918B9" w:rsidRDefault="008812ED" w:rsidP="008812ED">
      <w:pPr>
        <w:rPr>
          <w:rFonts w:ascii="Times New Roman" w:hAnsi="Times New Roman"/>
          <w:sz w:val="22"/>
          <w:szCs w:val="22"/>
        </w:rPr>
      </w:pPr>
      <w:r w:rsidRPr="004A49CD">
        <w:rPr>
          <w:rFonts w:ascii="Times New Roman" w:hAnsi="Times New Roman"/>
          <w:sz w:val="22"/>
          <w:szCs w:val="22"/>
        </w:rPr>
        <w:t>Learning Objective: 1.6</w:t>
      </w:r>
    </w:p>
    <w:p w14:paraId="39ACB044" w14:textId="4478B307" w:rsidR="008812ED" w:rsidRDefault="008812ED" w:rsidP="008812ED">
      <w:pPr>
        <w:rPr>
          <w:rFonts w:ascii="Times New Roman" w:hAnsi="Times New Roman"/>
          <w:sz w:val="22"/>
          <w:szCs w:val="22"/>
        </w:rPr>
      </w:pPr>
      <w:r>
        <w:rPr>
          <w:rFonts w:ascii="Times New Roman" w:hAnsi="Times New Roman"/>
          <w:sz w:val="22"/>
          <w:szCs w:val="22"/>
        </w:rPr>
        <w:t>Bloom’s Taxonomy Level: Remember</w:t>
      </w:r>
    </w:p>
    <w:p w14:paraId="30F301A9" w14:textId="77777777" w:rsidR="008812ED" w:rsidRDefault="008812ED" w:rsidP="008812ED">
      <w:pPr>
        <w:rPr>
          <w:rFonts w:ascii="Times New Roman" w:hAnsi="Times New Roman"/>
          <w:sz w:val="22"/>
          <w:szCs w:val="22"/>
        </w:rPr>
      </w:pPr>
    </w:p>
    <w:p w14:paraId="75938BE1" w14:textId="21513660" w:rsidR="004A49CD" w:rsidRPr="009C0F1F" w:rsidRDefault="008B1704" w:rsidP="00A53300">
      <w:pPr>
        <w:tabs>
          <w:tab w:val="left" w:pos="720"/>
        </w:tabs>
        <w:ind w:left="720" w:hanging="720"/>
        <w:rPr>
          <w:rFonts w:ascii="Times New Roman" w:hAnsi="Times New Roman"/>
          <w:sz w:val="22"/>
          <w:szCs w:val="24"/>
        </w:rPr>
      </w:pPr>
      <w:r w:rsidRPr="009C0F1F">
        <w:rPr>
          <w:rFonts w:ascii="Times New Roman" w:hAnsi="Times New Roman"/>
          <w:sz w:val="22"/>
          <w:szCs w:val="24"/>
        </w:rPr>
        <w:t>73.</w:t>
      </w:r>
      <w:r w:rsidR="007477D3">
        <w:rPr>
          <w:rFonts w:ascii="Times New Roman" w:hAnsi="Times New Roman"/>
          <w:color w:val="0000FF"/>
          <w:sz w:val="22"/>
          <w:szCs w:val="24"/>
        </w:rPr>
        <w:tab/>
      </w:r>
      <w:r w:rsidR="007477D3" w:rsidRPr="009C0F1F">
        <w:rPr>
          <w:rFonts w:ascii="Times New Roman" w:hAnsi="Times New Roman"/>
          <w:sz w:val="22"/>
          <w:szCs w:val="24"/>
        </w:rPr>
        <w:t>In Bandura et al.’s (1961) Bobo doll experiment, they found that children exposed to the aggressive model were ______ to act aggressively toward the Bobo doll compared to children who were not exposed to the aggressive model.</w:t>
      </w:r>
    </w:p>
    <w:p w14:paraId="386A2EA0" w14:textId="77777777" w:rsidR="007477D3" w:rsidRPr="009C0F1F" w:rsidRDefault="007477D3" w:rsidP="007477D3">
      <w:pPr>
        <w:numPr>
          <w:ilvl w:val="0"/>
          <w:numId w:val="22"/>
        </w:numPr>
        <w:tabs>
          <w:tab w:val="left" w:pos="720"/>
        </w:tabs>
        <w:rPr>
          <w:rFonts w:ascii="Times New Roman" w:hAnsi="Times New Roman"/>
          <w:sz w:val="22"/>
          <w:szCs w:val="24"/>
        </w:rPr>
      </w:pPr>
      <w:r w:rsidRPr="009C0F1F">
        <w:rPr>
          <w:rFonts w:ascii="Times New Roman" w:hAnsi="Times New Roman"/>
          <w:sz w:val="22"/>
          <w:szCs w:val="24"/>
        </w:rPr>
        <w:t>as equally likely</w:t>
      </w:r>
    </w:p>
    <w:p w14:paraId="5C8B7B94" w14:textId="77777777" w:rsidR="007477D3" w:rsidRPr="009C0F1F" w:rsidRDefault="007477D3" w:rsidP="007477D3">
      <w:pPr>
        <w:numPr>
          <w:ilvl w:val="0"/>
          <w:numId w:val="22"/>
        </w:numPr>
        <w:tabs>
          <w:tab w:val="left" w:pos="720"/>
        </w:tabs>
        <w:rPr>
          <w:rFonts w:ascii="Times New Roman" w:hAnsi="Times New Roman"/>
          <w:sz w:val="22"/>
          <w:szCs w:val="24"/>
        </w:rPr>
      </w:pPr>
      <w:r w:rsidRPr="009C0F1F">
        <w:rPr>
          <w:rFonts w:ascii="Times New Roman" w:hAnsi="Times New Roman"/>
          <w:sz w:val="22"/>
          <w:szCs w:val="24"/>
        </w:rPr>
        <w:t>more likely</w:t>
      </w:r>
    </w:p>
    <w:p w14:paraId="6E10B33B" w14:textId="77777777" w:rsidR="007477D3" w:rsidRPr="009C0F1F" w:rsidRDefault="007477D3" w:rsidP="007477D3">
      <w:pPr>
        <w:numPr>
          <w:ilvl w:val="0"/>
          <w:numId w:val="22"/>
        </w:numPr>
        <w:tabs>
          <w:tab w:val="left" w:pos="720"/>
        </w:tabs>
        <w:rPr>
          <w:rFonts w:ascii="Times New Roman" w:hAnsi="Times New Roman"/>
          <w:sz w:val="22"/>
          <w:szCs w:val="24"/>
        </w:rPr>
      </w:pPr>
      <w:r w:rsidRPr="009C0F1F">
        <w:rPr>
          <w:rFonts w:ascii="Times New Roman" w:hAnsi="Times New Roman"/>
          <w:sz w:val="22"/>
          <w:szCs w:val="24"/>
        </w:rPr>
        <w:t>less likely</w:t>
      </w:r>
    </w:p>
    <w:p w14:paraId="11B8CFCE" w14:textId="77777777" w:rsidR="007477D3" w:rsidRPr="009C0F1F" w:rsidRDefault="007477D3" w:rsidP="007477D3">
      <w:pPr>
        <w:numPr>
          <w:ilvl w:val="0"/>
          <w:numId w:val="22"/>
        </w:numPr>
        <w:tabs>
          <w:tab w:val="left" w:pos="720"/>
        </w:tabs>
        <w:rPr>
          <w:rFonts w:ascii="Times New Roman" w:hAnsi="Times New Roman"/>
          <w:sz w:val="22"/>
          <w:szCs w:val="24"/>
        </w:rPr>
      </w:pPr>
      <w:r w:rsidRPr="009C0F1F">
        <w:rPr>
          <w:rFonts w:ascii="Times New Roman" w:hAnsi="Times New Roman"/>
          <w:sz w:val="22"/>
          <w:szCs w:val="24"/>
        </w:rPr>
        <w:t>not at all likely</w:t>
      </w:r>
    </w:p>
    <w:p w14:paraId="7A08BE91" w14:textId="60412182" w:rsidR="007477D3" w:rsidRPr="004A49CD" w:rsidRDefault="007477D3" w:rsidP="00994291">
      <w:pPr>
        <w:rPr>
          <w:rFonts w:ascii="Times New Roman" w:hAnsi="Times New Roman"/>
          <w:sz w:val="22"/>
          <w:szCs w:val="22"/>
        </w:rPr>
      </w:pPr>
      <w:r>
        <w:rPr>
          <w:rFonts w:ascii="Times New Roman" w:hAnsi="Times New Roman"/>
          <w:sz w:val="22"/>
          <w:szCs w:val="22"/>
        </w:rPr>
        <w:t>Answer: B</w:t>
      </w:r>
    </w:p>
    <w:p w14:paraId="3C83AB60" w14:textId="77777777" w:rsidR="007477D3" w:rsidRPr="004A49CD" w:rsidRDefault="007477D3" w:rsidP="00994291">
      <w:pPr>
        <w:rPr>
          <w:rFonts w:ascii="Times New Roman" w:hAnsi="Times New Roman"/>
          <w:sz w:val="22"/>
          <w:szCs w:val="22"/>
        </w:rPr>
      </w:pPr>
      <w:r>
        <w:rPr>
          <w:rFonts w:ascii="Times New Roman" w:hAnsi="Times New Roman"/>
          <w:sz w:val="22"/>
          <w:szCs w:val="22"/>
        </w:rPr>
        <w:t>Difficulty: 1</w:t>
      </w:r>
    </w:p>
    <w:p w14:paraId="22524E87" w14:textId="77777777" w:rsidR="007477D3" w:rsidRDefault="007477D3" w:rsidP="00994291">
      <w:pPr>
        <w:rPr>
          <w:rFonts w:ascii="Times New Roman" w:hAnsi="Times New Roman"/>
          <w:sz w:val="22"/>
          <w:szCs w:val="22"/>
        </w:rPr>
      </w:pPr>
      <w:r w:rsidRPr="004A49CD">
        <w:rPr>
          <w:rFonts w:ascii="Times New Roman" w:hAnsi="Times New Roman"/>
          <w:sz w:val="22"/>
          <w:szCs w:val="22"/>
        </w:rPr>
        <w:t>Page: 22</w:t>
      </w:r>
    </w:p>
    <w:p w14:paraId="4A9B63EA" w14:textId="1069CE4C" w:rsidR="008B1704" w:rsidRPr="004A49CD" w:rsidRDefault="008B1704" w:rsidP="00994291">
      <w:pPr>
        <w:rPr>
          <w:rFonts w:ascii="Times New Roman" w:hAnsi="Times New Roman"/>
          <w:sz w:val="22"/>
          <w:szCs w:val="22"/>
        </w:rPr>
      </w:pPr>
      <w:r>
        <w:rPr>
          <w:rFonts w:ascii="Times New Roman" w:hAnsi="Times New Roman"/>
          <w:sz w:val="22"/>
          <w:szCs w:val="22"/>
        </w:rPr>
        <w:t xml:space="preserve">Skill: </w:t>
      </w:r>
      <w:r w:rsidR="00266886">
        <w:rPr>
          <w:rFonts w:ascii="Times New Roman" w:hAnsi="Times New Roman"/>
          <w:sz w:val="22"/>
          <w:szCs w:val="22"/>
        </w:rPr>
        <w:t>F</w:t>
      </w:r>
    </w:p>
    <w:p w14:paraId="6D23030F" w14:textId="77777777" w:rsidR="006918B9" w:rsidRDefault="007477D3" w:rsidP="00994291">
      <w:pPr>
        <w:rPr>
          <w:rFonts w:ascii="Times New Roman" w:hAnsi="Times New Roman"/>
          <w:sz w:val="22"/>
          <w:szCs w:val="22"/>
        </w:rPr>
      </w:pPr>
      <w:r w:rsidRPr="004A49CD">
        <w:rPr>
          <w:rFonts w:ascii="Times New Roman" w:hAnsi="Times New Roman"/>
          <w:sz w:val="22"/>
          <w:szCs w:val="22"/>
        </w:rPr>
        <w:t>Learning Objective: 1.6</w:t>
      </w:r>
    </w:p>
    <w:p w14:paraId="40CDDA7D" w14:textId="6885B94F" w:rsidR="007477D3" w:rsidRDefault="007477D3" w:rsidP="00994291">
      <w:pPr>
        <w:rPr>
          <w:rFonts w:ascii="Times New Roman" w:hAnsi="Times New Roman"/>
          <w:sz w:val="22"/>
          <w:szCs w:val="22"/>
        </w:rPr>
      </w:pPr>
      <w:r>
        <w:rPr>
          <w:rFonts w:ascii="Times New Roman" w:hAnsi="Times New Roman"/>
          <w:sz w:val="22"/>
          <w:szCs w:val="22"/>
        </w:rPr>
        <w:t>Bloom’s Taxonomy Level: Remember</w:t>
      </w:r>
    </w:p>
    <w:p w14:paraId="3443BF28" w14:textId="77777777" w:rsidR="007477D3" w:rsidRDefault="007477D3" w:rsidP="00994291">
      <w:pPr>
        <w:rPr>
          <w:rFonts w:ascii="Times New Roman" w:hAnsi="Times New Roman"/>
          <w:sz w:val="22"/>
          <w:szCs w:val="22"/>
        </w:rPr>
      </w:pPr>
    </w:p>
    <w:p w14:paraId="260941E4" w14:textId="3DAF5164" w:rsidR="007477D3" w:rsidRDefault="008B1704" w:rsidP="00BE7A83">
      <w:pPr>
        <w:ind w:left="720" w:hanging="720"/>
        <w:rPr>
          <w:rFonts w:ascii="Times New Roman" w:hAnsi="Times New Roman"/>
          <w:sz w:val="22"/>
          <w:szCs w:val="22"/>
        </w:rPr>
      </w:pPr>
      <w:r>
        <w:rPr>
          <w:rFonts w:ascii="Times New Roman" w:hAnsi="Times New Roman"/>
          <w:sz w:val="22"/>
          <w:szCs w:val="22"/>
        </w:rPr>
        <w:t>74.</w:t>
      </w:r>
      <w:r w:rsidR="007477D3">
        <w:rPr>
          <w:rFonts w:ascii="Times New Roman" w:hAnsi="Times New Roman"/>
          <w:sz w:val="22"/>
          <w:szCs w:val="22"/>
        </w:rPr>
        <w:tab/>
        <w:t>The feeling of self-confidence that comes with the belief that one has the ability to complete tasks and reach goal is referred to as</w:t>
      </w:r>
      <w:r w:rsidR="00BE7A83">
        <w:rPr>
          <w:rFonts w:ascii="Times New Roman" w:hAnsi="Times New Roman"/>
          <w:sz w:val="22"/>
          <w:szCs w:val="22"/>
        </w:rPr>
        <w:t xml:space="preserve"> _____.</w:t>
      </w:r>
    </w:p>
    <w:p w14:paraId="4C3191EF" w14:textId="77777777" w:rsidR="007477D3" w:rsidRDefault="007477D3" w:rsidP="00994291">
      <w:pPr>
        <w:numPr>
          <w:ilvl w:val="0"/>
          <w:numId w:val="23"/>
        </w:numPr>
        <w:rPr>
          <w:rFonts w:ascii="Times New Roman" w:hAnsi="Times New Roman"/>
          <w:sz w:val="22"/>
          <w:szCs w:val="22"/>
        </w:rPr>
      </w:pPr>
      <w:r>
        <w:rPr>
          <w:rFonts w:ascii="Times New Roman" w:hAnsi="Times New Roman"/>
          <w:sz w:val="22"/>
          <w:szCs w:val="22"/>
        </w:rPr>
        <w:t>self-esteem</w:t>
      </w:r>
    </w:p>
    <w:p w14:paraId="24B849F4" w14:textId="77777777" w:rsidR="007477D3" w:rsidRDefault="007477D3" w:rsidP="00994291">
      <w:pPr>
        <w:numPr>
          <w:ilvl w:val="0"/>
          <w:numId w:val="23"/>
        </w:numPr>
        <w:rPr>
          <w:rFonts w:ascii="Times New Roman" w:hAnsi="Times New Roman"/>
          <w:sz w:val="22"/>
          <w:szCs w:val="22"/>
        </w:rPr>
      </w:pPr>
      <w:r>
        <w:rPr>
          <w:rFonts w:ascii="Times New Roman" w:hAnsi="Times New Roman"/>
          <w:sz w:val="22"/>
          <w:szCs w:val="22"/>
        </w:rPr>
        <w:t>self-concept</w:t>
      </w:r>
    </w:p>
    <w:p w14:paraId="4CF9DE19" w14:textId="77777777" w:rsidR="007477D3" w:rsidRDefault="007477D3" w:rsidP="00994291">
      <w:pPr>
        <w:numPr>
          <w:ilvl w:val="0"/>
          <w:numId w:val="23"/>
        </w:numPr>
        <w:rPr>
          <w:rFonts w:ascii="Times New Roman" w:hAnsi="Times New Roman"/>
          <w:sz w:val="22"/>
          <w:szCs w:val="22"/>
        </w:rPr>
      </w:pPr>
      <w:r>
        <w:rPr>
          <w:rFonts w:ascii="Times New Roman" w:hAnsi="Times New Roman"/>
          <w:sz w:val="22"/>
          <w:szCs w:val="22"/>
        </w:rPr>
        <w:t>self-efficacy</w:t>
      </w:r>
    </w:p>
    <w:p w14:paraId="7606A125" w14:textId="77777777" w:rsidR="006918B9" w:rsidRDefault="007477D3" w:rsidP="00994291">
      <w:pPr>
        <w:numPr>
          <w:ilvl w:val="0"/>
          <w:numId w:val="23"/>
        </w:numPr>
        <w:rPr>
          <w:rFonts w:ascii="Times New Roman" w:hAnsi="Times New Roman"/>
          <w:sz w:val="22"/>
          <w:szCs w:val="22"/>
        </w:rPr>
      </w:pPr>
      <w:r>
        <w:rPr>
          <w:rFonts w:ascii="Times New Roman" w:hAnsi="Times New Roman"/>
          <w:sz w:val="22"/>
          <w:szCs w:val="22"/>
        </w:rPr>
        <w:t>self-reverence</w:t>
      </w:r>
    </w:p>
    <w:p w14:paraId="6FD46CD0" w14:textId="09D24904" w:rsidR="007477D3" w:rsidRPr="004A49CD" w:rsidRDefault="007477D3" w:rsidP="00994291">
      <w:pPr>
        <w:rPr>
          <w:rFonts w:ascii="Times New Roman" w:hAnsi="Times New Roman"/>
          <w:sz w:val="22"/>
          <w:szCs w:val="22"/>
        </w:rPr>
      </w:pPr>
      <w:r>
        <w:rPr>
          <w:rFonts w:ascii="Times New Roman" w:hAnsi="Times New Roman"/>
          <w:sz w:val="22"/>
          <w:szCs w:val="22"/>
        </w:rPr>
        <w:t>Answer: C</w:t>
      </w:r>
    </w:p>
    <w:p w14:paraId="435F51F6" w14:textId="77777777" w:rsidR="007477D3" w:rsidRPr="004A49CD" w:rsidRDefault="007477D3" w:rsidP="00994291">
      <w:pPr>
        <w:rPr>
          <w:rFonts w:ascii="Times New Roman" w:hAnsi="Times New Roman"/>
          <w:sz w:val="22"/>
          <w:szCs w:val="22"/>
        </w:rPr>
      </w:pPr>
      <w:r>
        <w:rPr>
          <w:rFonts w:ascii="Times New Roman" w:hAnsi="Times New Roman"/>
          <w:sz w:val="22"/>
          <w:szCs w:val="22"/>
        </w:rPr>
        <w:t>Difficulty: 2</w:t>
      </w:r>
    </w:p>
    <w:p w14:paraId="3AD82182" w14:textId="77777777" w:rsidR="007477D3" w:rsidRDefault="007477D3" w:rsidP="00994291">
      <w:pPr>
        <w:rPr>
          <w:rFonts w:ascii="Times New Roman" w:hAnsi="Times New Roman"/>
          <w:sz w:val="22"/>
          <w:szCs w:val="22"/>
        </w:rPr>
      </w:pPr>
      <w:r w:rsidRPr="004A49CD">
        <w:rPr>
          <w:rFonts w:ascii="Times New Roman" w:hAnsi="Times New Roman"/>
          <w:sz w:val="22"/>
          <w:szCs w:val="22"/>
        </w:rPr>
        <w:t>Page: 22</w:t>
      </w:r>
    </w:p>
    <w:p w14:paraId="108A5B96" w14:textId="461C03CA" w:rsidR="008B1704" w:rsidRPr="004A49CD" w:rsidRDefault="008B1704" w:rsidP="00994291">
      <w:pPr>
        <w:rPr>
          <w:rFonts w:ascii="Times New Roman" w:hAnsi="Times New Roman"/>
          <w:sz w:val="22"/>
          <w:szCs w:val="22"/>
        </w:rPr>
      </w:pPr>
      <w:r>
        <w:rPr>
          <w:rFonts w:ascii="Times New Roman" w:hAnsi="Times New Roman"/>
          <w:sz w:val="22"/>
          <w:szCs w:val="22"/>
        </w:rPr>
        <w:t xml:space="preserve">Skill: </w:t>
      </w:r>
      <w:r w:rsidR="00266886">
        <w:rPr>
          <w:rFonts w:ascii="Times New Roman" w:hAnsi="Times New Roman"/>
          <w:sz w:val="22"/>
          <w:szCs w:val="22"/>
        </w:rPr>
        <w:t>F</w:t>
      </w:r>
    </w:p>
    <w:p w14:paraId="5DFA91B1" w14:textId="77777777" w:rsidR="006918B9" w:rsidRDefault="007477D3" w:rsidP="00994291">
      <w:pPr>
        <w:rPr>
          <w:rFonts w:ascii="Times New Roman" w:hAnsi="Times New Roman"/>
          <w:sz w:val="22"/>
          <w:szCs w:val="22"/>
        </w:rPr>
      </w:pPr>
      <w:r w:rsidRPr="004A49CD">
        <w:rPr>
          <w:rFonts w:ascii="Times New Roman" w:hAnsi="Times New Roman"/>
          <w:sz w:val="22"/>
          <w:szCs w:val="22"/>
        </w:rPr>
        <w:t>Learning Objective: 1.6</w:t>
      </w:r>
    </w:p>
    <w:p w14:paraId="35A31156" w14:textId="7760F742" w:rsidR="007477D3" w:rsidRDefault="007477D3" w:rsidP="00994291">
      <w:pPr>
        <w:rPr>
          <w:rFonts w:ascii="Times New Roman" w:hAnsi="Times New Roman"/>
          <w:sz w:val="22"/>
          <w:szCs w:val="22"/>
        </w:rPr>
      </w:pPr>
      <w:r>
        <w:rPr>
          <w:rFonts w:ascii="Times New Roman" w:hAnsi="Times New Roman"/>
          <w:sz w:val="22"/>
          <w:szCs w:val="22"/>
        </w:rPr>
        <w:lastRenderedPageBreak/>
        <w:t>Bloom’s Taxonomy Level: Remember</w:t>
      </w:r>
    </w:p>
    <w:p w14:paraId="4BDCE7AF" w14:textId="77777777" w:rsidR="007477D3" w:rsidRDefault="007477D3" w:rsidP="007477D3">
      <w:pPr>
        <w:tabs>
          <w:tab w:val="left" w:pos="720"/>
        </w:tabs>
        <w:rPr>
          <w:rFonts w:ascii="Times New Roman" w:hAnsi="Times New Roman"/>
          <w:color w:val="0000FF"/>
          <w:sz w:val="22"/>
          <w:szCs w:val="24"/>
        </w:rPr>
      </w:pPr>
    </w:p>
    <w:p w14:paraId="74B0FD70" w14:textId="550B4C1B" w:rsidR="00BB13E8" w:rsidRPr="00BB13E8" w:rsidRDefault="008B1704" w:rsidP="004470A4">
      <w:pPr>
        <w:ind w:left="720" w:hanging="720"/>
        <w:rPr>
          <w:rFonts w:ascii="Times New Roman" w:hAnsi="Times New Roman"/>
          <w:sz w:val="22"/>
          <w:szCs w:val="22"/>
        </w:rPr>
      </w:pPr>
      <w:r>
        <w:rPr>
          <w:rFonts w:ascii="Times New Roman" w:hAnsi="Times New Roman"/>
          <w:sz w:val="22"/>
          <w:szCs w:val="22"/>
        </w:rPr>
        <w:t>75.</w:t>
      </w:r>
      <w:r w:rsidR="00BE7A83">
        <w:rPr>
          <w:rFonts w:ascii="Times New Roman" w:hAnsi="Times New Roman"/>
          <w:sz w:val="22"/>
          <w:szCs w:val="22"/>
        </w:rPr>
        <w:tab/>
      </w:r>
      <w:r w:rsidR="00BB13E8" w:rsidRPr="00BB13E8">
        <w:rPr>
          <w:rFonts w:ascii="Times New Roman" w:hAnsi="Times New Roman"/>
          <w:sz w:val="22"/>
          <w:szCs w:val="22"/>
        </w:rPr>
        <w:t>Piagetian theory is also called</w:t>
      </w:r>
      <w:r w:rsidR="00BE7A83">
        <w:rPr>
          <w:rFonts w:ascii="Times New Roman" w:hAnsi="Times New Roman"/>
          <w:sz w:val="22"/>
          <w:szCs w:val="22"/>
        </w:rPr>
        <w:t xml:space="preserve"> _____.</w:t>
      </w:r>
    </w:p>
    <w:p w14:paraId="44F79BDC" w14:textId="77777777" w:rsidR="00BB13E8" w:rsidRPr="00BB13E8" w:rsidRDefault="00BB13E8" w:rsidP="00C92325">
      <w:pPr>
        <w:numPr>
          <w:ilvl w:val="0"/>
          <w:numId w:val="24"/>
        </w:numPr>
        <w:ind w:left="1440" w:hanging="720"/>
        <w:rPr>
          <w:rFonts w:ascii="Times New Roman" w:hAnsi="Times New Roman"/>
          <w:sz w:val="22"/>
          <w:szCs w:val="22"/>
        </w:rPr>
      </w:pPr>
      <w:r w:rsidRPr="00BB13E8">
        <w:rPr>
          <w:rFonts w:ascii="Times New Roman" w:hAnsi="Times New Roman"/>
          <w:sz w:val="22"/>
          <w:szCs w:val="22"/>
        </w:rPr>
        <w:t>observational learning</w:t>
      </w:r>
    </w:p>
    <w:p w14:paraId="6A232F98" w14:textId="77777777" w:rsidR="00BB13E8" w:rsidRPr="00BB13E8" w:rsidRDefault="00BB13E8" w:rsidP="00C92325">
      <w:pPr>
        <w:numPr>
          <w:ilvl w:val="0"/>
          <w:numId w:val="24"/>
        </w:numPr>
        <w:ind w:left="1440" w:hanging="720"/>
        <w:rPr>
          <w:rFonts w:ascii="Times New Roman" w:hAnsi="Times New Roman"/>
          <w:sz w:val="22"/>
          <w:szCs w:val="22"/>
        </w:rPr>
      </w:pPr>
      <w:r w:rsidRPr="00BB13E8">
        <w:rPr>
          <w:rFonts w:ascii="Times New Roman" w:hAnsi="Times New Roman"/>
          <w:sz w:val="22"/>
          <w:szCs w:val="22"/>
        </w:rPr>
        <w:t>classical conditioning</w:t>
      </w:r>
    </w:p>
    <w:p w14:paraId="62E5D0E7" w14:textId="77777777" w:rsidR="00BB13E8" w:rsidRPr="00BB13E8" w:rsidRDefault="00BB13E8" w:rsidP="00C92325">
      <w:pPr>
        <w:numPr>
          <w:ilvl w:val="0"/>
          <w:numId w:val="24"/>
        </w:numPr>
        <w:ind w:left="1440" w:hanging="720"/>
        <w:rPr>
          <w:rFonts w:ascii="Times New Roman" w:hAnsi="Times New Roman"/>
          <w:sz w:val="22"/>
          <w:szCs w:val="22"/>
        </w:rPr>
      </w:pPr>
      <w:r w:rsidRPr="00BB13E8">
        <w:rPr>
          <w:rFonts w:ascii="Times New Roman" w:hAnsi="Times New Roman"/>
          <w:sz w:val="22"/>
          <w:szCs w:val="22"/>
        </w:rPr>
        <w:t>ecological theory</w:t>
      </w:r>
    </w:p>
    <w:p w14:paraId="258C2355" w14:textId="77777777" w:rsidR="00BB13E8" w:rsidRPr="00BB13E8" w:rsidRDefault="00BB13E8" w:rsidP="00C92325">
      <w:pPr>
        <w:numPr>
          <w:ilvl w:val="0"/>
          <w:numId w:val="24"/>
        </w:numPr>
        <w:ind w:left="1440" w:hanging="720"/>
        <w:rPr>
          <w:rFonts w:ascii="Times New Roman" w:hAnsi="Times New Roman"/>
          <w:sz w:val="22"/>
          <w:szCs w:val="22"/>
        </w:rPr>
      </w:pPr>
      <w:r w:rsidRPr="00BB13E8">
        <w:rPr>
          <w:rFonts w:ascii="Times New Roman" w:hAnsi="Times New Roman"/>
          <w:sz w:val="22"/>
          <w:szCs w:val="22"/>
        </w:rPr>
        <w:t>cognitive constructivist theory</w:t>
      </w:r>
    </w:p>
    <w:p w14:paraId="46F2E98B" w14:textId="77777777" w:rsidR="006918B9" w:rsidRDefault="00BB13E8" w:rsidP="00BB13E8">
      <w:pPr>
        <w:rPr>
          <w:rFonts w:ascii="Times New Roman" w:hAnsi="Times New Roman"/>
          <w:sz w:val="22"/>
          <w:szCs w:val="22"/>
        </w:rPr>
      </w:pPr>
      <w:r w:rsidRPr="00BB13E8">
        <w:rPr>
          <w:rFonts w:ascii="Times New Roman" w:hAnsi="Times New Roman"/>
          <w:sz w:val="22"/>
          <w:szCs w:val="22"/>
        </w:rPr>
        <w:t>Answer: D</w:t>
      </w:r>
    </w:p>
    <w:p w14:paraId="4B7715F5" w14:textId="70B410BC" w:rsidR="00BB13E8" w:rsidRPr="00BB13E8" w:rsidRDefault="00BB13E8" w:rsidP="00BB13E8">
      <w:pPr>
        <w:rPr>
          <w:rFonts w:ascii="Times New Roman" w:hAnsi="Times New Roman"/>
          <w:sz w:val="22"/>
          <w:szCs w:val="22"/>
        </w:rPr>
      </w:pPr>
      <w:r w:rsidRPr="00BB13E8">
        <w:rPr>
          <w:rFonts w:ascii="Times New Roman" w:hAnsi="Times New Roman"/>
          <w:sz w:val="22"/>
          <w:szCs w:val="22"/>
        </w:rPr>
        <w:t>Difficulty: 1</w:t>
      </w:r>
    </w:p>
    <w:p w14:paraId="32923D02" w14:textId="77777777" w:rsidR="00BB13E8" w:rsidRDefault="00BB13E8" w:rsidP="00BB13E8">
      <w:pPr>
        <w:rPr>
          <w:rFonts w:ascii="Times New Roman" w:hAnsi="Times New Roman"/>
          <w:sz w:val="22"/>
          <w:szCs w:val="22"/>
        </w:rPr>
      </w:pPr>
      <w:r w:rsidRPr="00BB13E8">
        <w:rPr>
          <w:rFonts w:ascii="Times New Roman" w:hAnsi="Times New Roman"/>
          <w:sz w:val="22"/>
          <w:szCs w:val="22"/>
        </w:rPr>
        <w:t>Page: 23</w:t>
      </w:r>
    </w:p>
    <w:p w14:paraId="2F3B49DF" w14:textId="3BCA2F7B" w:rsidR="008B1704" w:rsidRPr="00BB13E8" w:rsidRDefault="008B1704" w:rsidP="00BB13E8">
      <w:pPr>
        <w:rPr>
          <w:rFonts w:ascii="Times New Roman" w:hAnsi="Times New Roman"/>
          <w:sz w:val="22"/>
          <w:szCs w:val="22"/>
        </w:rPr>
      </w:pPr>
      <w:r>
        <w:rPr>
          <w:rFonts w:ascii="Times New Roman" w:hAnsi="Times New Roman"/>
          <w:sz w:val="22"/>
          <w:szCs w:val="22"/>
        </w:rPr>
        <w:t xml:space="preserve">Skill: </w:t>
      </w:r>
      <w:r w:rsidR="001250D3">
        <w:rPr>
          <w:rFonts w:ascii="Times New Roman" w:hAnsi="Times New Roman"/>
          <w:sz w:val="22"/>
          <w:szCs w:val="22"/>
        </w:rPr>
        <w:t>F</w:t>
      </w:r>
    </w:p>
    <w:p w14:paraId="108DC92E" w14:textId="77777777" w:rsidR="00BB13E8" w:rsidRPr="00BB13E8" w:rsidRDefault="00BB13E8" w:rsidP="00BB13E8">
      <w:pPr>
        <w:rPr>
          <w:rFonts w:ascii="Times New Roman" w:hAnsi="Times New Roman"/>
          <w:sz w:val="22"/>
          <w:szCs w:val="22"/>
        </w:rPr>
      </w:pPr>
      <w:r w:rsidRPr="00BB13E8">
        <w:rPr>
          <w:rFonts w:ascii="Times New Roman" w:hAnsi="Times New Roman"/>
          <w:sz w:val="22"/>
          <w:szCs w:val="22"/>
        </w:rPr>
        <w:t>Learning Objective: 1.7</w:t>
      </w:r>
    </w:p>
    <w:p w14:paraId="2A6BA308" w14:textId="77777777" w:rsidR="00BB13E8" w:rsidRPr="00BB13E8" w:rsidRDefault="00BB13E8" w:rsidP="00BB13E8">
      <w:pPr>
        <w:rPr>
          <w:rFonts w:ascii="Times New Roman" w:hAnsi="Times New Roman"/>
          <w:sz w:val="22"/>
          <w:szCs w:val="22"/>
        </w:rPr>
      </w:pPr>
      <w:r w:rsidRPr="00BB13E8">
        <w:rPr>
          <w:rFonts w:ascii="Times New Roman" w:hAnsi="Times New Roman"/>
          <w:sz w:val="22"/>
          <w:szCs w:val="22"/>
        </w:rPr>
        <w:t>Bloom’s Taxonomy Level: Remember</w:t>
      </w:r>
    </w:p>
    <w:p w14:paraId="7E5A4205" w14:textId="77777777" w:rsidR="00994291" w:rsidRDefault="00994291" w:rsidP="00A53300">
      <w:pPr>
        <w:tabs>
          <w:tab w:val="left" w:pos="720"/>
        </w:tabs>
        <w:ind w:left="720" w:hanging="720"/>
        <w:rPr>
          <w:rFonts w:ascii="Times New Roman" w:hAnsi="Times New Roman"/>
          <w:color w:val="0000FF"/>
          <w:sz w:val="22"/>
          <w:szCs w:val="24"/>
        </w:rPr>
      </w:pPr>
    </w:p>
    <w:p w14:paraId="67A3AB08" w14:textId="2D739342" w:rsidR="00BB13E8" w:rsidRPr="00BB13E8" w:rsidRDefault="008B1704" w:rsidP="004470A4">
      <w:pPr>
        <w:ind w:left="720" w:hanging="720"/>
        <w:rPr>
          <w:rFonts w:ascii="Times New Roman" w:hAnsi="Times New Roman"/>
          <w:sz w:val="22"/>
          <w:szCs w:val="22"/>
        </w:rPr>
      </w:pPr>
      <w:r>
        <w:rPr>
          <w:rFonts w:ascii="Times New Roman" w:hAnsi="Times New Roman"/>
          <w:sz w:val="22"/>
          <w:szCs w:val="22"/>
        </w:rPr>
        <w:t>76.</w:t>
      </w:r>
      <w:r w:rsidR="00BE7A83">
        <w:rPr>
          <w:rFonts w:ascii="Times New Roman" w:hAnsi="Times New Roman"/>
          <w:sz w:val="22"/>
          <w:szCs w:val="22"/>
        </w:rPr>
        <w:tab/>
      </w:r>
      <w:r w:rsidR="00BB13E8" w:rsidRPr="00BB13E8">
        <w:rPr>
          <w:rFonts w:ascii="Times New Roman" w:hAnsi="Times New Roman"/>
          <w:sz w:val="22"/>
          <w:szCs w:val="22"/>
        </w:rPr>
        <w:t>Which of the following represents the correct order of Piaget’s stages of cognitive development?</w:t>
      </w:r>
    </w:p>
    <w:p w14:paraId="0CE53D6F" w14:textId="77777777" w:rsidR="00BB13E8" w:rsidRPr="00BB13E8" w:rsidRDefault="00BB13E8" w:rsidP="00C92325">
      <w:pPr>
        <w:numPr>
          <w:ilvl w:val="0"/>
          <w:numId w:val="25"/>
        </w:numPr>
        <w:ind w:left="1440" w:hanging="720"/>
        <w:rPr>
          <w:rFonts w:ascii="Times New Roman" w:hAnsi="Times New Roman"/>
          <w:sz w:val="22"/>
          <w:szCs w:val="22"/>
        </w:rPr>
      </w:pPr>
      <w:r w:rsidRPr="00BB13E8">
        <w:rPr>
          <w:rFonts w:ascii="Times New Roman" w:hAnsi="Times New Roman"/>
          <w:sz w:val="22"/>
          <w:szCs w:val="22"/>
        </w:rPr>
        <w:t>preoperational, concrete operational, formal operational, sensorimotor</w:t>
      </w:r>
    </w:p>
    <w:p w14:paraId="51727189" w14:textId="77777777" w:rsidR="00BB13E8" w:rsidRPr="00BB13E8" w:rsidRDefault="00BB13E8" w:rsidP="00C92325">
      <w:pPr>
        <w:numPr>
          <w:ilvl w:val="0"/>
          <w:numId w:val="25"/>
        </w:numPr>
        <w:ind w:left="1440" w:hanging="720"/>
        <w:rPr>
          <w:rFonts w:ascii="Times New Roman" w:hAnsi="Times New Roman"/>
          <w:sz w:val="22"/>
          <w:szCs w:val="22"/>
        </w:rPr>
      </w:pPr>
      <w:r w:rsidRPr="00BB13E8">
        <w:rPr>
          <w:rFonts w:ascii="Times New Roman" w:hAnsi="Times New Roman"/>
          <w:sz w:val="22"/>
          <w:szCs w:val="22"/>
        </w:rPr>
        <w:t>preoperational, sensorimotor, concrete operational, formal operational</w:t>
      </w:r>
    </w:p>
    <w:p w14:paraId="2E7A8709" w14:textId="77777777" w:rsidR="00BB13E8" w:rsidRPr="00BB13E8" w:rsidRDefault="00BB13E8" w:rsidP="00C92325">
      <w:pPr>
        <w:numPr>
          <w:ilvl w:val="0"/>
          <w:numId w:val="25"/>
        </w:numPr>
        <w:ind w:left="1440" w:hanging="720"/>
        <w:rPr>
          <w:rFonts w:ascii="Times New Roman" w:hAnsi="Times New Roman"/>
          <w:sz w:val="22"/>
          <w:szCs w:val="22"/>
        </w:rPr>
      </w:pPr>
      <w:r w:rsidRPr="00BB13E8">
        <w:rPr>
          <w:rFonts w:ascii="Times New Roman" w:hAnsi="Times New Roman"/>
          <w:sz w:val="22"/>
          <w:szCs w:val="22"/>
        </w:rPr>
        <w:t>sensorimotor, preoperational, formal operational, concrete operational</w:t>
      </w:r>
    </w:p>
    <w:p w14:paraId="56F666C7" w14:textId="77777777" w:rsidR="006918B9" w:rsidRDefault="00BB13E8" w:rsidP="00C92325">
      <w:pPr>
        <w:numPr>
          <w:ilvl w:val="0"/>
          <w:numId w:val="25"/>
        </w:numPr>
        <w:ind w:left="1440" w:hanging="720"/>
        <w:rPr>
          <w:rFonts w:ascii="Times New Roman" w:hAnsi="Times New Roman"/>
          <w:sz w:val="22"/>
          <w:szCs w:val="22"/>
        </w:rPr>
      </w:pPr>
      <w:r w:rsidRPr="00BB13E8">
        <w:rPr>
          <w:rFonts w:ascii="Times New Roman" w:hAnsi="Times New Roman"/>
          <w:sz w:val="22"/>
          <w:szCs w:val="22"/>
        </w:rPr>
        <w:t>sensorimotor, preoperational, concrete operational, formal operational</w:t>
      </w:r>
    </w:p>
    <w:p w14:paraId="37AD69B7" w14:textId="45E51096" w:rsidR="00BB13E8" w:rsidRPr="00BB13E8" w:rsidRDefault="00BB13E8" w:rsidP="00BB13E8">
      <w:pPr>
        <w:rPr>
          <w:rFonts w:ascii="Times New Roman" w:hAnsi="Times New Roman"/>
          <w:sz w:val="22"/>
          <w:szCs w:val="22"/>
        </w:rPr>
      </w:pPr>
      <w:r w:rsidRPr="00BB13E8">
        <w:rPr>
          <w:rFonts w:ascii="Times New Roman" w:hAnsi="Times New Roman"/>
          <w:sz w:val="22"/>
          <w:szCs w:val="22"/>
        </w:rPr>
        <w:t>Answer: D</w:t>
      </w:r>
    </w:p>
    <w:p w14:paraId="12BD66C1" w14:textId="77777777" w:rsidR="00BB13E8" w:rsidRPr="00BB13E8" w:rsidRDefault="00BB13E8" w:rsidP="00BB13E8">
      <w:pPr>
        <w:rPr>
          <w:rFonts w:ascii="Times New Roman" w:hAnsi="Times New Roman"/>
          <w:sz w:val="22"/>
          <w:szCs w:val="22"/>
        </w:rPr>
      </w:pPr>
      <w:r w:rsidRPr="00BB13E8">
        <w:rPr>
          <w:rFonts w:ascii="Times New Roman" w:hAnsi="Times New Roman"/>
          <w:sz w:val="22"/>
          <w:szCs w:val="22"/>
        </w:rPr>
        <w:t>Difficulty: 2</w:t>
      </w:r>
    </w:p>
    <w:p w14:paraId="071BA25B" w14:textId="77777777" w:rsidR="00BB13E8" w:rsidRDefault="00BB13E8" w:rsidP="00BB13E8">
      <w:pPr>
        <w:rPr>
          <w:rFonts w:ascii="Times New Roman" w:hAnsi="Times New Roman"/>
          <w:sz w:val="22"/>
          <w:szCs w:val="22"/>
        </w:rPr>
      </w:pPr>
      <w:r w:rsidRPr="00BB13E8">
        <w:rPr>
          <w:rFonts w:ascii="Times New Roman" w:hAnsi="Times New Roman"/>
          <w:sz w:val="22"/>
          <w:szCs w:val="22"/>
        </w:rPr>
        <w:t>Page: 24</w:t>
      </w:r>
    </w:p>
    <w:p w14:paraId="4A301EED" w14:textId="568C4604" w:rsidR="008B1704" w:rsidRPr="00BB13E8" w:rsidRDefault="008B1704" w:rsidP="00BB13E8">
      <w:pPr>
        <w:rPr>
          <w:rFonts w:ascii="Times New Roman" w:hAnsi="Times New Roman"/>
          <w:sz w:val="22"/>
          <w:szCs w:val="22"/>
        </w:rPr>
      </w:pPr>
      <w:r>
        <w:rPr>
          <w:rFonts w:ascii="Times New Roman" w:hAnsi="Times New Roman"/>
          <w:sz w:val="22"/>
          <w:szCs w:val="22"/>
        </w:rPr>
        <w:t xml:space="preserve">Skill: </w:t>
      </w:r>
      <w:r w:rsidR="00822BFA">
        <w:rPr>
          <w:rFonts w:ascii="Times New Roman" w:hAnsi="Times New Roman"/>
          <w:sz w:val="22"/>
          <w:szCs w:val="22"/>
        </w:rPr>
        <w:t>C</w:t>
      </w:r>
    </w:p>
    <w:p w14:paraId="331F47D6" w14:textId="77777777" w:rsidR="00BB13E8" w:rsidRPr="00BB13E8" w:rsidRDefault="00BB13E8" w:rsidP="00BB13E8">
      <w:pPr>
        <w:rPr>
          <w:rFonts w:ascii="Times New Roman" w:hAnsi="Times New Roman"/>
          <w:sz w:val="22"/>
          <w:szCs w:val="22"/>
        </w:rPr>
      </w:pPr>
      <w:r w:rsidRPr="00BB13E8">
        <w:rPr>
          <w:rFonts w:ascii="Times New Roman" w:hAnsi="Times New Roman"/>
          <w:sz w:val="22"/>
          <w:szCs w:val="22"/>
        </w:rPr>
        <w:t>Learning Objective: 1.7</w:t>
      </w:r>
    </w:p>
    <w:p w14:paraId="52139922" w14:textId="77777777" w:rsidR="00BB13E8" w:rsidRPr="00BB13E8" w:rsidRDefault="00BB13E8" w:rsidP="00BB13E8">
      <w:pPr>
        <w:rPr>
          <w:rFonts w:ascii="Times New Roman" w:hAnsi="Times New Roman"/>
          <w:sz w:val="22"/>
          <w:szCs w:val="22"/>
        </w:rPr>
      </w:pPr>
      <w:r w:rsidRPr="00BB13E8">
        <w:rPr>
          <w:rFonts w:ascii="Times New Roman" w:hAnsi="Times New Roman"/>
          <w:sz w:val="22"/>
          <w:szCs w:val="22"/>
        </w:rPr>
        <w:t>Bloom’s Taxonomy Level: Understand</w:t>
      </w:r>
    </w:p>
    <w:p w14:paraId="54E696A0" w14:textId="77777777" w:rsidR="00BB13E8" w:rsidRPr="00BB13E8" w:rsidRDefault="00BB13E8" w:rsidP="00A53300">
      <w:pPr>
        <w:tabs>
          <w:tab w:val="left" w:pos="720"/>
        </w:tabs>
        <w:ind w:left="720" w:hanging="720"/>
        <w:rPr>
          <w:rFonts w:ascii="Times New Roman" w:hAnsi="Times New Roman"/>
          <w:color w:val="0000FF"/>
          <w:sz w:val="22"/>
          <w:szCs w:val="24"/>
        </w:rPr>
      </w:pPr>
    </w:p>
    <w:p w14:paraId="2D2D59D5" w14:textId="7F372E91" w:rsidR="00BB13E8" w:rsidRPr="00BB13E8" w:rsidRDefault="008B1704" w:rsidP="004470A4">
      <w:pPr>
        <w:ind w:left="720" w:hanging="720"/>
        <w:rPr>
          <w:rFonts w:ascii="Times New Roman" w:hAnsi="Times New Roman"/>
          <w:color w:val="000000"/>
          <w:sz w:val="22"/>
          <w:szCs w:val="22"/>
        </w:rPr>
      </w:pPr>
      <w:r>
        <w:rPr>
          <w:rFonts w:ascii="Times New Roman" w:hAnsi="Times New Roman"/>
          <w:color w:val="000000"/>
          <w:sz w:val="22"/>
          <w:szCs w:val="22"/>
        </w:rPr>
        <w:t>77.</w:t>
      </w:r>
      <w:r w:rsidR="00BE7A83">
        <w:rPr>
          <w:rFonts w:ascii="Times New Roman" w:hAnsi="Times New Roman"/>
          <w:color w:val="000000"/>
          <w:sz w:val="22"/>
          <w:szCs w:val="22"/>
        </w:rPr>
        <w:tab/>
      </w:r>
      <w:r w:rsidR="00BB13E8" w:rsidRPr="00BB13E8">
        <w:rPr>
          <w:rFonts w:ascii="Times New Roman" w:hAnsi="Times New Roman"/>
          <w:color w:val="000000"/>
          <w:sz w:val="22"/>
          <w:szCs w:val="22"/>
        </w:rPr>
        <w:t>Which is the best example of a maturational ability</w:t>
      </w:r>
      <w:r w:rsidR="00BE7A83">
        <w:rPr>
          <w:rFonts w:ascii="Times New Roman" w:hAnsi="Times New Roman"/>
          <w:color w:val="000000"/>
          <w:sz w:val="22"/>
          <w:szCs w:val="22"/>
        </w:rPr>
        <w:t>?</w:t>
      </w:r>
    </w:p>
    <w:p w14:paraId="3FDC14D3" w14:textId="77777777" w:rsidR="00BB13E8" w:rsidRPr="00BB13E8" w:rsidRDefault="00BB13E8" w:rsidP="00C92325">
      <w:pPr>
        <w:numPr>
          <w:ilvl w:val="0"/>
          <w:numId w:val="26"/>
        </w:numPr>
        <w:tabs>
          <w:tab w:val="left" w:pos="360"/>
        </w:tabs>
        <w:ind w:left="1440" w:hanging="720"/>
        <w:rPr>
          <w:rFonts w:ascii="Times New Roman" w:hAnsi="Times New Roman"/>
          <w:color w:val="000000"/>
          <w:sz w:val="22"/>
          <w:szCs w:val="22"/>
        </w:rPr>
      </w:pPr>
      <w:r w:rsidRPr="00BB13E8">
        <w:rPr>
          <w:rFonts w:ascii="Times New Roman" w:hAnsi="Times New Roman"/>
          <w:color w:val="000000"/>
          <w:sz w:val="22"/>
          <w:szCs w:val="22"/>
        </w:rPr>
        <w:t>hair growing</w:t>
      </w:r>
    </w:p>
    <w:p w14:paraId="7917B153" w14:textId="77777777" w:rsidR="00BB13E8" w:rsidRPr="00BB13E8" w:rsidRDefault="00BB13E8" w:rsidP="00C92325">
      <w:pPr>
        <w:numPr>
          <w:ilvl w:val="0"/>
          <w:numId w:val="26"/>
        </w:numPr>
        <w:tabs>
          <w:tab w:val="left" w:pos="360"/>
        </w:tabs>
        <w:ind w:left="1440" w:hanging="720"/>
        <w:rPr>
          <w:rFonts w:ascii="Times New Roman" w:hAnsi="Times New Roman"/>
          <w:color w:val="000000"/>
          <w:sz w:val="22"/>
          <w:szCs w:val="22"/>
        </w:rPr>
      </w:pPr>
      <w:r w:rsidRPr="00BB13E8">
        <w:rPr>
          <w:rFonts w:ascii="Times New Roman" w:hAnsi="Times New Roman"/>
          <w:color w:val="000000"/>
          <w:sz w:val="22"/>
          <w:szCs w:val="22"/>
        </w:rPr>
        <w:t>crawling</w:t>
      </w:r>
    </w:p>
    <w:p w14:paraId="1CFAB2B8" w14:textId="77777777" w:rsidR="00BB13E8" w:rsidRPr="00BB13E8" w:rsidRDefault="00BB13E8" w:rsidP="00C92325">
      <w:pPr>
        <w:numPr>
          <w:ilvl w:val="0"/>
          <w:numId w:val="26"/>
        </w:numPr>
        <w:tabs>
          <w:tab w:val="left" w:pos="360"/>
        </w:tabs>
        <w:ind w:left="1440" w:hanging="720"/>
        <w:rPr>
          <w:rFonts w:ascii="Times New Roman" w:hAnsi="Times New Roman"/>
          <w:color w:val="000000"/>
          <w:sz w:val="22"/>
          <w:szCs w:val="22"/>
        </w:rPr>
      </w:pPr>
      <w:r w:rsidRPr="00BB13E8">
        <w:rPr>
          <w:rFonts w:ascii="Times New Roman" w:hAnsi="Times New Roman"/>
          <w:color w:val="000000"/>
          <w:sz w:val="22"/>
          <w:szCs w:val="22"/>
        </w:rPr>
        <w:t>speaking French</w:t>
      </w:r>
    </w:p>
    <w:p w14:paraId="58A6F02B" w14:textId="77777777" w:rsidR="00BB13E8" w:rsidRPr="00BB13E8" w:rsidRDefault="00BB13E8" w:rsidP="00C92325">
      <w:pPr>
        <w:numPr>
          <w:ilvl w:val="0"/>
          <w:numId w:val="26"/>
        </w:numPr>
        <w:tabs>
          <w:tab w:val="left" w:pos="360"/>
        </w:tabs>
        <w:ind w:left="1440" w:hanging="720"/>
        <w:rPr>
          <w:rFonts w:ascii="Times New Roman" w:hAnsi="Times New Roman"/>
          <w:color w:val="000000"/>
          <w:sz w:val="22"/>
          <w:szCs w:val="22"/>
        </w:rPr>
      </w:pPr>
      <w:r w:rsidRPr="00BB13E8">
        <w:rPr>
          <w:rFonts w:ascii="Times New Roman" w:hAnsi="Times New Roman"/>
          <w:color w:val="000000"/>
          <w:sz w:val="22"/>
          <w:szCs w:val="22"/>
        </w:rPr>
        <w:t>shyness</w:t>
      </w:r>
    </w:p>
    <w:p w14:paraId="19F57AFE" w14:textId="77777777" w:rsidR="006918B9" w:rsidRDefault="00BB13E8" w:rsidP="00BB13E8">
      <w:pPr>
        <w:rPr>
          <w:rFonts w:ascii="Times New Roman" w:hAnsi="Times New Roman"/>
          <w:sz w:val="22"/>
          <w:szCs w:val="22"/>
        </w:rPr>
      </w:pPr>
      <w:r w:rsidRPr="00BB13E8">
        <w:rPr>
          <w:rFonts w:ascii="Times New Roman" w:hAnsi="Times New Roman"/>
          <w:sz w:val="22"/>
          <w:szCs w:val="22"/>
        </w:rPr>
        <w:t>Answer: A</w:t>
      </w:r>
    </w:p>
    <w:p w14:paraId="3AF4F37A" w14:textId="45D1BABB" w:rsidR="00BB13E8" w:rsidRPr="00BB13E8" w:rsidRDefault="00BB13E8" w:rsidP="00BB13E8">
      <w:pPr>
        <w:rPr>
          <w:rFonts w:ascii="Times New Roman" w:hAnsi="Times New Roman"/>
          <w:sz w:val="22"/>
          <w:szCs w:val="22"/>
        </w:rPr>
      </w:pPr>
      <w:r w:rsidRPr="00BB13E8">
        <w:rPr>
          <w:rFonts w:ascii="Times New Roman" w:hAnsi="Times New Roman"/>
          <w:sz w:val="22"/>
          <w:szCs w:val="22"/>
        </w:rPr>
        <w:t>Difficulty: 2</w:t>
      </w:r>
    </w:p>
    <w:p w14:paraId="622D5CCB" w14:textId="77777777" w:rsidR="00BB13E8" w:rsidRDefault="00BB13E8" w:rsidP="00BB13E8">
      <w:pPr>
        <w:rPr>
          <w:rFonts w:ascii="Times New Roman" w:hAnsi="Times New Roman"/>
          <w:sz w:val="22"/>
          <w:szCs w:val="22"/>
        </w:rPr>
      </w:pPr>
      <w:r w:rsidRPr="00BB13E8">
        <w:rPr>
          <w:rFonts w:ascii="Times New Roman" w:hAnsi="Times New Roman"/>
          <w:sz w:val="22"/>
          <w:szCs w:val="22"/>
        </w:rPr>
        <w:t>Page: 23</w:t>
      </w:r>
    </w:p>
    <w:p w14:paraId="7D937FDA" w14:textId="1E9CBD8B" w:rsidR="00844EB0" w:rsidRPr="00BB13E8" w:rsidRDefault="00844EB0" w:rsidP="00BB13E8">
      <w:pPr>
        <w:rPr>
          <w:rFonts w:ascii="Times New Roman" w:hAnsi="Times New Roman"/>
          <w:sz w:val="22"/>
          <w:szCs w:val="22"/>
        </w:rPr>
      </w:pPr>
      <w:r>
        <w:rPr>
          <w:rFonts w:ascii="Times New Roman" w:hAnsi="Times New Roman"/>
          <w:sz w:val="22"/>
          <w:szCs w:val="22"/>
        </w:rPr>
        <w:t>Skill: A</w:t>
      </w:r>
    </w:p>
    <w:p w14:paraId="014DD0E9" w14:textId="77777777" w:rsidR="00BB13E8" w:rsidRPr="00BB13E8" w:rsidRDefault="00BB13E8" w:rsidP="00BB13E8">
      <w:pPr>
        <w:rPr>
          <w:rFonts w:ascii="Times New Roman" w:hAnsi="Times New Roman"/>
          <w:sz w:val="22"/>
          <w:szCs w:val="22"/>
        </w:rPr>
      </w:pPr>
      <w:r w:rsidRPr="00BB13E8">
        <w:rPr>
          <w:rFonts w:ascii="Times New Roman" w:hAnsi="Times New Roman"/>
          <w:sz w:val="22"/>
          <w:szCs w:val="22"/>
        </w:rPr>
        <w:t>Learning Objective: 1.7</w:t>
      </w:r>
    </w:p>
    <w:p w14:paraId="2154231C" w14:textId="77777777" w:rsidR="00BB13E8" w:rsidRPr="00BB13E8" w:rsidRDefault="00BB13E8" w:rsidP="00BB13E8">
      <w:pPr>
        <w:rPr>
          <w:rFonts w:ascii="Times New Roman" w:hAnsi="Times New Roman"/>
          <w:sz w:val="22"/>
          <w:szCs w:val="22"/>
        </w:rPr>
      </w:pPr>
      <w:r w:rsidRPr="00BB13E8">
        <w:rPr>
          <w:rFonts w:ascii="Times New Roman" w:hAnsi="Times New Roman"/>
          <w:sz w:val="22"/>
          <w:szCs w:val="22"/>
        </w:rPr>
        <w:t>Bloom’s Taxonomy Level: Apply</w:t>
      </w:r>
    </w:p>
    <w:p w14:paraId="33D39FF2" w14:textId="77777777" w:rsidR="00994291" w:rsidRPr="00BB13E8" w:rsidRDefault="00994291" w:rsidP="00A53300">
      <w:pPr>
        <w:tabs>
          <w:tab w:val="left" w:pos="720"/>
        </w:tabs>
        <w:ind w:left="720" w:hanging="720"/>
        <w:rPr>
          <w:rFonts w:ascii="Times New Roman" w:hAnsi="Times New Roman"/>
          <w:color w:val="0000FF"/>
          <w:sz w:val="22"/>
          <w:szCs w:val="24"/>
        </w:rPr>
      </w:pPr>
    </w:p>
    <w:p w14:paraId="58ABE3C9" w14:textId="09B4078F" w:rsidR="00BB13E8" w:rsidRPr="00BB13E8" w:rsidRDefault="008B1704" w:rsidP="004470A4">
      <w:pPr>
        <w:ind w:left="720" w:hanging="720"/>
        <w:rPr>
          <w:rFonts w:ascii="Times New Roman" w:hAnsi="Times New Roman"/>
          <w:color w:val="000000"/>
          <w:sz w:val="22"/>
          <w:szCs w:val="22"/>
        </w:rPr>
      </w:pPr>
      <w:r>
        <w:rPr>
          <w:rFonts w:ascii="Times New Roman" w:hAnsi="Times New Roman"/>
          <w:color w:val="000000"/>
          <w:sz w:val="22"/>
          <w:szCs w:val="22"/>
        </w:rPr>
        <w:t>78.</w:t>
      </w:r>
      <w:r w:rsidR="00BE7A83">
        <w:rPr>
          <w:rFonts w:ascii="Times New Roman" w:hAnsi="Times New Roman"/>
          <w:color w:val="000000"/>
          <w:sz w:val="22"/>
          <w:szCs w:val="22"/>
        </w:rPr>
        <w:tab/>
      </w:r>
      <w:r w:rsidR="00BB13E8" w:rsidRPr="00BB13E8">
        <w:rPr>
          <w:rFonts w:ascii="Times New Roman" w:hAnsi="Times New Roman"/>
          <w:color w:val="000000"/>
          <w:sz w:val="22"/>
          <w:szCs w:val="22"/>
        </w:rPr>
        <w:t>What is a cognitive structure used for processing, organizing, and interpreting information?</w:t>
      </w:r>
    </w:p>
    <w:p w14:paraId="554E888C" w14:textId="40A88F08" w:rsidR="00BB13E8" w:rsidRPr="00BB13E8" w:rsidRDefault="00BE7A83" w:rsidP="00C92325">
      <w:pPr>
        <w:numPr>
          <w:ilvl w:val="0"/>
          <w:numId w:val="29"/>
        </w:numPr>
        <w:tabs>
          <w:tab w:val="left" w:pos="360"/>
        </w:tabs>
        <w:ind w:left="1440" w:hanging="720"/>
        <w:rPr>
          <w:rFonts w:ascii="Times New Roman" w:hAnsi="Times New Roman"/>
          <w:color w:val="000000"/>
          <w:sz w:val="22"/>
          <w:szCs w:val="22"/>
        </w:rPr>
      </w:pPr>
      <w:r w:rsidRPr="004470A4">
        <w:rPr>
          <w:rFonts w:ascii="Times New Roman" w:hAnsi="Times New Roman"/>
          <w:color w:val="000000"/>
          <w:sz w:val="22"/>
        </w:rPr>
        <w:t>assimilation</w:t>
      </w:r>
    </w:p>
    <w:p w14:paraId="40D94205" w14:textId="1A01E2DF" w:rsidR="00BB13E8" w:rsidRPr="00BB13E8" w:rsidRDefault="00BE7A83" w:rsidP="00C92325">
      <w:pPr>
        <w:numPr>
          <w:ilvl w:val="0"/>
          <w:numId w:val="29"/>
        </w:numPr>
        <w:tabs>
          <w:tab w:val="left" w:pos="360"/>
        </w:tabs>
        <w:ind w:left="1440" w:hanging="720"/>
        <w:rPr>
          <w:rFonts w:ascii="Times New Roman" w:hAnsi="Times New Roman"/>
          <w:color w:val="000000"/>
          <w:sz w:val="22"/>
          <w:szCs w:val="22"/>
        </w:rPr>
      </w:pPr>
      <w:r>
        <w:rPr>
          <w:rFonts w:ascii="Times New Roman" w:hAnsi="Times New Roman"/>
          <w:color w:val="000000"/>
          <w:sz w:val="22"/>
          <w:szCs w:val="22"/>
        </w:rPr>
        <w:t>a</w:t>
      </w:r>
      <w:r w:rsidRPr="00BB13E8">
        <w:rPr>
          <w:rFonts w:ascii="Times New Roman" w:hAnsi="Times New Roman"/>
          <w:color w:val="000000"/>
          <w:sz w:val="22"/>
          <w:szCs w:val="22"/>
        </w:rPr>
        <w:t>ccommodation</w:t>
      </w:r>
    </w:p>
    <w:p w14:paraId="69C68784" w14:textId="55694A65" w:rsidR="00BB13E8" w:rsidRPr="00BB13E8" w:rsidRDefault="00BE7A83" w:rsidP="00C92325">
      <w:pPr>
        <w:numPr>
          <w:ilvl w:val="0"/>
          <w:numId w:val="29"/>
        </w:numPr>
        <w:tabs>
          <w:tab w:val="left" w:pos="360"/>
        </w:tabs>
        <w:ind w:left="1440" w:hanging="720"/>
        <w:rPr>
          <w:rFonts w:ascii="Times New Roman" w:hAnsi="Times New Roman"/>
          <w:color w:val="000000"/>
          <w:sz w:val="22"/>
          <w:szCs w:val="22"/>
        </w:rPr>
      </w:pPr>
      <w:r>
        <w:rPr>
          <w:rFonts w:ascii="Times New Roman" w:hAnsi="Times New Roman"/>
          <w:color w:val="000000"/>
          <w:sz w:val="22"/>
          <w:szCs w:val="22"/>
        </w:rPr>
        <w:t>t</w:t>
      </w:r>
      <w:r w:rsidRPr="00BB13E8">
        <w:rPr>
          <w:rFonts w:ascii="Times New Roman" w:hAnsi="Times New Roman"/>
          <w:color w:val="000000"/>
          <w:sz w:val="22"/>
          <w:szCs w:val="22"/>
        </w:rPr>
        <w:t xml:space="preserve">heory </w:t>
      </w:r>
      <w:r w:rsidR="00BB13E8" w:rsidRPr="00BB13E8">
        <w:rPr>
          <w:rFonts w:ascii="Times New Roman" w:hAnsi="Times New Roman"/>
          <w:color w:val="000000"/>
          <w:sz w:val="22"/>
          <w:szCs w:val="22"/>
        </w:rPr>
        <w:t>of mind</w:t>
      </w:r>
    </w:p>
    <w:p w14:paraId="0049BAA8" w14:textId="1E49A2A8" w:rsidR="00BB13E8" w:rsidRPr="00BB13E8" w:rsidRDefault="00BE7A83" w:rsidP="00C92325">
      <w:pPr>
        <w:numPr>
          <w:ilvl w:val="0"/>
          <w:numId w:val="29"/>
        </w:numPr>
        <w:tabs>
          <w:tab w:val="left" w:pos="360"/>
        </w:tabs>
        <w:ind w:left="1440" w:hanging="720"/>
        <w:rPr>
          <w:rFonts w:ascii="Times New Roman" w:hAnsi="Times New Roman"/>
          <w:color w:val="000000"/>
          <w:sz w:val="22"/>
          <w:szCs w:val="22"/>
        </w:rPr>
      </w:pPr>
      <w:r w:rsidRPr="004470A4">
        <w:rPr>
          <w:rFonts w:ascii="Times New Roman" w:hAnsi="Times New Roman"/>
          <w:color w:val="000000"/>
          <w:sz w:val="22"/>
        </w:rPr>
        <w:t>schema</w:t>
      </w:r>
    </w:p>
    <w:p w14:paraId="278A817F" w14:textId="77777777" w:rsidR="00BB13E8" w:rsidRPr="00BB13E8" w:rsidRDefault="00BB13E8" w:rsidP="00BB13E8">
      <w:pPr>
        <w:rPr>
          <w:rFonts w:ascii="Times New Roman" w:hAnsi="Times New Roman"/>
          <w:sz w:val="22"/>
          <w:szCs w:val="22"/>
        </w:rPr>
      </w:pPr>
      <w:r w:rsidRPr="00BB13E8">
        <w:rPr>
          <w:rFonts w:ascii="Times New Roman" w:hAnsi="Times New Roman"/>
          <w:sz w:val="22"/>
          <w:szCs w:val="22"/>
        </w:rPr>
        <w:t>Answer: D</w:t>
      </w:r>
    </w:p>
    <w:p w14:paraId="07969D0A" w14:textId="77777777" w:rsidR="00BB13E8" w:rsidRPr="00BB13E8" w:rsidRDefault="00BB13E8" w:rsidP="00BB13E8">
      <w:pPr>
        <w:rPr>
          <w:rFonts w:ascii="Times New Roman" w:hAnsi="Times New Roman"/>
          <w:sz w:val="22"/>
          <w:szCs w:val="22"/>
        </w:rPr>
      </w:pPr>
      <w:r w:rsidRPr="00BB13E8">
        <w:rPr>
          <w:rFonts w:ascii="Times New Roman" w:hAnsi="Times New Roman"/>
          <w:sz w:val="22"/>
          <w:szCs w:val="22"/>
        </w:rPr>
        <w:t>Difficulty: 2</w:t>
      </w:r>
    </w:p>
    <w:p w14:paraId="38133777" w14:textId="77777777" w:rsidR="00BB13E8" w:rsidRDefault="00BB13E8" w:rsidP="00BB13E8">
      <w:pPr>
        <w:rPr>
          <w:rFonts w:ascii="Times New Roman" w:hAnsi="Times New Roman"/>
          <w:sz w:val="22"/>
          <w:szCs w:val="22"/>
        </w:rPr>
      </w:pPr>
      <w:r w:rsidRPr="00BB13E8">
        <w:rPr>
          <w:rFonts w:ascii="Times New Roman" w:hAnsi="Times New Roman"/>
          <w:sz w:val="22"/>
          <w:szCs w:val="22"/>
        </w:rPr>
        <w:t>Page: 23</w:t>
      </w:r>
    </w:p>
    <w:p w14:paraId="544397DC" w14:textId="5E66FA77" w:rsidR="008B1704" w:rsidRPr="00BB13E8" w:rsidRDefault="008B1704" w:rsidP="00BB13E8">
      <w:pPr>
        <w:rPr>
          <w:rFonts w:ascii="Times New Roman" w:hAnsi="Times New Roman"/>
          <w:sz w:val="22"/>
          <w:szCs w:val="22"/>
        </w:rPr>
      </w:pPr>
      <w:r>
        <w:rPr>
          <w:rFonts w:ascii="Times New Roman" w:hAnsi="Times New Roman"/>
          <w:sz w:val="22"/>
          <w:szCs w:val="22"/>
        </w:rPr>
        <w:t xml:space="preserve">Skill: </w:t>
      </w:r>
      <w:r w:rsidR="00087863">
        <w:rPr>
          <w:rFonts w:ascii="Times New Roman" w:hAnsi="Times New Roman"/>
          <w:sz w:val="22"/>
          <w:szCs w:val="22"/>
        </w:rPr>
        <w:t>F</w:t>
      </w:r>
    </w:p>
    <w:p w14:paraId="4025C5A3" w14:textId="77777777" w:rsidR="00BB13E8" w:rsidRPr="00BB13E8" w:rsidRDefault="00BB13E8" w:rsidP="00BB13E8">
      <w:pPr>
        <w:rPr>
          <w:rFonts w:ascii="Times New Roman" w:hAnsi="Times New Roman"/>
          <w:sz w:val="22"/>
          <w:szCs w:val="22"/>
        </w:rPr>
      </w:pPr>
      <w:r w:rsidRPr="00BB13E8">
        <w:rPr>
          <w:rFonts w:ascii="Times New Roman" w:hAnsi="Times New Roman"/>
          <w:sz w:val="22"/>
          <w:szCs w:val="22"/>
        </w:rPr>
        <w:t>Learning Objective: 1.7</w:t>
      </w:r>
    </w:p>
    <w:p w14:paraId="041BDB94" w14:textId="77777777" w:rsidR="00BB13E8" w:rsidRPr="00BB13E8" w:rsidRDefault="00BB13E8" w:rsidP="00BB13E8">
      <w:pPr>
        <w:tabs>
          <w:tab w:val="left" w:pos="720"/>
        </w:tabs>
        <w:ind w:left="720" w:hanging="720"/>
        <w:rPr>
          <w:rFonts w:ascii="Times New Roman" w:hAnsi="Times New Roman"/>
          <w:color w:val="0000FF"/>
          <w:sz w:val="22"/>
          <w:szCs w:val="24"/>
        </w:rPr>
      </w:pPr>
      <w:r w:rsidRPr="00BB13E8">
        <w:rPr>
          <w:rFonts w:ascii="Times New Roman" w:hAnsi="Times New Roman"/>
          <w:sz w:val="22"/>
          <w:szCs w:val="22"/>
        </w:rPr>
        <w:t>Bloom’s Taxonomy Level: Remember</w:t>
      </w:r>
    </w:p>
    <w:p w14:paraId="3BC37CAE" w14:textId="77777777" w:rsidR="00BB13E8" w:rsidRPr="00BB13E8" w:rsidRDefault="00BB13E8" w:rsidP="00BB13E8">
      <w:pPr>
        <w:tabs>
          <w:tab w:val="left" w:pos="360"/>
        </w:tabs>
        <w:ind w:left="720" w:hanging="720"/>
        <w:rPr>
          <w:rFonts w:ascii="Times New Roman" w:hAnsi="Times New Roman"/>
          <w:color w:val="000000"/>
          <w:sz w:val="22"/>
          <w:szCs w:val="22"/>
        </w:rPr>
      </w:pPr>
    </w:p>
    <w:p w14:paraId="5592F6BA" w14:textId="0975A0DA" w:rsidR="00BB13E8" w:rsidRPr="00BB13E8" w:rsidRDefault="008B1704" w:rsidP="004470A4">
      <w:pPr>
        <w:ind w:left="720" w:hanging="720"/>
        <w:rPr>
          <w:rFonts w:ascii="Times New Roman" w:hAnsi="Times New Roman"/>
          <w:color w:val="000000"/>
          <w:sz w:val="22"/>
          <w:szCs w:val="22"/>
        </w:rPr>
      </w:pPr>
      <w:r>
        <w:rPr>
          <w:rFonts w:ascii="Times New Roman" w:hAnsi="Times New Roman"/>
          <w:color w:val="000000"/>
          <w:sz w:val="22"/>
          <w:szCs w:val="22"/>
        </w:rPr>
        <w:t>79.</w:t>
      </w:r>
      <w:r w:rsidR="00BE7A83">
        <w:rPr>
          <w:rFonts w:ascii="Times New Roman" w:hAnsi="Times New Roman"/>
          <w:color w:val="000000"/>
          <w:sz w:val="22"/>
          <w:szCs w:val="22"/>
        </w:rPr>
        <w:tab/>
      </w:r>
      <w:r w:rsidR="00BB13E8" w:rsidRPr="00BB13E8">
        <w:rPr>
          <w:rFonts w:ascii="Times New Roman" w:hAnsi="Times New Roman"/>
          <w:color w:val="000000"/>
          <w:sz w:val="22"/>
          <w:szCs w:val="22"/>
        </w:rPr>
        <w:t>Jacob tried to open all the doors in the house by jiggling the handle. He is using the schema of</w:t>
      </w:r>
      <w:r w:rsidR="00BE7A83">
        <w:rPr>
          <w:rFonts w:ascii="Times New Roman" w:hAnsi="Times New Roman"/>
          <w:color w:val="000000"/>
          <w:sz w:val="22"/>
          <w:szCs w:val="22"/>
        </w:rPr>
        <w:t xml:space="preserve"> _____.</w:t>
      </w:r>
    </w:p>
    <w:p w14:paraId="02101D68" w14:textId="77777777" w:rsidR="00BB13E8" w:rsidRPr="00BB13E8" w:rsidRDefault="00BB13E8" w:rsidP="00C92325">
      <w:pPr>
        <w:numPr>
          <w:ilvl w:val="0"/>
          <w:numId w:val="27"/>
        </w:numPr>
        <w:tabs>
          <w:tab w:val="left" w:pos="360"/>
        </w:tabs>
        <w:ind w:left="1440" w:hanging="720"/>
        <w:rPr>
          <w:rFonts w:ascii="Times New Roman" w:hAnsi="Times New Roman"/>
          <w:color w:val="000000"/>
          <w:sz w:val="22"/>
          <w:szCs w:val="22"/>
        </w:rPr>
      </w:pPr>
      <w:r w:rsidRPr="00BB13E8">
        <w:rPr>
          <w:rFonts w:ascii="Times New Roman" w:hAnsi="Times New Roman"/>
          <w:color w:val="000000"/>
          <w:sz w:val="22"/>
          <w:szCs w:val="22"/>
        </w:rPr>
        <w:t>assimilation</w:t>
      </w:r>
    </w:p>
    <w:p w14:paraId="3F44DE78" w14:textId="77777777" w:rsidR="00BB13E8" w:rsidRPr="00BB13E8" w:rsidRDefault="00BB13E8" w:rsidP="00C92325">
      <w:pPr>
        <w:numPr>
          <w:ilvl w:val="0"/>
          <w:numId w:val="27"/>
        </w:numPr>
        <w:tabs>
          <w:tab w:val="left" w:pos="360"/>
        </w:tabs>
        <w:ind w:left="1440" w:hanging="720"/>
        <w:rPr>
          <w:rFonts w:ascii="Times New Roman" w:hAnsi="Times New Roman"/>
          <w:color w:val="000000"/>
          <w:sz w:val="22"/>
          <w:szCs w:val="22"/>
        </w:rPr>
      </w:pPr>
      <w:r w:rsidRPr="00BB13E8">
        <w:rPr>
          <w:rFonts w:ascii="Times New Roman" w:hAnsi="Times New Roman"/>
          <w:color w:val="000000"/>
          <w:sz w:val="22"/>
          <w:szCs w:val="22"/>
        </w:rPr>
        <w:t>accommodation</w:t>
      </w:r>
    </w:p>
    <w:p w14:paraId="50178A92" w14:textId="77777777" w:rsidR="00BB13E8" w:rsidRPr="00BB13E8" w:rsidRDefault="00BB13E8" w:rsidP="00C92325">
      <w:pPr>
        <w:numPr>
          <w:ilvl w:val="0"/>
          <w:numId w:val="27"/>
        </w:numPr>
        <w:tabs>
          <w:tab w:val="left" w:pos="360"/>
        </w:tabs>
        <w:ind w:left="1440" w:hanging="720"/>
        <w:rPr>
          <w:rFonts w:ascii="Times New Roman" w:hAnsi="Times New Roman"/>
          <w:color w:val="000000"/>
          <w:sz w:val="22"/>
          <w:szCs w:val="22"/>
        </w:rPr>
      </w:pPr>
      <w:r w:rsidRPr="00BB13E8">
        <w:rPr>
          <w:rFonts w:ascii="Times New Roman" w:hAnsi="Times New Roman"/>
          <w:color w:val="000000"/>
          <w:sz w:val="22"/>
          <w:szCs w:val="22"/>
        </w:rPr>
        <w:t>mental structure</w:t>
      </w:r>
    </w:p>
    <w:p w14:paraId="322BDFE0" w14:textId="77777777" w:rsidR="00BB13E8" w:rsidRPr="00BB13E8" w:rsidRDefault="00BB13E8" w:rsidP="00C92325">
      <w:pPr>
        <w:numPr>
          <w:ilvl w:val="0"/>
          <w:numId w:val="27"/>
        </w:numPr>
        <w:tabs>
          <w:tab w:val="left" w:pos="360"/>
        </w:tabs>
        <w:ind w:left="1440" w:hanging="720"/>
        <w:rPr>
          <w:rFonts w:ascii="Times New Roman" w:hAnsi="Times New Roman"/>
          <w:color w:val="000000"/>
          <w:sz w:val="22"/>
          <w:szCs w:val="22"/>
        </w:rPr>
      </w:pPr>
      <w:r w:rsidRPr="00BB13E8">
        <w:rPr>
          <w:rFonts w:ascii="Times New Roman" w:hAnsi="Times New Roman"/>
          <w:color w:val="000000"/>
          <w:sz w:val="22"/>
          <w:szCs w:val="22"/>
        </w:rPr>
        <w:t>constructivism</w:t>
      </w:r>
    </w:p>
    <w:p w14:paraId="2918EFE3" w14:textId="77777777" w:rsidR="006918B9" w:rsidRDefault="00BB13E8" w:rsidP="00BB13E8">
      <w:pPr>
        <w:rPr>
          <w:rFonts w:ascii="Times New Roman" w:hAnsi="Times New Roman"/>
          <w:sz w:val="22"/>
          <w:szCs w:val="22"/>
        </w:rPr>
      </w:pPr>
      <w:r w:rsidRPr="00BB13E8">
        <w:rPr>
          <w:rFonts w:ascii="Times New Roman" w:hAnsi="Times New Roman"/>
          <w:sz w:val="22"/>
          <w:szCs w:val="22"/>
        </w:rPr>
        <w:t>Answer: A</w:t>
      </w:r>
    </w:p>
    <w:p w14:paraId="0836A22A" w14:textId="797C1AB1" w:rsidR="00BB13E8" w:rsidRPr="00BB13E8" w:rsidRDefault="00BB13E8" w:rsidP="00BB13E8">
      <w:pPr>
        <w:rPr>
          <w:rFonts w:ascii="Times New Roman" w:hAnsi="Times New Roman"/>
          <w:sz w:val="22"/>
          <w:szCs w:val="22"/>
        </w:rPr>
      </w:pPr>
      <w:r w:rsidRPr="00BB13E8">
        <w:rPr>
          <w:rFonts w:ascii="Times New Roman" w:hAnsi="Times New Roman"/>
          <w:sz w:val="22"/>
          <w:szCs w:val="22"/>
        </w:rPr>
        <w:t>Difficulty: 2</w:t>
      </w:r>
    </w:p>
    <w:p w14:paraId="32F7DC1B" w14:textId="77777777" w:rsidR="00BB13E8" w:rsidRDefault="00BB13E8" w:rsidP="00BB13E8">
      <w:pPr>
        <w:rPr>
          <w:rFonts w:ascii="Times New Roman" w:hAnsi="Times New Roman"/>
          <w:sz w:val="22"/>
          <w:szCs w:val="22"/>
        </w:rPr>
      </w:pPr>
      <w:r w:rsidRPr="00BB13E8">
        <w:rPr>
          <w:rFonts w:ascii="Times New Roman" w:hAnsi="Times New Roman"/>
          <w:sz w:val="22"/>
          <w:szCs w:val="22"/>
        </w:rPr>
        <w:t>Page: 23</w:t>
      </w:r>
    </w:p>
    <w:p w14:paraId="69C3D026" w14:textId="2FA3A077" w:rsidR="008B1704" w:rsidRPr="00BB13E8" w:rsidRDefault="008B1704" w:rsidP="00BB13E8">
      <w:pPr>
        <w:rPr>
          <w:rFonts w:ascii="Times New Roman" w:hAnsi="Times New Roman"/>
          <w:sz w:val="22"/>
          <w:szCs w:val="22"/>
        </w:rPr>
      </w:pPr>
      <w:r>
        <w:rPr>
          <w:rFonts w:ascii="Times New Roman" w:hAnsi="Times New Roman"/>
          <w:sz w:val="22"/>
          <w:szCs w:val="22"/>
        </w:rPr>
        <w:t xml:space="preserve">Skill: </w:t>
      </w:r>
      <w:r w:rsidR="00087863">
        <w:rPr>
          <w:rFonts w:ascii="Times New Roman" w:hAnsi="Times New Roman"/>
          <w:sz w:val="22"/>
          <w:szCs w:val="22"/>
        </w:rPr>
        <w:t>A</w:t>
      </w:r>
    </w:p>
    <w:p w14:paraId="6D8455BB" w14:textId="77777777" w:rsidR="006918B9" w:rsidRDefault="00BB13E8" w:rsidP="00BB13E8">
      <w:pPr>
        <w:rPr>
          <w:rFonts w:ascii="Times New Roman" w:hAnsi="Times New Roman"/>
          <w:sz w:val="22"/>
          <w:szCs w:val="22"/>
        </w:rPr>
      </w:pPr>
      <w:r w:rsidRPr="00BB13E8">
        <w:rPr>
          <w:rFonts w:ascii="Times New Roman" w:hAnsi="Times New Roman"/>
          <w:sz w:val="22"/>
          <w:szCs w:val="22"/>
        </w:rPr>
        <w:t>Learning Objective: 1.7</w:t>
      </w:r>
    </w:p>
    <w:p w14:paraId="7DB57065" w14:textId="3CB7AD68" w:rsidR="00BB13E8" w:rsidRPr="00BB13E8" w:rsidRDefault="00BB13E8" w:rsidP="00BB13E8">
      <w:pPr>
        <w:rPr>
          <w:rFonts w:ascii="Times New Roman" w:hAnsi="Times New Roman"/>
          <w:sz w:val="22"/>
          <w:szCs w:val="22"/>
        </w:rPr>
      </w:pPr>
      <w:r w:rsidRPr="00BB13E8">
        <w:rPr>
          <w:rFonts w:ascii="Times New Roman" w:hAnsi="Times New Roman"/>
          <w:sz w:val="22"/>
          <w:szCs w:val="22"/>
        </w:rPr>
        <w:t>Bloom’s Taxonomy Level: Apply</w:t>
      </w:r>
    </w:p>
    <w:p w14:paraId="34A5BFCA" w14:textId="77777777" w:rsidR="00BB13E8" w:rsidRPr="00BB13E8" w:rsidRDefault="00BB13E8" w:rsidP="00BB13E8">
      <w:pPr>
        <w:tabs>
          <w:tab w:val="left" w:pos="360"/>
        </w:tabs>
        <w:rPr>
          <w:rFonts w:ascii="Times New Roman" w:hAnsi="Times New Roman"/>
          <w:color w:val="000000"/>
          <w:sz w:val="22"/>
          <w:szCs w:val="22"/>
        </w:rPr>
      </w:pPr>
    </w:p>
    <w:p w14:paraId="55BB6DD7" w14:textId="13216211" w:rsidR="00BB13E8" w:rsidRPr="00BB13E8" w:rsidRDefault="001D74BB" w:rsidP="004470A4">
      <w:pPr>
        <w:ind w:left="720" w:hanging="720"/>
        <w:rPr>
          <w:rFonts w:ascii="Times New Roman" w:hAnsi="Times New Roman"/>
          <w:color w:val="000000"/>
          <w:sz w:val="22"/>
          <w:szCs w:val="22"/>
        </w:rPr>
      </w:pPr>
      <w:r>
        <w:rPr>
          <w:rFonts w:ascii="Times New Roman" w:hAnsi="Times New Roman"/>
          <w:color w:val="000000"/>
          <w:sz w:val="22"/>
          <w:szCs w:val="22"/>
        </w:rPr>
        <w:t>80.</w:t>
      </w:r>
      <w:r w:rsidR="00BE7A83">
        <w:rPr>
          <w:rFonts w:ascii="Times New Roman" w:hAnsi="Times New Roman"/>
          <w:color w:val="000000"/>
          <w:sz w:val="22"/>
          <w:szCs w:val="22"/>
        </w:rPr>
        <w:tab/>
      </w:r>
      <w:r w:rsidR="00BB13E8" w:rsidRPr="00BB13E8">
        <w:rPr>
          <w:rFonts w:ascii="Times New Roman" w:hAnsi="Times New Roman"/>
          <w:color w:val="000000"/>
          <w:sz w:val="22"/>
          <w:szCs w:val="22"/>
        </w:rPr>
        <w:t>Clara has become adept at popping the child safety locks off of the drawers. Her parents must have installed the same ones in each room. When Clara finds one on the toilet that does not work the ways the others do, she has to</w:t>
      </w:r>
      <w:r w:rsidR="00BE7A83">
        <w:rPr>
          <w:rFonts w:ascii="Times New Roman" w:hAnsi="Times New Roman"/>
          <w:color w:val="000000"/>
          <w:sz w:val="22"/>
          <w:szCs w:val="22"/>
        </w:rPr>
        <w:t xml:space="preserve"> _____.</w:t>
      </w:r>
    </w:p>
    <w:p w14:paraId="1271B98F" w14:textId="77777777" w:rsidR="00BB13E8" w:rsidRPr="00BB13E8" w:rsidRDefault="00BB13E8" w:rsidP="00C92325">
      <w:pPr>
        <w:numPr>
          <w:ilvl w:val="0"/>
          <w:numId w:val="28"/>
        </w:numPr>
        <w:tabs>
          <w:tab w:val="left" w:pos="360"/>
        </w:tabs>
        <w:ind w:left="1440" w:hanging="720"/>
        <w:rPr>
          <w:rFonts w:ascii="Times New Roman" w:hAnsi="Times New Roman"/>
          <w:color w:val="000000"/>
          <w:sz w:val="22"/>
          <w:szCs w:val="22"/>
        </w:rPr>
      </w:pPr>
      <w:r w:rsidRPr="00BB13E8">
        <w:rPr>
          <w:rFonts w:ascii="Times New Roman" w:hAnsi="Times New Roman"/>
          <w:color w:val="000000"/>
          <w:sz w:val="22"/>
          <w:szCs w:val="22"/>
        </w:rPr>
        <w:t>assimilate</w:t>
      </w:r>
    </w:p>
    <w:p w14:paraId="2FE85E5E" w14:textId="77777777" w:rsidR="00BB13E8" w:rsidRPr="00BB13E8" w:rsidRDefault="00BB13E8" w:rsidP="00C92325">
      <w:pPr>
        <w:numPr>
          <w:ilvl w:val="0"/>
          <w:numId w:val="28"/>
        </w:numPr>
        <w:tabs>
          <w:tab w:val="left" w:pos="360"/>
        </w:tabs>
        <w:ind w:left="1440" w:hanging="720"/>
        <w:rPr>
          <w:rFonts w:ascii="Times New Roman" w:hAnsi="Times New Roman"/>
          <w:color w:val="000000"/>
          <w:sz w:val="22"/>
          <w:szCs w:val="22"/>
        </w:rPr>
      </w:pPr>
      <w:r w:rsidRPr="00BB13E8">
        <w:rPr>
          <w:rFonts w:ascii="Times New Roman" w:hAnsi="Times New Roman"/>
          <w:color w:val="000000"/>
          <w:sz w:val="22"/>
          <w:szCs w:val="22"/>
        </w:rPr>
        <w:t>accommodate</w:t>
      </w:r>
    </w:p>
    <w:p w14:paraId="00791791" w14:textId="77777777" w:rsidR="00BB13E8" w:rsidRPr="00BB13E8" w:rsidRDefault="00BB13E8" w:rsidP="00C92325">
      <w:pPr>
        <w:numPr>
          <w:ilvl w:val="0"/>
          <w:numId w:val="28"/>
        </w:numPr>
        <w:tabs>
          <w:tab w:val="left" w:pos="360"/>
        </w:tabs>
        <w:ind w:left="1440" w:hanging="720"/>
        <w:rPr>
          <w:rFonts w:ascii="Times New Roman" w:hAnsi="Times New Roman"/>
          <w:color w:val="000000"/>
          <w:sz w:val="22"/>
          <w:szCs w:val="22"/>
        </w:rPr>
      </w:pPr>
      <w:r w:rsidRPr="00BB13E8">
        <w:rPr>
          <w:rFonts w:ascii="Times New Roman" w:hAnsi="Times New Roman"/>
          <w:color w:val="000000"/>
          <w:sz w:val="22"/>
          <w:szCs w:val="22"/>
        </w:rPr>
        <w:t>restructure</w:t>
      </w:r>
    </w:p>
    <w:p w14:paraId="4089B9DE" w14:textId="77777777" w:rsidR="00BB13E8" w:rsidRPr="00BB13E8" w:rsidRDefault="00BB13E8" w:rsidP="00C92325">
      <w:pPr>
        <w:numPr>
          <w:ilvl w:val="0"/>
          <w:numId w:val="28"/>
        </w:numPr>
        <w:tabs>
          <w:tab w:val="left" w:pos="360"/>
        </w:tabs>
        <w:ind w:left="1440" w:hanging="720"/>
        <w:rPr>
          <w:rFonts w:ascii="Times New Roman" w:hAnsi="Times New Roman"/>
          <w:color w:val="000000"/>
          <w:sz w:val="22"/>
          <w:szCs w:val="22"/>
        </w:rPr>
      </w:pPr>
      <w:r w:rsidRPr="00BB13E8">
        <w:rPr>
          <w:rFonts w:ascii="Times New Roman" w:hAnsi="Times New Roman"/>
          <w:color w:val="000000"/>
          <w:sz w:val="22"/>
          <w:szCs w:val="22"/>
        </w:rPr>
        <w:t>construct</w:t>
      </w:r>
    </w:p>
    <w:p w14:paraId="281257A8" w14:textId="4F386381" w:rsidR="006918B9" w:rsidRDefault="00BB13E8" w:rsidP="00BB13E8">
      <w:pPr>
        <w:rPr>
          <w:rFonts w:ascii="Times New Roman" w:hAnsi="Times New Roman"/>
          <w:sz w:val="22"/>
          <w:szCs w:val="22"/>
        </w:rPr>
      </w:pPr>
      <w:r w:rsidRPr="00BB13E8">
        <w:rPr>
          <w:rFonts w:ascii="Times New Roman" w:hAnsi="Times New Roman"/>
          <w:sz w:val="22"/>
          <w:szCs w:val="22"/>
        </w:rPr>
        <w:t>Answer: B</w:t>
      </w:r>
    </w:p>
    <w:p w14:paraId="3281F144" w14:textId="08D9D6CE" w:rsidR="00BB13E8" w:rsidRPr="00BB13E8" w:rsidRDefault="00BB13E8" w:rsidP="00BB13E8">
      <w:pPr>
        <w:rPr>
          <w:rFonts w:ascii="Times New Roman" w:hAnsi="Times New Roman"/>
          <w:sz w:val="22"/>
          <w:szCs w:val="22"/>
        </w:rPr>
      </w:pPr>
      <w:r w:rsidRPr="00BB13E8">
        <w:rPr>
          <w:rFonts w:ascii="Times New Roman" w:hAnsi="Times New Roman"/>
          <w:sz w:val="22"/>
          <w:szCs w:val="22"/>
        </w:rPr>
        <w:t>Difficulty: 2</w:t>
      </w:r>
    </w:p>
    <w:p w14:paraId="3E11845C" w14:textId="77777777" w:rsidR="00BB13E8" w:rsidRDefault="00BB13E8" w:rsidP="00BB13E8">
      <w:pPr>
        <w:rPr>
          <w:rFonts w:ascii="Times New Roman" w:hAnsi="Times New Roman"/>
          <w:sz w:val="22"/>
          <w:szCs w:val="22"/>
        </w:rPr>
      </w:pPr>
      <w:r w:rsidRPr="00BB13E8">
        <w:rPr>
          <w:rFonts w:ascii="Times New Roman" w:hAnsi="Times New Roman"/>
          <w:sz w:val="22"/>
          <w:szCs w:val="22"/>
        </w:rPr>
        <w:t>Page: 23</w:t>
      </w:r>
    </w:p>
    <w:p w14:paraId="410FA247" w14:textId="334FCB06" w:rsidR="001D74BB" w:rsidRPr="00BB13E8" w:rsidRDefault="001D74BB" w:rsidP="00BB13E8">
      <w:pPr>
        <w:rPr>
          <w:rFonts w:ascii="Times New Roman" w:hAnsi="Times New Roman"/>
          <w:sz w:val="22"/>
          <w:szCs w:val="22"/>
        </w:rPr>
      </w:pPr>
      <w:r>
        <w:rPr>
          <w:rFonts w:ascii="Times New Roman" w:hAnsi="Times New Roman"/>
          <w:sz w:val="22"/>
          <w:szCs w:val="22"/>
        </w:rPr>
        <w:t xml:space="preserve">Skill: </w:t>
      </w:r>
      <w:r w:rsidR="001E29C5">
        <w:rPr>
          <w:rFonts w:ascii="Times New Roman" w:hAnsi="Times New Roman"/>
          <w:sz w:val="22"/>
          <w:szCs w:val="22"/>
        </w:rPr>
        <w:t>A</w:t>
      </w:r>
    </w:p>
    <w:p w14:paraId="0FD14401" w14:textId="77777777" w:rsidR="00BB13E8" w:rsidRPr="00BB13E8" w:rsidRDefault="00BB13E8" w:rsidP="00BB13E8">
      <w:pPr>
        <w:rPr>
          <w:rFonts w:ascii="Times New Roman" w:hAnsi="Times New Roman"/>
          <w:sz w:val="22"/>
          <w:szCs w:val="22"/>
        </w:rPr>
      </w:pPr>
      <w:r w:rsidRPr="00BB13E8">
        <w:rPr>
          <w:rFonts w:ascii="Times New Roman" w:hAnsi="Times New Roman"/>
          <w:sz w:val="22"/>
          <w:szCs w:val="22"/>
        </w:rPr>
        <w:t>Learning Objective: 1.7</w:t>
      </w:r>
    </w:p>
    <w:p w14:paraId="6A2A9568" w14:textId="77777777" w:rsidR="00BB13E8" w:rsidRPr="00BB13E8" w:rsidRDefault="00BB13E8" w:rsidP="00BB13E8">
      <w:pPr>
        <w:rPr>
          <w:rFonts w:ascii="Times New Roman" w:hAnsi="Times New Roman"/>
          <w:sz w:val="22"/>
          <w:szCs w:val="22"/>
        </w:rPr>
      </w:pPr>
      <w:r w:rsidRPr="00BB13E8">
        <w:rPr>
          <w:rFonts w:ascii="Times New Roman" w:hAnsi="Times New Roman"/>
          <w:sz w:val="22"/>
          <w:szCs w:val="22"/>
        </w:rPr>
        <w:t>Bloom’s Taxonomy Level: Apply</w:t>
      </w:r>
    </w:p>
    <w:p w14:paraId="7EB295B6" w14:textId="77777777" w:rsidR="00BB13E8" w:rsidRPr="00BB13E8" w:rsidRDefault="00BB13E8" w:rsidP="00A53300">
      <w:pPr>
        <w:tabs>
          <w:tab w:val="left" w:pos="720"/>
        </w:tabs>
        <w:ind w:left="720" w:hanging="720"/>
        <w:rPr>
          <w:rFonts w:ascii="Times New Roman" w:hAnsi="Times New Roman"/>
          <w:color w:val="0000FF"/>
          <w:sz w:val="22"/>
          <w:szCs w:val="24"/>
        </w:rPr>
      </w:pPr>
    </w:p>
    <w:p w14:paraId="24266CA4" w14:textId="70D21BFD" w:rsidR="00BB13E8" w:rsidRPr="00BB13E8" w:rsidRDefault="00433433" w:rsidP="004470A4">
      <w:pPr>
        <w:ind w:left="720" w:hanging="720"/>
        <w:rPr>
          <w:rFonts w:ascii="Times New Roman" w:hAnsi="Times New Roman"/>
          <w:sz w:val="22"/>
          <w:szCs w:val="22"/>
        </w:rPr>
      </w:pPr>
      <w:r>
        <w:rPr>
          <w:rFonts w:ascii="Times New Roman" w:hAnsi="Times New Roman"/>
          <w:sz w:val="22"/>
          <w:szCs w:val="22"/>
        </w:rPr>
        <w:t>81.</w:t>
      </w:r>
      <w:r w:rsidR="00E7693C">
        <w:rPr>
          <w:rFonts w:ascii="Times New Roman" w:hAnsi="Times New Roman"/>
          <w:sz w:val="22"/>
          <w:szCs w:val="22"/>
        </w:rPr>
        <w:tab/>
      </w:r>
      <w:r w:rsidR="00BB13E8" w:rsidRPr="00BB13E8">
        <w:rPr>
          <w:rFonts w:ascii="Times New Roman" w:hAnsi="Times New Roman"/>
          <w:sz w:val="22"/>
          <w:szCs w:val="22"/>
        </w:rPr>
        <w:t>Piaget is a cognitive constructivist theorist. Vygotsky is a</w:t>
      </w:r>
      <w:r w:rsidR="00BE7A83">
        <w:rPr>
          <w:rFonts w:ascii="Times New Roman" w:hAnsi="Times New Roman"/>
          <w:sz w:val="22"/>
          <w:szCs w:val="22"/>
        </w:rPr>
        <w:t xml:space="preserve"> _____.</w:t>
      </w:r>
    </w:p>
    <w:p w14:paraId="71229D6D" w14:textId="4788A016" w:rsidR="00BB13E8" w:rsidRPr="00BB13E8" w:rsidRDefault="00BB13E8" w:rsidP="00C92325">
      <w:pPr>
        <w:numPr>
          <w:ilvl w:val="0"/>
          <w:numId w:val="30"/>
        </w:numPr>
        <w:ind w:left="1440" w:hanging="720"/>
        <w:rPr>
          <w:rFonts w:ascii="Times New Roman" w:hAnsi="Times New Roman"/>
          <w:sz w:val="22"/>
          <w:szCs w:val="22"/>
        </w:rPr>
      </w:pPr>
      <w:r w:rsidRPr="00BB13E8">
        <w:rPr>
          <w:rFonts w:ascii="Times New Roman" w:hAnsi="Times New Roman"/>
          <w:sz w:val="22"/>
          <w:szCs w:val="22"/>
        </w:rPr>
        <w:t>behaviorist</w:t>
      </w:r>
    </w:p>
    <w:p w14:paraId="57FE543C" w14:textId="5F724A7A" w:rsidR="00BB13E8" w:rsidRPr="00BB13E8" w:rsidRDefault="00BB13E8" w:rsidP="00C92325">
      <w:pPr>
        <w:numPr>
          <w:ilvl w:val="0"/>
          <w:numId w:val="30"/>
        </w:numPr>
        <w:ind w:left="1440" w:hanging="720"/>
        <w:rPr>
          <w:rFonts w:ascii="Times New Roman" w:hAnsi="Times New Roman"/>
          <w:sz w:val="22"/>
          <w:szCs w:val="22"/>
        </w:rPr>
      </w:pPr>
      <w:r w:rsidRPr="00BB13E8">
        <w:rPr>
          <w:rFonts w:ascii="Times New Roman" w:hAnsi="Times New Roman"/>
          <w:sz w:val="22"/>
          <w:szCs w:val="22"/>
        </w:rPr>
        <w:t>social constructivist</w:t>
      </w:r>
    </w:p>
    <w:p w14:paraId="52F26287" w14:textId="3EA00608" w:rsidR="00BB13E8" w:rsidRPr="00BB13E8" w:rsidRDefault="00BB13E8" w:rsidP="00C92325">
      <w:pPr>
        <w:numPr>
          <w:ilvl w:val="0"/>
          <w:numId w:val="30"/>
        </w:numPr>
        <w:ind w:left="1440" w:hanging="720"/>
        <w:rPr>
          <w:rFonts w:ascii="Times New Roman" w:hAnsi="Times New Roman"/>
          <w:sz w:val="22"/>
          <w:szCs w:val="22"/>
        </w:rPr>
      </w:pPr>
      <w:r w:rsidRPr="00BB13E8">
        <w:rPr>
          <w:rFonts w:ascii="Times New Roman" w:hAnsi="Times New Roman"/>
          <w:sz w:val="22"/>
          <w:szCs w:val="22"/>
        </w:rPr>
        <w:t>Freudian theorist</w:t>
      </w:r>
    </w:p>
    <w:p w14:paraId="37BAC1FD" w14:textId="1C144756" w:rsidR="00BB13E8" w:rsidRPr="00BB13E8" w:rsidRDefault="00BB13E8" w:rsidP="00C92325">
      <w:pPr>
        <w:numPr>
          <w:ilvl w:val="0"/>
          <w:numId w:val="30"/>
        </w:numPr>
        <w:ind w:left="1440" w:hanging="720"/>
        <w:rPr>
          <w:rFonts w:ascii="Times New Roman" w:hAnsi="Times New Roman"/>
          <w:sz w:val="22"/>
          <w:szCs w:val="22"/>
        </w:rPr>
      </w:pPr>
      <w:r w:rsidRPr="00BB13E8">
        <w:rPr>
          <w:rFonts w:ascii="Times New Roman" w:hAnsi="Times New Roman"/>
          <w:sz w:val="22"/>
          <w:szCs w:val="22"/>
        </w:rPr>
        <w:t>learning theorist</w:t>
      </w:r>
    </w:p>
    <w:p w14:paraId="042534FA" w14:textId="77777777" w:rsidR="006918B9" w:rsidRDefault="00BB13E8" w:rsidP="00BB13E8">
      <w:pPr>
        <w:rPr>
          <w:rFonts w:ascii="Times New Roman" w:hAnsi="Times New Roman"/>
          <w:sz w:val="22"/>
          <w:szCs w:val="22"/>
        </w:rPr>
      </w:pPr>
      <w:r w:rsidRPr="00BB13E8">
        <w:rPr>
          <w:rFonts w:ascii="Times New Roman" w:hAnsi="Times New Roman"/>
          <w:sz w:val="22"/>
          <w:szCs w:val="22"/>
        </w:rPr>
        <w:t>Answer: B</w:t>
      </w:r>
    </w:p>
    <w:p w14:paraId="27463071" w14:textId="62B9920F" w:rsidR="00BB13E8" w:rsidRPr="00BB13E8" w:rsidRDefault="00BB13E8" w:rsidP="00BB13E8">
      <w:pPr>
        <w:rPr>
          <w:rFonts w:ascii="Times New Roman" w:hAnsi="Times New Roman"/>
          <w:sz w:val="22"/>
          <w:szCs w:val="22"/>
        </w:rPr>
      </w:pPr>
      <w:r w:rsidRPr="00BB13E8">
        <w:rPr>
          <w:rFonts w:ascii="Times New Roman" w:hAnsi="Times New Roman"/>
          <w:sz w:val="22"/>
          <w:szCs w:val="22"/>
        </w:rPr>
        <w:t>Difficulty: 2</w:t>
      </w:r>
    </w:p>
    <w:p w14:paraId="4ABD19B8" w14:textId="77777777" w:rsidR="00BB13E8" w:rsidRDefault="00BB13E8" w:rsidP="00BB13E8">
      <w:pPr>
        <w:rPr>
          <w:rFonts w:ascii="Times New Roman" w:hAnsi="Times New Roman"/>
          <w:sz w:val="22"/>
          <w:szCs w:val="22"/>
        </w:rPr>
      </w:pPr>
      <w:r w:rsidRPr="00BB13E8">
        <w:rPr>
          <w:rFonts w:ascii="Times New Roman" w:hAnsi="Times New Roman"/>
          <w:sz w:val="22"/>
          <w:szCs w:val="22"/>
        </w:rPr>
        <w:t>Page: 25</w:t>
      </w:r>
    </w:p>
    <w:p w14:paraId="53908A4C" w14:textId="172C7E33" w:rsidR="00433433" w:rsidRPr="00BB13E8" w:rsidRDefault="00433433" w:rsidP="00BB13E8">
      <w:pPr>
        <w:rPr>
          <w:rFonts w:ascii="Times New Roman" w:hAnsi="Times New Roman"/>
          <w:sz w:val="22"/>
          <w:szCs w:val="22"/>
        </w:rPr>
      </w:pPr>
      <w:r>
        <w:rPr>
          <w:rFonts w:ascii="Times New Roman" w:hAnsi="Times New Roman"/>
          <w:sz w:val="22"/>
          <w:szCs w:val="22"/>
        </w:rPr>
        <w:t xml:space="preserve">Skill: </w:t>
      </w:r>
      <w:r w:rsidR="00A27583">
        <w:rPr>
          <w:rFonts w:ascii="Times New Roman" w:hAnsi="Times New Roman"/>
          <w:sz w:val="22"/>
          <w:szCs w:val="22"/>
        </w:rPr>
        <w:t>F</w:t>
      </w:r>
    </w:p>
    <w:p w14:paraId="6B16795F" w14:textId="77777777" w:rsidR="00BB13E8" w:rsidRPr="00BB13E8" w:rsidRDefault="00BB13E8" w:rsidP="00BB13E8">
      <w:pPr>
        <w:rPr>
          <w:rFonts w:ascii="Times New Roman" w:hAnsi="Times New Roman"/>
          <w:sz w:val="22"/>
          <w:szCs w:val="22"/>
        </w:rPr>
      </w:pPr>
      <w:r w:rsidRPr="00BB13E8">
        <w:rPr>
          <w:rFonts w:ascii="Times New Roman" w:hAnsi="Times New Roman"/>
          <w:sz w:val="22"/>
          <w:szCs w:val="22"/>
        </w:rPr>
        <w:t>Learning Objective: 1.7</w:t>
      </w:r>
    </w:p>
    <w:p w14:paraId="583B23B4" w14:textId="77777777" w:rsidR="00BB13E8" w:rsidRPr="00BB13E8" w:rsidRDefault="00BB13E8" w:rsidP="00BB13E8">
      <w:pPr>
        <w:rPr>
          <w:rFonts w:ascii="Times New Roman" w:hAnsi="Times New Roman"/>
          <w:sz w:val="22"/>
          <w:szCs w:val="22"/>
        </w:rPr>
      </w:pPr>
      <w:r w:rsidRPr="00BB13E8">
        <w:rPr>
          <w:rFonts w:ascii="Times New Roman" w:hAnsi="Times New Roman"/>
          <w:sz w:val="22"/>
          <w:szCs w:val="22"/>
        </w:rPr>
        <w:t>Bloom’s Taxonomy Level: Remember</w:t>
      </w:r>
    </w:p>
    <w:p w14:paraId="6FD58355" w14:textId="77777777" w:rsidR="00BB13E8" w:rsidRDefault="00BB13E8" w:rsidP="00A53300">
      <w:pPr>
        <w:tabs>
          <w:tab w:val="left" w:pos="720"/>
        </w:tabs>
        <w:ind w:left="720" w:hanging="720"/>
        <w:rPr>
          <w:rFonts w:ascii="Times New Roman" w:hAnsi="Times New Roman"/>
          <w:color w:val="0000FF"/>
          <w:sz w:val="22"/>
          <w:szCs w:val="24"/>
        </w:rPr>
      </w:pPr>
    </w:p>
    <w:p w14:paraId="6D1C5700" w14:textId="3ECC2D78" w:rsidR="00BB13E8" w:rsidRPr="00BB13E8" w:rsidRDefault="00433433" w:rsidP="004470A4">
      <w:pPr>
        <w:ind w:left="720" w:hanging="720"/>
        <w:rPr>
          <w:rFonts w:ascii="Times New Roman" w:hAnsi="Times New Roman"/>
          <w:sz w:val="22"/>
          <w:szCs w:val="22"/>
        </w:rPr>
      </w:pPr>
      <w:r>
        <w:rPr>
          <w:rFonts w:ascii="Times New Roman" w:hAnsi="Times New Roman"/>
          <w:sz w:val="22"/>
          <w:szCs w:val="22"/>
        </w:rPr>
        <w:t>82.</w:t>
      </w:r>
      <w:r w:rsidR="00BE7A83">
        <w:rPr>
          <w:rFonts w:ascii="Times New Roman" w:hAnsi="Times New Roman"/>
          <w:sz w:val="22"/>
          <w:szCs w:val="22"/>
        </w:rPr>
        <w:tab/>
      </w:r>
      <w:r w:rsidR="00BB13E8" w:rsidRPr="00BB13E8">
        <w:rPr>
          <w:rFonts w:ascii="Times New Roman" w:hAnsi="Times New Roman"/>
          <w:sz w:val="22"/>
          <w:szCs w:val="22"/>
        </w:rPr>
        <w:t>Vygotsky’s zone of proximal development was</w:t>
      </w:r>
      <w:r w:rsidR="00BE7A83">
        <w:rPr>
          <w:rFonts w:ascii="Times New Roman" w:hAnsi="Times New Roman"/>
          <w:sz w:val="22"/>
          <w:szCs w:val="22"/>
        </w:rPr>
        <w:t xml:space="preserve"> _____.</w:t>
      </w:r>
    </w:p>
    <w:p w14:paraId="73429667" w14:textId="39F93B65" w:rsidR="00BB13E8" w:rsidRPr="00BB13E8" w:rsidRDefault="00BB13E8" w:rsidP="00C92325">
      <w:pPr>
        <w:numPr>
          <w:ilvl w:val="0"/>
          <w:numId w:val="31"/>
        </w:numPr>
        <w:ind w:left="1440" w:hanging="720"/>
        <w:rPr>
          <w:rFonts w:ascii="Times New Roman" w:hAnsi="Times New Roman"/>
          <w:sz w:val="22"/>
          <w:szCs w:val="22"/>
        </w:rPr>
      </w:pPr>
      <w:r w:rsidRPr="00BB13E8">
        <w:rPr>
          <w:rFonts w:ascii="Times New Roman" w:hAnsi="Times New Roman"/>
          <w:sz w:val="22"/>
          <w:szCs w:val="22"/>
        </w:rPr>
        <w:t>the area in which children function best</w:t>
      </w:r>
    </w:p>
    <w:p w14:paraId="5C90F3EA" w14:textId="296873A0" w:rsidR="00BB13E8" w:rsidRPr="00BB13E8" w:rsidRDefault="00BB13E8" w:rsidP="00C92325">
      <w:pPr>
        <w:numPr>
          <w:ilvl w:val="0"/>
          <w:numId w:val="31"/>
        </w:numPr>
        <w:ind w:left="1440" w:hanging="720"/>
        <w:rPr>
          <w:rFonts w:ascii="Times New Roman" w:hAnsi="Times New Roman"/>
          <w:sz w:val="22"/>
          <w:szCs w:val="22"/>
        </w:rPr>
      </w:pPr>
      <w:r w:rsidRPr="00BB13E8">
        <w:rPr>
          <w:rFonts w:ascii="Times New Roman" w:hAnsi="Times New Roman"/>
          <w:sz w:val="22"/>
          <w:szCs w:val="22"/>
        </w:rPr>
        <w:t>the space between where children function independently and where they need adult assistance</w:t>
      </w:r>
    </w:p>
    <w:p w14:paraId="3FEA33A5" w14:textId="2728841D" w:rsidR="00BB13E8" w:rsidRPr="00BB13E8" w:rsidRDefault="00BB13E8" w:rsidP="00C92325">
      <w:pPr>
        <w:numPr>
          <w:ilvl w:val="0"/>
          <w:numId w:val="31"/>
        </w:numPr>
        <w:ind w:left="1440" w:hanging="720"/>
        <w:rPr>
          <w:rFonts w:ascii="Times New Roman" w:hAnsi="Times New Roman"/>
          <w:sz w:val="22"/>
          <w:szCs w:val="22"/>
        </w:rPr>
      </w:pPr>
      <w:r w:rsidRPr="00BB13E8">
        <w:rPr>
          <w:rFonts w:ascii="Times New Roman" w:hAnsi="Times New Roman"/>
          <w:sz w:val="22"/>
          <w:szCs w:val="22"/>
        </w:rPr>
        <w:t>the cognitive state they have achieved</w:t>
      </w:r>
    </w:p>
    <w:p w14:paraId="16CC2067" w14:textId="58610ED8" w:rsidR="00BB13E8" w:rsidRPr="00BB13E8" w:rsidRDefault="00BB13E8" w:rsidP="00C92325">
      <w:pPr>
        <w:numPr>
          <w:ilvl w:val="0"/>
          <w:numId w:val="31"/>
        </w:numPr>
        <w:ind w:left="1440" w:hanging="720"/>
        <w:rPr>
          <w:rFonts w:ascii="Times New Roman" w:hAnsi="Times New Roman"/>
          <w:sz w:val="22"/>
          <w:szCs w:val="22"/>
        </w:rPr>
      </w:pPr>
      <w:r w:rsidRPr="00BB13E8">
        <w:rPr>
          <w:rFonts w:ascii="Times New Roman" w:hAnsi="Times New Roman"/>
          <w:sz w:val="22"/>
          <w:szCs w:val="22"/>
        </w:rPr>
        <w:t>language</w:t>
      </w:r>
    </w:p>
    <w:p w14:paraId="712A822B" w14:textId="77777777" w:rsidR="006918B9" w:rsidRDefault="00BB13E8" w:rsidP="00BB13E8">
      <w:pPr>
        <w:rPr>
          <w:rFonts w:ascii="Times New Roman" w:hAnsi="Times New Roman"/>
          <w:sz w:val="22"/>
          <w:szCs w:val="22"/>
        </w:rPr>
      </w:pPr>
      <w:r w:rsidRPr="00BB13E8">
        <w:rPr>
          <w:rFonts w:ascii="Times New Roman" w:hAnsi="Times New Roman"/>
          <w:sz w:val="22"/>
          <w:szCs w:val="22"/>
        </w:rPr>
        <w:t>Answer: B</w:t>
      </w:r>
    </w:p>
    <w:p w14:paraId="1DB441B5" w14:textId="226E0109" w:rsidR="00BB13E8" w:rsidRPr="00BB13E8" w:rsidRDefault="00BB13E8" w:rsidP="00BB13E8">
      <w:pPr>
        <w:rPr>
          <w:rFonts w:ascii="Times New Roman" w:hAnsi="Times New Roman"/>
          <w:sz w:val="22"/>
          <w:szCs w:val="22"/>
        </w:rPr>
      </w:pPr>
      <w:r w:rsidRPr="00BB13E8">
        <w:rPr>
          <w:rFonts w:ascii="Times New Roman" w:hAnsi="Times New Roman"/>
          <w:sz w:val="22"/>
          <w:szCs w:val="22"/>
        </w:rPr>
        <w:t>Difficulty: 2</w:t>
      </w:r>
    </w:p>
    <w:p w14:paraId="274980B7" w14:textId="77777777" w:rsidR="00BB13E8" w:rsidRDefault="00BB13E8" w:rsidP="00BB13E8">
      <w:pPr>
        <w:rPr>
          <w:rFonts w:ascii="Times New Roman" w:hAnsi="Times New Roman"/>
          <w:sz w:val="22"/>
          <w:szCs w:val="22"/>
        </w:rPr>
      </w:pPr>
      <w:r w:rsidRPr="00BB13E8">
        <w:rPr>
          <w:rFonts w:ascii="Times New Roman" w:hAnsi="Times New Roman"/>
          <w:sz w:val="22"/>
          <w:szCs w:val="22"/>
        </w:rPr>
        <w:t>Page: 25</w:t>
      </w:r>
    </w:p>
    <w:p w14:paraId="49DBBCA7" w14:textId="20F215EA" w:rsidR="00433433" w:rsidRPr="00BB13E8" w:rsidRDefault="00433433" w:rsidP="00BB13E8">
      <w:pPr>
        <w:rPr>
          <w:rFonts w:ascii="Times New Roman" w:hAnsi="Times New Roman"/>
          <w:sz w:val="22"/>
          <w:szCs w:val="22"/>
        </w:rPr>
      </w:pPr>
      <w:r>
        <w:rPr>
          <w:rFonts w:ascii="Times New Roman" w:hAnsi="Times New Roman"/>
          <w:sz w:val="22"/>
          <w:szCs w:val="22"/>
        </w:rPr>
        <w:t xml:space="preserve">Skill: </w:t>
      </w:r>
      <w:r w:rsidR="00461825">
        <w:rPr>
          <w:rFonts w:ascii="Times New Roman" w:hAnsi="Times New Roman"/>
          <w:sz w:val="22"/>
          <w:szCs w:val="22"/>
        </w:rPr>
        <w:t>C</w:t>
      </w:r>
    </w:p>
    <w:p w14:paraId="0DE13A26" w14:textId="77777777" w:rsidR="00BB13E8" w:rsidRPr="00BB13E8" w:rsidRDefault="00BB13E8" w:rsidP="00BB13E8">
      <w:pPr>
        <w:rPr>
          <w:rFonts w:ascii="Times New Roman" w:hAnsi="Times New Roman"/>
          <w:sz w:val="22"/>
          <w:szCs w:val="22"/>
        </w:rPr>
      </w:pPr>
      <w:r w:rsidRPr="00BB13E8">
        <w:rPr>
          <w:rFonts w:ascii="Times New Roman" w:hAnsi="Times New Roman"/>
          <w:sz w:val="22"/>
          <w:szCs w:val="22"/>
        </w:rPr>
        <w:t>Learning Objective: 1.7</w:t>
      </w:r>
    </w:p>
    <w:p w14:paraId="1480715D" w14:textId="77777777" w:rsidR="00BB13E8" w:rsidRPr="00BB13E8" w:rsidRDefault="00BB13E8" w:rsidP="00BB13E8">
      <w:pPr>
        <w:tabs>
          <w:tab w:val="left" w:pos="720"/>
        </w:tabs>
        <w:ind w:left="720" w:hanging="720"/>
        <w:rPr>
          <w:rFonts w:ascii="Times New Roman" w:hAnsi="Times New Roman"/>
          <w:color w:val="0000FF"/>
          <w:sz w:val="22"/>
          <w:szCs w:val="24"/>
        </w:rPr>
      </w:pPr>
      <w:r w:rsidRPr="00BB13E8">
        <w:rPr>
          <w:rFonts w:ascii="Times New Roman" w:hAnsi="Times New Roman"/>
          <w:sz w:val="22"/>
          <w:szCs w:val="22"/>
        </w:rPr>
        <w:lastRenderedPageBreak/>
        <w:t>Bloom’s Taxonomy Level: Understand</w:t>
      </w:r>
    </w:p>
    <w:p w14:paraId="25BFAF0B" w14:textId="77777777" w:rsidR="00BB13E8" w:rsidRDefault="00BB13E8" w:rsidP="00A53300">
      <w:pPr>
        <w:tabs>
          <w:tab w:val="left" w:pos="720"/>
        </w:tabs>
        <w:ind w:left="720" w:hanging="720"/>
        <w:rPr>
          <w:rFonts w:ascii="Times New Roman" w:hAnsi="Times New Roman"/>
          <w:color w:val="0000FF"/>
          <w:sz w:val="22"/>
          <w:szCs w:val="24"/>
        </w:rPr>
      </w:pPr>
    </w:p>
    <w:p w14:paraId="45AB0FFD" w14:textId="0B939BCF" w:rsidR="00BB13E8" w:rsidRPr="00D20ECE" w:rsidRDefault="00433433" w:rsidP="004470A4">
      <w:pPr>
        <w:ind w:left="720" w:hanging="720"/>
        <w:rPr>
          <w:rFonts w:ascii="Times New Roman" w:hAnsi="Times New Roman"/>
          <w:sz w:val="22"/>
          <w:szCs w:val="22"/>
        </w:rPr>
      </w:pPr>
      <w:r>
        <w:rPr>
          <w:rFonts w:ascii="Times New Roman" w:hAnsi="Times New Roman"/>
          <w:sz w:val="22"/>
          <w:szCs w:val="22"/>
        </w:rPr>
        <w:t>83.</w:t>
      </w:r>
      <w:r w:rsidR="00BE7A83">
        <w:rPr>
          <w:rFonts w:ascii="Times New Roman" w:hAnsi="Times New Roman"/>
          <w:sz w:val="22"/>
          <w:szCs w:val="22"/>
        </w:rPr>
        <w:tab/>
      </w:r>
      <w:r w:rsidR="00BB13E8" w:rsidRPr="00D20ECE">
        <w:rPr>
          <w:rFonts w:ascii="Times New Roman" w:hAnsi="Times New Roman"/>
          <w:sz w:val="22"/>
          <w:szCs w:val="22"/>
        </w:rPr>
        <w:t>Barbara can write most of her letters by herself, but there are a few that she needs her teacher’s help with. Vygotsky would say that this best illustrates</w:t>
      </w:r>
      <w:r w:rsidR="00BE7A83">
        <w:rPr>
          <w:rFonts w:ascii="Times New Roman" w:hAnsi="Times New Roman"/>
          <w:sz w:val="22"/>
          <w:szCs w:val="22"/>
        </w:rPr>
        <w:t xml:space="preserve"> _____.</w:t>
      </w:r>
    </w:p>
    <w:p w14:paraId="4E913254" w14:textId="38CD1935" w:rsidR="00BB13E8" w:rsidRPr="00D20ECE" w:rsidRDefault="00BB13E8" w:rsidP="00C92325">
      <w:pPr>
        <w:numPr>
          <w:ilvl w:val="0"/>
          <w:numId w:val="32"/>
        </w:numPr>
        <w:ind w:left="1440" w:hanging="720"/>
        <w:rPr>
          <w:rFonts w:ascii="Times New Roman" w:hAnsi="Times New Roman"/>
          <w:sz w:val="22"/>
          <w:szCs w:val="22"/>
        </w:rPr>
      </w:pPr>
      <w:r w:rsidRPr="00D20ECE">
        <w:rPr>
          <w:rFonts w:ascii="Times New Roman" w:hAnsi="Times New Roman"/>
          <w:sz w:val="22"/>
          <w:szCs w:val="22"/>
        </w:rPr>
        <w:t>accommodation</w:t>
      </w:r>
    </w:p>
    <w:p w14:paraId="33449D0E" w14:textId="77777777" w:rsidR="00BB13E8" w:rsidRPr="00D20ECE" w:rsidRDefault="00BB13E8" w:rsidP="00C92325">
      <w:pPr>
        <w:numPr>
          <w:ilvl w:val="0"/>
          <w:numId w:val="32"/>
        </w:numPr>
        <w:ind w:left="1440" w:hanging="720"/>
        <w:rPr>
          <w:rFonts w:ascii="Times New Roman" w:hAnsi="Times New Roman"/>
          <w:sz w:val="22"/>
          <w:szCs w:val="22"/>
        </w:rPr>
      </w:pPr>
      <w:r w:rsidRPr="00D20ECE">
        <w:rPr>
          <w:rFonts w:ascii="Times New Roman" w:hAnsi="Times New Roman"/>
          <w:sz w:val="22"/>
          <w:szCs w:val="22"/>
        </w:rPr>
        <w:t>scaffolding</w:t>
      </w:r>
    </w:p>
    <w:p w14:paraId="2F72D163" w14:textId="56DE4445" w:rsidR="00BB13E8" w:rsidRPr="00D20ECE" w:rsidRDefault="00BB13E8" w:rsidP="00C92325">
      <w:pPr>
        <w:numPr>
          <w:ilvl w:val="0"/>
          <w:numId w:val="32"/>
        </w:numPr>
        <w:ind w:left="1440" w:hanging="720"/>
        <w:rPr>
          <w:rFonts w:ascii="Times New Roman" w:hAnsi="Times New Roman"/>
          <w:sz w:val="22"/>
          <w:szCs w:val="22"/>
        </w:rPr>
      </w:pPr>
      <w:r w:rsidRPr="00D20ECE">
        <w:rPr>
          <w:rFonts w:ascii="Times New Roman" w:hAnsi="Times New Roman"/>
          <w:sz w:val="22"/>
          <w:szCs w:val="22"/>
        </w:rPr>
        <w:t>assimilationzone of proximal development</w:t>
      </w:r>
    </w:p>
    <w:p w14:paraId="0E5F6F33" w14:textId="27EDFC49" w:rsidR="006918B9" w:rsidRDefault="00BB13E8" w:rsidP="00BB13E8">
      <w:pPr>
        <w:rPr>
          <w:rFonts w:ascii="Times New Roman" w:hAnsi="Times New Roman"/>
          <w:sz w:val="22"/>
          <w:szCs w:val="22"/>
        </w:rPr>
      </w:pPr>
      <w:r w:rsidRPr="00D20ECE">
        <w:rPr>
          <w:rFonts w:ascii="Times New Roman" w:hAnsi="Times New Roman"/>
          <w:sz w:val="22"/>
          <w:szCs w:val="22"/>
        </w:rPr>
        <w:t>Answer: D</w:t>
      </w:r>
    </w:p>
    <w:p w14:paraId="04EF3947" w14:textId="06D0ABE7" w:rsidR="00BB13E8" w:rsidRPr="00D20ECE" w:rsidRDefault="00BB13E8" w:rsidP="00BB13E8">
      <w:pPr>
        <w:rPr>
          <w:rFonts w:ascii="Times New Roman" w:hAnsi="Times New Roman"/>
          <w:sz w:val="22"/>
          <w:szCs w:val="22"/>
        </w:rPr>
      </w:pPr>
      <w:r w:rsidRPr="00D20ECE">
        <w:rPr>
          <w:rFonts w:ascii="Times New Roman" w:hAnsi="Times New Roman"/>
          <w:sz w:val="22"/>
          <w:szCs w:val="22"/>
        </w:rPr>
        <w:t>Difficulty: 2</w:t>
      </w:r>
    </w:p>
    <w:p w14:paraId="687517E1" w14:textId="77777777" w:rsidR="00BB13E8" w:rsidRDefault="00BB13E8" w:rsidP="00BB13E8">
      <w:pPr>
        <w:rPr>
          <w:rFonts w:ascii="Times New Roman" w:hAnsi="Times New Roman"/>
          <w:sz w:val="22"/>
          <w:szCs w:val="22"/>
        </w:rPr>
      </w:pPr>
      <w:r w:rsidRPr="00D20ECE">
        <w:rPr>
          <w:rFonts w:ascii="Times New Roman" w:hAnsi="Times New Roman"/>
          <w:sz w:val="22"/>
          <w:szCs w:val="22"/>
        </w:rPr>
        <w:t>Page: 25</w:t>
      </w:r>
    </w:p>
    <w:p w14:paraId="6F2210B1" w14:textId="023F6C02" w:rsidR="00433433" w:rsidRPr="00D20ECE" w:rsidRDefault="00433433" w:rsidP="00BB13E8">
      <w:pPr>
        <w:rPr>
          <w:rFonts w:ascii="Times New Roman" w:hAnsi="Times New Roman"/>
          <w:sz w:val="22"/>
          <w:szCs w:val="22"/>
        </w:rPr>
      </w:pPr>
      <w:r>
        <w:rPr>
          <w:rFonts w:ascii="Times New Roman" w:hAnsi="Times New Roman"/>
          <w:sz w:val="22"/>
          <w:szCs w:val="22"/>
        </w:rPr>
        <w:t xml:space="preserve">Skill: </w:t>
      </w:r>
      <w:r w:rsidR="006A6472">
        <w:rPr>
          <w:rFonts w:ascii="Times New Roman" w:hAnsi="Times New Roman"/>
          <w:sz w:val="22"/>
          <w:szCs w:val="22"/>
        </w:rPr>
        <w:t>A</w:t>
      </w:r>
    </w:p>
    <w:p w14:paraId="08E73D1B" w14:textId="77777777" w:rsidR="00BB13E8" w:rsidRPr="00D20ECE" w:rsidRDefault="00BB13E8" w:rsidP="00BB13E8">
      <w:pPr>
        <w:rPr>
          <w:rFonts w:ascii="Times New Roman" w:hAnsi="Times New Roman"/>
          <w:sz w:val="22"/>
          <w:szCs w:val="22"/>
        </w:rPr>
      </w:pPr>
      <w:r w:rsidRPr="00D20ECE">
        <w:rPr>
          <w:rFonts w:ascii="Times New Roman" w:hAnsi="Times New Roman"/>
          <w:sz w:val="22"/>
          <w:szCs w:val="22"/>
        </w:rPr>
        <w:t>Learning Objective: 1.7</w:t>
      </w:r>
    </w:p>
    <w:p w14:paraId="2A1FF061" w14:textId="77777777" w:rsidR="00BB13E8" w:rsidRPr="00D20ECE" w:rsidRDefault="00BB13E8" w:rsidP="00BB13E8">
      <w:pPr>
        <w:rPr>
          <w:rFonts w:ascii="Times New Roman" w:hAnsi="Times New Roman"/>
          <w:sz w:val="22"/>
          <w:szCs w:val="22"/>
        </w:rPr>
      </w:pPr>
      <w:r w:rsidRPr="00D20ECE">
        <w:rPr>
          <w:rFonts w:ascii="Times New Roman" w:hAnsi="Times New Roman"/>
          <w:sz w:val="22"/>
          <w:szCs w:val="22"/>
        </w:rPr>
        <w:t>Bloom’s Taxonomy Level: Apply</w:t>
      </w:r>
    </w:p>
    <w:p w14:paraId="388B7F62" w14:textId="77777777" w:rsidR="00D20ECE" w:rsidRDefault="00D20ECE" w:rsidP="00D20ECE">
      <w:pPr>
        <w:tabs>
          <w:tab w:val="left" w:pos="720"/>
        </w:tabs>
        <w:ind w:left="720" w:hanging="720"/>
        <w:rPr>
          <w:rFonts w:ascii="Times New Roman" w:hAnsi="Times New Roman"/>
          <w:color w:val="0000FF"/>
          <w:sz w:val="22"/>
          <w:szCs w:val="24"/>
        </w:rPr>
      </w:pPr>
    </w:p>
    <w:p w14:paraId="5AA2A2EC" w14:textId="08859CEC" w:rsidR="00D20ECE" w:rsidRPr="00D20ECE" w:rsidRDefault="00433433" w:rsidP="004470A4">
      <w:pPr>
        <w:ind w:left="720" w:hanging="720"/>
        <w:rPr>
          <w:rFonts w:ascii="Times New Roman" w:hAnsi="Times New Roman"/>
          <w:sz w:val="22"/>
          <w:szCs w:val="22"/>
        </w:rPr>
      </w:pPr>
      <w:r>
        <w:rPr>
          <w:rFonts w:ascii="Times New Roman" w:hAnsi="Times New Roman"/>
          <w:sz w:val="22"/>
          <w:szCs w:val="22"/>
        </w:rPr>
        <w:t>84.</w:t>
      </w:r>
      <w:r w:rsidR="00BE7A83">
        <w:rPr>
          <w:rFonts w:ascii="Times New Roman" w:hAnsi="Times New Roman"/>
          <w:sz w:val="22"/>
          <w:szCs w:val="22"/>
        </w:rPr>
        <w:tab/>
      </w:r>
      <w:r w:rsidR="00D20ECE" w:rsidRPr="00D20ECE">
        <w:rPr>
          <w:rFonts w:ascii="Times New Roman" w:hAnsi="Times New Roman"/>
          <w:sz w:val="22"/>
          <w:szCs w:val="22"/>
        </w:rPr>
        <w:t>Carlo is very good at coloring in the lines. When given a detailed picture, he goes outside the lines a few times. His teacher assists him in erasing the marks outside of the lines. His teacher is providing</w:t>
      </w:r>
      <w:r w:rsidR="00BE7A83">
        <w:rPr>
          <w:rFonts w:ascii="Times New Roman" w:hAnsi="Times New Roman"/>
          <w:sz w:val="22"/>
          <w:szCs w:val="22"/>
        </w:rPr>
        <w:t xml:space="preserve"> _____.</w:t>
      </w:r>
    </w:p>
    <w:p w14:paraId="2C512D26" w14:textId="08E1B379" w:rsidR="00684117" w:rsidRDefault="00D20ECE" w:rsidP="009735DF">
      <w:pPr>
        <w:numPr>
          <w:ilvl w:val="0"/>
          <w:numId w:val="33"/>
        </w:numPr>
        <w:ind w:left="1440" w:hanging="720"/>
        <w:rPr>
          <w:rFonts w:ascii="Times New Roman" w:hAnsi="Times New Roman"/>
          <w:sz w:val="22"/>
          <w:szCs w:val="22"/>
        </w:rPr>
      </w:pPr>
      <w:r w:rsidRPr="00D20ECE">
        <w:rPr>
          <w:rFonts w:ascii="Times New Roman" w:hAnsi="Times New Roman"/>
          <w:sz w:val="22"/>
          <w:szCs w:val="22"/>
        </w:rPr>
        <w:t>accommodation</w:t>
      </w:r>
    </w:p>
    <w:p w14:paraId="413DD67C" w14:textId="77777777" w:rsidR="00684117" w:rsidRDefault="00D20ECE" w:rsidP="009735DF">
      <w:pPr>
        <w:numPr>
          <w:ilvl w:val="0"/>
          <w:numId w:val="33"/>
        </w:numPr>
        <w:ind w:left="1440" w:hanging="720"/>
        <w:rPr>
          <w:rFonts w:ascii="Times New Roman" w:hAnsi="Times New Roman"/>
          <w:sz w:val="22"/>
          <w:szCs w:val="22"/>
        </w:rPr>
      </w:pPr>
      <w:r w:rsidRPr="00D20ECE">
        <w:rPr>
          <w:rFonts w:ascii="Times New Roman" w:hAnsi="Times New Roman"/>
          <w:sz w:val="22"/>
          <w:szCs w:val="22"/>
        </w:rPr>
        <w:t>scaffolding</w:t>
      </w:r>
    </w:p>
    <w:p w14:paraId="7C5A180D" w14:textId="55AEE31A" w:rsidR="00684117" w:rsidRDefault="00D20ECE" w:rsidP="009735DF">
      <w:pPr>
        <w:numPr>
          <w:ilvl w:val="0"/>
          <w:numId w:val="33"/>
        </w:numPr>
        <w:ind w:left="1440" w:hanging="720"/>
        <w:rPr>
          <w:rFonts w:ascii="Times New Roman" w:hAnsi="Times New Roman"/>
          <w:sz w:val="22"/>
          <w:szCs w:val="22"/>
        </w:rPr>
      </w:pPr>
      <w:r w:rsidRPr="00D20ECE">
        <w:rPr>
          <w:rFonts w:ascii="Times New Roman" w:hAnsi="Times New Roman"/>
          <w:sz w:val="22"/>
          <w:szCs w:val="22"/>
        </w:rPr>
        <w:t>assimilation</w:t>
      </w:r>
    </w:p>
    <w:p w14:paraId="2759B617" w14:textId="77777777" w:rsidR="00684117" w:rsidRDefault="00D20ECE" w:rsidP="004470A4">
      <w:pPr>
        <w:numPr>
          <w:ilvl w:val="0"/>
          <w:numId w:val="33"/>
        </w:numPr>
        <w:ind w:left="1440" w:hanging="720"/>
        <w:rPr>
          <w:rFonts w:ascii="Times New Roman" w:hAnsi="Times New Roman"/>
          <w:sz w:val="22"/>
          <w:szCs w:val="22"/>
        </w:rPr>
      </w:pPr>
      <w:r w:rsidRPr="00D20ECE">
        <w:rPr>
          <w:rFonts w:ascii="Times New Roman" w:hAnsi="Times New Roman"/>
          <w:sz w:val="22"/>
          <w:szCs w:val="22"/>
        </w:rPr>
        <w:t>zone of proximal development</w:t>
      </w:r>
    </w:p>
    <w:p w14:paraId="37AB6480" w14:textId="02A74439" w:rsidR="00D20ECE" w:rsidRPr="00D20ECE" w:rsidRDefault="00D20ECE" w:rsidP="00D20ECE">
      <w:pPr>
        <w:rPr>
          <w:rFonts w:ascii="Times New Roman" w:hAnsi="Times New Roman"/>
          <w:sz w:val="22"/>
          <w:szCs w:val="22"/>
        </w:rPr>
      </w:pPr>
      <w:r w:rsidRPr="00D20ECE">
        <w:rPr>
          <w:rFonts w:ascii="Times New Roman" w:hAnsi="Times New Roman"/>
          <w:sz w:val="22"/>
          <w:szCs w:val="22"/>
        </w:rPr>
        <w:t>Answer: B</w:t>
      </w:r>
    </w:p>
    <w:p w14:paraId="453B5BAA" w14:textId="77777777" w:rsidR="00D20ECE" w:rsidRPr="00D20ECE" w:rsidRDefault="00D20ECE" w:rsidP="00D20ECE">
      <w:pPr>
        <w:rPr>
          <w:rFonts w:ascii="Times New Roman" w:hAnsi="Times New Roman"/>
          <w:sz w:val="22"/>
          <w:szCs w:val="22"/>
        </w:rPr>
      </w:pPr>
      <w:r w:rsidRPr="00D20ECE">
        <w:rPr>
          <w:rFonts w:ascii="Times New Roman" w:hAnsi="Times New Roman"/>
          <w:sz w:val="22"/>
          <w:szCs w:val="22"/>
        </w:rPr>
        <w:t>Difficulty: 2</w:t>
      </w:r>
    </w:p>
    <w:p w14:paraId="11386872" w14:textId="77777777" w:rsidR="00D20ECE" w:rsidRDefault="00D20ECE" w:rsidP="00D20ECE">
      <w:pPr>
        <w:rPr>
          <w:rFonts w:ascii="Times New Roman" w:hAnsi="Times New Roman"/>
          <w:sz w:val="22"/>
          <w:szCs w:val="22"/>
        </w:rPr>
      </w:pPr>
      <w:r w:rsidRPr="00D20ECE">
        <w:rPr>
          <w:rFonts w:ascii="Times New Roman" w:hAnsi="Times New Roman"/>
          <w:sz w:val="22"/>
          <w:szCs w:val="22"/>
        </w:rPr>
        <w:t>Page: 26</w:t>
      </w:r>
    </w:p>
    <w:p w14:paraId="3C0B8F2B" w14:textId="561F2C77" w:rsidR="00433433" w:rsidRPr="00D20ECE" w:rsidRDefault="00433433" w:rsidP="00D20ECE">
      <w:pPr>
        <w:rPr>
          <w:rFonts w:ascii="Times New Roman" w:hAnsi="Times New Roman"/>
          <w:sz w:val="22"/>
          <w:szCs w:val="22"/>
        </w:rPr>
      </w:pPr>
      <w:r>
        <w:rPr>
          <w:rFonts w:ascii="Times New Roman" w:hAnsi="Times New Roman"/>
          <w:sz w:val="22"/>
          <w:szCs w:val="22"/>
        </w:rPr>
        <w:t xml:space="preserve">Skill: </w:t>
      </w:r>
      <w:r w:rsidR="00A71DAE">
        <w:rPr>
          <w:rFonts w:ascii="Times New Roman" w:hAnsi="Times New Roman"/>
          <w:sz w:val="22"/>
          <w:szCs w:val="22"/>
        </w:rPr>
        <w:t>A</w:t>
      </w:r>
    </w:p>
    <w:p w14:paraId="22802F7A" w14:textId="77777777" w:rsidR="00D20ECE" w:rsidRPr="00D20ECE" w:rsidRDefault="00D20ECE" w:rsidP="00D20ECE">
      <w:pPr>
        <w:rPr>
          <w:rFonts w:ascii="Times New Roman" w:hAnsi="Times New Roman"/>
          <w:sz w:val="22"/>
          <w:szCs w:val="22"/>
        </w:rPr>
      </w:pPr>
      <w:r w:rsidRPr="00D20ECE">
        <w:rPr>
          <w:rFonts w:ascii="Times New Roman" w:hAnsi="Times New Roman"/>
          <w:sz w:val="22"/>
          <w:szCs w:val="22"/>
        </w:rPr>
        <w:t>Learning Objective: 1.7</w:t>
      </w:r>
    </w:p>
    <w:p w14:paraId="2AAA2068" w14:textId="77777777" w:rsidR="00D20ECE" w:rsidRPr="00D20ECE" w:rsidRDefault="00D20ECE" w:rsidP="00D20ECE">
      <w:pPr>
        <w:rPr>
          <w:rFonts w:ascii="Times New Roman" w:hAnsi="Times New Roman"/>
          <w:sz w:val="22"/>
          <w:szCs w:val="22"/>
        </w:rPr>
      </w:pPr>
      <w:r w:rsidRPr="00D20ECE">
        <w:rPr>
          <w:rFonts w:ascii="Times New Roman" w:hAnsi="Times New Roman"/>
          <w:sz w:val="22"/>
          <w:szCs w:val="22"/>
        </w:rPr>
        <w:t>Bloom’s Taxonomy Level: Apply</w:t>
      </w:r>
    </w:p>
    <w:p w14:paraId="5BA9FB63" w14:textId="77777777" w:rsidR="00D20ECE" w:rsidRDefault="00D20ECE" w:rsidP="00D20ECE">
      <w:pPr>
        <w:tabs>
          <w:tab w:val="left" w:pos="720"/>
        </w:tabs>
        <w:ind w:left="720" w:hanging="720"/>
        <w:rPr>
          <w:rFonts w:ascii="Times New Roman" w:hAnsi="Times New Roman"/>
          <w:color w:val="0000FF"/>
          <w:sz w:val="22"/>
          <w:szCs w:val="24"/>
        </w:rPr>
      </w:pPr>
    </w:p>
    <w:p w14:paraId="231DFB5B" w14:textId="6A11CE28" w:rsidR="00D20ECE" w:rsidRPr="00D20ECE" w:rsidRDefault="00433433" w:rsidP="004470A4">
      <w:pPr>
        <w:ind w:left="720" w:hanging="720"/>
        <w:rPr>
          <w:rFonts w:ascii="Times New Roman" w:hAnsi="Times New Roman"/>
          <w:sz w:val="22"/>
          <w:szCs w:val="22"/>
        </w:rPr>
      </w:pPr>
      <w:r>
        <w:rPr>
          <w:rFonts w:ascii="Times New Roman" w:hAnsi="Times New Roman"/>
          <w:sz w:val="22"/>
          <w:szCs w:val="22"/>
        </w:rPr>
        <w:t>85.</w:t>
      </w:r>
      <w:r w:rsidR="00BE7A83">
        <w:rPr>
          <w:rFonts w:ascii="Times New Roman" w:hAnsi="Times New Roman"/>
          <w:sz w:val="22"/>
          <w:szCs w:val="22"/>
        </w:rPr>
        <w:tab/>
      </w:r>
      <w:r w:rsidR="00D20ECE" w:rsidRPr="00D20ECE">
        <w:rPr>
          <w:rFonts w:ascii="Times New Roman" w:hAnsi="Times New Roman"/>
          <w:sz w:val="22"/>
          <w:szCs w:val="22"/>
        </w:rPr>
        <w:t>Vygotsky felt that learning always took place</w:t>
      </w:r>
      <w:r w:rsidR="00BE7A83">
        <w:rPr>
          <w:rFonts w:ascii="Times New Roman" w:hAnsi="Times New Roman"/>
          <w:sz w:val="22"/>
          <w:szCs w:val="22"/>
        </w:rPr>
        <w:t xml:space="preserve"> _____.</w:t>
      </w:r>
    </w:p>
    <w:p w14:paraId="5040853C" w14:textId="481ECE70" w:rsidR="00684117" w:rsidRDefault="00D20ECE" w:rsidP="009735DF">
      <w:pPr>
        <w:numPr>
          <w:ilvl w:val="0"/>
          <w:numId w:val="34"/>
        </w:numPr>
        <w:ind w:left="1440" w:hanging="720"/>
        <w:rPr>
          <w:rFonts w:ascii="Times New Roman" w:hAnsi="Times New Roman"/>
          <w:sz w:val="22"/>
          <w:szCs w:val="22"/>
        </w:rPr>
      </w:pPr>
      <w:r w:rsidRPr="00D20ECE">
        <w:rPr>
          <w:rFonts w:ascii="Times New Roman" w:hAnsi="Times New Roman"/>
          <w:sz w:val="22"/>
          <w:szCs w:val="22"/>
        </w:rPr>
        <w:t>at school</w:t>
      </w:r>
    </w:p>
    <w:p w14:paraId="56442AF5" w14:textId="60E28CD5" w:rsidR="00684117" w:rsidRDefault="00D20ECE" w:rsidP="009735DF">
      <w:pPr>
        <w:numPr>
          <w:ilvl w:val="0"/>
          <w:numId w:val="34"/>
        </w:numPr>
        <w:ind w:left="1440" w:hanging="720"/>
        <w:rPr>
          <w:rFonts w:ascii="Times New Roman" w:hAnsi="Times New Roman"/>
          <w:sz w:val="22"/>
          <w:szCs w:val="22"/>
        </w:rPr>
      </w:pPr>
      <w:r w:rsidRPr="00D20ECE">
        <w:rPr>
          <w:rFonts w:ascii="Times New Roman" w:hAnsi="Times New Roman"/>
          <w:sz w:val="22"/>
          <w:szCs w:val="22"/>
        </w:rPr>
        <w:t>through cognitive development</w:t>
      </w:r>
    </w:p>
    <w:p w14:paraId="1030E2E1" w14:textId="6E41A1AA" w:rsidR="00684117" w:rsidRDefault="00D20ECE" w:rsidP="009735DF">
      <w:pPr>
        <w:numPr>
          <w:ilvl w:val="0"/>
          <w:numId w:val="34"/>
        </w:numPr>
        <w:ind w:left="1440" w:hanging="720"/>
        <w:rPr>
          <w:rFonts w:ascii="Times New Roman" w:hAnsi="Times New Roman"/>
          <w:sz w:val="22"/>
          <w:szCs w:val="22"/>
        </w:rPr>
      </w:pPr>
      <w:r w:rsidRPr="00D20ECE">
        <w:rPr>
          <w:rFonts w:ascii="Times New Roman" w:hAnsi="Times New Roman"/>
          <w:sz w:val="22"/>
          <w:szCs w:val="22"/>
        </w:rPr>
        <w:t>via social and cultural processes</w:t>
      </w:r>
    </w:p>
    <w:p w14:paraId="3E7C9E77" w14:textId="66E3F23D" w:rsidR="00684117" w:rsidRDefault="00D20ECE" w:rsidP="009735DF">
      <w:pPr>
        <w:numPr>
          <w:ilvl w:val="0"/>
          <w:numId w:val="34"/>
        </w:numPr>
        <w:ind w:left="1440" w:hanging="720"/>
        <w:rPr>
          <w:rFonts w:ascii="Times New Roman" w:hAnsi="Times New Roman"/>
          <w:sz w:val="22"/>
          <w:szCs w:val="22"/>
        </w:rPr>
      </w:pPr>
      <w:r w:rsidRPr="00D20ECE">
        <w:rPr>
          <w:rFonts w:ascii="Times New Roman" w:hAnsi="Times New Roman"/>
          <w:sz w:val="22"/>
          <w:szCs w:val="22"/>
        </w:rPr>
        <w:t>in a bubble</w:t>
      </w:r>
    </w:p>
    <w:p w14:paraId="4DD81512" w14:textId="77777777" w:rsidR="00D20ECE" w:rsidRPr="00D20ECE" w:rsidRDefault="00D20ECE" w:rsidP="00D20ECE">
      <w:pPr>
        <w:rPr>
          <w:rFonts w:ascii="Times New Roman" w:hAnsi="Times New Roman"/>
          <w:sz w:val="22"/>
          <w:szCs w:val="22"/>
        </w:rPr>
      </w:pPr>
      <w:r w:rsidRPr="00D20ECE">
        <w:rPr>
          <w:rFonts w:ascii="Times New Roman" w:hAnsi="Times New Roman"/>
          <w:sz w:val="22"/>
          <w:szCs w:val="22"/>
        </w:rPr>
        <w:t>Answer: C</w:t>
      </w:r>
    </w:p>
    <w:p w14:paraId="75AD2535" w14:textId="77777777" w:rsidR="00D20ECE" w:rsidRPr="00D20ECE" w:rsidRDefault="00D20ECE" w:rsidP="00D20ECE">
      <w:pPr>
        <w:rPr>
          <w:rFonts w:ascii="Times New Roman" w:hAnsi="Times New Roman"/>
          <w:sz w:val="22"/>
          <w:szCs w:val="22"/>
        </w:rPr>
      </w:pPr>
      <w:r w:rsidRPr="00D20ECE">
        <w:rPr>
          <w:rFonts w:ascii="Times New Roman" w:hAnsi="Times New Roman"/>
          <w:sz w:val="22"/>
          <w:szCs w:val="22"/>
        </w:rPr>
        <w:t>Difficulty: 2</w:t>
      </w:r>
    </w:p>
    <w:p w14:paraId="0E796203" w14:textId="77777777" w:rsidR="00D20ECE" w:rsidRDefault="00D20ECE" w:rsidP="00D20ECE">
      <w:pPr>
        <w:rPr>
          <w:rFonts w:ascii="Times New Roman" w:hAnsi="Times New Roman"/>
          <w:sz w:val="22"/>
          <w:szCs w:val="22"/>
        </w:rPr>
      </w:pPr>
      <w:r w:rsidRPr="00D20ECE">
        <w:rPr>
          <w:rFonts w:ascii="Times New Roman" w:hAnsi="Times New Roman"/>
          <w:sz w:val="22"/>
          <w:szCs w:val="22"/>
        </w:rPr>
        <w:t>Page: 25</w:t>
      </w:r>
    </w:p>
    <w:p w14:paraId="61B1B506" w14:textId="04F9C3BA" w:rsidR="00433433" w:rsidRPr="00D20ECE" w:rsidRDefault="00433433" w:rsidP="00D20ECE">
      <w:pPr>
        <w:rPr>
          <w:rFonts w:ascii="Times New Roman" w:hAnsi="Times New Roman"/>
          <w:sz w:val="22"/>
          <w:szCs w:val="22"/>
        </w:rPr>
      </w:pPr>
      <w:r>
        <w:rPr>
          <w:rFonts w:ascii="Times New Roman" w:hAnsi="Times New Roman"/>
          <w:sz w:val="22"/>
          <w:szCs w:val="22"/>
        </w:rPr>
        <w:t xml:space="preserve">Skill: </w:t>
      </w:r>
      <w:r w:rsidR="00A93CFC">
        <w:rPr>
          <w:rFonts w:ascii="Times New Roman" w:hAnsi="Times New Roman"/>
          <w:sz w:val="22"/>
          <w:szCs w:val="22"/>
        </w:rPr>
        <w:t>F</w:t>
      </w:r>
    </w:p>
    <w:p w14:paraId="797AA043" w14:textId="77777777" w:rsidR="00D20ECE" w:rsidRPr="00D20ECE" w:rsidRDefault="00D20ECE" w:rsidP="00D20ECE">
      <w:pPr>
        <w:rPr>
          <w:rFonts w:ascii="Times New Roman" w:hAnsi="Times New Roman"/>
          <w:sz w:val="22"/>
          <w:szCs w:val="22"/>
        </w:rPr>
      </w:pPr>
      <w:r w:rsidRPr="00D20ECE">
        <w:rPr>
          <w:rFonts w:ascii="Times New Roman" w:hAnsi="Times New Roman"/>
          <w:sz w:val="22"/>
          <w:szCs w:val="22"/>
        </w:rPr>
        <w:t>Learning Objective: 1.7</w:t>
      </w:r>
    </w:p>
    <w:p w14:paraId="7063188F" w14:textId="77777777" w:rsidR="00D20ECE" w:rsidRPr="00D20ECE" w:rsidRDefault="00D20ECE" w:rsidP="00D20ECE">
      <w:pPr>
        <w:rPr>
          <w:rFonts w:ascii="Times New Roman" w:hAnsi="Times New Roman"/>
          <w:sz w:val="22"/>
          <w:szCs w:val="22"/>
        </w:rPr>
      </w:pPr>
      <w:r w:rsidRPr="00D20ECE">
        <w:rPr>
          <w:rFonts w:ascii="Times New Roman" w:hAnsi="Times New Roman"/>
          <w:sz w:val="22"/>
          <w:szCs w:val="22"/>
        </w:rPr>
        <w:t>Bloom’s Taxonomy Level: Remember</w:t>
      </w:r>
    </w:p>
    <w:p w14:paraId="24B20748" w14:textId="77777777" w:rsidR="00D20ECE" w:rsidRDefault="00D20ECE" w:rsidP="00D20ECE">
      <w:pPr>
        <w:tabs>
          <w:tab w:val="left" w:pos="720"/>
        </w:tabs>
        <w:rPr>
          <w:rFonts w:ascii="Times New Roman" w:hAnsi="Times New Roman"/>
          <w:color w:val="0000FF"/>
          <w:sz w:val="22"/>
          <w:szCs w:val="24"/>
        </w:rPr>
      </w:pPr>
    </w:p>
    <w:p w14:paraId="5CCE2D32" w14:textId="51D0F530" w:rsidR="00684117" w:rsidRPr="008B2125" w:rsidRDefault="00433433" w:rsidP="004470A4">
      <w:pPr>
        <w:tabs>
          <w:tab w:val="left" w:pos="720"/>
        </w:tabs>
        <w:ind w:left="720" w:hanging="720"/>
        <w:rPr>
          <w:rFonts w:ascii="Times New Roman" w:hAnsi="Times New Roman"/>
          <w:sz w:val="22"/>
          <w:szCs w:val="24"/>
        </w:rPr>
      </w:pPr>
      <w:r w:rsidRPr="008B2125">
        <w:rPr>
          <w:rFonts w:ascii="Times New Roman" w:hAnsi="Times New Roman"/>
          <w:sz w:val="22"/>
          <w:szCs w:val="24"/>
        </w:rPr>
        <w:t>86.</w:t>
      </w:r>
      <w:r w:rsidR="0083282C" w:rsidRPr="008B2125">
        <w:rPr>
          <w:rFonts w:ascii="Times New Roman" w:hAnsi="Times New Roman"/>
          <w:sz w:val="22"/>
          <w:szCs w:val="24"/>
        </w:rPr>
        <w:tab/>
        <w:t>The main distinction of the information-processing approach compared to Piaget’s cognitive constructivist theory is that information processing approach views cognitive change as _____, whereas Piaget viewed it as _____.</w:t>
      </w:r>
    </w:p>
    <w:p w14:paraId="6CA8C169" w14:textId="77777777" w:rsidR="0083282C" w:rsidRPr="008B2125" w:rsidRDefault="0083282C" w:rsidP="0083282C">
      <w:pPr>
        <w:numPr>
          <w:ilvl w:val="0"/>
          <w:numId w:val="36"/>
        </w:numPr>
        <w:tabs>
          <w:tab w:val="left" w:pos="720"/>
        </w:tabs>
        <w:rPr>
          <w:rFonts w:ascii="Times New Roman" w:hAnsi="Times New Roman"/>
          <w:sz w:val="22"/>
          <w:szCs w:val="24"/>
        </w:rPr>
      </w:pPr>
      <w:r w:rsidRPr="008B2125">
        <w:rPr>
          <w:rFonts w:ascii="Times New Roman" w:hAnsi="Times New Roman"/>
          <w:sz w:val="22"/>
          <w:szCs w:val="24"/>
        </w:rPr>
        <w:t>discontinuous; continuous</w:t>
      </w:r>
    </w:p>
    <w:p w14:paraId="2110C8B7" w14:textId="77777777" w:rsidR="0083282C" w:rsidRPr="008B2125" w:rsidRDefault="0083282C" w:rsidP="0083282C">
      <w:pPr>
        <w:numPr>
          <w:ilvl w:val="0"/>
          <w:numId w:val="36"/>
        </w:numPr>
        <w:tabs>
          <w:tab w:val="left" w:pos="720"/>
        </w:tabs>
        <w:rPr>
          <w:rFonts w:ascii="Times New Roman" w:hAnsi="Times New Roman"/>
          <w:sz w:val="22"/>
          <w:szCs w:val="24"/>
        </w:rPr>
      </w:pPr>
      <w:r w:rsidRPr="008B2125">
        <w:rPr>
          <w:rFonts w:ascii="Times New Roman" w:hAnsi="Times New Roman"/>
          <w:sz w:val="22"/>
          <w:szCs w:val="24"/>
        </w:rPr>
        <w:t>continuous; discontinuous</w:t>
      </w:r>
    </w:p>
    <w:p w14:paraId="1BF0D9CB" w14:textId="77777777" w:rsidR="0083282C" w:rsidRPr="008B2125" w:rsidRDefault="0083282C" w:rsidP="0083282C">
      <w:pPr>
        <w:numPr>
          <w:ilvl w:val="0"/>
          <w:numId w:val="36"/>
        </w:numPr>
        <w:tabs>
          <w:tab w:val="left" w:pos="720"/>
        </w:tabs>
        <w:rPr>
          <w:rFonts w:ascii="Times New Roman" w:hAnsi="Times New Roman"/>
          <w:sz w:val="22"/>
          <w:szCs w:val="24"/>
        </w:rPr>
      </w:pPr>
      <w:r w:rsidRPr="008B2125">
        <w:rPr>
          <w:rFonts w:ascii="Times New Roman" w:hAnsi="Times New Roman"/>
          <w:sz w:val="22"/>
          <w:szCs w:val="24"/>
        </w:rPr>
        <w:t>stage-like; discontinuous</w:t>
      </w:r>
    </w:p>
    <w:p w14:paraId="01DFF4E6" w14:textId="77777777" w:rsidR="0083282C" w:rsidRPr="008B2125" w:rsidRDefault="0083282C" w:rsidP="0083282C">
      <w:pPr>
        <w:numPr>
          <w:ilvl w:val="0"/>
          <w:numId w:val="36"/>
        </w:numPr>
        <w:tabs>
          <w:tab w:val="left" w:pos="720"/>
        </w:tabs>
        <w:rPr>
          <w:rFonts w:ascii="Times New Roman" w:hAnsi="Times New Roman"/>
          <w:sz w:val="22"/>
          <w:szCs w:val="24"/>
        </w:rPr>
      </w:pPr>
      <w:r w:rsidRPr="008B2125">
        <w:rPr>
          <w:rFonts w:ascii="Times New Roman" w:hAnsi="Times New Roman"/>
          <w:sz w:val="22"/>
          <w:szCs w:val="24"/>
        </w:rPr>
        <w:t>continually changing; continuous</w:t>
      </w:r>
    </w:p>
    <w:p w14:paraId="07C2DF38" w14:textId="77777777" w:rsidR="0083282C" w:rsidRPr="00D20ECE" w:rsidRDefault="0083282C" w:rsidP="0083282C">
      <w:pPr>
        <w:rPr>
          <w:rFonts w:ascii="Times New Roman" w:hAnsi="Times New Roman"/>
          <w:sz w:val="22"/>
          <w:szCs w:val="22"/>
        </w:rPr>
      </w:pPr>
      <w:r>
        <w:rPr>
          <w:rFonts w:ascii="Times New Roman" w:hAnsi="Times New Roman"/>
          <w:sz w:val="22"/>
          <w:szCs w:val="22"/>
        </w:rPr>
        <w:t>Answer: B</w:t>
      </w:r>
    </w:p>
    <w:p w14:paraId="59FA1BA5" w14:textId="77777777" w:rsidR="0083282C" w:rsidRPr="00D20ECE" w:rsidRDefault="0083282C" w:rsidP="0083282C">
      <w:pPr>
        <w:rPr>
          <w:rFonts w:ascii="Times New Roman" w:hAnsi="Times New Roman"/>
          <w:sz w:val="22"/>
          <w:szCs w:val="22"/>
        </w:rPr>
      </w:pPr>
      <w:r w:rsidRPr="00D20ECE">
        <w:rPr>
          <w:rFonts w:ascii="Times New Roman" w:hAnsi="Times New Roman"/>
          <w:sz w:val="22"/>
          <w:szCs w:val="22"/>
        </w:rPr>
        <w:t>Difficulty: 2</w:t>
      </w:r>
    </w:p>
    <w:p w14:paraId="6B037188" w14:textId="20F8E74A" w:rsidR="0083282C" w:rsidRDefault="0083282C" w:rsidP="0083282C">
      <w:pPr>
        <w:rPr>
          <w:rFonts w:ascii="Times New Roman" w:hAnsi="Times New Roman"/>
          <w:sz w:val="22"/>
          <w:szCs w:val="22"/>
        </w:rPr>
      </w:pPr>
      <w:r>
        <w:rPr>
          <w:rFonts w:ascii="Times New Roman" w:hAnsi="Times New Roman"/>
          <w:sz w:val="22"/>
          <w:szCs w:val="22"/>
        </w:rPr>
        <w:t>Page: 26</w:t>
      </w:r>
      <w:r w:rsidR="00433433">
        <w:rPr>
          <w:rFonts w:ascii="Times New Roman" w:hAnsi="Times New Roman"/>
          <w:sz w:val="22"/>
          <w:szCs w:val="22"/>
        </w:rPr>
        <w:t>–</w:t>
      </w:r>
      <w:r>
        <w:rPr>
          <w:rFonts w:ascii="Times New Roman" w:hAnsi="Times New Roman"/>
          <w:sz w:val="22"/>
          <w:szCs w:val="22"/>
        </w:rPr>
        <w:t>27</w:t>
      </w:r>
    </w:p>
    <w:p w14:paraId="7E274ED6" w14:textId="4986B655" w:rsidR="00433433" w:rsidRPr="00D20ECE" w:rsidRDefault="00433433" w:rsidP="0083282C">
      <w:pPr>
        <w:rPr>
          <w:rFonts w:ascii="Times New Roman" w:hAnsi="Times New Roman"/>
          <w:sz w:val="22"/>
          <w:szCs w:val="22"/>
        </w:rPr>
      </w:pPr>
      <w:r>
        <w:rPr>
          <w:rFonts w:ascii="Times New Roman" w:hAnsi="Times New Roman"/>
          <w:sz w:val="22"/>
          <w:szCs w:val="22"/>
        </w:rPr>
        <w:t xml:space="preserve">Skill: </w:t>
      </w:r>
      <w:r w:rsidR="005C4ECF">
        <w:rPr>
          <w:rFonts w:ascii="Times New Roman" w:hAnsi="Times New Roman"/>
          <w:sz w:val="22"/>
          <w:szCs w:val="22"/>
        </w:rPr>
        <w:t>F</w:t>
      </w:r>
    </w:p>
    <w:p w14:paraId="45085F41" w14:textId="77777777" w:rsidR="0083282C" w:rsidRPr="00D20ECE" w:rsidRDefault="0083282C" w:rsidP="0083282C">
      <w:pPr>
        <w:rPr>
          <w:rFonts w:ascii="Times New Roman" w:hAnsi="Times New Roman"/>
          <w:sz w:val="22"/>
          <w:szCs w:val="22"/>
        </w:rPr>
      </w:pPr>
      <w:r>
        <w:rPr>
          <w:rFonts w:ascii="Times New Roman" w:hAnsi="Times New Roman"/>
          <w:sz w:val="22"/>
          <w:szCs w:val="22"/>
        </w:rPr>
        <w:lastRenderedPageBreak/>
        <w:t>Learning Objective: 1.8</w:t>
      </w:r>
    </w:p>
    <w:p w14:paraId="6D3B0FA9" w14:textId="77777777" w:rsidR="0083282C" w:rsidRPr="00D20ECE" w:rsidRDefault="0083282C" w:rsidP="0083282C">
      <w:pPr>
        <w:rPr>
          <w:rFonts w:ascii="Times New Roman" w:hAnsi="Times New Roman"/>
          <w:sz w:val="22"/>
          <w:szCs w:val="22"/>
        </w:rPr>
      </w:pPr>
      <w:r w:rsidRPr="00D20ECE">
        <w:rPr>
          <w:rFonts w:ascii="Times New Roman" w:hAnsi="Times New Roman"/>
          <w:sz w:val="22"/>
          <w:szCs w:val="22"/>
        </w:rPr>
        <w:t>Bloom’s Taxonomy Level: Remember</w:t>
      </w:r>
    </w:p>
    <w:p w14:paraId="0DD4B870" w14:textId="77777777" w:rsidR="00D20ECE" w:rsidRDefault="00D20ECE" w:rsidP="00D20ECE">
      <w:pPr>
        <w:tabs>
          <w:tab w:val="left" w:pos="720"/>
        </w:tabs>
        <w:ind w:left="720" w:hanging="720"/>
        <w:rPr>
          <w:rFonts w:ascii="Times New Roman" w:hAnsi="Times New Roman"/>
          <w:color w:val="0000FF"/>
          <w:sz w:val="22"/>
          <w:szCs w:val="24"/>
        </w:rPr>
      </w:pPr>
    </w:p>
    <w:p w14:paraId="04B2BEEE" w14:textId="7C70BC89" w:rsidR="006918B9" w:rsidRDefault="00433433">
      <w:pPr>
        <w:tabs>
          <w:tab w:val="left" w:pos="720"/>
        </w:tabs>
        <w:ind w:left="720" w:hanging="720"/>
        <w:rPr>
          <w:rFonts w:ascii="Times New Roman" w:hAnsi="Times New Roman"/>
          <w:sz w:val="22"/>
          <w:szCs w:val="24"/>
        </w:rPr>
      </w:pPr>
      <w:r w:rsidRPr="008B2125">
        <w:rPr>
          <w:rFonts w:ascii="Times New Roman" w:hAnsi="Times New Roman"/>
          <w:sz w:val="22"/>
          <w:szCs w:val="24"/>
        </w:rPr>
        <w:t>87.</w:t>
      </w:r>
      <w:r w:rsidR="00BE7A83">
        <w:rPr>
          <w:rFonts w:ascii="Times New Roman" w:hAnsi="Times New Roman"/>
          <w:sz w:val="22"/>
          <w:szCs w:val="24"/>
        </w:rPr>
        <w:tab/>
      </w:r>
      <w:r w:rsidR="0083282C" w:rsidRPr="008B2125">
        <w:rPr>
          <w:rFonts w:ascii="Times New Roman" w:hAnsi="Times New Roman"/>
          <w:sz w:val="22"/>
          <w:szCs w:val="24"/>
        </w:rPr>
        <w:t>The term _____ refers to development as separated into distinct stages.</w:t>
      </w:r>
    </w:p>
    <w:p w14:paraId="07B4026A" w14:textId="7E39A66E" w:rsidR="0083282C" w:rsidRPr="008B2125" w:rsidRDefault="0083282C" w:rsidP="0083282C">
      <w:pPr>
        <w:numPr>
          <w:ilvl w:val="0"/>
          <w:numId w:val="37"/>
        </w:numPr>
        <w:tabs>
          <w:tab w:val="left" w:pos="720"/>
        </w:tabs>
        <w:rPr>
          <w:rFonts w:ascii="Times New Roman" w:hAnsi="Times New Roman"/>
          <w:sz w:val="22"/>
          <w:szCs w:val="24"/>
        </w:rPr>
      </w:pPr>
      <w:r w:rsidRPr="008B2125">
        <w:rPr>
          <w:rFonts w:ascii="Times New Roman" w:hAnsi="Times New Roman"/>
          <w:sz w:val="22"/>
          <w:szCs w:val="24"/>
        </w:rPr>
        <w:t>discontinuous</w:t>
      </w:r>
    </w:p>
    <w:p w14:paraId="1FCD420D" w14:textId="77777777" w:rsidR="0083282C" w:rsidRPr="008B2125" w:rsidRDefault="0083282C" w:rsidP="0083282C">
      <w:pPr>
        <w:numPr>
          <w:ilvl w:val="0"/>
          <w:numId w:val="37"/>
        </w:numPr>
        <w:tabs>
          <w:tab w:val="left" w:pos="720"/>
        </w:tabs>
        <w:rPr>
          <w:rFonts w:ascii="Times New Roman" w:hAnsi="Times New Roman"/>
          <w:sz w:val="22"/>
          <w:szCs w:val="24"/>
        </w:rPr>
      </w:pPr>
      <w:r w:rsidRPr="008B2125">
        <w:rPr>
          <w:rFonts w:ascii="Times New Roman" w:hAnsi="Times New Roman"/>
          <w:sz w:val="22"/>
          <w:szCs w:val="24"/>
        </w:rPr>
        <w:t>continuous</w:t>
      </w:r>
    </w:p>
    <w:p w14:paraId="206BA047" w14:textId="77777777" w:rsidR="0083282C" w:rsidRPr="008B2125" w:rsidRDefault="0083282C" w:rsidP="0083282C">
      <w:pPr>
        <w:numPr>
          <w:ilvl w:val="0"/>
          <w:numId w:val="37"/>
        </w:numPr>
        <w:tabs>
          <w:tab w:val="left" w:pos="720"/>
        </w:tabs>
        <w:rPr>
          <w:rFonts w:ascii="Times New Roman" w:hAnsi="Times New Roman"/>
          <w:sz w:val="22"/>
          <w:szCs w:val="24"/>
        </w:rPr>
      </w:pPr>
      <w:r w:rsidRPr="008B2125">
        <w:rPr>
          <w:rFonts w:ascii="Times New Roman" w:hAnsi="Times New Roman"/>
          <w:sz w:val="22"/>
          <w:szCs w:val="24"/>
        </w:rPr>
        <w:t>rapid growth</w:t>
      </w:r>
    </w:p>
    <w:p w14:paraId="5BF07612" w14:textId="77777777" w:rsidR="0083282C" w:rsidRPr="008B2125" w:rsidRDefault="0083282C" w:rsidP="0083282C">
      <w:pPr>
        <w:numPr>
          <w:ilvl w:val="0"/>
          <w:numId w:val="37"/>
        </w:numPr>
        <w:tabs>
          <w:tab w:val="left" w:pos="720"/>
        </w:tabs>
        <w:rPr>
          <w:rFonts w:ascii="Times New Roman" w:hAnsi="Times New Roman"/>
          <w:sz w:val="22"/>
          <w:szCs w:val="24"/>
        </w:rPr>
      </w:pPr>
      <w:r w:rsidRPr="008B2125">
        <w:rPr>
          <w:rFonts w:ascii="Times New Roman" w:hAnsi="Times New Roman"/>
          <w:sz w:val="22"/>
          <w:szCs w:val="24"/>
        </w:rPr>
        <w:t>categorical</w:t>
      </w:r>
    </w:p>
    <w:p w14:paraId="32EE65CF" w14:textId="77777777" w:rsidR="0083282C" w:rsidRPr="00D20ECE" w:rsidRDefault="0083282C" w:rsidP="0083282C">
      <w:pPr>
        <w:rPr>
          <w:rFonts w:ascii="Times New Roman" w:hAnsi="Times New Roman"/>
          <w:sz w:val="22"/>
          <w:szCs w:val="22"/>
        </w:rPr>
      </w:pPr>
      <w:r>
        <w:rPr>
          <w:rFonts w:ascii="Times New Roman" w:hAnsi="Times New Roman"/>
          <w:sz w:val="22"/>
          <w:szCs w:val="22"/>
        </w:rPr>
        <w:t>Answer: A</w:t>
      </w:r>
    </w:p>
    <w:p w14:paraId="7EC484CC" w14:textId="77777777" w:rsidR="0083282C" w:rsidRPr="00D20ECE" w:rsidRDefault="0083282C" w:rsidP="0083282C">
      <w:pPr>
        <w:rPr>
          <w:rFonts w:ascii="Times New Roman" w:hAnsi="Times New Roman"/>
          <w:sz w:val="22"/>
          <w:szCs w:val="22"/>
        </w:rPr>
      </w:pPr>
      <w:r w:rsidRPr="00D20ECE">
        <w:rPr>
          <w:rFonts w:ascii="Times New Roman" w:hAnsi="Times New Roman"/>
          <w:sz w:val="22"/>
          <w:szCs w:val="22"/>
        </w:rPr>
        <w:t>Difficulty: 2</w:t>
      </w:r>
    </w:p>
    <w:p w14:paraId="542774B4" w14:textId="227217F3" w:rsidR="0083282C" w:rsidRDefault="0083282C" w:rsidP="0083282C">
      <w:pPr>
        <w:rPr>
          <w:rFonts w:ascii="Times New Roman" w:hAnsi="Times New Roman"/>
          <w:sz w:val="22"/>
          <w:szCs w:val="22"/>
        </w:rPr>
      </w:pPr>
      <w:r>
        <w:rPr>
          <w:rFonts w:ascii="Times New Roman" w:hAnsi="Times New Roman"/>
          <w:sz w:val="22"/>
          <w:szCs w:val="22"/>
        </w:rPr>
        <w:t>Page: 26</w:t>
      </w:r>
      <w:r w:rsidR="00433433">
        <w:rPr>
          <w:rFonts w:ascii="Times New Roman" w:hAnsi="Times New Roman"/>
          <w:sz w:val="22"/>
          <w:szCs w:val="22"/>
        </w:rPr>
        <w:t>–</w:t>
      </w:r>
      <w:r>
        <w:rPr>
          <w:rFonts w:ascii="Times New Roman" w:hAnsi="Times New Roman"/>
          <w:sz w:val="22"/>
          <w:szCs w:val="22"/>
        </w:rPr>
        <w:t>27</w:t>
      </w:r>
    </w:p>
    <w:p w14:paraId="08B4FB21" w14:textId="38790CEA" w:rsidR="00433433" w:rsidRPr="00D20ECE" w:rsidRDefault="00433433" w:rsidP="0083282C">
      <w:pPr>
        <w:rPr>
          <w:rFonts w:ascii="Times New Roman" w:hAnsi="Times New Roman"/>
          <w:sz w:val="22"/>
          <w:szCs w:val="22"/>
        </w:rPr>
      </w:pPr>
      <w:r>
        <w:rPr>
          <w:rFonts w:ascii="Times New Roman" w:hAnsi="Times New Roman"/>
          <w:sz w:val="22"/>
          <w:szCs w:val="22"/>
        </w:rPr>
        <w:t xml:space="preserve">Skill: </w:t>
      </w:r>
      <w:r w:rsidR="00211018">
        <w:rPr>
          <w:rFonts w:ascii="Times New Roman" w:hAnsi="Times New Roman"/>
          <w:sz w:val="22"/>
          <w:szCs w:val="22"/>
        </w:rPr>
        <w:t>F</w:t>
      </w:r>
    </w:p>
    <w:p w14:paraId="2212DD62" w14:textId="77777777" w:rsidR="0083282C" w:rsidRPr="00D20ECE" w:rsidRDefault="0083282C" w:rsidP="0083282C">
      <w:pPr>
        <w:rPr>
          <w:rFonts w:ascii="Times New Roman" w:hAnsi="Times New Roman"/>
          <w:sz w:val="22"/>
          <w:szCs w:val="22"/>
        </w:rPr>
      </w:pPr>
      <w:r>
        <w:rPr>
          <w:rFonts w:ascii="Times New Roman" w:hAnsi="Times New Roman"/>
          <w:sz w:val="22"/>
          <w:szCs w:val="22"/>
        </w:rPr>
        <w:t>Learning Objective: 1.8</w:t>
      </w:r>
    </w:p>
    <w:p w14:paraId="48C3BB83" w14:textId="77777777" w:rsidR="0083282C" w:rsidRPr="00D20ECE" w:rsidRDefault="0083282C" w:rsidP="0083282C">
      <w:pPr>
        <w:rPr>
          <w:rFonts w:ascii="Times New Roman" w:hAnsi="Times New Roman"/>
          <w:sz w:val="22"/>
          <w:szCs w:val="22"/>
        </w:rPr>
      </w:pPr>
      <w:r w:rsidRPr="00D20ECE">
        <w:rPr>
          <w:rFonts w:ascii="Times New Roman" w:hAnsi="Times New Roman"/>
          <w:sz w:val="22"/>
          <w:szCs w:val="22"/>
        </w:rPr>
        <w:t>Bloom’s Taxonomy Level: Remember</w:t>
      </w:r>
    </w:p>
    <w:p w14:paraId="17FD724D" w14:textId="77777777" w:rsidR="0083282C" w:rsidRDefault="0083282C" w:rsidP="00D20ECE">
      <w:pPr>
        <w:tabs>
          <w:tab w:val="left" w:pos="720"/>
        </w:tabs>
        <w:ind w:left="720" w:hanging="720"/>
        <w:rPr>
          <w:rFonts w:ascii="Times New Roman" w:hAnsi="Times New Roman"/>
          <w:color w:val="0000FF"/>
          <w:sz w:val="22"/>
          <w:szCs w:val="24"/>
        </w:rPr>
      </w:pPr>
    </w:p>
    <w:p w14:paraId="7116A20D" w14:textId="38429A3D" w:rsidR="0083282C" w:rsidRPr="008B2125" w:rsidRDefault="00433433" w:rsidP="00D20ECE">
      <w:pPr>
        <w:tabs>
          <w:tab w:val="left" w:pos="720"/>
        </w:tabs>
        <w:ind w:left="720" w:hanging="720"/>
        <w:rPr>
          <w:rFonts w:ascii="Times New Roman" w:hAnsi="Times New Roman"/>
          <w:sz w:val="22"/>
          <w:szCs w:val="24"/>
        </w:rPr>
      </w:pPr>
      <w:r w:rsidRPr="008B2125">
        <w:rPr>
          <w:rFonts w:ascii="Times New Roman" w:hAnsi="Times New Roman"/>
          <w:sz w:val="22"/>
          <w:szCs w:val="24"/>
        </w:rPr>
        <w:t>88.</w:t>
      </w:r>
      <w:r w:rsidR="00BE7A83">
        <w:rPr>
          <w:rFonts w:ascii="Times New Roman" w:hAnsi="Times New Roman"/>
          <w:sz w:val="22"/>
          <w:szCs w:val="24"/>
        </w:rPr>
        <w:tab/>
      </w:r>
      <w:r w:rsidR="0083282C" w:rsidRPr="008B2125">
        <w:rPr>
          <w:rFonts w:ascii="Times New Roman" w:hAnsi="Times New Roman"/>
          <w:sz w:val="22"/>
          <w:szCs w:val="24"/>
        </w:rPr>
        <w:t xml:space="preserve">The original model for the information-processing approach </w:t>
      </w:r>
      <w:r w:rsidR="006542CC" w:rsidRPr="008B2125">
        <w:rPr>
          <w:rFonts w:ascii="Times New Roman" w:hAnsi="Times New Roman"/>
          <w:sz w:val="22"/>
          <w:szCs w:val="24"/>
        </w:rPr>
        <w:t>was the _____.</w:t>
      </w:r>
    </w:p>
    <w:p w14:paraId="0C53C1C4" w14:textId="77777777" w:rsidR="006542CC" w:rsidRPr="008B2125" w:rsidRDefault="006542CC" w:rsidP="006542CC">
      <w:pPr>
        <w:numPr>
          <w:ilvl w:val="0"/>
          <w:numId w:val="38"/>
        </w:numPr>
        <w:tabs>
          <w:tab w:val="left" w:pos="720"/>
        </w:tabs>
        <w:rPr>
          <w:rFonts w:ascii="Times New Roman" w:hAnsi="Times New Roman"/>
          <w:sz w:val="22"/>
          <w:szCs w:val="24"/>
        </w:rPr>
      </w:pPr>
      <w:r w:rsidRPr="008B2125">
        <w:rPr>
          <w:rFonts w:ascii="Times New Roman" w:hAnsi="Times New Roman"/>
          <w:sz w:val="22"/>
          <w:szCs w:val="24"/>
        </w:rPr>
        <w:t>calculator</w:t>
      </w:r>
    </w:p>
    <w:p w14:paraId="043D2531" w14:textId="77777777" w:rsidR="006542CC" w:rsidRPr="008B2125" w:rsidRDefault="006542CC" w:rsidP="006542CC">
      <w:pPr>
        <w:numPr>
          <w:ilvl w:val="0"/>
          <w:numId w:val="38"/>
        </w:numPr>
        <w:tabs>
          <w:tab w:val="left" w:pos="720"/>
        </w:tabs>
        <w:rPr>
          <w:rFonts w:ascii="Times New Roman" w:hAnsi="Times New Roman"/>
          <w:sz w:val="22"/>
          <w:szCs w:val="24"/>
        </w:rPr>
      </w:pPr>
      <w:r w:rsidRPr="008B2125">
        <w:rPr>
          <w:rFonts w:ascii="Times New Roman" w:hAnsi="Times New Roman"/>
          <w:sz w:val="22"/>
          <w:szCs w:val="24"/>
        </w:rPr>
        <w:t>camera</w:t>
      </w:r>
    </w:p>
    <w:p w14:paraId="38C889FD" w14:textId="77777777" w:rsidR="006542CC" w:rsidRPr="008B2125" w:rsidRDefault="006542CC" w:rsidP="006542CC">
      <w:pPr>
        <w:numPr>
          <w:ilvl w:val="0"/>
          <w:numId w:val="38"/>
        </w:numPr>
        <w:tabs>
          <w:tab w:val="left" w:pos="720"/>
        </w:tabs>
        <w:rPr>
          <w:rFonts w:ascii="Times New Roman" w:hAnsi="Times New Roman"/>
          <w:sz w:val="22"/>
          <w:szCs w:val="24"/>
        </w:rPr>
      </w:pPr>
      <w:r w:rsidRPr="008B2125">
        <w:rPr>
          <w:rFonts w:ascii="Times New Roman" w:hAnsi="Times New Roman"/>
          <w:sz w:val="22"/>
          <w:szCs w:val="24"/>
        </w:rPr>
        <w:t>computer</w:t>
      </w:r>
    </w:p>
    <w:p w14:paraId="006289CD" w14:textId="77777777" w:rsidR="0083282C" w:rsidRPr="008B2125" w:rsidRDefault="006542CC" w:rsidP="006542CC">
      <w:pPr>
        <w:numPr>
          <w:ilvl w:val="0"/>
          <w:numId w:val="38"/>
        </w:numPr>
        <w:tabs>
          <w:tab w:val="left" w:pos="720"/>
        </w:tabs>
        <w:rPr>
          <w:rFonts w:ascii="Times New Roman" w:hAnsi="Times New Roman"/>
          <w:sz w:val="22"/>
          <w:szCs w:val="24"/>
        </w:rPr>
      </w:pPr>
      <w:r w:rsidRPr="008B2125">
        <w:rPr>
          <w:rFonts w:ascii="Times New Roman" w:hAnsi="Times New Roman"/>
          <w:sz w:val="22"/>
          <w:szCs w:val="24"/>
        </w:rPr>
        <w:t>telegraph</w:t>
      </w:r>
    </w:p>
    <w:p w14:paraId="5F4D3D9C" w14:textId="77777777" w:rsidR="006542CC" w:rsidRPr="00D20ECE" w:rsidRDefault="00DD0588" w:rsidP="006542CC">
      <w:pPr>
        <w:rPr>
          <w:rFonts w:ascii="Times New Roman" w:hAnsi="Times New Roman"/>
          <w:sz w:val="22"/>
          <w:szCs w:val="22"/>
        </w:rPr>
      </w:pPr>
      <w:r>
        <w:rPr>
          <w:rFonts w:ascii="Times New Roman" w:hAnsi="Times New Roman"/>
          <w:sz w:val="22"/>
          <w:szCs w:val="22"/>
        </w:rPr>
        <w:t>Answer: C</w:t>
      </w:r>
    </w:p>
    <w:p w14:paraId="31417619" w14:textId="77777777" w:rsidR="006542CC" w:rsidRPr="00D20ECE" w:rsidRDefault="006542CC" w:rsidP="006542CC">
      <w:pPr>
        <w:rPr>
          <w:rFonts w:ascii="Times New Roman" w:hAnsi="Times New Roman"/>
          <w:sz w:val="22"/>
          <w:szCs w:val="22"/>
        </w:rPr>
      </w:pPr>
      <w:r w:rsidRPr="00D20ECE">
        <w:rPr>
          <w:rFonts w:ascii="Times New Roman" w:hAnsi="Times New Roman"/>
          <w:sz w:val="22"/>
          <w:szCs w:val="22"/>
        </w:rPr>
        <w:t>Difficulty: 2</w:t>
      </w:r>
    </w:p>
    <w:p w14:paraId="375C5893" w14:textId="77777777" w:rsidR="006542CC" w:rsidRDefault="006542CC" w:rsidP="006542CC">
      <w:pPr>
        <w:rPr>
          <w:rFonts w:ascii="Times New Roman" w:hAnsi="Times New Roman"/>
          <w:sz w:val="22"/>
          <w:szCs w:val="22"/>
        </w:rPr>
      </w:pPr>
      <w:r>
        <w:rPr>
          <w:rFonts w:ascii="Times New Roman" w:hAnsi="Times New Roman"/>
          <w:sz w:val="22"/>
          <w:szCs w:val="22"/>
        </w:rPr>
        <w:t>Page: 27</w:t>
      </w:r>
    </w:p>
    <w:p w14:paraId="6CBEE1C8" w14:textId="16F13910" w:rsidR="00433433" w:rsidRPr="00D20ECE" w:rsidRDefault="00433433" w:rsidP="006542CC">
      <w:pPr>
        <w:rPr>
          <w:rFonts w:ascii="Times New Roman" w:hAnsi="Times New Roman"/>
          <w:sz w:val="22"/>
          <w:szCs w:val="22"/>
        </w:rPr>
      </w:pPr>
      <w:r>
        <w:rPr>
          <w:rFonts w:ascii="Times New Roman" w:hAnsi="Times New Roman"/>
          <w:sz w:val="22"/>
          <w:szCs w:val="22"/>
        </w:rPr>
        <w:t xml:space="preserve">Skill: </w:t>
      </w:r>
      <w:r w:rsidR="004A7614">
        <w:rPr>
          <w:rFonts w:ascii="Times New Roman" w:hAnsi="Times New Roman"/>
          <w:sz w:val="22"/>
          <w:szCs w:val="22"/>
        </w:rPr>
        <w:t>F</w:t>
      </w:r>
    </w:p>
    <w:p w14:paraId="71E8A273" w14:textId="77777777" w:rsidR="006542CC" w:rsidRPr="00D20ECE" w:rsidRDefault="006542CC" w:rsidP="006542CC">
      <w:pPr>
        <w:rPr>
          <w:rFonts w:ascii="Times New Roman" w:hAnsi="Times New Roman"/>
          <w:sz w:val="22"/>
          <w:szCs w:val="22"/>
        </w:rPr>
      </w:pPr>
      <w:r>
        <w:rPr>
          <w:rFonts w:ascii="Times New Roman" w:hAnsi="Times New Roman"/>
          <w:sz w:val="22"/>
          <w:szCs w:val="22"/>
        </w:rPr>
        <w:t>Learning Objective: 1.8</w:t>
      </w:r>
    </w:p>
    <w:p w14:paraId="04AD0C18" w14:textId="77777777" w:rsidR="0083282C" w:rsidRDefault="006542CC" w:rsidP="006542CC">
      <w:pPr>
        <w:tabs>
          <w:tab w:val="left" w:pos="720"/>
        </w:tabs>
        <w:ind w:left="720" w:hanging="720"/>
        <w:rPr>
          <w:rFonts w:ascii="Times New Roman" w:hAnsi="Times New Roman"/>
          <w:color w:val="0000FF"/>
          <w:sz w:val="22"/>
          <w:szCs w:val="24"/>
        </w:rPr>
      </w:pPr>
      <w:r w:rsidRPr="00D20ECE">
        <w:rPr>
          <w:rFonts w:ascii="Times New Roman" w:hAnsi="Times New Roman"/>
          <w:sz w:val="22"/>
          <w:szCs w:val="22"/>
        </w:rPr>
        <w:t>Bloom’s Taxonomy Level: Remember</w:t>
      </w:r>
    </w:p>
    <w:p w14:paraId="7DB5A0FF" w14:textId="77777777" w:rsidR="006542CC" w:rsidRDefault="006542CC" w:rsidP="00D20ECE">
      <w:pPr>
        <w:tabs>
          <w:tab w:val="left" w:pos="720"/>
        </w:tabs>
        <w:ind w:left="720" w:hanging="720"/>
        <w:rPr>
          <w:rFonts w:ascii="Times New Roman" w:hAnsi="Times New Roman"/>
          <w:color w:val="0000FF"/>
          <w:sz w:val="22"/>
          <w:szCs w:val="24"/>
        </w:rPr>
      </w:pPr>
    </w:p>
    <w:p w14:paraId="3BEE6440" w14:textId="195CBCF0" w:rsidR="006542CC" w:rsidRPr="008B2125" w:rsidRDefault="00433433" w:rsidP="00D20ECE">
      <w:pPr>
        <w:tabs>
          <w:tab w:val="left" w:pos="720"/>
        </w:tabs>
        <w:ind w:left="720" w:hanging="720"/>
        <w:rPr>
          <w:rFonts w:ascii="Times New Roman" w:hAnsi="Times New Roman"/>
          <w:sz w:val="22"/>
          <w:szCs w:val="24"/>
        </w:rPr>
      </w:pPr>
      <w:r w:rsidRPr="008B2125">
        <w:rPr>
          <w:rFonts w:ascii="Times New Roman" w:hAnsi="Times New Roman"/>
          <w:sz w:val="22"/>
          <w:szCs w:val="24"/>
        </w:rPr>
        <w:t>89.</w:t>
      </w:r>
      <w:r w:rsidR="00BE7A83">
        <w:rPr>
          <w:rFonts w:ascii="Times New Roman" w:hAnsi="Times New Roman"/>
          <w:sz w:val="22"/>
          <w:szCs w:val="24"/>
        </w:rPr>
        <w:tab/>
      </w:r>
      <w:r w:rsidR="00DD0588" w:rsidRPr="008B2125">
        <w:rPr>
          <w:rFonts w:ascii="Times New Roman" w:hAnsi="Times New Roman"/>
          <w:sz w:val="22"/>
          <w:szCs w:val="24"/>
        </w:rPr>
        <w:t>Recent models of the information-processing still focus on</w:t>
      </w:r>
      <w:r w:rsidR="00BE7A83" w:rsidRPr="008B2125">
        <w:rPr>
          <w:rFonts w:ascii="Times New Roman" w:hAnsi="Times New Roman"/>
          <w:sz w:val="22"/>
          <w:szCs w:val="24"/>
        </w:rPr>
        <w:t xml:space="preserve"> _____.</w:t>
      </w:r>
    </w:p>
    <w:p w14:paraId="0F8D1E20" w14:textId="77777777" w:rsidR="006918B9" w:rsidRDefault="00DD0588" w:rsidP="00DD0588">
      <w:pPr>
        <w:numPr>
          <w:ilvl w:val="0"/>
          <w:numId w:val="39"/>
        </w:numPr>
        <w:tabs>
          <w:tab w:val="left" w:pos="720"/>
        </w:tabs>
        <w:rPr>
          <w:rFonts w:ascii="Times New Roman" w:hAnsi="Times New Roman"/>
          <w:sz w:val="22"/>
          <w:szCs w:val="24"/>
        </w:rPr>
      </w:pPr>
      <w:r w:rsidRPr="008B2125">
        <w:rPr>
          <w:rFonts w:ascii="Times New Roman" w:hAnsi="Times New Roman"/>
          <w:sz w:val="22"/>
          <w:szCs w:val="24"/>
        </w:rPr>
        <w:t>unconscious drives</w:t>
      </w:r>
    </w:p>
    <w:p w14:paraId="72BE40DA" w14:textId="58535267" w:rsidR="00DD0588" w:rsidRPr="008B2125" w:rsidRDefault="00DD0588" w:rsidP="00DD0588">
      <w:pPr>
        <w:numPr>
          <w:ilvl w:val="0"/>
          <w:numId w:val="39"/>
        </w:numPr>
        <w:tabs>
          <w:tab w:val="left" w:pos="720"/>
        </w:tabs>
        <w:rPr>
          <w:rFonts w:ascii="Times New Roman" w:hAnsi="Times New Roman"/>
          <w:sz w:val="22"/>
          <w:szCs w:val="24"/>
        </w:rPr>
      </w:pPr>
      <w:r w:rsidRPr="008B2125">
        <w:rPr>
          <w:rFonts w:ascii="Times New Roman" w:hAnsi="Times New Roman"/>
          <w:sz w:val="22"/>
          <w:szCs w:val="24"/>
        </w:rPr>
        <w:t>reinforcements and punishments</w:t>
      </w:r>
    </w:p>
    <w:p w14:paraId="07CACDE1" w14:textId="77777777" w:rsidR="00DD0588" w:rsidRPr="008B2125" w:rsidRDefault="00DD0588" w:rsidP="00DD0588">
      <w:pPr>
        <w:numPr>
          <w:ilvl w:val="0"/>
          <w:numId w:val="39"/>
        </w:numPr>
        <w:tabs>
          <w:tab w:val="left" w:pos="720"/>
        </w:tabs>
        <w:rPr>
          <w:rFonts w:ascii="Times New Roman" w:hAnsi="Times New Roman"/>
          <w:sz w:val="22"/>
          <w:szCs w:val="24"/>
        </w:rPr>
      </w:pPr>
      <w:r w:rsidRPr="008B2125">
        <w:rPr>
          <w:rFonts w:ascii="Times New Roman" w:hAnsi="Times New Roman"/>
          <w:sz w:val="22"/>
          <w:szCs w:val="24"/>
        </w:rPr>
        <w:t>modeling</w:t>
      </w:r>
    </w:p>
    <w:p w14:paraId="0A48ECC2" w14:textId="77777777" w:rsidR="00DD0588" w:rsidRPr="008B2125" w:rsidRDefault="00DD0588" w:rsidP="00DD0588">
      <w:pPr>
        <w:numPr>
          <w:ilvl w:val="0"/>
          <w:numId w:val="39"/>
        </w:numPr>
        <w:tabs>
          <w:tab w:val="left" w:pos="720"/>
        </w:tabs>
        <w:rPr>
          <w:rFonts w:ascii="Times New Roman" w:hAnsi="Times New Roman"/>
          <w:sz w:val="22"/>
          <w:szCs w:val="24"/>
        </w:rPr>
      </w:pPr>
      <w:r w:rsidRPr="008B2125">
        <w:rPr>
          <w:rFonts w:ascii="Times New Roman" w:hAnsi="Times New Roman"/>
          <w:sz w:val="22"/>
          <w:szCs w:val="24"/>
        </w:rPr>
        <w:t>attention and memory</w:t>
      </w:r>
    </w:p>
    <w:p w14:paraId="2AAF94E9" w14:textId="77777777" w:rsidR="00DD0588" w:rsidRPr="00D20ECE" w:rsidRDefault="00DD0588" w:rsidP="00DD0588">
      <w:pPr>
        <w:rPr>
          <w:rFonts w:ascii="Times New Roman" w:hAnsi="Times New Roman"/>
          <w:sz w:val="22"/>
          <w:szCs w:val="22"/>
        </w:rPr>
      </w:pPr>
      <w:r>
        <w:rPr>
          <w:rFonts w:ascii="Times New Roman" w:hAnsi="Times New Roman"/>
          <w:sz w:val="22"/>
          <w:szCs w:val="22"/>
        </w:rPr>
        <w:t>Answer: D</w:t>
      </w:r>
    </w:p>
    <w:p w14:paraId="2CF07E98" w14:textId="77777777" w:rsidR="00DD0588" w:rsidRPr="00D20ECE" w:rsidRDefault="00DD0588" w:rsidP="00DD0588">
      <w:pPr>
        <w:rPr>
          <w:rFonts w:ascii="Times New Roman" w:hAnsi="Times New Roman"/>
          <w:sz w:val="22"/>
          <w:szCs w:val="22"/>
        </w:rPr>
      </w:pPr>
      <w:r>
        <w:rPr>
          <w:rFonts w:ascii="Times New Roman" w:hAnsi="Times New Roman"/>
          <w:sz w:val="22"/>
          <w:szCs w:val="22"/>
        </w:rPr>
        <w:t>Difficulty: 1</w:t>
      </w:r>
    </w:p>
    <w:p w14:paraId="21355FCB" w14:textId="77777777" w:rsidR="00DD0588" w:rsidRDefault="00DD0588" w:rsidP="00DD0588">
      <w:pPr>
        <w:rPr>
          <w:rFonts w:ascii="Times New Roman" w:hAnsi="Times New Roman"/>
          <w:sz w:val="22"/>
          <w:szCs w:val="22"/>
        </w:rPr>
      </w:pPr>
      <w:r>
        <w:rPr>
          <w:rFonts w:ascii="Times New Roman" w:hAnsi="Times New Roman"/>
          <w:sz w:val="22"/>
          <w:szCs w:val="22"/>
        </w:rPr>
        <w:t>Page: 27</w:t>
      </w:r>
    </w:p>
    <w:p w14:paraId="17A8A8AB" w14:textId="3F26DC4D" w:rsidR="00433433" w:rsidRPr="00D20ECE" w:rsidRDefault="00433433" w:rsidP="00DD0588">
      <w:pPr>
        <w:rPr>
          <w:rFonts w:ascii="Times New Roman" w:hAnsi="Times New Roman"/>
          <w:sz w:val="22"/>
          <w:szCs w:val="22"/>
        </w:rPr>
      </w:pPr>
      <w:r>
        <w:rPr>
          <w:rFonts w:ascii="Times New Roman" w:hAnsi="Times New Roman"/>
          <w:sz w:val="22"/>
          <w:szCs w:val="22"/>
        </w:rPr>
        <w:t xml:space="preserve">Skill: </w:t>
      </w:r>
      <w:r w:rsidR="004A7614">
        <w:rPr>
          <w:rFonts w:ascii="Times New Roman" w:hAnsi="Times New Roman"/>
          <w:sz w:val="22"/>
          <w:szCs w:val="22"/>
        </w:rPr>
        <w:t>F</w:t>
      </w:r>
    </w:p>
    <w:p w14:paraId="3C5B6B42" w14:textId="77777777" w:rsidR="00DD0588" w:rsidRPr="00D20ECE" w:rsidRDefault="00DD0588" w:rsidP="00DD0588">
      <w:pPr>
        <w:rPr>
          <w:rFonts w:ascii="Times New Roman" w:hAnsi="Times New Roman"/>
          <w:sz w:val="22"/>
          <w:szCs w:val="22"/>
        </w:rPr>
      </w:pPr>
      <w:r>
        <w:rPr>
          <w:rFonts w:ascii="Times New Roman" w:hAnsi="Times New Roman"/>
          <w:sz w:val="22"/>
          <w:szCs w:val="22"/>
        </w:rPr>
        <w:t>Learning Objective: 1.8</w:t>
      </w:r>
    </w:p>
    <w:p w14:paraId="1A2E933A" w14:textId="77777777" w:rsidR="00DD0588" w:rsidRDefault="00DD0588" w:rsidP="00DD0588">
      <w:pPr>
        <w:tabs>
          <w:tab w:val="left" w:pos="720"/>
        </w:tabs>
        <w:rPr>
          <w:rFonts w:ascii="Times New Roman" w:hAnsi="Times New Roman"/>
          <w:sz w:val="22"/>
          <w:szCs w:val="22"/>
        </w:rPr>
      </w:pPr>
      <w:r w:rsidRPr="00D20ECE">
        <w:rPr>
          <w:rFonts w:ascii="Times New Roman" w:hAnsi="Times New Roman"/>
          <w:sz w:val="22"/>
          <w:szCs w:val="22"/>
        </w:rPr>
        <w:t>Bloom’s Taxonomy Level: Remember</w:t>
      </w:r>
    </w:p>
    <w:p w14:paraId="07D2E028" w14:textId="77777777" w:rsidR="00DD0588" w:rsidRDefault="00DD0588" w:rsidP="00DD0588">
      <w:pPr>
        <w:tabs>
          <w:tab w:val="left" w:pos="720"/>
        </w:tabs>
        <w:rPr>
          <w:rFonts w:ascii="Times New Roman" w:hAnsi="Times New Roman"/>
          <w:sz w:val="22"/>
          <w:szCs w:val="22"/>
        </w:rPr>
      </w:pPr>
    </w:p>
    <w:p w14:paraId="3FEE07F8" w14:textId="15C906B3" w:rsidR="00DD0588" w:rsidRDefault="00433433" w:rsidP="004470A4">
      <w:pPr>
        <w:tabs>
          <w:tab w:val="left" w:pos="720"/>
        </w:tabs>
        <w:ind w:left="720" w:hanging="720"/>
        <w:rPr>
          <w:rFonts w:ascii="Times New Roman" w:hAnsi="Times New Roman"/>
          <w:sz w:val="22"/>
          <w:szCs w:val="22"/>
        </w:rPr>
      </w:pPr>
      <w:r>
        <w:rPr>
          <w:rFonts w:ascii="Times New Roman" w:hAnsi="Times New Roman"/>
          <w:sz w:val="22"/>
          <w:szCs w:val="22"/>
        </w:rPr>
        <w:t>90.</w:t>
      </w:r>
      <w:r w:rsidR="00BE7A83">
        <w:rPr>
          <w:rFonts w:ascii="Times New Roman" w:hAnsi="Times New Roman"/>
          <w:sz w:val="22"/>
          <w:szCs w:val="22"/>
        </w:rPr>
        <w:tab/>
      </w:r>
      <w:r w:rsidR="00DD0588">
        <w:rPr>
          <w:rFonts w:ascii="Times New Roman" w:hAnsi="Times New Roman"/>
          <w:sz w:val="22"/>
          <w:szCs w:val="22"/>
        </w:rPr>
        <w:t>Both information-processing theorists and Piaget were mainly concerned with the _____ development of individuals.</w:t>
      </w:r>
    </w:p>
    <w:p w14:paraId="29B479BB" w14:textId="77777777" w:rsidR="00DD0588" w:rsidRDefault="00DD0588" w:rsidP="0054004B">
      <w:pPr>
        <w:numPr>
          <w:ilvl w:val="0"/>
          <w:numId w:val="40"/>
        </w:numPr>
        <w:tabs>
          <w:tab w:val="left" w:pos="720"/>
        </w:tabs>
        <w:rPr>
          <w:rFonts w:ascii="Times New Roman" w:hAnsi="Times New Roman"/>
          <w:sz w:val="22"/>
          <w:szCs w:val="22"/>
        </w:rPr>
      </w:pPr>
      <w:r>
        <w:rPr>
          <w:rFonts w:ascii="Times New Roman" w:hAnsi="Times New Roman"/>
          <w:sz w:val="22"/>
          <w:szCs w:val="22"/>
        </w:rPr>
        <w:t>social</w:t>
      </w:r>
    </w:p>
    <w:p w14:paraId="0BAEBD19" w14:textId="77777777" w:rsidR="00DD0588" w:rsidRDefault="00DD0588" w:rsidP="0054004B">
      <w:pPr>
        <w:numPr>
          <w:ilvl w:val="0"/>
          <w:numId w:val="40"/>
        </w:numPr>
        <w:tabs>
          <w:tab w:val="left" w:pos="720"/>
        </w:tabs>
        <w:rPr>
          <w:rFonts w:ascii="Times New Roman" w:hAnsi="Times New Roman"/>
          <w:sz w:val="22"/>
          <w:szCs w:val="22"/>
        </w:rPr>
      </w:pPr>
      <w:r>
        <w:rPr>
          <w:rFonts w:ascii="Times New Roman" w:hAnsi="Times New Roman"/>
          <w:sz w:val="22"/>
          <w:szCs w:val="22"/>
        </w:rPr>
        <w:t>cognitive</w:t>
      </w:r>
    </w:p>
    <w:p w14:paraId="49992A78" w14:textId="77777777" w:rsidR="00DD0588" w:rsidRDefault="00DD0588" w:rsidP="0054004B">
      <w:pPr>
        <w:numPr>
          <w:ilvl w:val="0"/>
          <w:numId w:val="40"/>
        </w:numPr>
        <w:tabs>
          <w:tab w:val="left" w:pos="720"/>
        </w:tabs>
        <w:rPr>
          <w:rFonts w:ascii="Times New Roman" w:hAnsi="Times New Roman"/>
          <w:sz w:val="22"/>
          <w:szCs w:val="22"/>
        </w:rPr>
      </w:pPr>
      <w:r>
        <w:rPr>
          <w:rFonts w:ascii="Times New Roman" w:hAnsi="Times New Roman"/>
          <w:sz w:val="22"/>
          <w:szCs w:val="22"/>
        </w:rPr>
        <w:t>biological</w:t>
      </w:r>
    </w:p>
    <w:p w14:paraId="13FF14E3" w14:textId="77777777" w:rsidR="00DD0588" w:rsidRPr="0054004B" w:rsidRDefault="00DD0588" w:rsidP="0054004B">
      <w:pPr>
        <w:numPr>
          <w:ilvl w:val="0"/>
          <w:numId w:val="40"/>
        </w:numPr>
        <w:tabs>
          <w:tab w:val="left" w:pos="720"/>
        </w:tabs>
        <w:rPr>
          <w:rFonts w:ascii="Times New Roman" w:hAnsi="Times New Roman"/>
          <w:sz w:val="22"/>
          <w:szCs w:val="22"/>
        </w:rPr>
      </w:pPr>
      <w:r>
        <w:rPr>
          <w:rFonts w:ascii="Times New Roman" w:hAnsi="Times New Roman"/>
          <w:sz w:val="22"/>
          <w:szCs w:val="22"/>
        </w:rPr>
        <w:t>emotional</w:t>
      </w:r>
    </w:p>
    <w:p w14:paraId="3BD11365" w14:textId="77777777" w:rsidR="00DD0588" w:rsidRPr="00D20ECE" w:rsidRDefault="00DD0588" w:rsidP="00DD0588">
      <w:pPr>
        <w:rPr>
          <w:rFonts w:ascii="Times New Roman" w:hAnsi="Times New Roman"/>
          <w:sz w:val="22"/>
          <w:szCs w:val="22"/>
        </w:rPr>
      </w:pPr>
      <w:r>
        <w:rPr>
          <w:rFonts w:ascii="Times New Roman" w:hAnsi="Times New Roman"/>
          <w:sz w:val="22"/>
          <w:szCs w:val="22"/>
        </w:rPr>
        <w:t>Answer: B</w:t>
      </w:r>
    </w:p>
    <w:p w14:paraId="5EE1D5BE" w14:textId="77777777" w:rsidR="00DD0588" w:rsidRPr="00D20ECE" w:rsidRDefault="00DD0588" w:rsidP="00DD0588">
      <w:pPr>
        <w:rPr>
          <w:rFonts w:ascii="Times New Roman" w:hAnsi="Times New Roman"/>
          <w:sz w:val="22"/>
          <w:szCs w:val="22"/>
        </w:rPr>
      </w:pPr>
      <w:r>
        <w:rPr>
          <w:rFonts w:ascii="Times New Roman" w:hAnsi="Times New Roman"/>
          <w:sz w:val="22"/>
          <w:szCs w:val="22"/>
        </w:rPr>
        <w:t>Difficulty: 2</w:t>
      </w:r>
    </w:p>
    <w:p w14:paraId="18D1C1E0" w14:textId="77777777" w:rsidR="00DD0588" w:rsidRDefault="00DD0588" w:rsidP="00DD0588">
      <w:pPr>
        <w:rPr>
          <w:rFonts w:ascii="Times New Roman" w:hAnsi="Times New Roman"/>
          <w:sz w:val="22"/>
          <w:szCs w:val="22"/>
        </w:rPr>
      </w:pPr>
      <w:r>
        <w:rPr>
          <w:rFonts w:ascii="Times New Roman" w:hAnsi="Times New Roman"/>
          <w:sz w:val="22"/>
          <w:szCs w:val="22"/>
        </w:rPr>
        <w:t>Page: 27</w:t>
      </w:r>
    </w:p>
    <w:p w14:paraId="42077EC6" w14:textId="50DE465F" w:rsidR="00433433" w:rsidRPr="00D20ECE" w:rsidRDefault="00433433" w:rsidP="00DD0588">
      <w:pPr>
        <w:rPr>
          <w:rFonts w:ascii="Times New Roman" w:hAnsi="Times New Roman"/>
          <w:sz w:val="22"/>
          <w:szCs w:val="22"/>
        </w:rPr>
      </w:pPr>
      <w:r>
        <w:rPr>
          <w:rFonts w:ascii="Times New Roman" w:hAnsi="Times New Roman"/>
          <w:sz w:val="22"/>
          <w:szCs w:val="22"/>
        </w:rPr>
        <w:t xml:space="preserve">Skill: </w:t>
      </w:r>
      <w:r w:rsidR="00CE590C">
        <w:rPr>
          <w:rFonts w:ascii="Times New Roman" w:hAnsi="Times New Roman"/>
          <w:sz w:val="22"/>
          <w:szCs w:val="22"/>
        </w:rPr>
        <w:t>C</w:t>
      </w:r>
    </w:p>
    <w:p w14:paraId="349747F3" w14:textId="77777777" w:rsidR="00DD0588" w:rsidRPr="00D20ECE" w:rsidRDefault="00DD0588" w:rsidP="00DD0588">
      <w:pPr>
        <w:rPr>
          <w:rFonts w:ascii="Times New Roman" w:hAnsi="Times New Roman"/>
          <w:sz w:val="22"/>
          <w:szCs w:val="22"/>
        </w:rPr>
      </w:pPr>
      <w:r>
        <w:rPr>
          <w:rFonts w:ascii="Times New Roman" w:hAnsi="Times New Roman"/>
          <w:sz w:val="22"/>
          <w:szCs w:val="22"/>
        </w:rPr>
        <w:t>Learning Objective: 1.8</w:t>
      </w:r>
    </w:p>
    <w:p w14:paraId="2AAFFCD6" w14:textId="77777777" w:rsidR="00DD0588" w:rsidRDefault="00DD0588" w:rsidP="00DD0588">
      <w:pPr>
        <w:tabs>
          <w:tab w:val="left" w:pos="720"/>
        </w:tabs>
        <w:rPr>
          <w:rFonts w:ascii="Times New Roman" w:hAnsi="Times New Roman"/>
          <w:sz w:val="22"/>
          <w:szCs w:val="22"/>
        </w:rPr>
      </w:pPr>
      <w:r>
        <w:rPr>
          <w:rFonts w:ascii="Times New Roman" w:hAnsi="Times New Roman"/>
          <w:sz w:val="22"/>
          <w:szCs w:val="22"/>
        </w:rPr>
        <w:t>Bloom’s Taxonomy Level: Understand</w:t>
      </w:r>
    </w:p>
    <w:p w14:paraId="3C836320" w14:textId="77777777" w:rsidR="00536D31" w:rsidRDefault="00536D31" w:rsidP="00DD0588">
      <w:pPr>
        <w:tabs>
          <w:tab w:val="left" w:pos="720"/>
        </w:tabs>
        <w:rPr>
          <w:rFonts w:ascii="Times New Roman" w:hAnsi="Times New Roman"/>
          <w:sz w:val="22"/>
          <w:szCs w:val="22"/>
        </w:rPr>
      </w:pPr>
    </w:p>
    <w:p w14:paraId="177EA41C" w14:textId="4BB7E850" w:rsidR="0054004B" w:rsidRDefault="00D85A38" w:rsidP="004470A4">
      <w:pPr>
        <w:tabs>
          <w:tab w:val="left" w:pos="720"/>
        </w:tabs>
        <w:ind w:left="720" w:hanging="720"/>
        <w:rPr>
          <w:rFonts w:ascii="Times New Roman" w:hAnsi="Times New Roman"/>
          <w:sz w:val="22"/>
          <w:szCs w:val="22"/>
        </w:rPr>
      </w:pPr>
      <w:r>
        <w:rPr>
          <w:rFonts w:ascii="Times New Roman" w:hAnsi="Times New Roman"/>
          <w:sz w:val="22"/>
          <w:szCs w:val="22"/>
        </w:rPr>
        <w:t>91.</w:t>
      </w:r>
      <w:r w:rsidR="00BE7A83">
        <w:rPr>
          <w:rFonts w:ascii="Times New Roman" w:hAnsi="Times New Roman"/>
          <w:sz w:val="22"/>
          <w:szCs w:val="22"/>
        </w:rPr>
        <w:tab/>
      </w:r>
      <w:r w:rsidR="00536D31">
        <w:rPr>
          <w:rFonts w:ascii="Times New Roman" w:hAnsi="Times New Roman"/>
          <w:sz w:val="22"/>
          <w:szCs w:val="22"/>
        </w:rPr>
        <w:t xml:space="preserve">Miller and colleagues (1995) showed </w:t>
      </w:r>
      <w:r w:rsidR="0054004B">
        <w:rPr>
          <w:rFonts w:ascii="Times New Roman" w:hAnsi="Times New Roman"/>
          <w:sz w:val="22"/>
          <w:szCs w:val="22"/>
        </w:rPr>
        <w:t>the difference in mathematical performance in Chinese children and American children was likely due to</w:t>
      </w:r>
      <w:r w:rsidR="00BE7A83" w:rsidRPr="008B2125">
        <w:rPr>
          <w:rFonts w:ascii="Times New Roman" w:hAnsi="Times New Roman"/>
          <w:sz w:val="22"/>
          <w:szCs w:val="24"/>
        </w:rPr>
        <w:t xml:space="preserve"> _____.</w:t>
      </w:r>
      <w:bookmarkStart w:id="9" w:name="_GoBack"/>
      <w:bookmarkEnd w:id="9"/>
    </w:p>
    <w:p w14:paraId="706A85B5" w14:textId="69581E73" w:rsidR="00536D31" w:rsidRDefault="0054004B" w:rsidP="0054004B">
      <w:pPr>
        <w:numPr>
          <w:ilvl w:val="0"/>
          <w:numId w:val="41"/>
        </w:numPr>
        <w:tabs>
          <w:tab w:val="left" w:pos="720"/>
        </w:tabs>
        <w:rPr>
          <w:rFonts w:ascii="Times New Roman" w:hAnsi="Times New Roman"/>
          <w:sz w:val="22"/>
          <w:szCs w:val="22"/>
        </w:rPr>
      </w:pPr>
      <w:r>
        <w:rPr>
          <w:rFonts w:ascii="Times New Roman" w:hAnsi="Times New Roman"/>
          <w:sz w:val="22"/>
          <w:szCs w:val="22"/>
        </w:rPr>
        <w:t>how the children learned their early number systems</w:t>
      </w:r>
    </w:p>
    <w:p w14:paraId="41987228" w14:textId="77777777" w:rsidR="0054004B" w:rsidRDefault="0054004B" w:rsidP="0054004B">
      <w:pPr>
        <w:numPr>
          <w:ilvl w:val="0"/>
          <w:numId w:val="41"/>
        </w:numPr>
        <w:tabs>
          <w:tab w:val="left" w:pos="720"/>
        </w:tabs>
        <w:rPr>
          <w:rFonts w:ascii="Times New Roman" w:hAnsi="Times New Roman"/>
          <w:sz w:val="22"/>
          <w:szCs w:val="22"/>
        </w:rPr>
      </w:pPr>
      <w:r>
        <w:rPr>
          <w:rFonts w:ascii="Times New Roman" w:hAnsi="Times New Roman"/>
          <w:sz w:val="22"/>
          <w:szCs w:val="22"/>
        </w:rPr>
        <w:t>their I.Q.</w:t>
      </w:r>
    </w:p>
    <w:p w14:paraId="106036AF" w14:textId="77777777" w:rsidR="0054004B" w:rsidRDefault="0054004B" w:rsidP="0054004B">
      <w:pPr>
        <w:numPr>
          <w:ilvl w:val="0"/>
          <w:numId w:val="41"/>
        </w:numPr>
        <w:tabs>
          <w:tab w:val="left" w:pos="720"/>
        </w:tabs>
        <w:rPr>
          <w:rFonts w:ascii="Times New Roman" w:hAnsi="Times New Roman"/>
          <w:sz w:val="22"/>
          <w:szCs w:val="22"/>
        </w:rPr>
      </w:pPr>
      <w:r>
        <w:rPr>
          <w:rFonts w:ascii="Times New Roman" w:hAnsi="Times New Roman"/>
          <w:sz w:val="22"/>
          <w:szCs w:val="22"/>
        </w:rPr>
        <w:t>their genetics</w:t>
      </w:r>
    </w:p>
    <w:p w14:paraId="561E9C5B" w14:textId="7495165D" w:rsidR="0054004B" w:rsidRDefault="0054004B" w:rsidP="0054004B">
      <w:pPr>
        <w:numPr>
          <w:ilvl w:val="0"/>
          <w:numId w:val="41"/>
        </w:numPr>
        <w:tabs>
          <w:tab w:val="left" w:pos="720"/>
        </w:tabs>
        <w:rPr>
          <w:rFonts w:ascii="Times New Roman" w:hAnsi="Times New Roman"/>
          <w:sz w:val="22"/>
          <w:szCs w:val="22"/>
        </w:rPr>
      </w:pPr>
      <w:r>
        <w:rPr>
          <w:rFonts w:ascii="Times New Roman" w:hAnsi="Times New Roman"/>
          <w:sz w:val="22"/>
          <w:szCs w:val="22"/>
        </w:rPr>
        <w:t>the praise Chinese children received from parents for doing well</w:t>
      </w:r>
    </w:p>
    <w:p w14:paraId="6F614585" w14:textId="33DF4816" w:rsidR="0054004B" w:rsidRPr="00D20ECE" w:rsidRDefault="0054004B" w:rsidP="0054004B">
      <w:pPr>
        <w:rPr>
          <w:rFonts w:ascii="Times New Roman" w:hAnsi="Times New Roman"/>
          <w:sz w:val="22"/>
          <w:szCs w:val="22"/>
        </w:rPr>
      </w:pPr>
      <w:r>
        <w:rPr>
          <w:rFonts w:ascii="Times New Roman" w:hAnsi="Times New Roman"/>
          <w:sz w:val="22"/>
          <w:szCs w:val="22"/>
        </w:rPr>
        <w:t xml:space="preserve">Answer: </w:t>
      </w:r>
      <w:del w:id="10" w:author="Lising, Gheron Milanes" w:date="2017-06-07T16:40:00Z">
        <w:r w:rsidDel="004A52D9">
          <w:rPr>
            <w:rFonts w:ascii="Times New Roman" w:hAnsi="Times New Roman"/>
            <w:sz w:val="22"/>
            <w:szCs w:val="22"/>
          </w:rPr>
          <w:delText>B</w:delText>
        </w:r>
      </w:del>
      <w:ins w:id="11" w:author="Lising, Gheron Milanes" w:date="2017-06-07T16:40:00Z">
        <w:r w:rsidR="004A52D9">
          <w:rPr>
            <w:rFonts w:ascii="Times New Roman" w:hAnsi="Times New Roman"/>
            <w:sz w:val="22"/>
            <w:szCs w:val="22"/>
          </w:rPr>
          <w:t>A</w:t>
        </w:r>
      </w:ins>
    </w:p>
    <w:p w14:paraId="01B4DFD4" w14:textId="77777777" w:rsidR="0054004B" w:rsidRPr="00D20ECE" w:rsidRDefault="0054004B" w:rsidP="0054004B">
      <w:pPr>
        <w:rPr>
          <w:rFonts w:ascii="Times New Roman" w:hAnsi="Times New Roman"/>
          <w:sz w:val="22"/>
          <w:szCs w:val="22"/>
        </w:rPr>
      </w:pPr>
      <w:r>
        <w:rPr>
          <w:rFonts w:ascii="Times New Roman" w:hAnsi="Times New Roman"/>
          <w:sz w:val="22"/>
          <w:szCs w:val="22"/>
        </w:rPr>
        <w:t>Difficulty: 3</w:t>
      </w:r>
    </w:p>
    <w:p w14:paraId="12FB79B2" w14:textId="77777777" w:rsidR="0054004B" w:rsidRDefault="0054004B" w:rsidP="0054004B">
      <w:pPr>
        <w:rPr>
          <w:rFonts w:ascii="Times New Roman" w:hAnsi="Times New Roman"/>
          <w:sz w:val="22"/>
          <w:szCs w:val="22"/>
        </w:rPr>
      </w:pPr>
      <w:r>
        <w:rPr>
          <w:rFonts w:ascii="Times New Roman" w:hAnsi="Times New Roman"/>
          <w:sz w:val="22"/>
          <w:szCs w:val="22"/>
        </w:rPr>
        <w:t>Page: 27</w:t>
      </w:r>
    </w:p>
    <w:p w14:paraId="5478658D" w14:textId="7A3E8087" w:rsidR="00D85A38" w:rsidRPr="00D20ECE" w:rsidRDefault="00D85A38" w:rsidP="0054004B">
      <w:pPr>
        <w:rPr>
          <w:rFonts w:ascii="Times New Roman" w:hAnsi="Times New Roman"/>
          <w:sz w:val="22"/>
          <w:szCs w:val="22"/>
        </w:rPr>
      </w:pPr>
      <w:r>
        <w:rPr>
          <w:rFonts w:ascii="Times New Roman" w:hAnsi="Times New Roman"/>
          <w:sz w:val="22"/>
          <w:szCs w:val="22"/>
        </w:rPr>
        <w:t xml:space="preserve">Skill: </w:t>
      </w:r>
      <w:r w:rsidR="00987A3E">
        <w:rPr>
          <w:rFonts w:ascii="Times New Roman" w:hAnsi="Times New Roman"/>
          <w:sz w:val="22"/>
          <w:szCs w:val="22"/>
        </w:rPr>
        <w:t>C</w:t>
      </w:r>
    </w:p>
    <w:p w14:paraId="29DCB26F" w14:textId="77777777" w:rsidR="0054004B" w:rsidRPr="00D20ECE" w:rsidRDefault="0054004B" w:rsidP="0054004B">
      <w:pPr>
        <w:rPr>
          <w:rFonts w:ascii="Times New Roman" w:hAnsi="Times New Roman"/>
          <w:sz w:val="22"/>
          <w:szCs w:val="22"/>
        </w:rPr>
      </w:pPr>
      <w:r>
        <w:rPr>
          <w:rFonts w:ascii="Times New Roman" w:hAnsi="Times New Roman"/>
          <w:sz w:val="22"/>
          <w:szCs w:val="22"/>
        </w:rPr>
        <w:t>Learning Objective: 1.8</w:t>
      </w:r>
    </w:p>
    <w:p w14:paraId="12B6087F" w14:textId="77777777" w:rsidR="0054004B" w:rsidRDefault="0054004B" w:rsidP="0054004B">
      <w:pPr>
        <w:tabs>
          <w:tab w:val="left" w:pos="720"/>
        </w:tabs>
        <w:rPr>
          <w:rFonts w:ascii="Times New Roman" w:hAnsi="Times New Roman"/>
          <w:sz w:val="22"/>
          <w:szCs w:val="22"/>
        </w:rPr>
      </w:pPr>
      <w:r>
        <w:rPr>
          <w:rFonts w:ascii="Times New Roman" w:hAnsi="Times New Roman"/>
          <w:sz w:val="22"/>
          <w:szCs w:val="22"/>
        </w:rPr>
        <w:t>Bloom’s Taxonomy Level: Understand</w:t>
      </w:r>
    </w:p>
    <w:p w14:paraId="376FB926" w14:textId="77777777" w:rsidR="0054004B" w:rsidRDefault="0054004B" w:rsidP="004470A4">
      <w:pPr>
        <w:tabs>
          <w:tab w:val="left" w:pos="720"/>
        </w:tabs>
        <w:ind w:left="720" w:hanging="720"/>
        <w:rPr>
          <w:rFonts w:ascii="Times New Roman" w:hAnsi="Times New Roman"/>
          <w:color w:val="0000FF"/>
          <w:sz w:val="22"/>
          <w:szCs w:val="24"/>
        </w:rPr>
      </w:pPr>
    </w:p>
    <w:p w14:paraId="541EBA33" w14:textId="1687DFE7" w:rsidR="00A53300" w:rsidRPr="0054004B" w:rsidRDefault="00D85A38" w:rsidP="00D20ECE">
      <w:pPr>
        <w:tabs>
          <w:tab w:val="left" w:pos="720"/>
        </w:tabs>
        <w:ind w:left="720" w:hanging="720"/>
        <w:rPr>
          <w:rFonts w:ascii="Times New Roman" w:hAnsi="Times New Roman"/>
          <w:sz w:val="22"/>
          <w:szCs w:val="24"/>
        </w:rPr>
      </w:pPr>
      <w:r w:rsidRPr="003674DF">
        <w:rPr>
          <w:rFonts w:ascii="Times New Roman" w:hAnsi="Times New Roman"/>
          <w:sz w:val="22"/>
          <w:szCs w:val="24"/>
        </w:rPr>
        <w:t>92.</w:t>
      </w:r>
      <w:r w:rsidR="00BE7A83">
        <w:rPr>
          <w:rFonts w:ascii="Times New Roman" w:hAnsi="Times New Roman"/>
          <w:color w:val="0000FF"/>
          <w:sz w:val="22"/>
          <w:szCs w:val="24"/>
        </w:rPr>
        <w:tab/>
      </w:r>
      <w:r w:rsidR="00A53300" w:rsidRPr="0054004B">
        <w:rPr>
          <w:rFonts w:ascii="Times New Roman" w:hAnsi="Times New Roman"/>
          <w:sz w:val="22"/>
          <w:szCs w:val="24"/>
        </w:rPr>
        <w:t>Urie Bronfenbrenner’s ecological theory focuses on ____ that shape human development</w:t>
      </w:r>
      <w:r w:rsidR="00D20ECE" w:rsidRPr="0054004B">
        <w:rPr>
          <w:rFonts w:ascii="Times New Roman" w:hAnsi="Times New Roman"/>
          <w:sz w:val="22"/>
          <w:szCs w:val="24"/>
        </w:rPr>
        <w:t xml:space="preserve"> </w:t>
      </w:r>
      <w:r w:rsidR="00A53300" w:rsidRPr="0054004B">
        <w:rPr>
          <w:rFonts w:ascii="Times New Roman" w:hAnsi="Times New Roman"/>
          <w:sz w:val="22"/>
          <w:szCs w:val="24"/>
        </w:rPr>
        <w:t>in the social environment.</w:t>
      </w:r>
    </w:p>
    <w:p w14:paraId="39DA16BC"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a.</w:t>
      </w:r>
      <w:r w:rsidRPr="0054004B">
        <w:rPr>
          <w:rFonts w:ascii="Times New Roman" w:hAnsi="Times New Roman"/>
          <w:sz w:val="22"/>
          <w:szCs w:val="24"/>
        </w:rPr>
        <w:tab/>
        <w:t>biological factors</w:t>
      </w:r>
    </w:p>
    <w:p w14:paraId="7EA70CD3"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b.</w:t>
      </w:r>
      <w:r w:rsidRPr="0054004B">
        <w:rPr>
          <w:rFonts w:ascii="Times New Roman" w:hAnsi="Times New Roman"/>
          <w:sz w:val="22"/>
          <w:szCs w:val="24"/>
        </w:rPr>
        <w:tab/>
        <w:t>genetic inputs</w:t>
      </w:r>
    </w:p>
    <w:p w14:paraId="69A3F562"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c.</w:t>
      </w:r>
      <w:r w:rsidRPr="0054004B">
        <w:rPr>
          <w:rFonts w:ascii="Times New Roman" w:hAnsi="Times New Roman"/>
          <w:sz w:val="22"/>
          <w:szCs w:val="24"/>
        </w:rPr>
        <w:tab/>
        <w:t>instinctive drives</w:t>
      </w:r>
    </w:p>
    <w:p w14:paraId="52099ED2"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d.</w:t>
      </w:r>
      <w:r w:rsidRPr="0054004B">
        <w:rPr>
          <w:rFonts w:ascii="Times New Roman" w:hAnsi="Times New Roman"/>
          <w:sz w:val="22"/>
          <w:szCs w:val="24"/>
        </w:rPr>
        <w:tab/>
        <w:t>multiple influences</w:t>
      </w:r>
    </w:p>
    <w:p w14:paraId="561EBF8C"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Answer: D</w:t>
      </w:r>
    </w:p>
    <w:p w14:paraId="74A72EDB" w14:textId="672A1CD2" w:rsidR="00A53300" w:rsidRPr="0054004B" w:rsidRDefault="00A53300" w:rsidP="00A53300">
      <w:pPr>
        <w:rPr>
          <w:rFonts w:ascii="Times New Roman" w:hAnsi="Times New Roman"/>
          <w:sz w:val="22"/>
          <w:szCs w:val="24"/>
        </w:rPr>
      </w:pPr>
      <w:r w:rsidRPr="0054004B">
        <w:rPr>
          <w:rFonts w:ascii="Times New Roman" w:hAnsi="Times New Roman"/>
          <w:sz w:val="22"/>
          <w:szCs w:val="24"/>
        </w:rPr>
        <w:t>Page: 2</w:t>
      </w:r>
      <w:r w:rsidR="0054004B">
        <w:rPr>
          <w:rFonts w:ascii="Times New Roman" w:hAnsi="Times New Roman"/>
          <w:sz w:val="22"/>
          <w:szCs w:val="24"/>
        </w:rPr>
        <w:t>8</w:t>
      </w:r>
    </w:p>
    <w:p w14:paraId="4CBD6EF6"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Skill: F</w:t>
      </w:r>
    </w:p>
    <w:p w14:paraId="1A56A052" w14:textId="55A09B0D" w:rsidR="00A53300" w:rsidRPr="0054004B" w:rsidRDefault="00A53300" w:rsidP="00A53300">
      <w:pPr>
        <w:rPr>
          <w:rFonts w:ascii="Times New Roman" w:hAnsi="Times New Roman"/>
          <w:sz w:val="22"/>
          <w:szCs w:val="24"/>
        </w:rPr>
      </w:pPr>
      <w:r w:rsidRPr="0054004B">
        <w:rPr>
          <w:rFonts w:ascii="Times New Roman" w:hAnsi="Times New Roman"/>
          <w:sz w:val="22"/>
          <w:szCs w:val="24"/>
        </w:rPr>
        <w:t>Learning Objective: 1.</w:t>
      </w:r>
      <w:r w:rsidR="0054004B">
        <w:rPr>
          <w:rFonts w:ascii="Times New Roman" w:hAnsi="Times New Roman"/>
          <w:sz w:val="22"/>
          <w:szCs w:val="24"/>
        </w:rPr>
        <w:t>9</w:t>
      </w:r>
    </w:p>
    <w:p w14:paraId="0851322C"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Difficulty: 3</w:t>
      </w:r>
    </w:p>
    <w:p w14:paraId="2DFE874B"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Bloom’s Taxonomy Level: Remember</w:t>
      </w:r>
    </w:p>
    <w:p w14:paraId="189922C3" w14:textId="51624BD2" w:rsidR="00A53300" w:rsidRPr="0054004B" w:rsidRDefault="00A53300" w:rsidP="00A53300">
      <w:pPr>
        <w:rPr>
          <w:rFonts w:ascii="Times New Roman" w:hAnsi="Times New Roman"/>
          <w:sz w:val="22"/>
        </w:rPr>
      </w:pPr>
      <w:r w:rsidRPr="0054004B">
        <w:rPr>
          <w:rFonts w:ascii="Times New Roman" w:hAnsi="Times New Roman"/>
          <w:sz w:val="22"/>
        </w:rPr>
        <w:t xml:space="preserve">% correct 71   </w:t>
      </w:r>
      <w:r w:rsidR="008C08B8">
        <w:rPr>
          <w:rFonts w:ascii="Times New Roman" w:hAnsi="Times New Roman"/>
          <w:sz w:val="22"/>
        </w:rPr>
        <w:t>a =</w:t>
      </w:r>
      <w:r w:rsidRPr="0054004B">
        <w:rPr>
          <w:rFonts w:ascii="Times New Roman" w:hAnsi="Times New Roman"/>
          <w:sz w:val="22"/>
        </w:rPr>
        <w:t xml:space="preserve"> 12  </w:t>
      </w:r>
      <w:r w:rsidR="008C08B8">
        <w:rPr>
          <w:rFonts w:ascii="Times New Roman" w:hAnsi="Times New Roman"/>
          <w:sz w:val="22"/>
        </w:rPr>
        <w:t>b =</w:t>
      </w:r>
      <w:r w:rsidRPr="0054004B">
        <w:rPr>
          <w:rFonts w:ascii="Times New Roman" w:hAnsi="Times New Roman"/>
          <w:sz w:val="22"/>
        </w:rPr>
        <w:t xml:space="preserve"> 0  </w:t>
      </w:r>
      <w:r w:rsidR="008C08B8">
        <w:rPr>
          <w:rFonts w:ascii="Times New Roman" w:hAnsi="Times New Roman"/>
          <w:sz w:val="22"/>
        </w:rPr>
        <w:t>c =</w:t>
      </w:r>
      <w:r w:rsidRPr="0054004B">
        <w:rPr>
          <w:rFonts w:ascii="Times New Roman" w:hAnsi="Times New Roman"/>
          <w:sz w:val="22"/>
        </w:rPr>
        <w:t xml:space="preserve"> 6  </w:t>
      </w:r>
      <w:r w:rsidR="008C08B8">
        <w:rPr>
          <w:rFonts w:ascii="Times New Roman" w:hAnsi="Times New Roman"/>
          <w:sz w:val="22"/>
        </w:rPr>
        <w:t>d =</w:t>
      </w:r>
      <w:r w:rsidRPr="0054004B">
        <w:rPr>
          <w:rFonts w:ascii="Times New Roman" w:hAnsi="Times New Roman"/>
          <w:sz w:val="22"/>
        </w:rPr>
        <w:t xml:space="preserve"> 71   r = .67</w:t>
      </w:r>
    </w:p>
    <w:p w14:paraId="45D75680" w14:textId="77777777" w:rsidR="00A53300" w:rsidRPr="0054004B" w:rsidRDefault="00A53300" w:rsidP="00A53300">
      <w:pPr>
        <w:rPr>
          <w:rFonts w:ascii="Times New Roman" w:hAnsi="Times New Roman"/>
          <w:sz w:val="22"/>
          <w:szCs w:val="24"/>
        </w:rPr>
      </w:pPr>
    </w:p>
    <w:p w14:paraId="711E4729" w14:textId="43039D1E" w:rsidR="00A53300" w:rsidRPr="0054004B" w:rsidRDefault="00D85A38" w:rsidP="00A53300">
      <w:pPr>
        <w:tabs>
          <w:tab w:val="left" w:pos="720"/>
        </w:tabs>
        <w:ind w:left="720" w:hanging="720"/>
        <w:rPr>
          <w:rFonts w:ascii="Times New Roman" w:hAnsi="Times New Roman"/>
          <w:sz w:val="22"/>
          <w:szCs w:val="24"/>
        </w:rPr>
      </w:pPr>
      <w:r>
        <w:rPr>
          <w:rFonts w:ascii="Times New Roman" w:hAnsi="Times New Roman"/>
          <w:sz w:val="22"/>
          <w:szCs w:val="24"/>
        </w:rPr>
        <w:t>93.</w:t>
      </w:r>
      <w:r w:rsidR="00BE7A83">
        <w:rPr>
          <w:rFonts w:ascii="Times New Roman" w:hAnsi="Times New Roman"/>
          <w:sz w:val="22"/>
          <w:szCs w:val="24"/>
        </w:rPr>
        <w:tab/>
      </w:r>
      <w:r w:rsidR="00A53300" w:rsidRPr="0054004B">
        <w:rPr>
          <w:rFonts w:ascii="Times New Roman" w:hAnsi="Times New Roman"/>
          <w:sz w:val="22"/>
          <w:szCs w:val="24"/>
        </w:rPr>
        <w:t xml:space="preserve">Whose theory is not a stage theory of human development, but rather a </w:t>
      </w:r>
      <w:r w:rsidR="002B47F7">
        <w:rPr>
          <w:rFonts w:ascii="Times New Roman" w:hAnsi="Times New Roman"/>
          <w:sz w:val="22"/>
          <w:szCs w:val="24"/>
        </w:rPr>
        <w:t>framework</w:t>
      </w:r>
      <w:r w:rsidR="002B47F7" w:rsidRPr="0054004B">
        <w:rPr>
          <w:rFonts w:ascii="Times New Roman" w:hAnsi="Times New Roman"/>
          <w:sz w:val="22"/>
          <w:szCs w:val="24"/>
        </w:rPr>
        <w:t xml:space="preserve"> </w:t>
      </w:r>
      <w:r w:rsidR="00A53300" w:rsidRPr="0054004B">
        <w:rPr>
          <w:rFonts w:ascii="Times New Roman" w:hAnsi="Times New Roman"/>
          <w:sz w:val="22"/>
          <w:szCs w:val="24"/>
        </w:rPr>
        <w:t>that focuses on the multiple influences that shape human development in the social environment?</w:t>
      </w:r>
    </w:p>
    <w:p w14:paraId="50F05FD7" w14:textId="77777777" w:rsidR="006918B9" w:rsidRDefault="00A53300" w:rsidP="00A53300">
      <w:pPr>
        <w:ind w:left="1440" w:hanging="720"/>
        <w:rPr>
          <w:rFonts w:ascii="Times New Roman" w:hAnsi="Times New Roman"/>
          <w:sz w:val="22"/>
          <w:szCs w:val="24"/>
        </w:rPr>
      </w:pPr>
      <w:r w:rsidRPr="0054004B">
        <w:rPr>
          <w:rFonts w:ascii="Times New Roman" w:hAnsi="Times New Roman"/>
          <w:sz w:val="22"/>
          <w:szCs w:val="24"/>
        </w:rPr>
        <w:t>a.</w:t>
      </w:r>
      <w:r w:rsidRPr="0054004B">
        <w:rPr>
          <w:rFonts w:ascii="Times New Roman" w:hAnsi="Times New Roman"/>
          <w:sz w:val="22"/>
          <w:szCs w:val="24"/>
        </w:rPr>
        <w:tab/>
        <w:t>Freud</w:t>
      </w:r>
    </w:p>
    <w:p w14:paraId="6B778F0D" w14:textId="33C969E6"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b.</w:t>
      </w:r>
      <w:r w:rsidRPr="0054004B">
        <w:rPr>
          <w:rFonts w:ascii="Times New Roman" w:hAnsi="Times New Roman"/>
          <w:sz w:val="22"/>
          <w:szCs w:val="24"/>
        </w:rPr>
        <w:tab/>
        <w:t>Erikson</w:t>
      </w:r>
    </w:p>
    <w:p w14:paraId="64B7E566" w14:textId="77777777" w:rsidR="00A53300" w:rsidRPr="0054004B" w:rsidRDefault="00A53300" w:rsidP="00A53300">
      <w:pPr>
        <w:ind w:left="720"/>
        <w:rPr>
          <w:rFonts w:ascii="Times New Roman" w:hAnsi="Times New Roman"/>
          <w:i/>
          <w:sz w:val="22"/>
          <w:szCs w:val="24"/>
        </w:rPr>
      </w:pPr>
      <w:r w:rsidRPr="0054004B">
        <w:rPr>
          <w:rFonts w:ascii="Times New Roman" w:hAnsi="Times New Roman"/>
          <w:i/>
          <w:sz w:val="22"/>
          <w:szCs w:val="24"/>
        </w:rPr>
        <w:t>Incorrect. Although Erikson was very interested in the social aspects of development, his theory was a stage theory. Bronfenbrenner’s theory was not.</w:t>
      </w:r>
    </w:p>
    <w:p w14:paraId="7DE867AC"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c.</w:t>
      </w:r>
      <w:r w:rsidRPr="0054004B">
        <w:rPr>
          <w:rFonts w:ascii="Times New Roman" w:hAnsi="Times New Roman"/>
          <w:sz w:val="22"/>
          <w:szCs w:val="24"/>
        </w:rPr>
        <w:tab/>
        <w:t>Bronfenbrenner</w:t>
      </w:r>
    </w:p>
    <w:p w14:paraId="57DE27B8" w14:textId="77777777" w:rsidR="00A53300" w:rsidRPr="0054004B" w:rsidRDefault="00A53300" w:rsidP="00A53300">
      <w:pPr>
        <w:ind w:left="720"/>
        <w:rPr>
          <w:rFonts w:ascii="Times New Roman" w:hAnsi="Times New Roman"/>
          <w:i/>
          <w:sz w:val="22"/>
          <w:szCs w:val="24"/>
        </w:rPr>
      </w:pPr>
      <w:r w:rsidRPr="0054004B">
        <w:rPr>
          <w:rFonts w:ascii="Times New Roman" w:hAnsi="Times New Roman"/>
          <w:i/>
          <w:sz w:val="22"/>
          <w:szCs w:val="24"/>
        </w:rPr>
        <w:t>Correct. Bronfenbrenner presented his theory as a reaction to what he viewed as an overemphasis in developmental psychology on the immediate environment.</w:t>
      </w:r>
    </w:p>
    <w:p w14:paraId="0F9A9217" w14:textId="77777777" w:rsidR="006918B9" w:rsidRDefault="00A53300" w:rsidP="00A53300">
      <w:pPr>
        <w:ind w:left="1440" w:hanging="720"/>
        <w:rPr>
          <w:rFonts w:ascii="Times New Roman" w:hAnsi="Times New Roman"/>
          <w:sz w:val="22"/>
          <w:szCs w:val="24"/>
        </w:rPr>
      </w:pPr>
      <w:r w:rsidRPr="0054004B">
        <w:rPr>
          <w:rFonts w:ascii="Times New Roman" w:hAnsi="Times New Roman"/>
          <w:sz w:val="22"/>
          <w:szCs w:val="24"/>
        </w:rPr>
        <w:t>d.</w:t>
      </w:r>
      <w:r w:rsidRPr="0054004B">
        <w:rPr>
          <w:rFonts w:ascii="Times New Roman" w:hAnsi="Times New Roman"/>
          <w:sz w:val="22"/>
          <w:szCs w:val="24"/>
        </w:rPr>
        <w:tab/>
        <w:t>Piaget</w:t>
      </w:r>
    </w:p>
    <w:p w14:paraId="15B93C59" w14:textId="3099994B" w:rsidR="00A53300" w:rsidRPr="0054004B" w:rsidRDefault="00A53300" w:rsidP="00A53300">
      <w:pPr>
        <w:rPr>
          <w:rFonts w:ascii="Times New Roman" w:hAnsi="Times New Roman"/>
          <w:sz w:val="22"/>
          <w:szCs w:val="24"/>
        </w:rPr>
      </w:pPr>
      <w:r w:rsidRPr="0054004B">
        <w:rPr>
          <w:rFonts w:ascii="Times New Roman" w:hAnsi="Times New Roman"/>
          <w:sz w:val="22"/>
          <w:szCs w:val="24"/>
        </w:rPr>
        <w:t>Answer: C</w:t>
      </w:r>
    </w:p>
    <w:p w14:paraId="204A6017" w14:textId="77777777" w:rsidR="006918B9" w:rsidRDefault="00A53300" w:rsidP="00A53300">
      <w:pPr>
        <w:rPr>
          <w:rFonts w:ascii="Times New Roman" w:hAnsi="Times New Roman"/>
          <w:sz w:val="22"/>
          <w:szCs w:val="24"/>
        </w:rPr>
      </w:pPr>
      <w:r w:rsidRPr="0054004B">
        <w:rPr>
          <w:rFonts w:ascii="Times New Roman" w:hAnsi="Times New Roman"/>
          <w:sz w:val="22"/>
          <w:szCs w:val="24"/>
        </w:rPr>
        <w:t>Difficulty: 3</w:t>
      </w:r>
    </w:p>
    <w:p w14:paraId="65C17737" w14:textId="37E3268A" w:rsidR="00A53300" w:rsidRPr="0054004B" w:rsidRDefault="00A53300" w:rsidP="00A53300">
      <w:pPr>
        <w:rPr>
          <w:rFonts w:ascii="Times New Roman" w:hAnsi="Times New Roman"/>
          <w:sz w:val="22"/>
          <w:szCs w:val="24"/>
        </w:rPr>
      </w:pPr>
      <w:r w:rsidRPr="0054004B">
        <w:rPr>
          <w:rFonts w:ascii="Times New Roman" w:hAnsi="Times New Roman"/>
          <w:sz w:val="22"/>
          <w:szCs w:val="24"/>
        </w:rPr>
        <w:t>Page: 2</w:t>
      </w:r>
      <w:r w:rsidR="002B47F7">
        <w:rPr>
          <w:rFonts w:ascii="Times New Roman" w:hAnsi="Times New Roman"/>
          <w:sz w:val="22"/>
          <w:szCs w:val="24"/>
        </w:rPr>
        <w:t>8</w:t>
      </w:r>
    </w:p>
    <w:p w14:paraId="4A075D4F"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Skill: C</w:t>
      </w:r>
    </w:p>
    <w:p w14:paraId="3A93B99E" w14:textId="77777777" w:rsidR="006918B9" w:rsidRDefault="00A53300" w:rsidP="00A53300">
      <w:pPr>
        <w:rPr>
          <w:rFonts w:ascii="Times New Roman" w:hAnsi="Times New Roman"/>
          <w:sz w:val="22"/>
          <w:szCs w:val="24"/>
        </w:rPr>
      </w:pPr>
      <w:r w:rsidRPr="0054004B">
        <w:rPr>
          <w:rFonts w:ascii="Times New Roman" w:hAnsi="Times New Roman"/>
          <w:sz w:val="22"/>
          <w:szCs w:val="24"/>
        </w:rPr>
        <w:t>Learning Objective: 1.</w:t>
      </w:r>
      <w:r w:rsidR="002B47F7">
        <w:rPr>
          <w:rFonts w:ascii="Times New Roman" w:hAnsi="Times New Roman"/>
          <w:sz w:val="22"/>
          <w:szCs w:val="24"/>
        </w:rPr>
        <w:t>9</w:t>
      </w:r>
    </w:p>
    <w:p w14:paraId="10E98674" w14:textId="605511AB" w:rsidR="00A53300" w:rsidRPr="0054004B" w:rsidRDefault="00A53300" w:rsidP="00A53300">
      <w:pPr>
        <w:rPr>
          <w:rFonts w:ascii="Times New Roman" w:hAnsi="Times New Roman"/>
          <w:sz w:val="22"/>
          <w:szCs w:val="24"/>
        </w:rPr>
      </w:pPr>
      <w:r w:rsidRPr="0054004B">
        <w:rPr>
          <w:rFonts w:ascii="Times New Roman" w:hAnsi="Times New Roman"/>
          <w:sz w:val="22"/>
          <w:szCs w:val="24"/>
        </w:rPr>
        <w:t>Bloom’s Taxonomy Level: Understand</w:t>
      </w:r>
    </w:p>
    <w:p w14:paraId="69D7C616" w14:textId="77777777" w:rsidR="00A53300" w:rsidRPr="0054004B" w:rsidRDefault="00A53300" w:rsidP="00A53300">
      <w:pPr>
        <w:rPr>
          <w:rFonts w:ascii="Times New Roman" w:hAnsi="Times New Roman"/>
          <w:sz w:val="22"/>
          <w:szCs w:val="24"/>
        </w:rPr>
      </w:pPr>
    </w:p>
    <w:p w14:paraId="15D731CE" w14:textId="7CAF5BF7" w:rsidR="00A53300" w:rsidRPr="0054004B" w:rsidRDefault="00D85A38" w:rsidP="00A53300">
      <w:pPr>
        <w:tabs>
          <w:tab w:val="left" w:pos="720"/>
        </w:tabs>
        <w:ind w:left="720" w:hanging="720"/>
        <w:rPr>
          <w:rFonts w:ascii="Times New Roman" w:hAnsi="Times New Roman"/>
          <w:sz w:val="22"/>
          <w:szCs w:val="24"/>
        </w:rPr>
      </w:pPr>
      <w:r>
        <w:rPr>
          <w:rFonts w:ascii="Times New Roman" w:hAnsi="Times New Roman"/>
          <w:sz w:val="22"/>
          <w:szCs w:val="24"/>
        </w:rPr>
        <w:t>94.</w:t>
      </w:r>
      <w:r w:rsidR="00BE7A83">
        <w:rPr>
          <w:rFonts w:ascii="Times New Roman" w:hAnsi="Times New Roman"/>
          <w:sz w:val="22"/>
          <w:szCs w:val="24"/>
        </w:rPr>
        <w:tab/>
      </w:r>
      <w:r w:rsidR="00A53300" w:rsidRPr="0054004B">
        <w:rPr>
          <w:rFonts w:ascii="Times New Roman" w:hAnsi="Times New Roman"/>
          <w:sz w:val="22"/>
          <w:szCs w:val="24"/>
        </w:rPr>
        <w:t>Bronfenbrenner’s ecological theory has ____ key levels or systems that play a part in human development.</w:t>
      </w:r>
    </w:p>
    <w:p w14:paraId="7B9E7051"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a.</w:t>
      </w:r>
      <w:r w:rsidRPr="0054004B">
        <w:rPr>
          <w:rFonts w:ascii="Times New Roman" w:hAnsi="Times New Roman"/>
          <w:sz w:val="22"/>
          <w:szCs w:val="24"/>
        </w:rPr>
        <w:tab/>
        <w:t>3</w:t>
      </w:r>
    </w:p>
    <w:p w14:paraId="0847D462"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b.</w:t>
      </w:r>
      <w:r w:rsidRPr="0054004B">
        <w:rPr>
          <w:rFonts w:ascii="Times New Roman" w:hAnsi="Times New Roman"/>
          <w:sz w:val="22"/>
          <w:szCs w:val="24"/>
        </w:rPr>
        <w:tab/>
        <w:t>4</w:t>
      </w:r>
    </w:p>
    <w:p w14:paraId="46AB57F1"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c.</w:t>
      </w:r>
      <w:r w:rsidRPr="0054004B">
        <w:rPr>
          <w:rFonts w:ascii="Times New Roman" w:hAnsi="Times New Roman"/>
          <w:sz w:val="22"/>
          <w:szCs w:val="24"/>
        </w:rPr>
        <w:tab/>
        <w:t>5</w:t>
      </w:r>
    </w:p>
    <w:p w14:paraId="36599610"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lastRenderedPageBreak/>
        <w:t>d.</w:t>
      </w:r>
      <w:r w:rsidRPr="0054004B">
        <w:rPr>
          <w:rFonts w:ascii="Times New Roman" w:hAnsi="Times New Roman"/>
          <w:sz w:val="22"/>
          <w:szCs w:val="24"/>
        </w:rPr>
        <w:tab/>
        <w:t>6</w:t>
      </w:r>
    </w:p>
    <w:p w14:paraId="25DEB1AA"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Answer: C</w:t>
      </w:r>
    </w:p>
    <w:p w14:paraId="780D40CB" w14:textId="2885F9C4" w:rsidR="006918B9" w:rsidRDefault="00A53300" w:rsidP="00A53300">
      <w:pPr>
        <w:rPr>
          <w:rFonts w:ascii="Times New Roman" w:hAnsi="Times New Roman"/>
          <w:sz w:val="22"/>
          <w:szCs w:val="24"/>
        </w:rPr>
      </w:pPr>
      <w:r w:rsidRPr="0054004B">
        <w:rPr>
          <w:rFonts w:ascii="Times New Roman" w:hAnsi="Times New Roman"/>
          <w:sz w:val="22"/>
          <w:szCs w:val="24"/>
        </w:rPr>
        <w:t>Page: 2</w:t>
      </w:r>
      <w:r w:rsidR="002B47F7">
        <w:rPr>
          <w:rFonts w:ascii="Times New Roman" w:hAnsi="Times New Roman"/>
          <w:sz w:val="22"/>
          <w:szCs w:val="24"/>
        </w:rPr>
        <w:t>8–29</w:t>
      </w:r>
    </w:p>
    <w:p w14:paraId="5A52917D" w14:textId="5044BCD6" w:rsidR="00A53300" w:rsidRPr="0054004B" w:rsidRDefault="00A53300" w:rsidP="00A53300">
      <w:pPr>
        <w:rPr>
          <w:rFonts w:ascii="Times New Roman" w:hAnsi="Times New Roman"/>
          <w:sz w:val="22"/>
          <w:szCs w:val="24"/>
        </w:rPr>
      </w:pPr>
      <w:r w:rsidRPr="0054004B">
        <w:rPr>
          <w:rFonts w:ascii="Times New Roman" w:hAnsi="Times New Roman"/>
          <w:sz w:val="22"/>
          <w:szCs w:val="24"/>
        </w:rPr>
        <w:t>Skill: F</w:t>
      </w:r>
    </w:p>
    <w:p w14:paraId="2CA4477F" w14:textId="509F6C5F" w:rsidR="00A53300" w:rsidRPr="0054004B" w:rsidRDefault="00A53300" w:rsidP="00A53300">
      <w:pPr>
        <w:rPr>
          <w:rFonts w:ascii="Times New Roman" w:hAnsi="Times New Roman"/>
          <w:sz w:val="22"/>
          <w:szCs w:val="24"/>
        </w:rPr>
      </w:pPr>
      <w:r w:rsidRPr="0054004B">
        <w:rPr>
          <w:rFonts w:ascii="Times New Roman" w:hAnsi="Times New Roman"/>
          <w:sz w:val="22"/>
          <w:szCs w:val="24"/>
        </w:rPr>
        <w:t>Learning Objective: 1.</w:t>
      </w:r>
      <w:r w:rsidR="002B47F7">
        <w:rPr>
          <w:rFonts w:ascii="Times New Roman" w:hAnsi="Times New Roman"/>
          <w:sz w:val="22"/>
          <w:szCs w:val="24"/>
        </w:rPr>
        <w:t>9</w:t>
      </w:r>
    </w:p>
    <w:p w14:paraId="355799DF"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Difficulty: 1</w:t>
      </w:r>
    </w:p>
    <w:p w14:paraId="7CB6C578"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Bloom’s Taxonomy Level: Remember</w:t>
      </w:r>
    </w:p>
    <w:p w14:paraId="0AC2750C" w14:textId="77777777" w:rsidR="00A53300" w:rsidRPr="0054004B" w:rsidRDefault="00A53300" w:rsidP="00A53300">
      <w:pPr>
        <w:rPr>
          <w:rFonts w:ascii="Times New Roman" w:hAnsi="Times New Roman"/>
          <w:sz w:val="22"/>
          <w:szCs w:val="24"/>
        </w:rPr>
      </w:pPr>
    </w:p>
    <w:p w14:paraId="611108ED" w14:textId="36CB8CA0" w:rsidR="00A53300" w:rsidRPr="0054004B" w:rsidRDefault="00D85A38" w:rsidP="00A53300">
      <w:pPr>
        <w:tabs>
          <w:tab w:val="left" w:pos="720"/>
        </w:tabs>
        <w:ind w:left="720" w:hanging="720"/>
        <w:rPr>
          <w:rFonts w:ascii="Times New Roman" w:hAnsi="Times New Roman"/>
          <w:sz w:val="22"/>
          <w:szCs w:val="24"/>
        </w:rPr>
      </w:pPr>
      <w:r>
        <w:rPr>
          <w:rFonts w:ascii="Times New Roman" w:hAnsi="Times New Roman"/>
          <w:sz w:val="22"/>
          <w:szCs w:val="24"/>
        </w:rPr>
        <w:t>95.</w:t>
      </w:r>
      <w:r w:rsidR="00BE7A83">
        <w:rPr>
          <w:rFonts w:ascii="Times New Roman" w:hAnsi="Times New Roman"/>
          <w:sz w:val="22"/>
          <w:szCs w:val="24"/>
        </w:rPr>
        <w:tab/>
      </w:r>
      <w:r w:rsidR="00A53300" w:rsidRPr="0054004B">
        <w:rPr>
          <w:rFonts w:ascii="Times New Roman" w:hAnsi="Times New Roman"/>
          <w:sz w:val="22"/>
          <w:szCs w:val="24"/>
        </w:rPr>
        <w:t>What is Bronfenbrenner’s term for the immediate environment, the settings where people experience their daily lives?</w:t>
      </w:r>
    </w:p>
    <w:p w14:paraId="373E127D" w14:textId="77777777" w:rsidR="006918B9" w:rsidRDefault="00A53300" w:rsidP="00A53300">
      <w:pPr>
        <w:ind w:left="1440" w:hanging="720"/>
        <w:rPr>
          <w:rFonts w:ascii="Times New Roman" w:hAnsi="Times New Roman"/>
          <w:sz w:val="22"/>
          <w:szCs w:val="24"/>
        </w:rPr>
      </w:pPr>
      <w:r w:rsidRPr="0054004B">
        <w:rPr>
          <w:rFonts w:ascii="Times New Roman" w:hAnsi="Times New Roman"/>
          <w:sz w:val="22"/>
          <w:szCs w:val="24"/>
        </w:rPr>
        <w:t>a.</w:t>
      </w:r>
      <w:r w:rsidRPr="0054004B">
        <w:rPr>
          <w:rFonts w:ascii="Times New Roman" w:hAnsi="Times New Roman"/>
          <w:sz w:val="22"/>
          <w:szCs w:val="24"/>
        </w:rPr>
        <w:tab/>
        <w:t>microsystem</w:t>
      </w:r>
    </w:p>
    <w:p w14:paraId="6D2ADF16" w14:textId="2F7BB0E5" w:rsidR="00A53300" w:rsidRPr="0054004B" w:rsidRDefault="00A53300" w:rsidP="00A53300">
      <w:pPr>
        <w:ind w:left="720"/>
        <w:rPr>
          <w:rFonts w:ascii="Times New Roman" w:hAnsi="Times New Roman"/>
          <w:i/>
          <w:sz w:val="22"/>
          <w:szCs w:val="24"/>
        </w:rPr>
      </w:pPr>
      <w:r w:rsidRPr="0054004B">
        <w:rPr>
          <w:rFonts w:ascii="Times New Roman" w:hAnsi="Times New Roman"/>
          <w:i/>
          <w:sz w:val="22"/>
          <w:szCs w:val="24"/>
        </w:rPr>
        <w:t>Correct. In most cultures, the microsystem includes relationships with parents, siblings, peers, teachers, coaches, etc.</w:t>
      </w:r>
    </w:p>
    <w:p w14:paraId="20BD45AE"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b.</w:t>
      </w:r>
      <w:r w:rsidRPr="0054004B">
        <w:rPr>
          <w:rFonts w:ascii="Times New Roman" w:hAnsi="Times New Roman"/>
          <w:sz w:val="22"/>
          <w:szCs w:val="24"/>
        </w:rPr>
        <w:tab/>
        <w:t>mesosystem</w:t>
      </w:r>
    </w:p>
    <w:p w14:paraId="1826F343" w14:textId="77777777" w:rsidR="00A53300" w:rsidRPr="0054004B" w:rsidRDefault="00A53300" w:rsidP="00A53300">
      <w:pPr>
        <w:ind w:left="720"/>
        <w:rPr>
          <w:rFonts w:ascii="Times New Roman" w:hAnsi="Times New Roman"/>
          <w:i/>
          <w:sz w:val="22"/>
          <w:szCs w:val="24"/>
        </w:rPr>
      </w:pPr>
      <w:r w:rsidRPr="0054004B">
        <w:rPr>
          <w:rFonts w:ascii="Times New Roman" w:hAnsi="Times New Roman"/>
          <w:i/>
          <w:sz w:val="22"/>
          <w:szCs w:val="24"/>
        </w:rPr>
        <w:t>Incorrect. Bronfenbrenner referred to the person’s immediate environment as the microsystem.</w:t>
      </w:r>
    </w:p>
    <w:p w14:paraId="294F1D05"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c.</w:t>
      </w:r>
      <w:r w:rsidRPr="0054004B">
        <w:rPr>
          <w:rFonts w:ascii="Times New Roman" w:hAnsi="Times New Roman"/>
          <w:sz w:val="22"/>
          <w:szCs w:val="24"/>
        </w:rPr>
        <w:tab/>
        <w:t>exosystem</w:t>
      </w:r>
    </w:p>
    <w:p w14:paraId="4729869F" w14:textId="77777777" w:rsidR="006918B9" w:rsidRDefault="00A53300" w:rsidP="00A53300">
      <w:pPr>
        <w:ind w:left="1440" w:hanging="720"/>
        <w:rPr>
          <w:rFonts w:ascii="Times New Roman" w:hAnsi="Times New Roman"/>
          <w:sz w:val="22"/>
          <w:szCs w:val="24"/>
        </w:rPr>
      </w:pPr>
      <w:r w:rsidRPr="0054004B">
        <w:rPr>
          <w:rFonts w:ascii="Times New Roman" w:hAnsi="Times New Roman"/>
          <w:sz w:val="22"/>
          <w:szCs w:val="24"/>
        </w:rPr>
        <w:t>d.</w:t>
      </w:r>
      <w:r w:rsidRPr="0054004B">
        <w:rPr>
          <w:rFonts w:ascii="Times New Roman" w:hAnsi="Times New Roman"/>
          <w:sz w:val="22"/>
          <w:szCs w:val="24"/>
        </w:rPr>
        <w:tab/>
        <w:t>macrosystem</w:t>
      </w:r>
    </w:p>
    <w:p w14:paraId="6B343CA7" w14:textId="63582252" w:rsidR="00A53300" w:rsidRPr="0054004B" w:rsidRDefault="00A53300" w:rsidP="00A53300">
      <w:pPr>
        <w:rPr>
          <w:rFonts w:ascii="Times New Roman" w:hAnsi="Times New Roman"/>
          <w:sz w:val="22"/>
          <w:szCs w:val="24"/>
        </w:rPr>
      </w:pPr>
      <w:r w:rsidRPr="0054004B">
        <w:rPr>
          <w:rFonts w:ascii="Times New Roman" w:hAnsi="Times New Roman"/>
          <w:sz w:val="22"/>
          <w:szCs w:val="24"/>
        </w:rPr>
        <w:t>Answer: A</w:t>
      </w:r>
    </w:p>
    <w:p w14:paraId="6848B029" w14:textId="77777777" w:rsidR="006918B9" w:rsidRDefault="00A53300" w:rsidP="00A53300">
      <w:pPr>
        <w:rPr>
          <w:rFonts w:ascii="Times New Roman" w:hAnsi="Times New Roman"/>
          <w:sz w:val="22"/>
          <w:szCs w:val="24"/>
        </w:rPr>
      </w:pPr>
      <w:r w:rsidRPr="0054004B">
        <w:rPr>
          <w:rFonts w:ascii="Times New Roman" w:hAnsi="Times New Roman"/>
          <w:sz w:val="22"/>
          <w:szCs w:val="24"/>
        </w:rPr>
        <w:t>Difficulty: 2</w:t>
      </w:r>
    </w:p>
    <w:p w14:paraId="1C571097" w14:textId="1F1E4BA5" w:rsidR="00A53300" w:rsidRPr="0054004B" w:rsidRDefault="00A53300" w:rsidP="00A53300">
      <w:pPr>
        <w:rPr>
          <w:rFonts w:ascii="Times New Roman" w:hAnsi="Times New Roman"/>
          <w:sz w:val="22"/>
          <w:szCs w:val="24"/>
        </w:rPr>
      </w:pPr>
      <w:r w:rsidRPr="0054004B">
        <w:rPr>
          <w:rFonts w:ascii="Times New Roman" w:hAnsi="Times New Roman"/>
          <w:sz w:val="22"/>
          <w:szCs w:val="24"/>
        </w:rPr>
        <w:t>Page: 2</w:t>
      </w:r>
      <w:r w:rsidR="002B47F7">
        <w:rPr>
          <w:rFonts w:ascii="Times New Roman" w:hAnsi="Times New Roman"/>
          <w:sz w:val="22"/>
          <w:szCs w:val="24"/>
        </w:rPr>
        <w:t>8</w:t>
      </w:r>
    </w:p>
    <w:p w14:paraId="53243125"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Skill: C</w:t>
      </w:r>
    </w:p>
    <w:p w14:paraId="22C49A6C" w14:textId="77777777" w:rsidR="006918B9" w:rsidRDefault="00A53300" w:rsidP="00A53300">
      <w:pPr>
        <w:rPr>
          <w:rFonts w:ascii="Times New Roman" w:hAnsi="Times New Roman"/>
          <w:sz w:val="22"/>
          <w:szCs w:val="24"/>
        </w:rPr>
      </w:pPr>
      <w:r w:rsidRPr="0054004B">
        <w:rPr>
          <w:rFonts w:ascii="Times New Roman" w:hAnsi="Times New Roman"/>
          <w:sz w:val="22"/>
          <w:szCs w:val="24"/>
        </w:rPr>
        <w:t>Learning Objective: 1.</w:t>
      </w:r>
      <w:r w:rsidR="002B47F7">
        <w:rPr>
          <w:rFonts w:ascii="Times New Roman" w:hAnsi="Times New Roman"/>
          <w:sz w:val="22"/>
          <w:szCs w:val="24"/>
        </w:rPr>
        <w:t>9</w:t>
      </w:r>
    </w:p>
    <w:p w14:paraId="397B8FEB" w14:textId="479B1014" w:rsidR="00A53300" w:rsidRPr="0054004B" w:rsidRDefault="00A53300" w:rsidP="00A53300">
      <w:pPr>
        <w:rPr>
          <w:rFonts w:ascii="Times New Roman" w:hAnsi="Times New Roman"/>
          <w:sz w:val="22"/>
          <w:szCs w:val="24"/>
        </w:rPr>
      </w:pPr>
      <w:r w:rsidRPr="0054004B">
        <w:rPr>
          <w:rFonts w:ascii="Times New Roman" w:hAnsi="Times New Roman"/>
          <w:sz w:val="22"/>
          <w:szCs w:val="24"/>
        </w:rPr>
        <w:t>Bloom’s Taxonomy Level: Understand</w:t>
      </w:r>
    </w:p>
    <w:p w14:paraId="544CEBEF" w14:textId="77777777" w:rsidR="00A53300" w:rsidRPr="0054004B" w:rsidRDefault="00A53300" w:rsidP="00A53300">
      <w:pPr>
        <w:rPr>
          <w:rFonts w:ascii="Times New Roman" w:hAnsi="Times New Roman"/>
          <w:sz w:val="22"/>
          <w:szCs w:val="24"/>
        </w:rPr>
      </w:pPr>
    </w:p>
    <w:p w14:paraId="26040731" w14:textId="39DEA759" w:rsidR="00A53300" w:rsidRPr="0054004B" w:rsidRDefault="00D85A38" w:rsidP="00A53300">
      <w:pPr>
        <w:tabs>
          <w:tab w:val="left" w:pos="720"/>
        </w:tabs>
        <w:ind w:left="720" w:hanging="720"/>
        <w:rPr>
          <w:rFonts w:ascii="Times New Roman" w:hAnsi="Times New Roman"/>
          <w:sz w:val="22"/>
          <w:szCs w:val="24"/>
        </w:rPr>
      </w:pPr>
      <w:r>
        <w:rPr>
          <w:rFonts w:ascii="Times New Roman" w:hAnsi="Times New Roman"/>
          <w:sz w:val="22"/>
          <w:szCs w:val="24"/>
        </w:rPr>
        <w:t>96.</w:t>
      </w:r>
      <w:r w:rsidR="00BE7A83">
        <w:rPr>
          <w:rFonts w:ascii="Times New Roman" w:hAnsi="Times New Roman"/>
          <w:sz w:val="22"/>
          <w:szCs w:val="24"/>
        </w:rPr>
        <w:tab/>
      </w:r>
      <w:r w:rsidR="00A53300" w:rsidRPr="0054004B">
        <w:rPr>
          <w:rFonts w:ascii="Times New Roman" w:hAnsi="Times New Roman"/>
          <w:sz w:val="22"/>
          <w:szCs w:val="24"/>
        </w:rPr>
        <w:t>What is Bronfenbrenner’s term for the network of interconnections between the various immediate environments that the individual experiences?</w:t>
      </w:r>
    </w:p>
    <w:p w14:paraId="17522F82" w14:textId="77777777" w:rsidR="006918B9" w:rsidRDefault="00A53300" w:rsidP="00A53300">
      <w:pPr>
        <w:ind w:left="1440" w:hanging="720"/>
        <w:rPr>
          <w:rFonts w:ascii="Times New Roman" w:hAnsi="Times New Roman"/>
          <w:sz w:val="22"/>
          <w:szCs w:val="24"/>
        </w:rPr>
      </w:pPr>
      <w:r w:rsidRPr="0054004B">
        <w:rPr>
          <w:rFonts w:ascii="Times New Roman" w:hAnsi="Times New Roman"/>
          <w:sz w:val="22"/>
          <w:szCs w:val="24"/>
        </w:rPr>
        <w:t>a.</w:t>
      </w:r>
      <w:r w:rsidRPr="0054004B">
        <w:rPr>
          <w:rFonts w:ascii="Times New Roman" w:hAnsi="Times New Roman"/>
          <w:sz w:val="22"/>
          <w:szCs w:val="24"/>
        </w:rPr>
        <w:tab/>
        <w:t>microsystem</w:t>
      </w:r>
    </w:p>
    <w:p w14:paraId="48AA364A" w14:textId="77777777" w:rsidR="006918B9" w:rsidRDefault="00A53300" w:rsidP="00A53300">
      <w:pPr>
        <w:ind w:left="1440" w:hanging="720"/>
        <w:rPr>
          <w:rFonts w:ascii="Times New Roman" w:hAnsi="Times New Roman"/>
          <w:sz w:val="22"/>
          <w:szCs w:val="24"/>
        </w:rPr>
      </w:pPr>
      <w:r w:rsidRPr="0054004B">
        <w:rPr>
          <w:rFonts w:ascii="Times New Roman" w:hAnsi="Times New Roman"/>
          <w:sz w:val="22"/>
          <w:szCs w:val="24"/>
        </w:rPr>
        <w:t>b.</w:t>
      </w:r>
      <w:r w:rsidRPr="0054004B">
        <w:rPr>
          <w:rFonts w:ascii="Times New Roman" w:hAnsi="Times New Roman"/>
          <w:sz w:val="22"/>
          <w:szCs w:val="24"/>
        </w:rPr>
        <w:tab/>
        <w:t>mesosystem</w:t>
      </w:r>
    </w:p>
    <w:p w14:paraId="3E15E53B" w14:textId="46F53976" w:rsidR="00A53300" w:rsidRPr="0054004B" w:rsidRDefault="00A53300" w:rsidP="00A53300">
      <w:pPr>
        <w:ind w:left="720"/>
        <w:rPr>
          <w:rFonts w:ascii="Times New Roman" w:hAnsi="Times New Roman"/>
          <w:i/>
          <w:sz w:val="22"/>
          <w:szCs w:val="24"/>
        </w:rPr>
      </w:pPr>
      <w:r w:rsidRPr="0054004B">
        <w:rPr>
          <w:rFonts w:ascii="Times New Roman" w:hAnsi="Times New Roman"/>
          <w:i/>
          <w:sz w:val="22"/>
          <w:szCs w:val="24"/>
        </w:rPr>
        <w:t>Correct. The mesosystem helps explain why a parent’s abusive behavior may result in a child having difficulty with teachers.</w:t>
      </w:r>
    </w:p>
    <w:p w14:paraId="6907D562"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c.</w:t>
      </w:r>
      <w:r w:rsidRPr="0054004B">
        <w:rPr>
          <w:rFonts w:ascii="Times New Roman" w:hAnsi="Times New Roman"/>
          <w:sz w:val="22"/>
          <w:szCs w:val="24"/>
        </w:rPr>
        <w:tab/>
        <w:t>exosystem</w:t>
      </w:r>
    </w:p>
    <w:p w14:paraId="6C91FF58" w14:textId="77777777" w:rsidR="00A53300" w:rsidRPr="0054004B" w:rsidRDefault="00A53300" w:rsidP="00A53300">
      <w:pPr>
        <w:ind w:left="720"/>
        <w:rPr>
          <w:rFonts w:ascii="Times New Roman" w:hAnsi="Times New Roman"/>
          <w:i/>
          <w:sz w:val="22"/>
          <w:szCs w:val="24"/>
        </w:rPr>
      </w:pPr>
      <w:r w:rsidRPr="0054004B">
        <w:rPr>
          <w:rFonts w:ascii="Times New Roman" w:hAnsi="Times New Roman"/>
          <w:i/>
          <w:sz w:val="22"/>
          <w:szCs w:val="24"/>
        </w:rPr>
        <w:t>Incorrect. Bronfenbrenner referred to the network of interconnections between the microsystems as the mesosystem.</w:t>
      </w:r>
    </w:p>
    <w:p w14:paraId="00DDADD1" w14:textId="77777777" w:rsidR="006918B9" w:rsidRDefault="00A53300" w:rsidP="00A53300">
      <w:pPr>
        <w:ind w:left="1440" w:hanging="720"/>
        <w:rPr>
          <w:rFonts w:ascii="Times New Roman" w:hAnsi="Times New Roman"/>
          <w:sz w:val="22"/>
          <w:szCs w:val="24"/>
        </w:rPr>
      </w:pPr>
      <w:r w:rsidRPr="0054004B">
        <w:rPr>
          <w:rFonts w:ascii="Times New Roman" w:hAnsi="Times New Roman"/>
          <w:sz w:val="22"/>
          <w:szCs w:val="24"/>
        </w:rPr>
        <w:t>d.</w:t>
      </w:r>
      <w:r w:rsidRPr="0054004B">
        <w:rPr>
          <w:rFonts w:ascii="Times New Roman" w:hAnsi="Times New Roman"/>
          <w:sz w:val="22"/>
          <w:szCs w:val="24"/>
        </w:rPr>
        <w:tab/>
        <w:t>macrosystem</w:t>
      </w:r>
    </w:p>
    <w:p w14:paraId="1C87742B" w14:textId="44F1873B" w:rsidR="00A53300" w:rsidRPr="0054004B" w:rsidRDefault="00A53300" w:rsidP="00A53300">
      <w:pPr>
        <w:rPr>
          <w:rFonts w:ascii="Times New Roman" w:hAnsi="Times New Roman"/>
          <w:sz w:val="22"/>
          <w:szCs w:val="24"/>
        </w:rPr>
      </w:pPr>
      <w:r w:rsidRPr="0054004B">
        <w:rPr>
          <w:rFonts w:ascii="Times New Roman" w:hAnsi="Times New Roman"/>
          <w:sz w:val="22"/>
          <w:szCs w:val="24"/>
        </w:rPr>
        <w:t>Answer: B</w:t>
      </w:r>
    </w:p>
    <w:p w14:paraId="6B1138F0" w14:textId="77777777" w:rsidR="006918B9" w:rsidRDefault="00A53300" w:rsidP="00A53300">
      <w:pPr>
        <w:rPr>
          <w:rFonts w:ascii="Times New Roman" w:hAnsi="Times New Roman"/>
          <w:sz w:val="22"/>
          <w:szCs w:val="24"/>
        </w:rPr>
      </w:pPr>
      <w:r w:rsidRPr="0054004B">
        <w:rPr>
          <w:rFonts w:ascii="Times New Roman" w:hAnsi="Times New Roman"/>
          <w:sz w:val="22"/>
          <w:szCs w:val="24"/>
        </w:rPr>
        <w:t>Difficulty: 2</w:t>
      </w:r>
    </w:p>
    <w:p w14:paraId="3EF94DCB" w14:textId="5361D410" w:rsidR="00A53300" w:rsidRPr="0054004B" w:rsidRDefault="00A53300" w:rsidP="00A53300">
      <w:pPr>
        <w:rPr>
          <w:rFonts w:ascii="Times New Roman" w:hAnsi="Times New Roman"/>
          <w:sz w:val="22"/>
          <w:szCs w:val="24"/>
        </w:rPr>
      </w:pPr>
      <w:r w:rsidRPr="0054004B">
        <w:rPr>
          <w:rFonts w:ascii="Times New Roman" w:hAnsi="Times New Roman"/>
          <w:sz w:val="22"/>
          <w:szCs w:val="24"/>
        </w:rPr>
        <w:t>Page: 2</w:t>
      </w:r>
      <w:r w:rsidR="002B47F7">
        <w:rPr>
          <w:rFonts w:ascii="Times New Roman" w:hAnsi="Times New Roman"/>
          <w:sz w:val="22"/>
          <w:szCs w:val="24"/>
        </w:rPr>
        <w:t>8</w:t>
      </w:r>
    </w:p>
    <w:p w14:paraId="7D2A36B7"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Skill: C</w:t>
      </w:r>
    </w:p>
    <w:p w14:paraId="5781FFBE" w14:textId="5384BF96" w:rsidR="00A53300" w:rsidRPr="0054004B" w:rsidRDefault="00A53300" w:rsidP="00A53300">
      <w:pPr>
        <w:rPr>
          <w:rFonts w:ascii="Times New Roman" w:hAnsi="Times New Roman"/>
          <w:sz w:val="22"/>
          <w:szCs w:val="24"/>
        </w:rPr>
      </w:pPr>
      <w:r w:rsidRPr="0054004B">
        <w:rPr>
          <w:rFonts w:ascii="Times New Roman" w:hAnsi="Times New Roman"/>
          <w:sz w:val="22"/>
          <w:szCs w:val="24"/>
        </w:rPr>
        <w:t>Learning Objective: 1.</w:t>
      </w:r>
      <w:r w:rsidR="002B47F7">
        <w:rPr>
          <w:rFonts w:ascii="Times New Roman" w:hAnsi="Times New Roman"/>
          <w:sz w:val="22"/>
          <w:szCs w:val="24"/>
        </w:rPr>
        <w:t>9</w:t>
      </w:r>
    </w:p>
    <w:p w14:paraId="313D0034"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Bloom’s Taxonomy Level: Understand</w:t>
      </w:r>
    </w:p>
    <w:p w14:paraId="0C3D9F1D" w14:textId="77777777" w:rsidR="00A53300" w:rsidRPr="0054004B" w:rsidRDefault="00A53300" w:rsidP="00A53300">
      <w:pPr>
        <w:rPr>
          <w:rFonts w:ascii="Times New Roman" w:hAnsi="Times New Roman"/>
          <w:sz w:val="22"/>
          <w:szCs w:val="24"/>
        </w:rPr>
      </w:pPr>
    </w:p>
    <w:p w14:paraId="330DD54E" w14:textId="2DC6D747" w:rsidR="00A53300" w:rsidRPr="0054004B" w:rsidRDefault="00D85A38" w:rsidP="00A53300">
      <w:pPr>
        <w:tabs>
          <w:tab w:val="left" w:pos="720"/>
        </w:tabs>
        <w:ind w:left="720" w:hanging="720"/>
        <w:rPr>
          <w:rFonts w:ascii="Times New Roman" w:hAnsi="Times New Roman"/>
          <w:sz w:val="22"/>
          <w:szCs w:val="24"/>
        </w:rPr>
      </w:pPr>
      <w:r>
        <w:rPr>
          <w:rFonts w:ascii="Times New Roman" w:hAnsi="Times New Roman"/>
          <w:sz w:val="22"/>
          <w:szCs w:val="24"/>
        </w:rPr>
        <w:t>97.</w:t>
      </w:r>
      <w:r w:rsidR="00BE7A83">
        <w:rPr>
          <w:rFonts w:ascii="Times New Roman" w:hAnsi="Times New Roman"/>
          <w:sz w:val="22"/>
          <w:szCs w:val="24"/>
        </w:rPr>
        <w:tab/>
      </w:r>
      <w:r w:rsidR="00A53300" w:rsidRPr="0054004B">
        <w:rPr>
          <w:rFonts w:ascii="Times New Roman" w:hAnsi="Times New Roman"/>
          <w:sz w:val="22"/>
          <w:szCs w:val="24"/>
        </w:rPr>
        <w:t>Which of the following are components of the microsystem from Bronfenbrenner’s ecological theory?</w:t>
      </w:r>
    </w:p>
    <w:p w14:paraId="34BCECE6"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a.</w:t>
      </w:r>
      <w:r w:rsidRPr="0054004B">
        <w:rPr>
          <w:rFonts w:ascii="Times New Roman" w:hAnsi="Times New Roman"/>
          <w:sz w:val="22"/>
          <w:szCs w:val="24"/>
        </w:rPr>
        <w:tab/>
        <w:t>parents, siblings, peers and friends, and teachers</w:t>
      </w:r>
    </w:p>
    <w:p w14:paraId="4ED90C0B" w14:textId="77777777" w:rsidR="00A53300" w:rsidRPr="0054004B" w:rsidRDefault="00A53300" w:rsidP="00A53300">
      <w:pPr>
        <w:ind w:left="720"/>
        <w:rPr>
          <w:rFonts w:ascii="Times New Roman" w:hAnsi="Times New Roman"/>
          <w:i/>
          <w:sz w:val="22"/>
          <w:szCs w:val="24"/>
        </w:rPr>
      </w:pPr>
      <w:r w:rsidRPr="0054004B">
        <w:rPr>
          <w:rFonts w:ascii="Times New Roman" w:hAnsi="Times New Roman"/>
          <w:i/>
          <w:sz w:val="22"/>
          <w:szCs w:val="24"/>
        </w:rPr>
        <w:t>Correct. The microsystem is made up of elements that affect the child directly and are based upon daily, immediate contact.</w:t>
      </w:r>
    </w:p>
    <w:p w14:paraId="77AFEFB0"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b.</w:t>
      </w:r>
      <w:r w:rsidRPr="0054004B">
        <w:rPr>
          <w:rFonts w:ascii="Times New Roman" w:hAnsi="Times New Roman"/>
          <w:sz w:val="22"/>
          <w:szCs w:val="24"/>
        </w:rPr>
        <w:tab/>
        <w:t>schools, religious institutions, and the media</w:t>
      </w:r>
    </w:p>
    <w:p w14:paraId="338B3025" w14:textId="77777777" w:rsidR="00A53300" w:rsidRPr="0054004B" w:rsidRDefault="00A53300" w:rsidP="00A53300">
      <w:pPr>
        <w:ind w:left="720"/>
        <w:rPr>
          <w:rFonts w:ascii="Times New Roman" w:hAnsi="Times New Roman"/>
          <w:i/>
          <w:sz w:val="22"/>
          <w:szCs w:val="24"/>
        </w:rPr>
      </w:pPr>
      <w:r w:rsidRPr="0054004B">
        <w:rPr>
          <w:rFonts w:ascii="Times New Roman" w:hAnsi="Times New Roman"/>
          <w:i/>
          <w:sz w:val="22"/>
          <w:szCs w:val="24"/>
        </w:rPr>
        <w:t>Incorrect. Larger social institutions such as schools and religion are components of the exosystem; they are influential, however they have a more indirect effect than the microsystem.</w:t>
      </w:r>
    </w:p>
    <w:p w14:paraId="7DC2C2FF"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lastRenderedPageBreak/>
        <w:t>c.</w:t>
      </w:r>
      <w:r w:rsidRPr="0054004B">
        <w:rPr>
          <w:rFonts w:ascii="Times New Roman" w:hAnsi="Times New Roman"/>
          <w:sz w:val="22"/>
          <w:szCs w:val="24"/>
        </w:rPr>
        <w:tab/>
        <w:t>cultural beliefs and values, and economic and governmental systems</w:t>
      </w:r>
    </w:p>
    <w:p w14:paraId="33BF9C62"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d.</w:t>
      </w:r>
      <w:r w:rsidRPr="0054004B">
        <w:rPr>
          <w:rFonts w:ascii="Times New Roman" w:hAnsi="Times New Roman"/>
          <w:sz w:val="22"/>
          <w:szCs w:val="24"/>
        </w:rPr>
        <w:tab/>
        <w:t>time and historical change</w:t>
      </w:r>
    </w:p>
    <w:p w14:paraId="4A509BD8" w14:textId="77777777" w:rsidR="006918B9" w:rsidRDefault="00A53300" w:rsidP="00A53300">
      <w:pPr>
        <w:rPr>
          <w:rFonts w:ascii="Times New Roman" w:hAnsi="Times New Roman"/>
          <w:sz w:val="22"/>
          <w:szCs w:val="24"/>
        </w:rPr>
      </w:pPr>
      <w:r w:rsidRPr="0054004B">
        <w:rPr>
          <w:rFonts w:ascii="Times New Roman" w:hAnsi="Times New Roman"/>
          <w:sz w:val="22"/>
          <w:szCs w:val="24"/>
        </w:rPr>
        <w:t>Answer: A</w:t>
      </w:r>
    </w:p>
    <w:p w14:paraId="073CF447" w14:textId="0EC22D4D" w:rsidR="00A53300" w:rsidRPr="0054004B" w:rsidRDefault="00A53300" w:rsidP="00A53300">
      <w:pPr>
        <w:rPr>
          <w:rFonts w:ascii="Times New Roman" w:hAnsi="Times New Roman"/>
          <w:sz w:val="22"/>
          <w:szCs w:val="24"/>
        </w:rPr>
      </w:pPr>
      <w:r w:rsidRPr="0054004B">
        <w:rPr>
          <w:rFonts w:ascii="Times New Roman" w:hAnsi="Times New Roman"/>
          <w:sz w:val="22"/>
          <w:szCs w:val="24"/>
        </w:rPr>
        <w:t>Page: 2</w:t>
      </w:r>
      <w:r w:rsidR="002B47F7">
        <w:rPr>
          <w:rFonts w:ascii="Times New Roman" w:hAnsi="Times New Roman"/>
          <w:sz w:val="22"/>
          <w:szCs w:val="24"/>
        </w:rPr>
        <w:t>8</w:t>
      </w:r>
    </w:p>
    <w:p w14:paraId="4873F43A"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Skill: C</w:t>
      </w:r>
    </w:p>
    <w:p w14:paraId="236D23E6" w14:textId="26126ED8" w:rsidR="00A53300" w:rsidRPr="0054004B" w:rsidRDefault="00A53300" w:rsidP="00A53300">
      <w:pPr>
        <w:rPr>
          <w:rFonts w:ascii="Times New Roman" w:hAnsi="Times New Roman"/>
          <w:sz w:val="22"/>
          <w:szCs w:val="24"/>
        </w:rPr>
      </w:pPr>
      <w:r w:rsidRPr="0054004B">
        <w:rPr>
          <w:rFonts w:ascii="Times New Roman" w:hAnsi="Times New Roman"/>
          <w:sz w:val="22"/>
          <w:szCs w:val="24"/>
        </w:rPr>
        <w:t>Learning Objective: 1.</w:t>
      </w:r>
      <w:r w:rsidR="002B47F7">
        <w:rPr>
          <w:rFonts w:ascii="Times New Roman" w:hAnsi="Times New Roman"/>
          <w:sz w:val="22"/>
          <w:szCs w:val="24"/>
        </w:rPr>
        <w:t>9</w:t>
      </w:r>
    </w:p>
    <w:p w14:paraId="2D06E554"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Difficulty: 2</w:t>
      </w:r>
    </w:p>
    <w:p w14:paraId="7C9898E2"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Bloom’s Taxonomy Level: Understand</w:t>
      </w:r>
    </w:p>
    <w:p w14:paraId="052E2059" w14:textId="77777777" w:rsidR="00A53300" w:rsidRPr="0054004B" w:rsidRDefault="00A53300" w:rsidP="00A53300">
      <w:pPr>
        <w:rPr>
          <w:rFonts w:ascii="Times New Roman" w:hAnsi="Times New Roman"/>
          <w:sz w:val="22"/>
          <w:szCs w:val="24"/>
        </w:rPr>
      </w:pPr>
    </w:p>
    <w:p w14:paraId="559BAEC1" w14:textId="124C9C1C" w:rsidR="00A53300" w:rsidRPr="0054004B" w:rsidRDefault="00D85A38" w:rsidP="00A53300">
      <w:pPr>
        <w:tabs>
          <w:tab w:val="left" w:pos="720"/>
        </w:tabs>
        <w:ind w:left="720" w:hanging="720"/>
        <w:rPr>
          <w:rFonts w:ascii="Times New Roman" w:hAnsi="Times New Roman"/>
          <w:sz w:val="22"/>
          <w:szCs w:val="24"/>
        </w:rPr>
      </w:pPr>
      <w:r>
        <w:rPr>
          <w:rFonts w:ascii="Times New Roman" w:hAnsi="Times New Roman"/>
          <w:sz w:val="22"/>
          <w:szCs w:val="24"/>
        </w:rPr>
        <w:t>98.</w:t>
      </w:r>
      <w:r w:rsidR="00BE7A83">
        <w:rPr>
          <w:rFonts w:ascii="Times New Roman" w:hAnsi="Times New Roman"/>
          <w:sz w:val="22"/>
          <w:szCs w:val="24"/>
        </w:rPr>
        <w:tab/>
      </w:r>
      <w:r w:rsidR="00A53300" w:rsidRPr="0054004B">
        <w:rPr>
          <w:rFonts w:ascii="Times New Roman" w:hAnsi="Times New Roman"/>
          <w:sz w:val="22"/>
          <w:szCs w:val="24"/>
        </w:rPr>
        <w:t>In Asian countries such as South Korea, competition to get into college is intense and depends chiefly on adolescents’ performance on a national exam at the end of high school; consequently, the high school years are a period of extreme academic stress. Fierce competition to get into college is an example of which of the following of Bronfenbrenner’s systems?</w:t>
      </w:r>
    </w:p>
    <w:p w14:paraId="508BF356"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a.</w:t>
      </w:r>
      <w:r w:rsidRPr="0054004B">
        <w:rPr>
          <w:rFonts w:ascii="Times New Roman" w:hAnsi="Times New Roman"/>
          <w:sz w:val="22"/>
          <w:szCs w:val="24"/>
        </w:rPr>
        <w:tab/>
        <w:t>microsystem</w:t>
      </w:r>
    </w:p>
    <w:p w14:paraId="24030030" w14:textId="77777777" w:rsidR="00A53300" w:rsidRPr="0054004B" w:rsidRDefault="00A53300" w:rsidP="00A53300">
      <w:pPr>
        <w:ind w:left="720"/>
        <w:rPr>
          <w:rFonts w:ascii="Times New Roman" w:hAnsi="Times New Roman"/>
          <w:i/>
          <w:sz w:val="22"/>
          <w:szCs w:val="24"/>
        </w:rPr>
      </w:pPr>
      <w:r w:rsidRPr="0054004B">
        <w:rPr>
          <w:rFonts w:ascii="Times New Roman" w:hAnsi="Times New Roman"/>
          <w:i/>
          <w:sz w:val="22"/>
          <w:szCs w:val="24"/>
        </w:rPr>
        <w:t>Incorrect. The microsystem is comprised of one’s immediate environment, including parents, teachers, and friends.</w:t>
      </w:r>
    </w:p>
    <w:p w14:paraId="222AF207"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b.</w:t>
      </w:r>
      <w:r w:rsidRPr="0054004B">
        <w:rPr>
          <w:rFonts w:ascii="Times New Roman" w:hAnsi="Times New Roman"/>
          <w:sz w:val="22"/>
          <w:szCs w:val="24"/>
        </w:rPr>
        <w:tab/>
        <w:t>exosystem</w:t>
      </w:r>
    </w:p>
    <w:p w14:paraId="6493C00C" w14:textId="77777777" w:rsidR="00A53300" w:rsidRPr="0054004B" w:rsidRDefault="00A53300" w:rsidP="00A53300">
      <w:pPr>
        <w:ind w:left="720"/>
        <w:rPr>
          <w:rFonts w:ascii="Times New Roman" w:hAnsi="Times New Roman"/>
          <w:i/>
          <w:sz w:val="22"/>
          <w:szCs w:val="24"/>
        </w:rPr>
      </w:pPr>
      <w:r w:rsidRPr="0054004B">
        <w:rPr>
          <w:rFonts w:ascii="Times New Roman" w:hAnsi="Times New Roman"/>
          <w:i/>
          <w:sz w:val="22"/>
          <w:szCs w:val="24"/>
        </w:rPr>
        <w:t>Correct. The exosystem is comprised of social institutions and may have an indirect effect on development, as compared to the microsystem having a direct effect.</w:t>
      </w:r>
    </w:p>
    <w:p w14:paraId="133B6D78"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c.</w:t>
      </w:r>
      <w:r w:rsidRPr="0054004B">
        <w:rPr>
          <w:rFonts w:ascii="Times New Roman" w:hAnsi="Times New Roman"/>
          <w:sz w:val="22"/>
          <w:szCs w:val="24"/>
        </w:rPr>
        <w:tab/>
        <w:t>macrosystem</w:t>
      </w:r>
    </w:p>
    <w:p w14:paraId="69E357A7"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d.</w:t>
      </w:r>
      <w:r w:rsidRPr="0054004B">
        <w:rPr>
          <w:rFonts w:ascii="Times New Roman" w:hAnsi="Times New Roman"/>
          <w:sz w:val="22"/>
          <w:szCs w:val="24"/>
        </w:rPr>
        <w:tab/>
        <w:t>mesosystem</w:t>
      </w:r>
    </w:p>
    <w:p w14:paraId="51A6914F"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Answer: B</w:t>
      </w:r>
    </w:p>
    <w:p w14:paraId="7E217643" w14:textId="488FF192" w:rsidR="00A53300" w:rsidRPr="0054004B" w:rsidRDefault="00A53300" w:rsidP="00A53300">
      <w:pPr>
        <w:rPr>
          <w:rFonts w:ascii="Times New Roman" w:hAnsi="Times New Roman"/>
          <w:sz w:val="22"/>
          <w:szCs w:val="24"/>
        </w:rPr>
      </w:pPr>
      <w:r w:rsidRPr="0054004B">
        <w:rPr>
          <w:rFonts w:ascii="Times New Roman" w:hAnsi="Times New Roman"/>
          <w:sz w:val="22"/>
          <w:szCs w:val="24"/>
        </w:rPr>
        <w:t>Page: 2</w:t>
      </w:r>
      <w:r w:rsidR="002B47F7">
        <w:rPr>
          <w:rFonts w:ascii="Times New Roman" w:hAnsi="Times New Roman"/>
          <w:sz w:val="22"/>
          <w:szCs w:val="24"/>
        </w:rPr>
        <w:t>9</w:t>
      </w:r>
    </w:p>
    <w:p w14:paraId="64C2DE20"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Skill: A</w:t>
      </w:r>
    </w:p>
    <w:p w14:paraId="22D06025" w14:textId="55334CE6" w:rsidR="00A53300" w:rsidRPr="0054004B" w:rsidRDefault="00A53300" w:rsidP="00A53300">
      <w:pPr>
        <w:rPr>
          <w:rFonts w:ascii="Times New Roman" w:hAnsi="Times New Roman"/>
          <w:sz w:val="22"/>
          <w:szCs w:val="24"/>
        </w:rPr>
      </w:pPr>
      <w:r w:rsidRPr="0054004B">
        <w:rPr>
          <w:rFonts w:ascii="Times New Roman" w:hAnsi="Times New Roman"/>
          <w:sz w:val="22"/>
          <w:szCs w:val="24"/>
        </w:rPr>
        <w:t>Learning Objective: 1.</w:t>
      </w:r>
      <w:r w:rsidR="002B47F7">
        <w:rPr>
          <w:rFonts w:ascii="Times New Roman" w:hAnsi="Times New Roman"/>
          <w:sz w:val="22"/>
          <w:szCs w:val="24"/>
        </w:rPr>
        <w:t>9</w:t>
      </w:r>
    </w:p>
    <w:p w14:paraId="2F054236"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Difficulty: 3</w:t>
      </w:r>
    </w:p>
    <w:p w14:paraId="77C9D221"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Bloom’s Taxonomy Level: Apply</w:t>
      </w:r>
    </w:p>
    <w:p w14:paraId="148F24E4" w14:textId="77777777" w:rsidR="00A53300" w:rsidRPr="0054004B" w:rsidRDefault="00A53300" w:rsidP="00A53300">
      <w:pPr>
        <w:rPr>
          <w:rFonts w:ascii="Times New Roman" w:hAnsi="Times New Roman"/>
          <w:sz w:val="22"/>
          <w:szCs w:val="24"/>
        </w:rPr>
      </w:pPr>
    </w:p>
    <w:p w14:paraId="5286FDB1" w14:textId="200D98EB" w:rsidR="00A53300" w:rsidRPr="0054004B" w:rsidRDefault="00D85A38" w:rsidP="00A53300">
      <w:pPr>
        <w:tabs>
          <w:tab w:val="left" w:pos="720"/>
        </w:tabs>
        <w:ind w:left="720" w:hanging="720"/>
        <w:rPr>
          <w:rFonts w:ascii="Times New Roman" w:hAnsi="Times New Roman"/>
          <w:sz w:val="22"/>
          <w:szCs w:val="24"/>
        </w:rPr>
      </w:pPr>
      <w:r>
        <w:rPr>
          <w:rFonts w:ascii="Times New Roman" w:hAnsi="Times New Roman"/>
          <w:sz w:val="22"/>
          <w:szCs w:val="24"/>
        </w:rPr>
        <w:t>99.</w:t>
      </w:r>
      <w:r w:rsidR="00BE7A83">
        <w:rPr>
          <w:rFonts w:ascii="Times New Roman" w:hAnsi="Times New Roman"/>
          <w:sz w:val="22"/>
          <w:szCs w:val="24"/>
        </w:rPr>
        <w:tab/>
      </w:r>
      <w:r w:rsidR="00A53300" w:rsidRPr="0054004B">
        <w:rPr>
          <w:rFonts w:ascii="Times New Roman" w:hAnsi="Times New Roman"/>
          <w:sz w:val="22"/>
          <w:szCs w:val="24"/>
        </w:rPr>
        <w:t>What is Bronfenbrenner’s term for the societal institutions that have indirect but potentially important influences on development (e.g., schools, religious institutions, media)?</w:t>
      </w:r>
    </w:p>
    <w:p w14:paraId="30C85C4C" w14:textId="77777777" w:rsidR="006918B9" w:rsidRDefault="00A53300" w:rsidP="00A53300">
      <w:pPr>
        <w:ind w:left="1440" w:hanging="720"/>
        <w:rPr>
          <w:rFonts w:ascii="Times New Roman" w:hAnsi="Times New Roman"/>
          <w:sz w:val="22"/>
          <w:szCs w:val="24"/>
        </w:rPr>
      </w:pPr>
      <w:r w:rsidRPr="0054004B">
        <w:rPr>
          <w:rFonts w:ascii="Times New Roman" w:hAnsi="Times New Roman"/>
          <w:sz w:val="22"/>
          <w:szCs w:val="24"/>
        </w:rPr>
        <w:t>a.</w:t>
      </w:r>
      <w:r w:rsidRPr="0054004B">
        <w:rPr>
          <w:rFonts w:ascii="Times New Roman" w:hAnsi="Times New Roman"/>
          <w:sz w:val="22"/>
          <w:szCs w:val="24"/>
        </w:rPr>
        <w:tab/>
        <w:t>microsystem</w:t>
      </w:r>
    </w:p>
    <w:p w14:paraId="65C3FA26" w14:textId="77777777" w:rsidR="006918B9" w:rsidRDefault="00A53300" w:rsidP="00A53300">
      <w:pPr>
        <w:ind w:left="1440" w:hanging="720"/>
        <w:rPr>
          <w:rFonts w:ascii="Times New Roman" w:hAnsi="Times New Roman"/>
          <w:sz w:val="22"/>
          <w:szCs w:val="24"/>
        </w:rPr>
      </w:pPr>
      <w:r w:rsidRPr="0054004B">
        <w:rPr>
          <w:rFonts w:ascii="Times New Roman" w:hAnsi="Times New Roman"/>
          <w:sz w:val="22"/>
          <w:szCs w:val="24"/>
        </w:rPr>
        <w:t>b.</w:t>
      </w:r>
      <w:r w:rsidRPr="0054004B">
        <w:rPr>
          <w:rFonts w:ascii="Times New Roman" w:hAnsi="Times New Roman"/>
          <w:sz w:val="22"/>
          <w:szCs w:val="24"/>
        </w:rPr>
        <w:tab/>
        <w:t>mesosystem</w:t>
      </w:r>
    </w:p>
    <w:p w14:paraId="33B685F2" w14:textId="11899273" w:rsidR="00A53300" w:rsidRPr="0054004B" w:rsidRDefault="00A53300" w:rsidP="00A53300">
      <w:pPr>
        <w:ind w:left="720"/>
        <w:rPr>
          <w:rFonts w:ascii="Times New Roman" w:hAnsi="Times New Roman"/>
          <w:i/>
          <w:sz w:val="22"/>
          <w:szCs w:val="24"/>
        </w:rPr>
      </w:pPr>
      <w:r w:rsidRPr="0054004B">
        <w:rPr>
          <w:rFonts w:ascii="Times New Roman" w:hAnsi="Times New Roman"/>
          <w:i/>
          <w:sz w:val="22"/>
          <w:szCs w:val="24"/>
        </w:rPr>
        <w:t>Incorrect. Bronfenbrenner referred to the exosystem as being comprised of the societal institutions that have indirect effects on development.</w:t>
      </w:r>
    </w:p>
    <w:p w14:paraId="53843499" w14:textId="77777777" w:rsidR="006918B9" w:rsidRDefault="00A53300" w:rsidP="00A53300">
      <w:pPr>
        <w:ind w:left="1440" w:hanging="720"/>
        <w:rPr>
          <w:rFonts w:ascii="Times New Roman" w:hAnsi="Times New Roman"/>
          <w:sz w:val="22"/>
          <w:szCs w:val="24"/>
        </w:rPr>
      </w:pPr>
      <w:r w:rsidRPr="0054004B">
        <w:rPr>
          <w:rFonts w:ascii="Times New Roman" w:hAnsi="Times New Roman"/>
          <w:sz w:val="22"/>
          <w:szCs w:val="24"/>
        </w:rPr>
        <w:t>c.</w:t>
      </w:r>
      <w:r w:rsidRPr="0054004B">
        <w:rPr>
          <w:rFonts w:ascii="Times New Roman" w:hAnsi="Times New Roman"/>
          <w:sz w:val="22"/>
          <w:szCs w:val="24"/>
        </w:rPr>
        <w:tab/>
        <w:t>exosystem</w:t>
      </w:r>
    </w:p>
    <w:p w14:paraId="59F748FE" w14:textId="2A6082BC" w:rsidR="00A53300" w:rsidRPr="0054004B" w:rsidRDefault="00A53300" w:rsidP="00A53300">
      <w:pPr>
        <w:ind w:left="720"/>
        <w:rPr>
          <w:rFonts w:ascii="Times New Roman" w:hAnsi="Times New Roman"/>
          <w:i/>
          <w:sz w:val="22"/>
          <w:szCs w:val="24"/>
        </w:rPr>
      </w:pPr>
      <w:r w:rsidRPr="0054004B">
        <w:rPr>
          <w:rFonts w:ascii="Times New Roman" w:hAnsi="Times New Roman"/>
          <w:i/>
          <w:sz w:val="22"/>
          <w:szCs w:val="24"/>
        </w:rPr>
        <w:t>Correct. The exosystem is comprised of social institutions and may have an indirect effect on development, as compared to the microsystem having a direct effect.</w:t>
      </w:r>
    </w:p>
    <w:p w14:paraId="3EC60C31" w14:textId="77777777" w:rsidR="006918B9" w:rsidRDefault="00A53300" w:rsidP="00A53300">
      <w:pPr>
        <w:ind w:left="1440" w:hanging="720"/>
        <w:rPr>
          <w:rFonts w:ascii="Times New Roman" w:hAnsi="Times New Roman"/>
          <w:sz w:val="22"/>
          <w:szCs w:val="24"/>
        </w:rPr>
      </w:pPr>
      <w:r w:rsidRPr="0054004B">
        <w:rPr>
          <w:rFonts w:ascii="Times New Roman" w:hAnsi="Times New Roman"/>
          <w:sz w:val="22"/>
          <w:szCs w:val="24"/>
        </w:rPr>
        <w:t>d.</w:t>
      </w:r>
      <w:r w:rsidRPr="0054004B">
        <w:rPr>
          <w:rFonts w:ascii="Times New Roman" w:hAnsi="Times New Roman"/>
          <w:sz w:val="22"/>
          <w:szCs w:val="24"/>
        </w:rPr>
        <w:tab/>
        <w:t>macrosystem</w:t>
      </w:r>
    </w:p>
    <w:p w14:paraId="7A1C8BDB" w14:textId="11E2A44E" w:rsidR="00A53300" w:rsidRPr="0054004B" w:rsidRDefault="00A53300" w:rsidP="00A53300">
      <w:pPr>
        <w:rPr>
          <w:rFonts w:ascii="Times New Roman" w:hAnsi="Times New Roman"/>
          <w:sz w:val="22"/>
          <w:szCs w:val="24"/>
        </w:rPr>
      </w:pPr>
      <w:r w:rsidRPr="0054004B">
        <w:rPr>
          <w:rFonts w:ascii="Times New Roman" w:hAnsi="Times New Roman"/>
          <w:sz w:val="22"/>
          <w:szCs w:val="24"/>
        </w:rPr>
        <w:t>Answer: C</w:t>
      </w:r>
    </w:p>
    <w:p w14:paraId="66393172" w14:textId="77777777" w:rsidR="006918B9" w:rsidRDefault="00A53300" w:rsidP="00A53300">
      <w:pPr>
        <w:rPr>
          <w:rFonts w:ascii="Times New Roman" w:hAnsi="Times New Roman"/>
          <w:sz w:val="22"/>
          <w:szCs w:val="24"/>
        </w:rPr>
      </w:pPr>
      <w:r w:rsidRPr="0054004B">
        <w:rPr>
          <w:rFonts w:ascii="Times New Roman" w:hAnsi="Times New Roman"/>
          <w:sz w:val="22"/>
          <w:szCs w:val="24"/>
        </w:rPr>
        <w:t>Difficulty: 2</w:t>
      </w:r>
    </w:p>
    <w:p w14:paraId="6CDABD3E" w14:textId="4ECE950F" w:rsidR="00A53300" w:rsidRPr="0054004B" w:rsidRDefault="00A53300" w:rsidP="00A53300">
      <w:pPr>
        <w:rPr>
          <w:rFonts w:ascii="Times New Roman" w:hAnsi="Times New Roman"/>
          <w:sz w:val="22"/>
          <w:szCs w:val="24"/>
        </w:rPr>
      </w:pPr>
      <w:r w:rsidRPr="0054004B">
        <w:rPr>
          <w:rFonts w:ascii="Times New Roman" w:hAnsi="Times New Roman"/>
          <w:sz w:val="22"/>
          <w:szCs w:val="24"/>
        </w:rPr>
        <w:t xml:space="preserve">Page: </w:t>
      </w:r>
      <w:r w:rsidR="002B47F7">
        <w:rPr>
          <w:rFonts w:ascii="Times New Roman" w:hAnsi="Times New Roman"/>
          <w:sz w:val="22"/>
          <w:szCs w:val="24"/>
        </w:rPr>
        <w:t>29</w:t>
      </w:r>
    </w:p>
    <w:p w14:paraId="1E9AF228"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Skill: C</w:t>
      </w:r>
    </w:p>
    <w:p w14:paraId="39489B1C" w14:textId="4C3A13EA" w:rsidR="00A53300" w:rsidRPr="0054004B" w:rsidRDefault="00A53300" w:rsidP="00A53300">
      <w:pPr>
        <w:rPr>
          <w:rFonts w:ascii="Times New Roman" w:hAnsi="Times New Roman"/>
          <w:sz w:val="22"/>
          <w:szCs w:val="24"/>
        </w:rPr>
      </w:pPr>
      <w:r w:rsidRPr="0054004B">
        <w:rPr>
          <w:rFonts w:ascii="Times New Roman" w:hAnsi="Times New Roman"/>
          <w:sz w:val="22"/>
          <w:szCs w:val="24"/>
        </w:rPr>
        <w:t>Learning Objective: 1.</w:t>
      </w:r>
      <w:r w:rsidR="002B47F7">
        <w:rPr>
          <w:rFonts w:ascii="Times New Roman" w:hAnsi="Times New Roman"/>
          <w:sz w:val="22"/>
          <w:szCs w:val="24"/>
        </w:rPr>
        <w:t>9</w:t>
      </w:r>
    </w:p>
    <w:p w14:paraId="31734BF4"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Bloom’s Taxonomy Level: Understand</w:t>
      </w:r>
    </w:p>
    <w:p w14:paraId="2F358DC2" w14:textId="77777777" w:rsidR="00A53300" w:rsidRPr="0054004B" w:rsidRDefault="00A53300" w:rsidP="00A53300">
      <w:pPr>
        <w:tabs>
          <w:tab w:val="left" w:pos="360"/>
        </w:tabs>
        <w:rPr>
          <w:rFonts w:ascii="Times New Roman" w:hAnsi="Times New Roman"/>
          <w:sz w:val="22"/>
        </w:rPr>
      </w:pPr>
    </w:p>
    <w:p w14:paraId="738D23E0" w14:textId="368B959B" w:rsidR="006918B9" w:rsidRDefault="00BE7A83" w:rsidP="00A53300">
      <w:pPr>
        <w:tabs>
          <w:tab w:val="left" w:pos="720"/>
        </w:tabs>
        <w:ind w:left="720" w:hanging="720"/>
        <w:rPr>
          <w:rFonts w:ascii="Times New Roman" w:hAnsi="Times New Roman"/>
          <w:sz w:val="22"/>
          <w:szCs w:val="24"/>
        </w:rPr>
      </w:pPr>
      <w:r>
        <w:rPr>
          <w:rFonts w:ascii="Times New Roman" w:hAnsi="Times New Roman"/>
          <w:sz w:val="22"/>
          <w:szCs w:val="24"/>
        </w:rPr>
        <w:t>100.</w:t>
      </w:r>
      <w:r>
        <w:rPr>
          <w:rFonts w:ascii="Times New Roman" w:hAnsi="Times New Roman"/>
          <w:sz w:val="22"/>
          <w:szCs w:val="24"/>
        </w:rPr>
        <w:tab/>
      </w:r>
      <w:r w:rsidR="00A53300" w:rsidRPr="0054004B">
        <w:rPr>
          <w:rFonts w:ascii="Times New Roman" w:hAnsi="Times New Roman"/>
          <w:sz w:val="22"/>
          <w:szCs w:val="24"/>
        </w:rPr>
        <w:t>Many developmental psychologists feel that the two biggest influences on a child’s life are their parents and their peers. According to Bronfenbrenner’s Ecological Theory, which system would therefore have the most influence?</w:t>
      </w:r>
    </w:p>
    <w:p w14:paraId="6B9D65B8" w14:textId="77777777" w:rsidR="006918B9" w:rsidRDefault="00A53300" w:rsidP="00A53300">
      <w:pPr>
        <w:numPr>
          <w:ilvl w:val="0"/>
          <w:numId w:val="6"/>
        </w:numPr>
        <w:rPr>
          <w:rFonts w:ascii="Times New Roman" w:hAnsi="Times New Roman"/>
          <w:sz w:val="22"/>
          <w:szCs w:val="24"/>
        </w:rPr>
      </w:pPr>
      <w:r w:rsidRPr="0054004B">
        <w:rPr>
          <w:rFonts w:ascii="Times New Roman" w:hAnsi="Times New Roman"/>
          <w:sz w:val="22"/>
          <w:szCs w:val="24"/>
        </w:rPr>
        <w:t>microsystem</w:t>
      </w:r>
    </w:p>
    <w:p w14:paraId="5EB6B7FA" w14:textId="08A6371F" w:rsidR="00A53300" w:rsidRPr="0054004B" w:rsidRDefault="00A53300" w:rsidP="00A53300">
      <w:pPr>
        <w:ind w:left="720"/>
        <w:rPr>
          <w:rFonts w:ascii="Times New Roman" w:hAnsi="Times New Roman"/>
          <w:i/>
          <w:sz w:val="22"/>
          <w:szCs w:val="24"/>
        </w:rPr>
      </w:pPr>
      <w:r w:rsidRPr="0054004B">
        <w:rPr>
          <w:rFonts w:ascii="Times New Roman" w:hAnsi="Times New Roman"/>
          <w:i/>
          <w:sz w:val="22"/>
          <w:szCs w:val="24"/>
        </w:rPr>
        <w:lastRenderedPageBreak/>
        <w:t>Correct. The microsystem is comprised of the immediate environment of family, classmates, and peers.</w:t>
      </w:r>
    </w:p>
    <w:p w14:paraId="08341B2E" w14:textId="77777777" w:rsidR="006918B9" w:rsidRDefault="00A53300" w:rsidP="00A53300">
      <w:pPr>
        <w:ind w:left="1440" w:hanging="720"/>
        <w:rPr>
          <w:rFonts w:ascii="Times New Roman" w:hAnsi="Times New Roman"/>
          <w:sz w:val="22"/>
          <w:szCs w:val="24"/>
        </w:rPr>
      </w:pPr>
      <w:r w:rsidRPr="0054004B">
        <w:rPr>
          <w:rFonts w:ascii="Times New Roman" w:hAnsi="Times New Roman"/>
          <w:sz w:val="22"/>
          <w:szCs w:val="24"/>
        </w:rPr>
        <w:t>b.</w:t>
      </w:r>
      <w:r w:rsidRPr="0054004B">
        <w:rPr>
          <w:rFonts w:ascii="Times New Roman" w:hAnsi="Times New Roman"/>
          <w:sz w:val="22"/>
          <w:szCs w:val="24"/>
        </w:rPr>
        <w:tab/>
        <w:t>mesosystem</w:t>
      </w:r>
    </w:p>
    <w:p w14:paraId="43533C3C" w14:textId="10542C4C" w:rsidR="00A53300" w:rsidRPr="0054004B" w:rsidRDefault="00A53300" w:rsidP="00A53300">
      <w:pPr>
        <w:ind w:left="720"/>
        <w:rPr>
          <w:rFonts w:ascii="Times New Roman" w:hAnsi="Times New Roman"/>
          <w:i/>
          <w:sz w:val="22"/>
          <w:szCs w:val="24"/>
        </w:rPr>
      </w:pPr>
      <w:r w:rsidRPr="0054004B">
        <w:rPr>
          <w:rFonts w:ascii="Times New Roman" w:hAnsi="Times New Roman"/>
          <w:i/>
          <w:sz w:val="22"/>
          <w:szCs w:val="24"/>
        </w:rPr>
        <w:t>Incorrect. Bronfenbrenner referred to the exosystem as the societal institutions that have indirect effects on development.</w:t>
      </w:r>
    </w:p>
    <w:p w14:paraId="69ED7356" w14:textId="77777777" w:rsidR="006918B9" w:rsidRDefault="00A53300" w:rsidP="00A53300">
      <w:pPr>
        <w:ind w:left="1440" w:hanging="720"/>
        <w:rPr>
          <w:rFonts w:ascii="Times New Roman" w:hAnsi="Times New Roman"/>
          <w:sz w:val="22"/>
          <w:szCs w:val="24"/>
        </w:rPr>
      </w:pPr>
      <w:r w:rsidRPr="0054004B">
        <w:rPr>
          <w:rFonts w:ascii="Times New Roman" w:hAnsi="Times New Roman"/>
          <w:sz w:val="22"/>
          <w:szCs w:val="24"/>
        </w:rPr>
        <w:t>c.</w:t>
      </w:r>
      <w:r w:rsidRPr="0054004B">
        <w:rPr>
          <w:rFonts w:ascii="Times New Roman" w:hAnsi="Times New Roman"/>
          <w:sz w:val="22"/>
          <w:szCs w:val="24"/>
        </w:rPr>
        <w:tab/>
        <w:t>exosystem</w:t>
      </w:r>
    </w:p>
    <w:p w14:paraId="10209983" w14:textId="77777777" w:rsidR="006918B9" w:rsidRDefault="00A53300" w:rsidP="00A53300">
      <w:pPr>
        <w:ind w:left="1440" w:hanging="720"/>
        <w:rPr>
          <w:rFonts w:ascii="Times New Roman" w:hAnsi="Times New Roman"/>
          <w:sz w:val="22"/>
          <w:szCs w:val="24"/>
        </w:rPr>
      </w:pPr>
      <w:r w:rsidRPr="0054004B">
        <w:rPr>
          <w:rFonts w:ascii="Times New Roman" w:hAnsi="Times New Roman"/>
          <w:sz w:val="22"/>
          <w:szCs w:val="24"/>
        </w:rPr>
        <w:t>d.</w:t>
      </w:r>
      <w:r w:rsidRPr="0054004B">
        <w:rPr>
          <w:rFonts w:ascii="Times New Roman" w:hAnsi="Times New Roman"/>
          <w:sz w:val="22"/>
          <w:szCs w:val="24"/>
        </w:rPr>
        <w:tab/>
        <w:t>macrosystem</w:t>
      </w:r>
    </w:p>
    <w:p w14:paraId="0D8AB053" w14:textId="556EA0ED" w:rsidR="00A53300" w:rsidRPr="0054004B" w:rsidRDefault="00A53300" w:rsidP="00A53300">
      <w:pPr>
        <w:rPr>
          <w:rFonts w:ascii="Times New Roman" w:hAnsi="Times New Roman"/>
          <w:sz w:val="22"/>
          <w:szCs w:val="24"/>
        </w:rPr>
      </w:pPr>
      <w:r w:rsidRPr="0054004B">
        <w:rPr>
          <w:rFonts w:ascii="Times New Roman" w:hAnsi="Times New Roman"/>
          <w:sz w:val="22"/>
          <w:szCs w:val="24"/>
        </w:rPr>
        <w:t>Answer: A</w:t>
      </w:r>
    </w:p>
    <w:p w14:paraId="2799D614" w14:textId="77777777" w:rsidR="006918B9" w:rsidRDefault="00A53300" w:rsidP="00A53300">
      <w:pPr>
        <w:rPr>
          <w:rFonts w:ascii="Times New Roman" w:hAnsi="Times New Roman"/>
          <w:sz w:val="22"/>
          <w:szCs w:val="24"/>
        </w:rPr>
      </w:pPr>
      <w:r w:rsidRPr="0054004B">
        <w:rPr>
          <w:rFonts w:ascii="Times New Roman" w:hAnsi="Times New Roman"/>
          <w:sz w:val="22"/>
          <w:szCs w:val="24"/>
        </w:rPr>
        <w:t>Difficulty: 2</w:t>
      </w:r>
    </w:p>
    <w:p w14:paraId="05806B53" w14:textId="4DAE0244" w:rsidR="00A53300" w:rsidRPr="0054004B" w:rsidRDefault="00A53300" w:rsidP="00A53300">
      <w:pPr>
        <w:rPr>
          <w:rFonts w:ascii="Times New Roman" w:hAnsi="Times New Roman"/>
          <w:sz w:val="22"/>
          <w:szCs w:val="24"/>
        </w:rPr>
      </w:pPr>
      <w:r w:rsidRPr="0054004B">
        <w:rPr>
          <w:rFonts w:ascii="Times New Roman" w:hAnsi="Times New Roman"/>
          <w:sz w:val="22"/>
          <w:szCs w:val="24"/>
        </w:rPr>
        <w:t>Page: 2</w:t>
      </w:r>
      <w:r w:rsidR="002B47F7">
        <w:rPr>
          <w:rFonts w:ascii="Times New Roman" w:hAnsi="Times New Roman"/>
          <w:sz w:val="22"/>
          <w:szCs w:val="24"/>
        </w:rPr>
        <w:t>8</w:t>
      </w:r>
    </w:p>
    <w:p w14:paraId="2AA21596"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Skill: C</w:t>
      </w:r>
    </w:p>
    <w:p w14:paraId="1ABC476E" w14:textId="77777777" w:rsidR="006918B9" w:rsidRDefault="00A53300" w:rsidP="00A53300">
      <w:pPr>
        <w:rPr>
          <w:rFonts w:ascii="Times New Roman" w:hAnsi="Times New Roman"/>
          <w:sz w:val="22"/>
          <w:szCs w:val="24"/>
        </w:rPr>
      </w:pPr>
      <w:r w:rsidRPr="0054004B">
        <w:rPr>
          <w:rFonts w:ascii="Times New Roman" w:hAnsi="Times New Roman"/>
          <w:sz w:val="22"/>
          <w:szCs w:val="24"/>
        </w:rPr>
        <w:t>Learning Objective: 1.</w:t>
      </w:r>
      <w:r w:rsidR="002B47F7">
        <w:rPr>
          <w:rFonts w:ascii="Times New Roman" w:hAnsi="Times New Roman"/>
          <w:sz w:val="22"/>
          <w:szCs w:val="24"/>
        </w:rPr>
        <w:t>9</w:t>
      </w:r>
    </w:p>
    <w:p w14:paraId="01AF20A0" w14:textId="53B67BE8" w:rsidR="00A53300" w:rsidRPr="0054004B" w:rsidRDefault="00A53300" w:rsidP="00A53300">
      <w:pPr>
        <w:rPr>
          <w:rFonts w:ascii="Times New Roman" w:hAnsi="Times New Roman"/>
          <w:sz w:val="22"/>
          <w:szCs w:val="24"/>
        </w:rPr>
      </w:pPr>
      <w:r w:rsidRPr="0054004B">
        <w:rPr>
          <w:rFonts w:ascii="Times New Roman" w:hAnsi="Times New Roman"/>
          <w:sz w:val="22"/>
          <w:szCs w:val="24"/>
        </w:rPr>
        <w:t>Bloom’s Taxonomy Level: Understand</w:t>
      </w:r>
    </w:p>
    <w:p w14:paraId="3683540C" w14:textId="77777777" w:rsidR="00A53300" w:rsidRPr="0054004B" w:rsidRDefault="00A53300" w:rsidP="00A53300">
      <w:pPr>
        <w:rPr>
          <w:rFonts w:ascii="Times New Roman" w:hAnsi="Times New Roman"/>
          <w:sz w:val="22"/>
          <w:szCs w:val="24"/>
        </w:rPr>
      </w:pPr>
    </w:p>
    <w:p w14:paraId="673C137F" w14:textId="23F72783" w:rsidR="00A53300" w:rsidRPr="0054004B" w:rsidRDefault="00EB37A8" w:rsidP="00A53300">
      <w:pPr>
        <w:tabs>
          <w:tab w:val="left" w:pos="720"/>
        </w:tabs>
        <w:ind w:left="720" w:hanging="720"/>
        <w:rPr>
          <w:rFonts w:ascii="Times New Roman" w:hAnsi="Times New Roman"/>
          <w:sz w:val="22"/>
          <w:szCs w:val="24"/>
        </w:rPr>
      </w:pPr>
      <w:r>
        <w:rPr>
          <w:rFonts w:ascii="Times New Roman" w:hAnsi="Times New Roman"/>
          <w:sz w:val="22"/>
          <w:szCs w:val="24"/>
        </w:rPr>
        <w:t>101.</w:t>
      </w:r>
      <w:r w:rsidR="00BE7A83">
        <w:rPr>
          <w:rFonts w:ascii="Times New Roman" w:hAnsi="Times New Roman"/>
          <w:sz w:val="22"/>
          <w:szCs w:val="24"/>
        </w:rPr>
        <w:tab/>
      </w:r>
      <w:r w:rsidR="00A53300" w:rsidRPr="0054004B">
        <w:rPr>
          <w:rFonts w:ascii="Times New Roman" w:hAnsi="Times New Roman"/>
          <w:sz w:val="22"/>
          <w:szCs w:val="24"/>
        </w:rPr>
        <w:t>What is Bronfenbrenner’s term for the broad system of cultural beliefs and values and the economic and governmental systems that are built on those beliefs and values?</w:t>
      </w:r>
    </w:p>
    <w:p w14:paraId="40D68D86" w14:textId="77777777" w:rsidR="006918B9" w:rsidRDefault="00A53300" w:rsidP="00A53300">
      <w:pPr>
        <w:ind w:left="1440" w:hanging="720"/>
        <w:rPr>
          <w:rFonts w:ascii="Times New Roman" w:hAnsi="Times New Roman"/>
          <w:sz w:val="22"/>
          <w:szCs w:val="24"/>
        </w:rPr>
      </w:pPr>
      <w:r w:rsidRPr="0054004B">
        <w:rPr>
          <w:rFonts w:ascii="Times New Roman" w:hAnsi="Times New Roman"/>
          <w:sz w:val="22"/>
          <w:szCs w:val="24"/>
        </w:rPr>
        <w:t>a.</w:t>
      </w:r>
      <w:r w:rsidRPr="0054004B">
        <w:rPr>
          <w:rFonts w:ascii="Times New Roman" w:hAnsi="Times New Roman"/>
          <w:sz w:val="22"/>
          <w:szCs w:val="24"/>
        </w:rPr>
        <w:tab/>
        <w:t>mesosystem</w:t>
      </w:r>
    </w:p>
    <w:p w14:paraId="48617958" w14:textId="440CF9C3"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b.</w:t>
      </w:r>
      <w:r w:rsidRPr="0054004B">
        <w:rPr>
          <w:rFonts w:ascii="Times New Roman" w:hAnsi="Times New Roman"/>
          <w:sz w:val="22"/>
          <w:szCs w:val="24"/>
        </w:rPr>
        <w:tab/>
        <w:t>exosystem</w:t>
      </w:r>
    </w:p>
    <w:p w14:paraId="5E78F597" w14:textId="77777777" w:rsidR="00A53300" w:rsidRPr="0054004B" w:rsidRDefault="00A53300" w:rsidP="00A53300">
      <w:pPr>
        <w:ind w:left="720"/>
        <w:rPr>
          <w:rFonts w:ascii="Times New Roman" w:hAnsi="Times New Roman"/>
          <w:i/>
          <w:sz w:val="22"/>
          <w:szCs w:val="24"/>
        </w:rPr>
      </w:pPr>
      <w:r w:rsidRPr="0054004B">
        <w:rPr>
          <w:rFonts w:ascii="Times New Roman" w:hAnsi="Times New Roman"/>
          <w:i/>
          <w:sz w:val="22"/>
          <w:szCs w:val="24"/>
        </w:rPr>
        <w:t>Incorrect. The exosystem is comprised of social institutions and may have an indirect effect on development.</w:t>
      </w:r>
    </w:p>
    <w:p w14:paraId="61728CC7"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c.</w:t>
      </w:r>
      <w:r w:rsidRPr="0054004B">
        <w:rPr>
          <w:rFonts w:ascii="Times New Roman" w:hAnsi="Times New Roman"/>
          <w:sz w:val="22"/>
          <w:szCs w:val="24"/>
        </w:rPr>
        <w:tab/>
        <w:t>macrosystem</w:t>
      </w:r>
    </w:p>
    <w:p w14:paraId="028F8FDB" w14:textId="77777777" w:rsidR="00A53300" w:rsidRPr="0054004B" w:rsidRDefault="00A53300" w:rsidP="00A53300">
      <w:pPr>
        <w:ind w:left="720"/>
        <w:rPr>
          <w:rFonts w:ascii="Times New Roman" w:hAnsi="Times New Roman"/>
          <w:i/>
          <w:sz w:val="22"/>
          <w:szCs w:val="24"/>
        </w:rPr>
      </w:pPr>
      <w:r w:rsidRPr="0054004B">
        <w:rPr>
          <w:rFonts w:ascii="Times New Roman" w:hAnsi="Times New Roman"/>
          <w:i/>
          <w:sz w:val="22"/>
          <w:szCs w:val="24"/>
        </w:rPr>
        <w:t>Correct. For example, the macrosystem in countries such as Iran and Saudi Arabia is built on the beliefs and values of Islam.</w:t>
      </w:r>
    </w:p>
    <w:p w14:paraId="5AB6CDF6" w14:textId="77777777" w:rsidR="006918B9" w:rsidRDefault="00A53300" w:rsidP="00A53300">
      <w:pPr>
        <w:ind w:left="1440" w:hanging="720"/>
        <w:rPr>
          <w:rFonts w:ascii="Times New Roman" w:hAnsi="Times New Roman"/>
          <w:sz w:val="22"/>
          <w:szCs w:val="24"/>
        </w:rPr>
      </w:pPr>
      <w:r w:rsidRPr="0054004B">
        <w:rPr>
          <w:rFonts w:ascii="Times New Roman" w:hAnsi="Times New Roman"/>
          <w:sz w:val="22"/>
          <w:szCs w:val="24"/>
        </w:rPr>
        <w:t>d.</w:t>
      </w:r>
      <w:r w:rsidRPr="0054004B">
        <w:rPr>
          <w:rFonts w:ascii="Times New Roman" w:hAnsi="Times New Roman"/>
          <w:sz w:val="22"/>
          <w:szCs w:val="24"/>
        </w:rPr>
        <w:tab/>
        <w:t>chronosystem</w:t>
      </w:r>
    </w:p>
    <w:p w14:paraId="69BA244F" w14:textId="020025CD" w:rsidR="00A53300" w:rsidRPr="0054004B" w:rsidRDefault="00A53300" w:rsidP="00A53300">
      <w:pPr>
        <w:rPr>
          <w:rFonts w:ascii="Times New Roman" w:hAnsi="Times New Roman"/>
          <w:sz w:val="22"/>
          <w:szCs w:val="24"/>
        </w:rPr>
      </w:pPr>
      <w:r w:rsidRPr="0054004B">
        <w:rPr>
          <w:rFonts w:ascii="Times New Roman" w:hAnsi="Times New Roman"/>
          <w:sz w:val="22"/>
          <w:szCs w:val="24"/>
        </w:rPr>
        <w:t>Answer: C</w:t>
      </w:r>
    </w:p>
    <w:p w14:paraId="01D1CB8B" w14:textId="77777777" w:rsidR="006918B9" w:rsidRDefault="00A53300" w:rsidP="00A53300">
      <w:pPr>
        <w:rPr>
          <w:rFonts w:ascii="Times New Roman" w:hAnsi="Times New Roman"/>
          <w:sz w:val="22"/>
          <w:szCs w:val="24"/>
        </w:rPr>
      </w:pPr>
      <w:r w:rsidRPr="0054004B">
        <w:rPr>
          <w:rFonts w:ascii="Times New Roman" w:hAnsi="Times New Roman"/>
          <w:sz w:val="22"/>
          <w:szCs w:val="24"/>
        </w:rPr>
        <w:t>Difficulty: 2</w:t>
      </w:r>
    </w:p>
    <w:p w14:paraId="6AB13FC2" w14:textId="320841D1" w:rsidR="00A53300" w:rsidRPr="0054004B" w:rsidRDefault="00A53300" w:rsidP="00A53300">
      <w:pPr>
        <w:rPr>
          <w:rFonts w:ascii="Times New Roman" w:hAnsi="Times New Roman"/>
          <w:sz w:val="22"/>
          <w:szCs w:val="24"/>
        </w:rPr>
      </w:pPr>
      <w:r w:rsidRPr="0054004B">
        <w:rPr>
          <w:rFonts w:ascii="Times New Roman" w:hAnsi="Times New Roman"/>
          <w:sz w:val="22"/>
          <w:szCs w:val="24"/>
        </w:rPr>
        <w:t>Page: 2</w:t>
      </w:r>
      <w:r w:rsidR="00C00E1B">
        <w:rPr>
          <w:rFonts w:ascii="Times New Roman" w:hAnsi="Times New Roman"/>
          <w:sz w:val="22"/>
          <w:szCs w:val="24"/>
        </w:rPr>
        <w:t>9</w:t>
      </w:r>
    </w:p>
    <w:p w14:paraId="2CE7DC48"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Skill: C</w:t>
      </w:r>
    </w:p>
    <w:p w14:paraId="55FA71B9" w14:textId="30A08992" w:rsidR="00A53300" w:rsidRPr="0054004B" w:rsidRDefault="00A53300" w:rsidP="00A53300">
      <w:pPr>
        <w:rPr>
          <w:rFonts w:ascii="Times New Roman" w:hAnsi="Times New Roman"/>
          <w:sz w:val="22"/>
          <w:szCs w:val="24"/>
        </w:rPr>
      </w:pPr>
      <w:r w:rsidRPr="0054004B">
        <w:rPr>
          <w:rFonts w:ascii="Times New Roman" w:hAnsi="Times New Roman"/>
          <w:sz w:val="22"/>
          <w:szCs w:val="24"/>
        </w:rPr>
        <w:t>Learning Objective: 1.</w:t>
      </w:r>
      <w:r w:rsidR="00C00E1B">
        <w:rPr>
          <w:rFonts w:ascii="Times New Roman" w:hAnsi="Times New Roman"/>
          <w:sz w:val="22"/>
          <w:szCs w:val="24"/>
        </w:rPr>
        <w:t>9</w:t>
      </w:r>
    </w:p>
    <w:p w14:paraId="03E9AF8F"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Bloom’s Taxonomy Level: Understand</w:t>
      </w:r>
    </w:p>
    <w:p w14:paraId="3700C343" w14:textId="77777777" w:rsidR="00A53300" w:rsidRPr="0054004B" w:rsidRDefault="00A53300" w:rsidP="00A53300">
      <w:pPr>
        <w:rPr>
          <w:rFonts w:ascii="Times New Roman" w:hAnsi="Times New Roman"/>
          <w:sz w:val="22"/>
          <w:szCs w:val="24"/>
        </w:rPr>
      </w:pPr>
    </w:p>
    <w:p w14:paraId="334FB1AA" w14:textId="5BB39C03" w:rsidR="00A53300" w:rsidRPr="0054004B" w:rsidRDefault="00EB37A8" w:rsidP="00A53300">
      <w:pPr>
        <w:tabs>
          <w:tab w:val="left" w:pos="720"/>
        </w:tabs>
        <w:ind w:left="720" w:hanging="720"/>
        <w:rPr>
          <w:rFonts w:ascii="Times New Roman" w:hAnsi="Times New Roman"/>
          <w:sz w:val="22"/>
          <w:szCs w:val="24"/>
        </w:rPr>
      </w:pPr>
      <w:r>
        <w:rPr>
          <w:rFonts w:ascii="Times New Roman" w:hAnsi="Times New Roman"/>
          <w:sz w:val="22"/>
          <w:szCs w:val="24"/>
        </w:rPr>
        <w:t>102.</w:t>
      </w:r>
      <w:r w:rsidR="00BE7A83">
        <w:rPr>
          <w:rFonts w:ascii="Times New Roman" w:hAnsi="Times New Roman"/>
          <w:sz w:val="22"/>
          <w:szCs w:val="24"/>
        </w:rPr>
        <w:tab/>
      </w:r>
      <w:r w:rsidR="00A53300" w:rsidRPr="0054004B">
        <w:rPr>
          <w:rFonts w:ascii="Times New Roman" w:hAnsi="Times New Roman"/>
          <w:sz w:val="22"/>
          <w:szCs w:val="24"/>
        </w:rPr>
        <w:t>What is Bronfenbrenner’s term for the changes that occur in developmental circumstances over time, both with respect to individual development and to historical changes?</w:t>
      </w:r>
    </w:p>
    <w:p w14:paraId="332D30B9" w14:textId="77777777" w:rsidR="006918B9" w:rsidRDefault="00A53300" w:rsidP="00A53300">
      <w:pPr>
        <w:ind w:left="1440" w:hanging="720"/>
        <w:rPr>
          <w:rFonts w:ascii="Times New Roman" w:hAnsi="Times New Roman"/>
          <w:sz w:val="22"/>
          <w:szCs w:val="24"/>
        </w:rPr>
      </w:pPr>
      <w:r w:rsidRPr="0054004B">
        <w:rPr>
          <w:rFonts w:ascii="Times New Roman" w:hAnsi="Times New Roman"/>
          <w:sz w:val="22"/>
          <w:szCs w:val="24"/>
        </w:rPr>
        <w:t>a.</w:t>
      </w:r>
      <w:r w:rsidRPr="0054004B">
        <w:rPr>
          <w:rFonts w:ascii="Times New Roman" w:hAnsi="Times New Roman"/>
          <w:sz w:val="22"/>
          <w:szCs w:val="24"/>
        </w:rPr>
        <w:tab/>
        <w:t>mesosystem</w:t>
      </w:r>
    </w:p>
    <w:p w14:paraId="5502F1E0" w14:textId="687A3416"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b.</w:t>
      </w:r>
      <w:r w:rsidRPr="0054004B">
        <w:rPr>
          <w:rFonts w:ascii="Times New Roman" w:hAnsi="Times New Roman"/>
          <w:sz w:val="22"/>
          <w:szCs w:val="24"/>
        </w:rPr>
        <w:tab/>
        <w:t>exosystem</w:t>
      </w:r>
    </w:p>
    <w:p w14:paraId="6D0609BF"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c.</w:t>
      </w:r>
      <w:r w:rsidRPr="0054004B">
        <w:rPr>
          <w:rFonts w:ascii="Times New Roman" w:hAnsi="Times New Roman"/>
          <w:sz w:val="22"/>
          <w:szCs w:val="24"/>
        </w:rPr>
        <w:tab/>
        <w:t>macrosystem</w:t>
      </w:r>
    </w:p>
    <w:p w14:paraId="5791ABAA" w14:textId="77777777" w:rsidR="006918B9" w:rsidRDefault="00A53300" w:rsidP="00A53300">
      <w:pPr>
        <w:ind w:left="1440" w:hanging="720"/>
        <w:rPr>
          <w:rFonts w:ascii="Times New Roman" w:hAnsi="Times New Roman"/>
          <w:sz w:val="22"/>
          <w:szCs w:val="24"/>
        </w:rPr>
      </w:pPr>
      <w:r w:rsidRPr="0054004B">
        <w:rPr>
          <w:rFonts w:ascii="Times New Roman" w:hAnsi="Times New Roman"/>
          <w:sz w:val="22"/>
          <w:szCs w:val="24"/>
        </w:rPr>
        <w:t>d.</w:t>
      </w:r>
      <w:r w:rsidRPr="0054004B">
        <w:rPr>
          <w:rFonts w:ascii="Times New Roman" w:hAnsi="Times New Roman"/>
          <w:sz w:val="22"/>
          <w:szCs w:val="24"/>
        </w:rPr>
        <w:tab/>
        <w:t>chronosystem</w:t>
      </w:r>
    </w:p>
    <w:p w14:paraId="682AD578" w14:textId="67B2F5EE" w:rsidR="00A53300" w:rsidRPr="0054004B" w:rsidRDefault="00A53300" w:rsidP="00A53300">
      <w:pPr>
        <w:tabs>
          <w:tab w:val="left" w:pos="1828"/>
        </w:tabs>
        <w:rPr>
          <w:rFonts w:ascii="Times New Roman" w:hAnsi="Times New Roman"/>
          <w:sz w:val="22"/>
          <w:szCs w:val="24"/>
        </w:rPr>
      </w:pPr>
      <w:r w:rsidRPr="0054004B">
        <w:rPr>
          <w:rFonts w:ascii="Times New Roman" w:hAnsi="Times New Roman"/>
          <w:sz w:val="22"/>
          <w:szCs w:val="24"/>
        </w:rPr>
        <w:t>Answer: D</w:t>
      </w:r>
    </w:p>
    <w:p w14:paraId="08C6D75B" w14:textId="77777777" w:rsidR="006918B9" w:rsidRDefault="00A53300" w:rsidP="00A53300">
      <w:pPr>
        <w:rPr>
          <w:rFonts w:ascii="Times New Roman" w:hAnsi="Times New Roman"/>
          <w:sz w:val="22"/>
          <w:szCs w:val="24"/>
        </w:rPr>
      </w:pPr>
      <w:r w:rsidRPr="0054004B">
        <w:rPr>
          <w:rFonts w:ascii="Times New Roman" w:hAnsi="Times New Roman"/>
          <w:sz w:val="22"/>
          <w:szCs w:val="24"/>
        </w:rPr>
        <w:t>Difficulty: 2</w:t>
      </w:r>
    </w:p>
    <w:p w14:paraId="6276F0F2" w14:textId="0A736A6F" w:rsidR="00A53300" w:rsidRPr="0054004B" w:rsidRDefault="00A53300" w:rsidP="00A53300">
      <w:pPr>
        <w:rPr>
          <w:rFonts w:ascii="Times New Roman" w:hAnsi="Times New Roman"/>
          <w:sz w:val="22"/>
          <w:szCs w:val="24"/>
        </w:rPr>
      </w:pPr>
      <w:r w:rsidRPr="0054004B">
        <w:rPr>
          <w:rFonts w:ascii="Times New Roman" w:hAnsi="Times New Roman"/>
          <w:sz w:val="22"/>
          <w:szCs w:val="24"/>
        </w:rPr>
        <w:t>Page: 2</w:t>
      </w:r>
      <w:r w:rsidR="00C00E1B">
        <w:rPr>
          <w:rFonts w:ascii="Times New Roman" w:hAnsi="Times New Roman"/>
          <w:sz w:val="22"/>
          <w:szCs w:val="24"/>
        </w:rPr>
        <w:t>9</w:t>
      </w:r>
    </w:p>
    <w:p w14:paraId="08064C09"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Skill: F</w:t>
      </w:r>
    </w:p>
    <w:p w14:paraId="749F99C2" w14:textId="7C1CD91B" w:rsidR="00A53300" w:rsidRPr="0054004B" w:rsidRDefault="00A53300" w:rsidP="00A53300">
      <w:pPr>
        <w:rPr>
          <w:rFonts w:ascii="Times New Roman" w:hAnsi="Times New Roman"/>
          <w:sz w:val="22"/>
          <w:szCs w:val="24"/>
        </w:rPr>
      </w:pPr>
      <w:r w:rsidRPr="0054004B">
        <w:rPr>
          <w:rFonts w:ascii="Times New Roman" w:hAnsi="Times New Roman"/>
          <w:sz w:val="22"/>
          <w:szCs w:val="24"/>
        </w:rPr>
        <w:t>Learning Objective: 1.</w:t>
      </w:r>
      <w:r w:rsidR="00C00E1B">
        <w:rPr>
          <w:rFonts w:ascii="Times New Roman" w:hAnsi="Times New Roman"/>
          <w:sz w:val="22"/>
          <w:szCs w:val="24"/>
        </w:rPr>
        <w:t>9</w:t>
      </w:r>
    </w:p>
    <w:p w14:paraId="29DA92ED"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Bloom’s Taxonomy Level: Remember</w:t>
      </w:r>
    </w:p>
    <w:p w14:paraId="414353DB" w14:textId="77777777" w:rsidR="00A53300" w:rsidRPr="0054004B" w:rsidRDefault="00A53300" w:rsidP="00A53300">
      <w:pPr>
        <w:rPr>
          <w:rFonts w:ascii="Times New Roman" w:hAnsi="Times New Roman"/>
          <w:sz w:val="22"/>
          <w:szCs w:val="24"/>
        </w:rPr>
      </w:pPr>
    </w:p>
    <w:p w14:paraId="4EF4D685" w14:textId="14750D9D" w:rsidR="00A53300" w:rsidRPr="0054004B" w:rsidRDefault="00EB37A8" w:rsidP="00A53300">
      <w:pPr>
        <w:tabs>
          <w:tab w:val="left" w:pos="720"/>
        </w:tabs>
        <w:ind w:left="720" w:hanging="720"/>
        <w:rPr>
          <w:rFonts w:ascii="Times New Roman" w:hAnsi="Times New Roman"/>
          <w:sz w:val="22"/>
          <w:szCs w:val="24"/>
        </w:rPr>
      </w:pPr>
      <w:r>
        <w:rPr>
          <w:rFonts w:ascii="Times New Roman" w:hAnsi="Times New Roman"/>
          <w:sz w:val="22"/>
          <w:szCs w:val="24"/>
        </w:rPr>
        <w:t>103.</w:t>
      </w:r>
      <w:r w:rsidR="00BE7A83">
        <w:rPr>
          <w:rFonts w:ascii="Times New Roman" w:hAnsi="Times New Roman"/>
          <w:sz w:val="22"/>
          <w:szCs w:val="24"/>
        </w:rPr>
        <w:tab/>
      </w:r>
      <w:r w:rsidR="00A53300" w:rsidRPr="0054004B">
        <w:rPr>
          <w:rFonts w:ascii="Times New Roman" w:hAnsi="Times New Roman"/>
          <w:sz w:val="22"/>
          <w:szCs w:val="24"/>
        </w:rPr>
        <w:t>Many theories of development do not address culture. Why does Bronfenbrenner’s theory hold that culture is so important? He recognizes that ______.</w:t>
      </w:r>
    </w:p>
    <w:p w14:paraId="7492DA7C" w14:textId="77777777" w:rsidR="006918B9" w:rsidRDefault="00A53300" w:rsidP="00A53300">
      <w:pPr>
        <w:ind w:left="1440" w:hanging="720"/>
        <w:rPr>
          <w:rFonts w:ascii="Times New Roman" w:hAnsi="Times New Roman"/>
          <w:sz w:val="22"/>
          <w:szCs w:val="24"/>
        </w:rPr>
      </w:pPr>
      <w:r w:rsidRPr="0054004B">
        <w:rPr>
          <w:rFonts w:ascii="Times New Roman" w:hAnsi="Times New Roman"/>
          <w:sz w:val="22"/>
          <w:szCs w:val="24"/>
        </w:rPr>
        <w:t>a.</w:t>
      </w:r>
      <w:r w:rsidRPr="0054004B">
        <w:rPr>
          <w:rFonts w:ascii="Times New Roman" w:hAnsi="Times New Roman"/>
          <w:sz w:val="22"/>
          <w:szCs w:val="24"/>
        </w:rPr>
        <w:tab/>
        <w:t>cultural beliefs are the basis for many other conditions of children’s development</w:t>
      </w:r>
    </w:p>
    <w:p w14:paraId="3C9DCCF2" w14:textId="4F4065EB" w:rsidR="00A53300" w:rsidRPr="0054004B" w:rsidRDefault="00A53300" w:rsidP="00A53300">
      <w:pPr>
        <w:ind w:left="720"/>
        <w:rPr>
          <w:rFonts w:ascii="Times New Roman" w:hAnsi="Times New Roman"/>
          <w:i/>
          <w:sz w:val="22"/>
          <w:szCs w:val="24"/>
        </w:rPr>
      </w:pPr>
      <w:r w:rsidRPr="0054004B">
        <w:rPr>
          <w:rFonts w:ascii="Times New Roman" w:hAnsi="Times New Roman"/>
          <w:i/>
          <w:sz w:val="22"/>
          <w:szCs w:val="24"/>
        </w:rPr>
        <w:t>Correct. Bronfenbrenner believed that other developmental psychologists over-emphasized the immediate environment.</w:t>
      </w:r>
    </w:p>
    <w:p w14:paraId="0CCC42BF"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b.</w:t>
      </w:r>
      <w:r w:rsidRPr="0054004B">
        <w:rPr>
          <w:rFonts w:ascii="Times New Roman" w:hAnsi="Times New Roman"/>
          <w:sz w:val="22"/>
          <w:szCs w:val="24"/>
        </w:rPr>
        <w:tab/>
        <w:t>nearly everyone lives in a very similar culture</w:t>
      </w:r>
    </w:p>
    <w:p w14:paraId="13296345"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lastRenderedPageBreak/>
        <w:t>c.</w:t>
      </w:r>
      <w:r w:rsidRPr="0054004B">
        <w:rPr>
          <w:rFonts w:ascii="Times New Roman" w:hAnsi="Times New Roman"/>
          <w:sz w:val="22"/>
          <w:szCs w:val="24"/>
        </w:rPr>
        <w:tab/>
        <w:t>culture should be factored out to determine what really influences development</w:t>
      </w:r>
    </w:p>
    <w:p w14:paraId="35D2054A" w14:textId="77777777" w:rsidR="00A53300" w:rsidRPr="0054004B" w:rsidRDefault="00A53300" w:rsidP="00A53300">
      <w:pPr>
        <w:ind w:left="720"/>
        <w:rPr>
          <w:rFonts w:ascii="Times New Roman" w:hAnsi="Times New Roman"/>
          <w:i/>
          <w:sz w:val="22"/>
          <w:szCs w:val="24"/>
        </w:rPr>
      </w:pPr>
      <w:r w:rsidRPr="0054004B">
        <w:rPr>
          <w:rFonts w:ascii="Times New Roman" w:hAnsi="Times New Roman"/>
          <w:i/>
          <w:sz w:val="22"/>
          <w:szCs w:val="24"/>
        </w:rPr>
        <w:t>Incorrect. Bronfenbrenner believed that culture was a very important aspect of development and influenced other aspects of development. Culture heavily influences the way that people develop.</w:t>
      </w:r>
    </w:p>
    <w:p w14:paraId="5521BCB3" w14:textId="77777777" w:rsidR="00A53300" w:rsidRPr="0054004B" w:rsidRDefault="00A53300" w:rsidP="00A53300">
      <w:pPr>
        <w:ind w:left="1440" w:hanging="720"/>
        <w:rPr>
          <w:rFonts w:ascii="Times New Roman" w:hAnsi="Times New Roman"/>
          <w:sz w:val="22"/>
          <w:szCs w:val="24"/>
        </w:rPr>
      </w:pPr>
      <w:r w:rsidRPr="0054004B">
        <w:rPr>
          <w:rFonts w:ascii="Times New Roman" w:hAnsi="Times New Roman"/>
          <w:sz w:val="22"/>
          <w:szCs w:val="24"/>
        </w:rPr>
        <w:t>d.</w:t>
      </w:r>
      <w:r w:rsidRPr="0054004B">
        <w:rPr>
          <w:rFonts w:ascii="Times New Roman" w:hAnsi="Times New Roman"/>
          <w:sz w:val="22"/>
          <w:szCs w:val="24"/>
        </w:rPr>
        <w:tab/>
        <w:t>culture is damaging and can be devastating to a young child’s development</w:t>
      </w:r>
    </w:p>
    <w:p w14:paraId="0A51108C" w14:textId="77777777" w:rsidR="00A53300" w:rsidRPr="0054004B" w:rsidRDefault="00A53300" w:rsidP="00A53300">
      <w:pPr>
        <w:tabs>
          <w:tab w:val="left" w:pos="1828"/>
        </w:tabs>
        <w:rPr>
          <w:rFonts w:ascii="Times New Roman" w:hAnsi="Times New Roman"/>
          <w:sz w:val="22"/>
          <w:szCs w:val="24"/>
        </w:rPr>
      </w:pPr>
      <w:r w:rsidRPr="0054004B">
        <w:rPr>
          <w:rFonts w:ascii="Times New Roman" w:hAnsi="Times New Roman"/>
          <w:sz w:val="22"/>
          <w:szCs w:val="24"/>
        </w:rPr>
        <w:t>Answer: A</w:t>
      </w:r>
    </w:p>
    <w:p w14:paraId="3BD8EBFF" w14:textId="77777777" w:rsidR="006918B9" w:rsidRDefault="00A53300" w:rsidP="00A53300">
      <w:pPr>
        <w:rPr>
          <w:rFonts w:ascii="Times New Roman" w:hAnsi="Times New Roman"/>
          <w:sz w:val="22"/>
          <w:szCs w:val="24"/>
        </w:rPr>
      </w:pPr>
      <w:r w:rsidRPr="0054004B">
        <w:rPr>
          <w:rFonts w:ascii="Times New Roman" w:hAnsi="Times New Roman"/>
          <w:sz w:val="22"/>
          <w:szCs w:val="24"/>
        </w:rPr>
        <w:t>Difficulty: 3</w:t>
      </w:r>
    </w:p>
    <w:p w14:paraId="59B08EA0" w14:textId="40D4B963" w:rsidR="00A53300" w:rsidRPr="0054004B" w:rsidRDefault="00A53300" w:rsidP="00A53300">
      <w:pPr>
        <w:rPr>
          <w:rFonts w:ascii="Times New Roman" w:hAnsi="Times New Roman"/>
          <w:sz w:val="22"/>
          <w:szCs w:val="24"/>
        </w:rPr>
      </w:pPr>
      <w:r w:rsidRPr="0054004B">
        <w:rPr>
          <w:rFonts w:ascii="Times New Roman" w:hAnsi="Times New Roman"/>
          <w:sz w:val="22"/>
          <w:szCs w:val="24"/>
        </w:rPr>
        <w:t>Page: 2</w:t>
      </w:r>
      <w:r w:rsidR="00C00E1B">
        <w:rPr>
          <w:rFonts w:ascii="Times New Roman" w:hAnsi="Times New Roman"/>
          <w:sz w:val="22"/>
          <w:szCs w:val="24"/>
        </w:rPr>
        <w:t>9</w:t>
      </w:r>
    </w:p>
    <w:p w14:paraId="655C8802"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Skill: C</w:t>
      </w:r>
    </w:p>
    <w:p w14:paraId="29DAA68B" w14:textId="2A71B2B7" w:rsidR="00A53300" w:rsidRPr="0054004B" w:rsidRDefault="00A53300" w:rsidP="00A53300">
      <w:pPr>
        <w:rPr>
          <w:rFonts w:ascii="Times New Roman" w:hAnsi="Times New Roman"/>
          <w:sz w:val="22"/>
          <w:szCs w:val="24"/>
        </w:rPr>
      </w:pPr>
      <w:r w:rsidRPr="0054004B">
        <w:rPr>
          <w:rFonts w:ascii="Times New Roman" w:hAnsi="Times New Roman"/>
          <w:sz w:val="22"/>
          <w:szCs w:val="24"/>
        </w:rPr>
        <w:t>Learning Objective: 1.</w:t>
      </w:r>
      <w:r w:rsidR="00C00E1B">
        <w:rPr>
          <w:rFonts w:ascii="Times New Roman" w:hAnsi="Times New Roman"/>
          <w:sz w:val="22"/>
          <w:szCs w:val="24"/>
        </w:rPr>
        <w:t>9</w:t>
      </w:r>
    </w:p>
    <w:p w14:paraId="4433F8F7" w14:textId="77777777" w:rsidR="00A53300" w:rsidRPr="0054004B" w:rsidRDefault="00A53300" w:rsidP="00A53300">
      <w:pPr>
        <w:rPr>
          <w:rFonts w:ascii="Times New Roman" w:hAnsi="Times New Roman"/>
          <w:sz w:val="22"/>
          <w:szCs w:val="24"/>
        </w:rPr>
      </w:pPr>
      <w:r w:rsidRPr="0054004B">
        <w:rPr>
          <w:rFonts w:ascii="Times New Roman" w:hAnsi="Times New Roman"/>
          <w:sz w:val="22"/>
          <w:szCs w:val="24"/>
        </w:rPr>
        <w:t>Bloom’s Taxonomy Level: Understand</w:t>
      </w:r>
    </w:p>
    <w:p w14:paraId="18E2E6BD" w14:textId="77777777" w:rsidR="00A53300" w:rsidRPr="0054004B" w:rsidRDefault="00A53300" w:rsidP="00A53300">
      <w:pPr>
        <w:rPr>
          <w:rFonts w:ascii="Times New Roman" w:hAnsi="Times New Roman"/>
          <w:sz w:val="22"/>
          <w:szCs w:val="24"/>
        </w:rPr>
      </w:pPr>
    </w:p>
    <w:p w14:paraId="0A25FE20" w14:textId="77777777" w:rsidR="006918B9" w:rsidRDefault="00EB37A8" w:rsidP="00A53300">
      <w:pPr>
        <w:tabs>
          <w:tab w:val="left" w:pos="720"/>
        </w:tabs>
        <w:ind w:left="720" w:hanging="720"/>
        <w:rPr>
          <w:rFonts w:ascii="Times New Roman" w:hAnsi="Times New Roman"/>
          <w:sz w:val="22"/>
          <w:szCs w:val="24"/>
        </w:rPr>
      </w:pPr>
      <w:r>
        <w:rPr>
          <w:rFonts w:ascii="Times New Roman" w:hAnsi="Times New Roman"/>
          <w:sz w:val="22"/>
          <w:szCs w:val="24"/>
        </w:rPr>
        <w:t>104.</w:t>
      </w:r>
      <w:r w:rsidR="00BF76C6">
        <w:rPr>
          <w:rFonts w:ascii="Times New Roman" w:hAnsi="Times New Roman"/>
          <w:sz w:val="22"/>
          <w:szCs w:val="24"/>
        </w:rPr>
        <w:tab/>
      </w:r>
      <w:r w:rsidR="004B1D84">
        <w:rPr>
          <w:rFonts w:ascii="Times New Roman" w:hAnsi="Times New Roman"/>
          <w:sz w:val="22"/>
          <w:szCs w:val="24"/>
        </w:rPr>
        <w:t>The _____ theory emphasizes ecological and cultural aspects of the activities and settings of development.</w:t>
      </w:r>
    </w:p>
    <w:p w14:paraId="36CC4028" w14:textId="0BE27819" w:rsidR="004B1D84" w:rsidRDefault="004B1D84" w:rsidP="004B1D84">
      <w:pPr>
        <w:numPr>
          <w:ilvl w:val="0"/>
          <w:numId w:val="44"/>
        </w:numPr>
        <w:tabs>
          <w:tab w:val="left" w:pos="720"/>
        </w:tabs>
        <w:rPr>
          <w:rFonts w:ascii="Times New Roman" w:hAnsi="Times New Roman"/>
          <w:sz w:val="22"/>
          <w:szCs w:val="24"/>
        </w:rPr>
      </w:pPr>
      <w:r>
        <w:rPr>
          <w:rFonts w:ascii="Times New Roman" w:hAnsi="Times New Roman"/>
          <w:sz w:val="22"/>
          <w:szCs w:val="24"/>
        </w:rPr>
        <w:t>social-learning</w:t>
      </w:r>
    </w:p>
    <w:p w14:paraId="54C60F4E" w14:textId="77777777" w:rsidR="004B1D84" w:rsidRDefault="004B1D84" w:rsidP="004B1D84">
      <w:pPr>
        <w:numPr>
          <w:ilvl w:val="0"/>
          <w:numId w:val="44"/>
        </w:numPr>
        <w:tabs>
          <w:tab w:val="left" w:pos="720"/>
        </w:tabs>
        <w:rPr>
          <w:rFonts w:ascii="Times New Roman" w:hAnsi="Times New Roman"/>
          <w:sz w:val="22"/>
          <w:szCs w:val="24"/>
        </w:rPr>
      </w:pPr>
      <w:r>
        <w:rPr>
          <w:rFonts w:ascii="Times New Roman" w:hAnsi="Times New Roman"/>
          <w:sz w:val="22"/>
          <w:szCs w:val="24"/>
        </w:rPr>
        <w:t>environmental-cultural</w:t>
      </w:r>
    </w:p>
    <w:p w14:paraId="4D45F5D5" w14:textId="77777777" w:rsidR="004B1D84" w:rsidRDefault="004B1D84" w:rsidP="004B1D84">
      <w:pPr>
        <w:numPr>
          <w:ilvl w:val="0"/>
          <w:numId w:val="44"/>
        </w:numPr>
        <w:tabs>
          <w:tab w:val="left" w:pos="720"/>
        </w:tabs>
        <w:rPr>
          <w:rFonts w:ascii="Times New Roman" w:hAnsi="Times New Roman"/>
          <w:sz w:val="22"/>
          <w:szCs w:val="24"/>
        </w:rPr>
      </w:pPr>
      <w:r>
        <w:rPr>
          <w:rFonts w:ascii="Times New Roman" w:hAnsi="Times New Roman"/>
          <w:sz w:val="22"/>
          <w:szCs w:val="24"/>
        </w:rPr>
        <w:t>ecocultural</w:t>
      </w:r>
    </w:p>
    <w:p w14:paraId="0FF4C5B2" w14:textId="77777777" w:rsidR="004B1D84" w:rsidRDefault="004B1D84" w:rsidP="004B1D84">
      <w:pPr>
        <w:numPr>
          <w:ilvl w:val="0"/>
          <w:numId w:val="44"/>
        </w:numPr>
        <w:tabs>
          <w:tab w:val="left" w:pos="720"/>
        </w:tabs>
        <w:rPr>
          <w:rFonts w:ascii="Times New Roman" w:hAnsi="Times New Roman"/>
          <w:sz w:val="22"/>
          <w:szCs w:val="24"/>
        </w:rPr>
      </w:pPr>
      <w:r>
        <w:rPr>
          <w:rFonts w:ascii="Times New Roman" w:hAnsi="Times New Roman"/>
          <w:sz w:val="22"/>
          <w:szCs w:val="24"/>
        </w:rPr>
        <w:t>cultural-constructivist</w:t>
      </w:r>
    </w:p>
    <w:p w14:paraId="3C5104EC" w14:textId="66E1E9E0" w:rsidR="004B1D84" w:rsidRPr="0054004B" w:rsidRDefault="004B1D84" w:rsidP="004B1D84">
      <w:pPr>
        <w:tabs>
          <w:tab w:val="left" w:pos="1828"/>
        </w:tabs>
        <w:rPr>
          <w:rFonts w:ascii="Times New Roman" w:hAnsi="Times New Roman"/>
          <w:sz w:val="22"/>
          <w:szCs w:val="24"/>
        </w:rPr>
      </w:pPr>
      <w:r>
        <w:rPr>
          <w:rFonts w:ascii="Times New Roman" w:hAnsi="Times New Roman"/>
          <w:sz w:val="22"/>
          <w:szCs w:val="24"/>
        </w:rPr>
        <w:t xml:space="preserve">Answer: </w:t>
      </w:r>
      <w:r w:rsidR="00D730AF">
        <w:rPr>
          <w:rFonts w:ascii="Times New Roman" w:hAnsi="Times New Roman"/>
          <w:sz w:val="22"/>
          <w:szCs w:val="24"/>
        </w:rPr>
        <w:t>C</w:t>
      </w:r>
    </w:p>
    <w:p w14:paraId="0D86C04E" w14:textId="77777777" w:rsidR="006918B9" w:rsidRDefault="004B1D84" w:rsidP="004B1D84">
      <w:pPr>
        <w:rPr>
          <w:rFonts w:ascii="Times New Roman" w:hAnsi="Times New Roman"/>
          <w:sz w:val="22"/>
          <w:szCs w:val="24"/>
        </w:rPr>
      </w:pPr>
      <w:r>
        <w:rPr>
          <w:rFonts w:ascii="Times New Roman" w:hAnsi="Times New Roman"/>
          <w:sz w:val="22"/>
          <w:szCs w:val="24"/>
        </w:rPr>
        <w:t>Difficulty: 1</w:t>
      </w:r>
    </w:p>
    <w:p w14:paraId="49E2A946" w14:textId="6E92B716" w:rsidR="004B1D84" w:rsidRPr="0054004B" w:rsidRDefault="004B1D84" w:rsidP="004B1D84">
      <w:pPr>
        <w:rPr>
          <w:rFonts w:ascii="Times New Roman" w:hAnsi="Times New Roman"/>
          <w:sz w:val="22"/>
          <w:szCs w:val="24"/>
        </w:rPr>
      </w:pPr>
      <w:r w:rsidRPr="0054004B">
        <w:rPr>
          <w:rFonts w:ascii="Times New Roman" w:hAnsi="Times New Roman"/>
          <w:sz w:val="22"/>
          <w:szCs w:val="24"/>
        </w:rPr>
        <w:t xml:space="preserve">Page: </w:t>
      </w:r>
      <w:r>
        <w:rPr>
          <w:rFonts w:ascii="Times New Roman" w:hAnsi="Times New Roman"/>
          <w:sz w:val="22"/>
          <w:szCs w:val="24"/>
        </w:rPr>
        <w:t>30</w:t>
      </w:r>
    </w:p>
    <w:p w14:paraId="1784C6D6" w14:textId="472D34A9" w:rsidR="004B1D84" w:rsidRPr="0054004B" w:rsidRDefault="004B1D84" w:rsidP="004B1D84">
      <w:pPr>
        <w:rPr>
          <w:rFonts w:ascii="Times New Roman" w:hAnsi="Times New Roman"/>
          <w:sz w:val="22"/>
          <w:szCs w:val="24"/>
        </w:rPr>
      </w:pPr>
      <w:r w:rsidRPr="0054004B">
        <w:rPr>
          <w:rFonts w:ascii="Times New Roman" w:hAnsi="Times New Roman"/>
          <w:sz w:val="22"/>
          <w:szCs w:val="24"/>
        </w:rPr>
        <w:t xml:space="preserve">Skill: </w:t>
      </w:r>
      <w:r w:rsidR="009C0D9F">
        <w:rPr>
          <w:rFonts w:ascii="Times New Roman" w:hAnsi="Times New Roman"/>
          <w:sz w:val="22"/>
          <w:szCs w:val="24"/>
        </w:rPr>
        <w:t>C</w:t>
      </w:r>
    </w:p>
    <w:p w14:paraId="5BCCC280" w14:textId="77777777" w:rsidR="004B1D84" w:rsidRPr="0054004B" w:rsidRDefault="004B1D84" w:rsidP="004B1D84">
      <w:pPr>
        <w:rPr>
          <w:rFonts w:ascii="Times New Roman" w:hAnsi="Times New Roman"/>
          <w:sz w:val="22"/>
          <w:szCs w:val="24"/>
        </w:rPr>
      </w:pPr>
      <w:r w:rsidRPr="0054004B">
        <w:rPr>
          <w:rFonts w:ascii="Times New Roman" w:hAnsi="Times New Roman"/>
          <w:sz w:val="22"/>
          <w:szCs w:val="24"/>
        </w:rPr>
        <w:t>Learning Objective: 1.</w:t>
      </w:r>
      <w:r>
        <w:rPr>
          <w:rFonts w:ascii="Times New Roman" w:hAnsi="Times New Roman"/>
          <w:sz w:val="22"/>
          <w:szCs w:val="24"/>
        </w:rPr>
        <w:t>10</w:t>
      </w:r>
    </w:p>
    <w:p w14:paraId="594EA2A2" w14:textId="77777777" w:rsidR="004B1D84" w:rsidRPr="0054004B" w:rsidRDefault="004B1D84" w:rsidP="004B1D84">
      <w:pPr>
        <w:rPr>
          <w:rFonts w:ascii="Times New Roman" w:hAnsi="Times New Roman"/>
          <w:sz w:val="22"/>
          <w:szCs w:val="24"/>
        </w:rPr>
      </w:pPr>
      <w:r w:rsidRPr="0054004B">
        <w:rPr>
          <w:rFonts w:ascii="Times New Roman" w:hAnsi="Times New Roman"/>
          <w:sz w:val="22"/>
          <w:szCs w:val="24"/>
        </w:rPr>
        <w:t>Bloom’s Taxonomy Level: Understand</w:t>
      </w:r>
    </w:p>
    <w:p w14:paraId="38C1FD8A" w14:textId="77777777" w:rsidR="004B1D84" w:rsidRDefault="004B1D84" w:rsidP="004B1D84">
      <w:pPr>
        <w:tabs>
          <w:tab w:val="left" w:pos="720"/>
        </w:tabs>
        <w:rPr>
          <w:rFonts w:ascii="Times New Roman" w:hAnsi="Times New Roman"/>
          <w:sz w:val="22"/>
          <w:szCs w:val="24"/>
        </w:rPr>
      </w:pPr>
    </w:p>
    <w:p w14:paraId="05286510" w14:textId="6997F070" w:rsidR="00EE7BC7" w:rsidRDefault="006C2E44" w:rsidP="00A53300">
      <w:pPr>
        <w:tabs>
          <w:tab w:val="left" w:pos="720"/>
        </w:tabs>
        <w:ind w:left="720" w:hanging="720"/>
        <w:rPr>
          <w:rFonts w:ascii="Times New Roman" w:hAnsi="Times New Roman"/>
          <w:sz w:val="22"/>
          <w:szCs w:val="24"/>
        </w:rPr>
      </w:pPr>
      <w:r>
        <w:rPr>
          <w:rFonts w:ascii="Times New Roman" w:hAnsi="Times New Roman"/>
          <w:sz w:val="22"/>
          <w:szCs w:val="24"/>
        </w:rPr>
        <w:t>105.</w:t>
      </w:r>
      <w:r w:rsidR="004B1D84">
        <w:rPr>
          <w:rFonts w:ascii="Times New Roman" w:hAnsi="Times New Roman"/>
          <w:sz w:val="22"/>
          <w:szCs w:val="24"/>
        </w:rPr>
        <w:tab/>
      </w:r>
      <w:r w:rsidR="00BF76C6">
        <w:rPr>
          <w:rFonts w:ascii="Times New Roman" w:hAnsi="Times New Roman"/>
          <w:sz w:val="22"/>
          <w:szCs w:val="24"/>
        </w:rPr>
        <w:t>The theorist who developed the ecocultural theory is</w:t>
      </w:r>
      <w:r w:rsidR="00BE7A83" w:rsidRPr="008B2125">
        <w:rPr>
          <w:rFonts w:ascii="Times New Roman" w:hAnsi="Times New Roman"/>
          <w:sz w:val="22"/>
          <w:szCs w:val="24"/>
        </w:rPr>
        <w:t xml:space="preserve"> _____.</w:t>
      </w:r>
    </w:p>
    <w:p w14:paraId="79B9C6B0" w14:textId="77777777" w:rsidR="00BF76C6" w:rsidRDefault="00BF76C6" w:rsidP="00BF76C6">
      <w:pPr>
        <w:numPr>
          <w:ilvl w:val="0"/>
          <w:numId w:val="42"/>
        </w:numPr>
        <w:tabs>
          <w:tab w:val="left" w:pos="720"/>
        </w:tabs>
        <w:rPr>
          <w:rFonts w:ascii="Times New Roman" w:hAnsi="Times New Roman"/>
          <w:sz w:val="22"/>
          <w:szCs w:val="24"/>
        </w:rPr>
      </w:pPr>
      <w:r>
        <w:rPr>
          <w:rFonts w:ascii="Times New Roman" w:hAnsi="Times New Roman"/>
          <w:sz w:val="22"/>
          <w:szCs w:val="24"/>
        </w:rPr>
        <w:t>Bandura</w:t>
      </w:r>
    </w:p>
    <w:p w14:paraId="670850C3" w14:textId="77777777" w:rsidR="00BF76C6" w:rsidRDefault="00BF76C6" w:rsidP="00BF76C6">
      <w:pPr>
        <w:numPr>
          <w:ilvl w:val="0"/>
          <w:numId w:val="42"/>
        </w:numPr>
        <w:tabs>
          <w:tab w:val="left" w:pos="720"/>
        </w:tabs>
        <w:rPr>
          <w:rFonts w:ascii="Times New Roman" w:hAnsi="Times New Roman"/>
          <w:sz w:val="22"/>
          <w:szCs w:val="24"/>
        </w:rPr>
      </w:pPr>
      <w:r>
        <w:rPr>
          <w:rFonts w:ascii="Times New Roman" w:hAnsi="Times New Roman"/>
          <w:sz w:val="22"/>
          <w:szCs w:val="24"/>
        </w:rPr>
        <w:t>Piaget</w:t>
      </w:r>
    </w:p>
    <w:p w14:paraId="450F2860" w14:textId="77777777" w:rsidR="00BF76C6" w:rsidRDefault="00BF76C6" w:rsidP="00BF76C6">
      <w:pPr>
        <w:numPr>
          <w:ilvl w:val="0"/>
          <w:numId w:val="42"/>
        </w:numPr>
        <w:tabs>
          <w:tab w:val="left" w:pos="720"/>
        </w:tabs>
        <w:rPr>
          <w:rFonts w:ascii="Times New Roman" w:hAnsi="Times New Roman"/>
          <w:sz w:val="22"/>
          <w:szCs w:val="24"/>
        </w:rPr>
      </w:pPr>
      <w:r>
        <w:rPr>
          <w:rFonts w:ascii="Times New Roman" w:hAnsi="Times New Roman"/>
          <w:sz w:val="22"/>
          <w:szCs w:val="24"/>
        </w:rPr>
        <w:t>Rogoff</w:t>
      </w:r>
    </w:p>
    <w:p w14:paraId="718CB50D" w14:textId="77777777" w:rsidR="00BF76C6" w:rsidRDefault="00BF76C6" w:rsidP="00BF76C6">
      <w:pPr>
        <w:numPr>
          <w:ilvl w:val="0"/>
          <w:numId w:val="42"/>
        </w:numPr>
        <w:tabs>
          <w:tab w:val="left" w:pos="720"/>
        </w:tabs>
        <w:rPr>
          <w:rFonts w:ascii="Times New Roman" w:hAnsi="Times New Roman"/>
          <w:sz w:val="22"/>
          <w:szCs w:val="24"/>
        </w:rPr>
      </w:pPr>
      <w:r>
        <w:rPr>
          <w:rFonts w:ascii="Times New Roman" w:hAnsi="Times New Roman"/>
          <w:sz w:val="22"/>
          <w:szCs w:val="24"/>
        </w:rPr>
        <w:t>Weisner</w:t>
      </w:r>
    </w:p>
    <w:p w14:paraId="3E0AAD2F" w14:textId="77777777" w:rsidR="00BF76C6" w:rsidRPr="0054004B" w:rsidRDefault="00BF76C6" w:rsidP="00BF76C6">
      <w:pPr>
        <w:tabs>
          <w:tab w:val="left" w:pos="1828"/>
        </w:tabs>
        <w:rPr>
          <w:rFonts w:ascii="Times New Roman" w:hAnsi="Times New Roman"/>
          <w:sz w:val="22"/>
          <w:szCs w:val="24"/>
        </w:rPr>
      </w:pPr>
      <w:r>
        <w:rPr>
          <w:rFonts w:ascii="Times New Roman" w:hAnsi="Times New Roman"/>
          <w:sz w:val="22"/>
          <w:szCs w:val="24"/>
        </w:rPr>
        <w:t>Answer: D</w:t>
      </w:r>
    </w:p>
    <w:p w14:paraId="3AA2A87C" w14:textId="77777777" w:rsidR="00BF76C6" w:rsidRPr="0054004B" w:rsidRDefault="00BF76C6" w:rsidP="00BF76C6">
      <w:pPr>
        <w:rPr>
          <w:rFonts w:ascii="Times New Roman" w:hAnsi="Times New Roman"/>
          <w:sz w:val="22"/>
          <w:szCs w:val="24"/>
        </w:rPr>
      </w:pPr>
      <w:r>
        <w:rPr>
          <w:rFonts w:ascii="Times New Roman" w:hAnsi="Times New Roman"/>
          <w:sz w:val="22"/>
          <w:szCs w:val="24"/>
        </w:rPr>
        <w:t>Difficulty: 1</w:t>
      </w:r>
    </w:p>
    <w:p w14:paraId="0D2670AC" w14:textId="77777777" w:rsidR="00BF76C6" w:rsidRPr="0054004B" w:rsidRDefault="00BF76C6" w:rsidP="00BF76C6">
      <w:pPr>
        <w:rPr>
          <w:rFonts w:ascii="Times New Roman" w:hAnsi="Times New Roman"/>
          <w:sz w:val="22"/>
          <w:szCs w:val="24"/>
        </w:rPr>
      </w:pPr>
      <w:r>
        <w:rPr>
          <w:rFonts w:ascii="Times New Roman" w:hAnsi="Times New Roman"/>
          <w:sz w:val="22"/>
          <w:szCs w:val="24"/>
        </w:rPr>
        <w:t>Page: 30</w:t>
      </w:r>
    </w:p>
    <w:p w14:paraId="16BD1EE0" w14:textId="2FB225E9" w:rsidR="00BF76C6" w:rsidRPr="0054004B" w:rsidRDefault="00BF76C6" w:rsidP="00BF76C6">
      <w:pPr>
        <w:rPr>
          <w:rFonts w:ascii="Times New Roman" w:hAnsi="Times New Roman"/>
          <w:sz w:val="22"/>
          <w:szCs w:val="24"/>
        </w:rPr>
      </w:pPr>
      <w:r w:rsidRPr="0054004B">
        <w:rPr>
          <w:rFonts w:ascii="Times New Roman" w:hAnsi="Times New Roman"/>
          <w:sz w:val="22"/>
          <w:szCs w:val="24"/>
        </w:rPr>
        <w:t xml:space="preserve">Skill: </w:t>
      </w:r>
      <w:r w:rsidR="00EA7C0F">
        <w:rPr>
          <w:rFonts w:ascii="Times New Roman" w:hAnsi="Times New Roman"/>
          <w:sz w:val="22"/>
          <w:szCs w:val="24"/>
        </w:rPr>
        <w:t>F</w:t>
      </w:r>
    </w:p>
    <w:p w14:paraId="7056272D" w14:textId="77777777" w:rsidR="00BF76C6" w:rsidRPr="0054004B" w:rsidRDefault="00BF76C6" w:rsidP="00BF76C6">
      <w:pPr>
        <w:rPr>
          <w:rFonts w:ascii="Times New Roman" w:hAnsi="Times New Roman"/>
          <w:sz w:val="22"/>
          <w:szCs w:val="24"/>
        </w:rPr>
      </w:pPr>
      <w:r w:rsidRPr="0054004B">
        <w:rPr>
          <w:rFonts w:ascii="Times New Roman" w:hAnsi="Times New Roman"/>
          <w:sz w:val="22"/>
          <w:szCs w:val="24"/>
        </w:rPr>
        <w:t>Learning Objective: 1.</w:t>
      </w:r>
      <w:r>
        <w:rPr>
          <w:rFonts w:ascii="Times New Roman" w:hAnsi="Times New Roman"/>
          <w:sz w:val="22"/>
          <w:szCs w:val="24"/>
        </w:rPr>
        <w:t>10</w:t>
      </w:r>
    </w:p>
    <w:p w14:paraId="3429E535" w14:textId="77777777" w:rsidR="00BF76C6" w:rsidRDefault="00BF76C6" w:rsidP="00BF76C6">
      <w:pPr>
        <w:rPr>
          <w:rFonts w:ascii="Times New Roman" w:hAnsi="Times New Roman"/>
          <w:sz w:val="22"/>
          <w:szCs w:val="24"/>
        </w:rPr>
      </w:pPr>
      <w:r w:rsidRPr="0054004B">
        <w:rPr>
          <w:rFonts w:ascii="Times New Roman" w:hAnsi="Times New Roman"/>
          <w:sz w:val="22"/>
          <w:szCs w:val="24"/>
        </w:rPr>
        <w:t xml:space="preserve">Bloom’s Taxonomy Level: </w:t>
      </w:r>
      <w:r>
        <w:rPr>
          <w:rFonts w:ascii="Times New Roman" w:hAnsi="Times New Roman"/>
          <w:sz w:val="22"/>
          <w:szCs w:val="24"/>
        </w:rPr>
        <w:t>Remember</w:t>
      </w:r>
    </w:p>
    <w:p w14:paraId="464ADF78" w14:textId="77777777" w:rsidR="00BF76C6" w:rsidRDefault="00BF76C6" w:rsidP="00BF76C6">
      <w:pPr>
        <w:rPr>
          <w:rFonts w:ascii="Times New Roman" w:hAnsi="Times New Roman"/>
          <w:sz w:val="22"/>
          <w:szCs w:val="24"/>
        </w:rPr>
      </w:pPr>
    </w:p>
    <w:p w14:paraId="416BE7CB" w14:textId="04EFDF91" w:rsidR="00997C47" w:rsidRDefault="006C2E44">
      <w:pPr>
        <w:tabs>
          <w:tab w:val="left" w:pos="720"/>
        </w:tabs>
        <w:ind w:left="720" w:hanging="720"/>
        <w:rPr>
          <w:rFonts w:ascii="Times New Roman" w:hAnsi="Times New Roman"/>
          <w:sz w:val="22"/>
          <w:szCs w:val="24"/>
        </w:rPr>
      </w:pPr>
      <w:r>
        <w:rPr>
          <w:rFonts w:ascii="Times New Roman" w:hAnsi="Times New Roman"/>
          <w:sz w:val="22"/>
          <w:szCs w:val="24"/>
        </w:rPr>
        <w:t>106.</w:t>
      </w:r>
      <w:r w:rsidR="00BF76C6">
        <w:rPr>
          <w:rFonts w:ascii="Times New Roman" w:hAnsi="Times New Roman"/>
          <w:sz w:val="22"/>
          <w:szCs w:val="24"/>
        </w:rPr>
        <w:tab/>
        <w:t>Weisner’s (1996) ecocultural theory is similar to Bronfenbrenner’s framework as it asserts</w:t>
      </w:r>
      <w:r w:rsidR="00BE7A83" w:rsidRPr="008B2125">
        <w:rPr>
          <w:rFonts w:ascii="Times New Roman" w:hAnsi="Times New Roman"/>
          <w:sz w:val="22"/>
          <w:szCs w:val="24"/>
        </w:rPr>
        <w:t xml:space="preserve"> _____.</w:t>
      </w:r>
    </w:p>
    <w:p w14:paraId="63A8317B" w14:textId="01608037" w:rsidR="00997C47" w:rsidRDefault="00997C47" w:rsidP="004B1D84">
      <w:pPr>
        <w:numPr>
          <w:ilvl w:val="0"/>
          <w:numId w:val="43"/>
        </w:numPr>
        <w:rPr>
          <w:rFonts w:ascii="Times New Roman" w:hAnsi="Times New Roman"/>
          <w:sz w:val="22"/>
          <w:szCs w:val="24"/>
        </w:rPr>
      </w:pPr>
      <w:r>
        <w:rPr>
          <w:rFonts w:ascii="Times New Roman" w:hAnsi="Times New Roman"/>
          <w:sz w:val="22"/>
          <w:szCs w:val="24"/>
        </w:rPr>
        <w:t>ecological niche features exist on different levels</w:t>
      </w:r>
    </w:p>
    <w:p w14:paraId="467F3A9D" w14:textId="6E237CD8" w:rsidR="00997C47" w:rsidRDefault="00997C47" w:rsidP="004B1D84">
      <w:pPr>
        <w:numPr>
          <w:ilvl w:val="0"/>
          <w:numId w:val="43"/>
        </w:numPr>
        <w:rPr>
          <w:rFonts w:ascii="Times New Roman" w:hAnsi="Times New Roman"/>
          <w:sz w:val="22"/>
          <w:szCs w:val="24"/>
        </w:rPr>
      </w:pPr>
      <w:r>
        <w:rPr>
          <w:rFonts w:ascii="Times New Roman" w:hAnsi="Times New Roman"/>
          <w:sz w:val="22"/>
          <w:szCs w:val="24"/>
        </w:rPr>
        <w:t>children are only affected by their parents</w:t>
      </w:r>
    </w:p>
    <w:p w14:paraId="19F86756" w14:textId="62795385" w:rsidR="00997C47" w:rsidRDefault="00997C47" w:rsidP="004B1D84">
      <w:pPr>
        <w:numPr>
          <w:ilvl w:val="0"/>
          <w:numId w:val="43"/>
        </w:numPr>
        <w:rPr>
          <w:rFonts w:ascii="Times New Roman" w:hAnsi="Times New Roman"/>
          <w:sz w:val="22"/>
          <w:szCs w:val="24"/>
        </w:rPr>
      </w:pPr>
      <w:r>
        <w:rPr>
          <w:rFonts w:ascii="Times New Roman" w:hAnsi="Times New Roman"/>
          <w:sz w:val="22"/>
          <w:szCs w:val="24"/>
        </w:rPr>
        <w:t>biological influences are most important to development</w:t>
      </w:r>
    </w:p>
    <w:p w14:paraId="69A120F6" w14:textId="6385EDA8" w:rsidR="00997C47" w:rsidRDefault="00997C47" w:rsidP="004B1D84">
      <w:pPr>
        <w:numPr>
          <w:ilvl w:val="0"/>
          <w:numId w:val="43"/>
        </w:numPr>
        <w:rPr>
          <w:rFonts w:ascii="Times New Roman" w:hAnsi="Times New Roman"/>
          <w:sz w:val="22"/>
          <w:szCs w:val="24"/>
        </w:rPr>
      </w:pPr>
      <w:r>
        <w:rPr>
          <w:rFonts w:ascii="Times New Roman" w:hAnsi="Times New Roman"/>
          <w:sz w:val="22"/>
          <w:szCs w:val="24"/>
        </w:rPr>
        <w:t>systems in the environment do not interact to affect development</w:t>
      </w:r>
    </w:p>
    <w:p w14:paraId="657A6B96" w14:textId="23FB25CB" w:rsidR="00997C47" w:rsidRPr="0054004B" w:rsidRDefault="00997C47" w:rsidP="00997C47">
      <w:pPr>
        <w:tabs>
          <w:tab w:val="left" w:pos="1828"/>
        </w:tabs>
        <w:rPr>
          <w:rFonts w:ascii="Times New Roman" w:hAnsi="Times New Roman"/>
          <w:sz w:val="22"/>
          <w:szCs w:val="24"/>
        </w:rPr>
      </w:pPr>
      <w:r w:rsidRPr="0054004B">
        <w:rPr>
          <w:rFonts w:ascii="Times New Roman" w:hAnsi="Times New Roman"/>
          <w:sz w:val="22"/>
          <w:szCs w:val="24"/>
        </w:rPr>
        <w:t>Answer: A</w:t>
      </w:r>
    </w:p>
    <w:p w14:paraId="247E3AC0" w14:textId="77777777" w:rsidR="00997C47" w:rsidRPr="0054004B" w:rsidRDefault="00997C47" w:rsidP="00997C47">
      <w:pPr>
        <w:rPr>
          <w:rFonts w:ascii="Times New Roman" w:hAnsi="Times New Roman"/>
          <w:sz w:val="22"/>
          <w:szCs w:val="24"/>
        </w:rPr>
      </w:pPr>
      <w:r>
        <w:rPr>
          <w:rFonts w:ascii="Times New Roman" w:hAnsi="Times New Roman"/>
          <w:sz w:val="22"/>
          <w:szCs w:val="24"/>
        </w:rPr>
        <w:t>Difficulty: 2</w:t>
      </w:r>
    </w:p>
    <w:p w14:paraId="19A0A8C0" w14:textId="77777777" w:rsidR="00997C47" w:rsidRPr="0054004B" w:rsidRDefault="00997C47" w:rsidP="00997C47">
      <w:pPr>
        <w:rPr>
          <w:rFonts w:ascii="Times New Roman" w:hAnsi="Times New Roman"/>
          <w:sz w:val="22"/>
          <w:szCs w:val="24"/>
        </w:rPr>
      </w:pPr>
      <w:r w:rsidRPr="0054004B">
        <w:rPr>
          <w:rFonts w:ascii="Times New Roman" w:hAnsi="Times New Roman"/>
          <w:sz w:val="22"/>
          <w:szCs w:val="24"/>
        </w:rPr>
        <w:t xml:space="preserve">Page: </w:t>
      </w:r>
      <w:r>
        <w:rPr>
          <w:rFonts w:ascii="Times New Roman" w:hAnsi="Times New Roman"/>
          <w:sz w:val="22"/>
          <w:szCs w:val="24"/>
        </w:rPr>
        <w:t>31</w:t>
      </w:r>
    </w:p>
    <w:p w14:paraId="43768ECA" w14:textId="24C792F9" w:rsidR="00997C47" w:rsidRPr="0054004B" w:rsidRDefault="00997C47" w:rsidP="00997C47">
      <w:pPr>
        <w:rPr>
          <w:rFonts w:ascii="Times New Roman" w:hAnsi="Times New Roman"/>
          <w:sz w:val="22"/>
          <w:szCs w:val="24"/>
        </w:rPr>
      </w:pPr>
      <w:r w:rsidRPr="0054004B">
        <w:rPr>
          <w:rFonts w:ascii="Times New Roman" w:hAnsi="Times New Roman"/>
          <w:sz w:val="22"/>
          <w:szCs w:val="24"/>
        </w:rPr>
        <w:t xml:space="preserve">Skill: </w:t>
      </w:r>
      <w:r w:rsidR="00EA7C0F">
        <w:rPr>
          <w:rFonts w:ascii="Times New Roman" w:hAnsi="Times New Roman"/>
          <w:sz w:val="22"/>
          <w:szCs w:val="24"/>
        </w:rPr>
        <w:t>C</w:t>
      </w:r>
    </w:p>
    <w:p w14:paraId="3650A856" w14:textId="77777777" w:rsidR="00997C47" w:rsidRPr="0054004B" w:rsidRDefault="00997C47" w:rsidP="00997C47">
      <w:pPr>
        <w:rPr>
          <w:rFonts w:ascii="Times New Roman" w:hAnsi="Times New Roman"/>
          <w:sz w:val="22"/>
          <w:szCs w:val="24"/>
        </w:rPr>
      </w:pPr>
      <w:r w:rsidRPr="0054004B">
        <w:rPr>
          <w:rFonts w:ascii="Times New Roman" w:hAnsi="Times New Roman"/>
          <w:sz w:val="22"/>
          <w:szCs w:val="24"/>
        </w:rPr>
        <w:t>Learning Objective: 1.</w:t>
      </w:r>
      <w:r>
        <w:rPr>
          <w:rFonts w:ascii="Times New Roman" w:hAnsi="Times New Roman"/>
          <w:sz w:val="22"/>
          <w:szCs w:val="24"/>
        </w:rPr>
        <w:t>10</w:t>
      </w:r>
    </w:p>
    <w:p w14:paraId="4F56B39F" w14:textId="77777777" w:rsidR="00997C47" w:rsidRPr="0054004B" w:rsidRDefault="00997C47" w:rsidP="00997C47">
      <w:pPr>
        <w:rPr>
          <w:rFonts w:ascii="Times New Roman" w:hAnsi="Times New Roman"/>
          <w:sz w:val="22"/>
          <w:szCs w:val="24"/>
        </w:rPr>
      </w:pPr>
      <w:r w:rsidRPr="0054004B">
        <w:rPr>
          <w:rFonts w:ascii="Times New Roman" w:hAnsi="Times New Roman"/>
          <w:sz w:val="22"/>
          <w:szCs w:val="24"/>
        </w:rPr>
        <w:t>Bloom’s Taxonomy Level: Understand</w:t>
      </w:r>
    </w:p>
    <w:p w14:paraId="4C35C66F" w14:textId="77777777" w:rsidR="00BF76C6" w:rsidRPr="0054004B" w:rsidRDefault="00BF76C6" w:rsidP="004B1D84">
      <w:pPr>
        <w:ind w:left="1440"/>
        <w:rPr>
          <w:rFonts w:ascii="Times New Roman" w:hAnsi="Times New Roman"/>
          <w:sz w:val="22"/>
          <w:szCs w:val="24"/>
        </w:rPr>
      </w:pPr>
    </w:p>
    <w:p w14:paraId="460A6AD6" w14:textId="26A3E354" w:rsidR="00EE7BC7" w:rsidRDefault="006C2E44" w:rsidP="00BF76C6">
      <w:pPr>
        <w:tabs>
          <w:tab w:val="left" w:pos="720"/>
        </w:tabs>
        <w:rPr>
          <w:rFonts w:ascii="Times New Roman" w:hAnsi="Times New Roman"/>
          <w:sz w:val="22"/>
          <w:szCs w:val="24"/>
        </w:rPr>
      </w:pPr>
      <w:r>
        <w:rPr>
          <w:rFonts w:ascii="Times New Roman" w:hAnsi="Times New Roman"/>
          <w:sz w:val="22"/>
          <w:szCs w:val="24"/>
        </w:rPr>
        <w:t>107.</w:t>
      </w:r>
      <w:r w:rsidR="004B1D84">
        <w:rPr>
          <w:rFonts w:ascii="Times New Roman" w:hAnsi="Times New Roman"/>
          <w:sz w:val="22"/>
          <w:szCs w:val="24"/>
        </w:rPr>
        <w:tab/>
        <w:t xml:space="preserve">Activity settings are an important element of </w:t>
      </w:r>
      <w:r w:rsidR="00BE7A83">
        <w:rPr>
          <w:rFonts w:ascii="Times New Roman" w:hAnsi="Times New Roman"/>
          <w:sz w:val="22"/>
          <w:szCs w:val="24"/>
        </w:rPr>
        <w:t>which</w:t>
      </w:r>
      <w:r w:rsidR="004B1D84">
        <w:rPr>
          <w:rFonts w:ascii="Times New Roman" w:hAnsi="Times New Roman"/>
          <w:sz w:val="22"/>
          <w:szCs w:val="24"/>
        </w:rPr>
        <w:t xml:space="preserve"> theory</w:t>
      </w:r>
      <w:r w:rsidR="00BE7A83">
        <w:rPr>
          <w:rFonts w:ascii="Times New Roman" w:hAnsi="Times New Roman"/>
          <w:sz w:val="22"/>
          <w:szCs w:val="24"/>
        </w:rPr>
        <w:t>?</w:t>
      </w:r>
    </w:p>
    <w:p w14:paraId="18B17DC5" w14:textId="77777777" w:rsidR="004B1D84" w:rsidRDefault="004B1D84" w:rsidP="004B1D84">
      <w:pPr>
        <w:numPr>
          <w:ilvl w:val="0"/>
          <w:numId w:val="45"/>
        </w:numPr>
        <w:tabs>
          <w:tab w:val="left" w:pos="720"/>
        </w:tabs>
        <w:rPr>
          <w:rFonts w:ascii="Times New Roman" w:hAnsi="Times New Roman"/>
          <w:sz w:val="22"/>
          <w:szCs w:val="24"/>
        </w:rPr>
      </w:pPr>
      <w:r>
        <w:rPr>
          <w:rFonts w:ascii="Times New Roman" w:hAnsi="Times New Roman"/>
          <w:sz w:val="22"/>
          <w:szCs w:val="24"/>
        </w:rPr>
        <w:lastRenderedPageBreak/>
        <w:t>cognitive-constructivist</w:t>
      </w:r>
    </w:p>
    <w:p w14:paraId="6C32A2DD" w14:textId="77777777" w:rsidR="004B1D84" w:rsidRDefault="004B1D84" w:rsidP="004B1D84">
      <w:pPr>
        <w:numPr>
          <w:ilvl w:val="0"/>
          <w:numId w:val="45"/>
        </w:numPr>
        <w:tabs>
          <w:tab w:val="left" w:pos="720"/>
        </w:tabs>
        <w:rPr>
          <w:rFonts w:ascii="Times New Roman" w:hAnsi="Times New Roman"/>
          <w:sz w:val="22"/>
          <w:szCs w:val="24"/>
        </w:rPr>
      </w:pPr>
      <w:r>
        <w:rPr>
          <w:rFonts w:ascii="Times New Roman" w:hAnsi="Times New Roman"/>
          <w:sz w:val="22"/>
          <w:szCs w:val="24"/>
        </w:rPr>
        <w:t>ecocultural</w:t>
      </w:r>
    </w:p>
    <w:p w14:paraId="6CB9AF0F" w14:textId="77777777" w:rsidR="006918B9" w:rsidRDefault="004B1D84" w:rsidP="004B1D84">
      <w:pPr>
        <w:numPr>
          <w:ilvl w:val="0"/>
          <w:numId w:val="45"/>
        </w:numPr>
        <w:tabs>
          <w:tab w:val="left" w:pos="720"/>
        </w:tabs>
        <w:rPr>
          <w:rFonts w:ascii="Times New Roman" w:hAnsi="Times New Roman"/>
          <w:sz w:val="22"/>
          <w:szCs w:val="24"/>
        </w:rPr>
      </w:pPr>
      <w:r>
        <w:rPr>
          <w:rFonts w:ascii="Times New Roman" w:hAnsi="Times New Roman"/>
          <w:sz w:val="22"/>
          <w:szCs w:val="24"/>
        </w:rPr>
        <w:t>socio-cultural</w:t>
      </w:r>
    </w:p>
    <w:p w14:paraId="05737363" w14:textId="058C26D0" w:rsidR="004B1D84" w:rsidRPr="004B1D84" w:rsidRDefault="004B1D84" w:rsidP="004B1D84">
      <w:pPr>
        <w:numPr>
          <w:ilvl w:val="0"/>
          <w:numId w:val="45"/>
        </w:numPr>
        <w:tabs>
          <w:tab w:val="left" w:pos="720"/>
        </w:tabs>
        <w:rPr>
          <w:rFonts w:ascii="Times New Roman" w:hAnsi="Times New Roman"/>
          <w:sz w:val="22"/>
          <w:szCs w:val="24"/>
        </w:rPr>
      </w:pPr>
      <w:r>
        <w:rPr>
          <w:rFonts w:ascii="Times New Roman" w:hAnsi="Times New Roman"/>
          <w:sz w:val="22"/>
          <w:szCs w:val="24"/>
        </w:rPr>
        <w:t>social-learning</w:t>
      </w:r>
    </w:p>
    <w:p w14:paraId="391E4FFE" w14:textId="77777777" w:rsidR="004B1D84" w:rsidRPr="0054004B" w:rsidRDefault="004B1D84" w:rsidP="004B1D84">
      <w:pPr>
        <w:tabs>
          <w:tab w:val="left" w:pos="1828"/>
        </w:tabs>
        <w:rPr>
          <w:rFonts w:ascii="Times New Roman" w:hAnsi="Times New Roman"/>
          <w:sz w:val="22"/>
          <w:szCs w:val="24"/>
        </w:rPr>
      </w:pPr>
      <w:r>
        <w:rPr>
          <w:rFonts w:ascii="Times New Roman" w:hAnsi="Times New Roman"/>
          <w:sz w:val="22"/>
          <w:szCs w:val="24"/>
        </w:rPr>
        <w:t>Answer: B</w:t>
      </w:r>
    </w:p>
    <w:p w14:paraId="3640F6D9" w14:textId="77777777" w:rsidR="006918B9" w:rsidRDefault="004B1D84" w:rsidP="004B1D84">
      <w:pPr>
        <w:rPr>
          <w:rFonts w:ascii="Times New Roman" w:hAnsi="Times New Roman"/>
          <w:sz w:val="22"/>
          <w:szCs w:val="24"/>
        </w:rPr>
      </w:pPr>
      <w:r>
        <w:rPr>
          <w:rFonts w:ascii="Times New Roman" w:hAnsi="Times New Roman"/>
          <w:sz w:val="22"/>
          <w:szCs w:val="24"/>
        </w:rPr>
        <w:t>Difficulty: 2</w:t>
      </w:r>
    </w:p>
    <w:p w14:paraId="33ADA741" w14:textId="2A7DC6D1" w:rsidR="004B1D84" w:rsidRPr="0054004B" w:rsidRDefault="004B1D84" w:rsidP="004B1D84">
      <w:pPr>
        <w:rPr>
          <w:rFonts w:ascii="Times New Roman" w:hAnsi="Times New Roman"/>
          <w:sz w:val="22"/>
          <w:szCs w:val="24"/>
        </w:rPr>
      </w:pPr>
      <w:r>
        <w:rPr>
          <w:rFonts w:ascii="Times New Roman" w:hAnsi="Times New Roman"/>
          <w:sz w:val="22"/>
          <w:szCs w:val="24"/>
        </w:rPr>
        <w:t>Page: 31</w:t>
      </w:r>
    </w:p>
    <w:p w14:paraId="27F63498" w14:textId="1034E562" w:rsidR="004B1D84" w:rsidRPr="0054004B" w:rsidRDefault="004B1D84" w:rsidP="004B1D84">
      <w:pPr>
        <w:rPr>
          <w:rFonts w:ascii="Times New Roman" w:hAnsi="Times New Roman"/>
          <w:sz w:val="22"/>
          <w:szCs w:val="24"/>
        </w:rPr>
      </w:pPr>
      <w:r w:rsidRPr="0054004B">
        <w:rPr>
          <w:rFonts w:ascii="Times New Roman" w:hAnsi="Times New Roman"/>
          <w:sz w:val="22"/>
          <w:szCs w:val="24"/>
        </w:rPr>
        <w:t xml:space="preserve">Skill: </w:t>
      </w:r>
      <w:r w:rsidR="006742DD">
        <w:rPr>
          <w:rFonts w:ascii="Times New Roman" w:hAnsi="Times New Roman"/>
          <w:sz w:val="22"/>
          <w:szCs w:val="24"/>
        </w:rPr>
        <w:t>C</w:t>
      </w:r>
    </w:p>
    <w:p w14:paraId="2B4C65BD" w14:textId="77777777" w:rsidR="004B1D84" w:rsidRPr="0054004B" w:rsidRDefault="004B1D84" w:rsidP="004B1D84">
      <w:pPr>
        <w:rPr>
          <w:rFonts w:ascii="Times New Roman" w:hAnsi="Times New Roman"/>
          <w:sz w:val="22"/>
          <w:szCs w:val="24"/>
        </w:rPr>
      </w:pPr>
      <w:r w:rsidRPr="0054004B">
        <w:rPr>
          <w:rFonts w:ascii="Times New Roman" w:hAnsi="Times New Roman"/>
          <w:sz w:val="22"/>
          <w:szCs w:val="24"/>
        </w:rPr>
        <w:t>Learning Objective: 1.</w:t>
      </w:r>
      <w:r>
        <w:rPr>
          <w:rFonts w:ascii="Times New Roman" w:hAnsi="Times New Roman"/>
          <w:sz w:val="22"/>
          <w:szCs w:val="24"/>
        </w:rPr>
        <w:t>10</w:t>
      </w:r>
    </w:p>
    <w:p w14:paraId="2CE7D82E" w14:textId="77777777" w:rsidR="004B1D84" w:rsidRPr="0054004B" w:rsidRDefault="004B1D84" w:rsidP="004B1D84">
      <w:pPr>
        <w:rPr>
          <w:rFonts w:ascii="Times New Roman" w:hAnsi="Times New Roman"/>
          <w:sz w:val="22"/>
          <w:szCs w:val="24"/>
        </w:rPr>
      </w:pPr>
      <w:r w:rsidRPr="0054004B">
        <w:rPr>
          <w:rFonts w:ascii="Times New Roman" w:hAnsi="Times New Roman"/>
          <w:sz w:val="22"/>
          <w:szCs w:val="24"/>
        </w:rPr>
        <w:t>Bloom’s Taxonomy Level: Understand</w:t>
      </w:r>
    </w:p>
    <w:p w14:paraId="021650B5" w14:textId="77777777" w:rsidR="00EE7BC7" w:rsidRDefault="00EE7BC7" w:rsidP="00A53300">
      <w:pPr>
        <w:tabs>
          <w:tab w:val="left" w:pos="720"/>
        </w:tabs>
        <w:ind w:left="720" w:hanging="720"/>
        <w:rPr>
          <w:rFonts w:ascii="Times New Roman" w:hAnsi="Times New Roman"/>
          <w:sz w:val="22"/>
          <w:szCs w:val="24"/>
        </w:rPr>
      </w:pPr>
    </w:p>
    <w:p w14:paraId="2D22E913" w14:textId="2CEC94DD" w:rsidR="00A53300" w:rsidRPr="00E439C6" w:rsidRDefault="00D40704" w:rsidP="00A53300">
      <w:pPr>
        <w:tabs>
          <w:tab w:val="left" w:pos="720"/>
        </w:tabs>
        <w:ind w:left="720" w:hanging="720"/>
        <w:rPr>
          <w:rFonts w:ascii="Times New Roman" w:hAnsi="Times New Roman"/>
          <w:sz w:val="22"/>
          <w:szCs w:val="24"/>
        </w:rPr>
      </w:pPr>
      <w:r>
        <w:rPr>
          <w:rFonts w:ascii="Times New Roman" w:hAnsi="Times New Roman"/>
          <w:sz w:val="22"/>
          <w:szCs w:val="24"/>
        </w:rPr>
        <w:t>108.</w:t>
      </w:r>
      <w:r w:rsidR="00A53300" w:rsidRPr="00E439C6">
        <w:rPr>
          <w:rFonts w:ascii="Times New Roman" w:hAnsi="Times New Roman"/>
          <w:sz w:val="22"/>
          <w:szCs w:val="24"/>
        </w:rPr>
        <w:tab/>
        <w:t xml:space="preserve">The textbook that you are using, </w:t>
      </w:r>
      <w:r w:rsidR="006742DD">
        <w:rPr>
          <w:rFonts w:ascii="Times New Roman" w:hAnsi="Times New Roman"/>
          <w:i/>
          <w:sz w:val="22"/>
          <w:szCs w:val="24"/>
        </w:rPr>
        <w:t>Child Development: A Cultural Approach</w:t>
      </w:r>
      <w:r w:rsidR="00A53300" w:rsidRPr="00E439C6">
        <w:rPr>
          <w:rFonts w:ascii="Times New Roman" w:hAnsi="Times New Roman"/>
          <w:sz w:val="22"/>
          <w:szCs w:val="24"/>
        </w:rPr>
        <w:t>, divides development into ____.</w:t>
      </w:r>
    </w:p>
    <w:p w14:paraId="2F54560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major theories</w:t>
      </w:r>
    </w:p>
    <w:p w14:paraId="5174DFA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 xml:space="preserve">major </w:t>
      </w:r>
      <w:r>
        <w:rPr>
          <w:rFonts w:ascii="Times New Roman" w:hAnsi="Times New Roman"/>
          <w:sz w:val="22"/>
          <w:szCs w:val="24"/>
        </w:rPr>
        <w:t xml:space="preserve">life </w:t>
      </w:r>
      <w:r w:rsidRPr="00E439C6">
        <w:rPr>
          <w:rFonts w:ascii="Times New Roman" w:hAnsi="Times New Roman"/>
          <w:sz w:val="22"/>
          <w:szCs w:val="24"/>
        </w:rPr>
        <w:t>stages</w:t>
      </w:r>
    </w:p>
    <w:p w14:paraId="0BB5ABDE" w14:textId="77777777" w:rsidR="00A53300" w:rsidRPr="00E439C6" w:rsidRDefault="00A53300" w:rsidP="00A53300">
      <w:pPr>
        <w:ind w:left="1440" w:hanging="720"/>
        <w:rPr>
          <w:rFonts w:ascii="Times New Roman" w:hAnsi="Times New Roman"/>
          <w:sz w:val="22"/>
          <w:szCs w:val="24"/>
          <w:lang w:val="fr-FR"/>
        </w:rPr>
      </w:pPr>
      <w:r w:rsidRPr="00E439C6">
        <w:rPr>
          <w:rFonts w:ascii="Times New Roman" w:hAnsi="Times New Roman"/>
          <w:sz w:val="22"/>
          <w:szCs w:val="24"/>
          <w:lang w:val="fr-FR"/>
        </w:rPr>
        <w:t>c.</w:t>
      </w:r>
      <w:r w:rsidRPr="00E439C6">
        <w:rPr>
          <w:rFonts w:ascii="Times New Roman" w:hAnsi="Times New Roman"/>
          <w:sz w:val="22"/>
          <w:szCs w:val="24"/>
          <w:lang w:val="fr-FR"/>
        </w:rPr>
        <w:tab/>
        <w:t>psychological paradigms</w:t>
      </w:r>
    </w:p>
    <w:p w14:paraId="538F2A15" w14:textId="77777777" w:rsidR="00A53300" w:rsidRPr="00E439C6" w:rsidRDefault="00A53300" w:rsidP="00A53300">
      <w:pPr>
        <w:ind w:left="1440" w:hanging="720"/>
        <w:rPr>
          <w:rFonts w:ascii="Times New Roman" w:hAnsi="Times New Roman"/>
          <w:sz w:val="22"/>
          <w:szCs w:val="24"/>
          <w:lang w:val="fr-FR"/>
        </w:rPr>
      </w:pPr>
      <w:r w:rsidRPr="00E439C6">
        <w:rPr>
          <w:rFonts w:ascii="Times New Roman" w:hAnsi="Times New Roman"/>
          <w:sz w:val="22"/>
          <w:szCs w:val="24"/>
          <w:lang w:val="fr-FR"/>
        </w:rPr>
        <w:t>d.</w:t>
      </w:r>
      <w:r w:rsidRPr="00E439C6">
        <w:rPr>
          <w:rFonts w:ascii="Times New Roman" w:hAnsi="Times New Roman"/>
          <w:sz w:val="22"/>
          <w:szCs w:val="24"/>
          <w:lang w:val="fr-FR"/>
        </w:rPr>
        <w:tab/>
        <w:t>psychoanalytic phases</w:t>
      </w:r>
    </w:p>
    <w:p w14:paraId="364E3794"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B</w:t>
      </w:r>
    </w:p>
    <w:p w14:paraId="71B6FB55" w14:textId="0B17AF2A"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C0556A">
        <w:rPr>
          <w:rFonts w:ascii="Times New Roman" w:hAnsi="Times New Roman"/>
          <w:sz w:val="22"/>
          <w:szCs w:val="24"/>
        </w:rPr>
        <w:t>32</w:t>
      </w:r>
    </w:p>
    <w:p w14:paraId="13D4F28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6B68E84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1.11</w:t>
      </w:r>
    </w:p>
    <w:p w14:paraId="32A2DCD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2CFE9B5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1B757BE7" w14:textId="77777777" w:rsidR="00A53300" w:rsidRPr="00E439C6" w:rsidRDefault="00A53300" w:rsidP="00A53300">
      <w:pPr>
        <w:rPr>
          <w:rFonts w:ascii="Times New Roman" w:hAnsi="Times New Roman"/>
          <w:sz w:val="22"/>
          <w:szCs w:val="24"/>
        </w:rPr>
      </w:pPr>
    </w:p>
    <w:p w14:paraId="051EFE86" w14:textId="7854D2F9" w:rsidR="00A53300" w:rsidRPr="00E439C6" w:rsidRDefault="00D40704" w:rsidP="00A53300">
      <w:pPr>
        <w:tabs>
          <w:tab w:val="left" w:pos="720"/>
        </w:tabs>
        <w:ind w:left="720" w:hanging="720"/>
        <w:rPr>
          <w:rFonts w:ascii="Times New Roman" w:hAnsi="Times New Roman"/>
          <w:sz w:val="22"/>
          <w:szCs w:val="24"/>
        </w:rPr>
      </w:pPr>
      <w:r>
        <w:rPr>
          <w:rFonts w:ascii="Times New Roman" w:hAnsi="Times New Roman"/>
          <w:sz w:val="22"/>
          <w:szCs w:val="24"/>
        </w:rPr>
        <w:t>109.</w:t>
      </w:r>
      <w:r w:rsidR="00BE7A83">
        <w:rPr>
          <w:rFonts w:ascii="Times New Roman" w:hAnsi="Times New Roman"/>
          <w:sz w:val="22"/>
          <w:szCs w:val="24"/>
        </w:rPr>
        <w:tab/>
      </w:r>
      <w:r w:rsidR="00A53300" w:rsidRPr="00E439C6">
        <w:rPr>
          <w:rFonts w:ascii="Times New Roman" w:hAnsi="Times New Roman"/>
          <w:sz w:val="22"/>
          <w:szCs w:val="24"/>
        </w:rPr>
        <w:t>____ is a life stage in which most people are not as dependent on their parents as they were in childhood and adolescence but have not yet made commitments to the stable roles in love and work that structure adult life for most people.</w:t>
      </w:r>
    </w:p>
    <w:p w14:paraId="1117179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Emerging adulthood</w:t>
      </w:r>
    </w:p>
    <w:p w14:paraId="3DF115E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Young adulthood</w:t>
      </w:r>
    </w:p>
    <w:p w14:paraId="64E2508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Middle adulthood</w:t>
      </w:r>
    </w:p>
    <w:p w14:paraId="59373BE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Late adulthood</w:t>
      </w:r>
    </w:p>
    <w:p w14:paraId="3702F5D9"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079E5E40" w14:textId="0E65B396"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C0556A">
        <w:rPr>
          <w:rFonts w:ascii="Times New Roman" w:hAnsi="Times New Roman"/>
          <w:sz w:val="22"/>
          <w:szCs w:val="24"/>
        </w:rPr>
        <w:t>32</w:t>
      </w:r>
    </w:p>
    <w:p w14:paraId="61927D9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4BE9CAF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1.11</w:t>
      </w:r>
    </w:p>
    <w:p w14:paraId="631D861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7EAEA21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0C8DE005" w14:textId="77777777" w:rsidR="00A53300" w:rsidRPr="00E439C6" w:rsidRDefault="00A53300" w:rsidP="00A53300">
      <w:pPr>
        <w:rPr>
          <w:rFonts w:ascii="Times New Roman" w:hAnsi="Times New Roman"/>
          <w:sz w:val="22"/>
          <w:szCs w:val="24"/>
        </w:rPr>
      </w:pPr>
    </w:p>
    <w:p w14:paraId="39D7DD2F" w14:textId="692E82E8" w:rsidR="00A53300" w:rsidRPr="00E439C6" w:rsidRDefault="00D40704" w:rsidP="00A53300">
      <w:pPr>
        <w:tabs>
          <w:tab w:val="left" w:pos="720"/>
        </w:tabs>
        <w:ind w:left="720" w:hanging="720"/>
        <w:rPr>
          <w:rFonts w:ascii="Times New Roman" w:hAnsi="Times New Roman"/>
          <w:sz w:val="22"/>
          <w:szCs w:val="24"/>
        </w:rPr>
      </w:pPr>
      <w:r>
        <w:rPr>
          <w:rFonts w:ascii="Times New Roman" w:hAnsi="Times New Roman"/>
          <w:sz w:val="22"/>
          <w:szCs w:val="24"/>
        </w:rPr>
        <w:t>110.</w:t>
      </w:r>
      <w:r w:rsidR="00BE7A83">
        <w:rPr>
          <w:rFonts w:ascii="Times New Roman" w:hAnsi="Times New Roman"/>
          <w:sz w:val="22"/>
          <w:szCs w:val="24"/>
        </w:rPr>
        <w:tab/>
      </w:r>
      <w:r w:rsidR="00A53300" w:rsidRPr="00E439C6">
        <w:rPr>
          <w:rFonts w:ascii="Times New Roman" w:hAnsi="Times New Roman"/>
          <w:sz w:val="22"/>
          <w:szCs w:val="24"/>
        </w:rPr>
        <w:t>Within the textbook, the stage of early childhood is from _____.</w:t>
      </w:r>
    </w:p>
    <w:p w14:paraId="294D24D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birth to 12 months</w:t>
      </w:r>
    </w:p>
    <w:p w14:paraId="0F8B6B55"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12 to 36 months</w:t>
      </w:r>
    </w:p>
    <w:p w14:paraId="72A14ED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3 to 6 years</w:t>
      </w:r>
    </w:p>
    <w:p w14:paraId="315A08A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6 to 9 years</w:t>
      </w:r>
    </w:p>
    <w:p w14:paraId="660A2529"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C</w:t>
      </w:r>
    </w:p>
    <w:p w14:paraId="2E408ED5" w14:textId="740B73E1"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C0556A">
        <w:rPr>
          <w:rFonts w:ascii="Times New Roman" w:hAnsi="Times New Roman"/>
          <w:sz w:val="22"/>
          <w:szCs w:val="24"/>
        </w:rPr>
        <w:t>32</w:t>
      </w:r>
    </w:p>
    <w:p w14:paraId="7DB43B4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0653BC1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1.11</w:t>
      </w:r>
    </w:p>
    <w:p w14:paraId="55644E6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04214D5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2AF34FDA" w14:textId="77777777" w:rsidR="00A53300" w:rsidRDefault="00A53300" w:rsidP="00A53300">
      <w:pPr>
        <w:rPr>
          <w:rFonts w:ascii="Times New Roman" w:hAnsi="Times New Roman"/>
          <w:sz w:val="22"/>
          <w:szCs w:val="24"/>
        </w:rPr>
      </w:pPr>
    </w:p>
    <w:p w14:paraId="534B2C45" w14:textId="77777777" w:rsidR="00C0556A" w:rsidRDefault="00D40704" w:rsidP="004470A4">
      <w:pPr>
        <w:tabs>
          <w:tab w:val="left" w:pos="720"/>
        </w:tabs>
        <w:ind w:left="720" w:hanging="720"/>
        <w:rPr>
          <w:rFonts w:ascii="Times New Roman" w:hAnsi="Times New Roman"/>
          <w:sz w:val="22"/>
          <w:szCs w:val="24"/>
        </w:rPr>
      </w:pPr>
      <w:r>
        <w:rPr>
          <w:rFonts w:ascii="Times New Roman" w:hAnsi="Times New Roman"/>
          <w:sz w:val="22"/>
          <w:szCs w:val="24"/>
        </w:rPr>
        <w:lastRenderedPageBreak/>
        <w:t>111.</w:t>
      </w:r>
      <w:r w:rsidR="00C0556A">
        <w:rPr>
          <w:rFonts w:ascii="Times New Roman" w:hAnsi="Times New Roman"/>
          <w:sz w:val="22"/>
          <w:szCs w:val="24"/>
        </w:rPr>
        <w:tab/>
        <w:t>Scholars of human development generally _____ that some aspects of development are continuous and some aspects are discontinuous.</w:t>
      </w:r>
    </w:p>
    <w:p w14:paraId="05EE3740" w14:textId="77777777" w:rsidR="00C0556A" w:rsidRDefault="00C0556A" w:rsidP="009C23EA">
      <w:pPr>
        <w:numPr>
          <w:ilvl w:val="0"/>
          <w:numId w:val="46"/>
        </w:numPr>
        <w:rPr>
          <w:rFonts w:ascii="Times New Roman" w:hAnsi="Times New Roman"/>
          <w:sz w:val="22"/>
          <w:szCs w:val="24"/>
        </w:rPr>
      </w:pPr>
      <w:r>
        <w:rPr>
          <w:rFonts w:ascii="Times New Roman" w:hAnsi="Times New Roman"/>
          <w:sz w:val="22"/>
          <w:szCs w:val="24"/>
        </w:rPr>
        <w:t>agree</w:t>
      </w:r>
    </w:p>
    <w:p w14:paraId="1ECA401C" w14:textId="77777777" w:rsidR="00C0556A" w:rsidRDefault="00C0556A" w:rsidP="009C23EA">
      <w:pPr>
        <w:numPr>
          <w:ilvl w:val="0"/>
          <w:numId w:val="46"/>
        </w:numPr>
        <w:rPr>
          <w:rFonts w:ascii="Times New Roman" w:hAnsi="Times New Roman"/>
          <w:sz w:val="22"/>
          <w:szCs w:val="24"/>
        </w:rPr>
      </w:pPr>
      <w:r>
        <w:rPr>
          <w:rFonts w:ascii="Times New Roman" w:hAnsi="Times New Roman"/>
          <w:sz w:val="22"/>
          <w:szCs w:val="24"/>
        </w:rPr>
        <w:t>disagree</w:t>
      </w:r>
    </w:p>
    <w:p w14:paraId="500A2BF1" w14:textId="77777777" w:rsidR="00C0556A" w:rsidRDefault="00C0556A" w:rsidP="009C23EA">
      <w:pPr>
        <w:numPr>
          <w:ilvl w:val="0"/>
          <w:numId w:val="46"/>
        </w:numPr>
        <w:rPr>
          <w:rFonts w:ascii="Times New Roman" w:hAnsi="Times New Roman"/>
          <w:sz w:val="22"/>
          <w:szCs w:val="24"/>
        </w:rPr>
      </w:pPr>
      <w:r>
        <w:rPr>
          <w:rFonts w:ascii="Times New Roman" w:hAnsi="Times New Roman"/>
          <w:sz w:val="22"/>
          <w:szCs w:val="24"/>
        </w:rPr>
        <w:t>fail to acknowledge</w:t>
      </w:r>
    </w:p>
    <w:p w14:paraId="3144981D" w14:textId="77777777" w:rsidR="00C0556A" w:rsidRDefault="00C0556A" w:rsidP="009C23EA">
      <w:pPr>
        <w:numPr>
          <w:ilvl w:val="0"/>
          <w:numId w:val="46"/>
        </w:numPr>
        <w:rPr>
          <w:rFonts w:ascii="Times New Roman" w:hAnsi="Times New Roman"/>
          <w:sz w:val="22"/>
          <w:szCs w:val="24"/>
        </w:rPr>
      </w:pPr>
      <w:r>
        <w:rPr>
          <w:rFonts w:ascii="Times New Roman" w:hAnsi="Times New Roman"/>
          <w:sz w:val="22"/>
          <w:szCs w:val="24"/>
        </w:rPr>
        <w:t>forget</w:t>
      </w:r>
    </w:p>
    <w:p w14:paraId="2F8C6907" w14:textId="77777777" w:rsidR="00C0556A" w:rsidRPr="0054004B" w:rsidRDefault="00C0556A" w:rsidP="009C23EA">
      <w:pPr>
        <w:tabs>
          <w:tab w:val="left" w:pos="1828"/>
        </w:tabs>
        <w:rPr>
          <w:rFonts w:ascii="Times New Roman" w:hAnsi="Times New Roman"/>
          <w:sz w:val="22"/>
          <w:szCs w:val="24"/>
        </w:rPr>
      </w:pPr>
      <w:r w:rsidRPr="0054004B">
        <w:rPr>
          <w:rFonts w:ascii="Times New Roman" w:hAnsi="Times New Roman"/>
          <w:sz w:val="22"/>
          <w:szCs w:val="24"/>
        </w:rPr>
        <w:t>Answer: A</w:t>
      </w:r>
    </w:p>
    <w:p w14:paraId="5006BAB7" w14:textId="77777777" w:rsidR="006918B9" w:rsidRDefault="00C0556A" w:rsidP="009C23EA">
      <w:pPr>
        <w:rPr>
          <w:rFonts w:ascii="Times New Roman" w:hAnsi="Times New Roman"/>
          <w:sz w:val="22"/>
          <w:szCs w:val="24"/>
        </w:rPr>
      </w:pPr>
      <w:r w:rsidRPr="0054004B">
        <w:rPr>
          <w:rFonts w:ascii="Times New Roman" w:hAnsi="Times New Roman"/>
          <w:sz w:val="22"/>
          <w:szCs w:val="24"/>
        </w:rPr>
        <w:t>Difficulty: 3</w:t>
      </w:r>
    </w:p>
    <w:p w14:paraId="52498037" w14:textId="754AC223" w:rsidR="00C0556A" w:rsidRPr="0054004B" w:rsidRDefault="009C23EA" w:rsidP="009C23EA">
      <w:pPr>
        <w:rPr>
          <w:rFonts w:ascii="Times New Roman" w:hAnsi="Times New Roman"/>
          <w:sz w:val="22"/>
          <w:szCs w:val="24"/>
        </w:rPr>
      </w:pPr>
      <w:r>
        <w:rPr>
          <w:rFonts w:ascii="Times New Roman" w:hAnsi="Times New Roman"/>
          <w:sz w:val="22"/>
          <w:szCs w:val="24"/>
        </w:rPr>
        <w:t>Page: 33</w:t>
      </w:r>
    </w:p>
    <w:p w14:paraId="68C8ABD3" w14:textId="23BE2AE1" w:rsidR="00C0556A" w:rsidRPr="0054004B" w:rsidRDefault="00C0556A" w:rsidP="009C23EA">
      <w:pPr>
        <w:rPr>
          <w:rFonts w:ascii="Times New Roman" w:hAnsi="Times New Roman"/>
          <w:sz w:val="22"/>
          <w:szCs w:val="24"/>
        </w:rPr>
      </w:pPr>
      <w:r w:rsidRPr="0054004B">
        <w:rPr>
          <w:rFonts w:ascii="Times New Roman" w:hAnsi="Times New Roman"/>
          <w:sz w:val="22"/>
          <w:szCs w:val="24"/>
        </w:rPr>
        <w:t xml:space="preserve">Skill: </w:t>
      </w:r>
      <w:r w:rsidR="00C65DA6">
        <w:rPr>
          <w:rFonts w:ascii="Times New Roman" w:hAnsi="Times New Roman"/>
          <w:sz w:val="22"/>
          <w:szCs w:val="24"/>
        </w:rPr>
        <w:t>C</w:t>
      </w:r>
    </w:p>
    <w:p w14:paraId="7574A26E" w14:textId="77777777" w:rsidR="00C0556A" w:rsidRPr="0054004B" w:rsidRDefault="00C0556A" w:rsidP="009C23EA">
      <w:pPr>
        <w:rPr>
          <w:rFonts w:ascii="Times New Roman" w:hAnsi="Times New Roman"/>
          <w:sz w:val="22"/>
          <w:szCs w:val="24"/>
        </w:rPr>
      </w:pPr>
      <w:r w:rsidRPr="0054004B">
        <w:rPr>
          <w:rFonts w:ascii="Times New Roman" w:hAnsi="Times New Roman"/>
          <w:sz w:val="22"/>
          <w:szCs w:val="24"/>
        </w:rPr>
        <w:t>Learning Objective: 1.</w:t>
      </w:r>
      <w:r>
        <w:rPr>
          <w:rFonts w:ascii="Times New Roman" w:hAnsi="Times New Roman"/>
          <w:sz w:val="22"/>
          <w:szCs w:val="24"/>
        </w:rPr>
        <w:t>11</w:t>
      </w:r>
    </w:p>
    <w:p w14:paraId="16883B91" w14:textId="77777777" w:rsidR="00C0556A" w:rsidRPr="0054004B" w:rsidRDefault="00C0556A" w:rsidP="009C23EA">
      <w:pPr>
        <w:rPr>
          <w:rFonts w:ascii="Times New Roman" w:hAnsi="Times New Roman"/>
          <w:sz w:val="22"/>
          <w:szCs w:val="24"/>
        </w:rPr>
      </w:pPr>
      <w:r w:rsidRPr="0054004B">
        <w:rPr>
          <w:rFonts w:ascii="Times New Roman" w:hAnsi="Times New Roman"/>
          <w:sz w:val="22"/>
          <w:szCs w:val="24"/>
        </w:rPr>
        <w:t>Bloom’s Taxonomy Level: Understand</w:t>
      </w:r>
    </w:p>
    <w:p w14:paraId="0361E8D8" w14:textId="77777777" w:rsidR="00C0556A" w:rsidRPr="00E439C6" w:rsidRDefault="00C0556A" w:rsidP="00C0556A">
      <w:pPr>
        <w:rPr>
          <w:rFonts w:ascii="Times New Roman" w:hAnsi="Times New Roman"/>
          <w:sz w:val="22"/>
          <w:szCs w:val="24"/>
        </w:rPr>
      </w:pPr>
    </w:p>
    <w:p w14:paraId="5E2E5EAA" w14:textId="7BA72EA4" w:rsidR="00A53300" w:rsidRPr="00E439C6" w:rsidRDefault="00D40704" w:rsidP="00A53300">
      <w:pPr>
        <w:tabs>
          <w:tab w:val="left" w:pos="720"/>
        </w:tabs>
        <w:ind w:left="720" w:hanging="720"/>
        <w:rPr>
          <w:rFonts w:ascii="Times New Roman" w:hAnsi="Times New Roman"/>
          <w:sz w:val="22"/>
          <w:szCs w:val="24"/>
        </w:rPr>
      </w:pPr>
      <w:r>
        <w:rPr>
          <w:rFonts w:ascii="Times New Roman" w:hAnsi="Times New Roman"/>
          <w:sz w:val="22"/>
          <w:szCs w:val="24"/>
        </w:rPr>
        <w:t>112.</w:t>
      </w:r>
      <w:r w:rsidR="00A53300" w:rsidRPr="00E439C6">
        <w:rPr>
          <w:rFonts w:ascii="Times New Roman" w:hAnsi="Times New Roman"/>
          <w:sz w:val="22"/>
          <w:szCs w:val="24"/>
        </w:rPr>
        <w:tab/>
        <w:t>Which of the following signifies the onset of adolescence?</w:t>
      </w:r>
    </w:p>
    <w:p w14:paraId="33F2827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puberty</w:t>
      </w:r>
    </w:p>
    <w:p w14:paraId="7982E4F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 deepening voice</w:t>
      </w:r>
    </w:p>
    <w:p w14:paraId="2D97CA1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widening of the hips</w:t>
      </w:r>
    </w:p>
    <w:p w14:paraId="33311B9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hormonal fluctuations</w:t>
      </w:r>
    </w:p>
    <w:p w14:paraId="7DFC4904"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528A2480" w14:textId="57B53D7E"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9C23EA">
        <w:rPr>
          <w:rFonts w:ascii="Times New Roman" w:hAnsi="Times New Roman"/>
          <w:sz w:val="22"/>
          <w:szCs w:val="24"/>
        </w:rPr>
        <w:t>32</w:t>
      </w:r>
    </w:p>
    <w:p w14:paraId="18A71AB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5DB7CA1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1.11</w:t>
      </w:r>
    </w:p>
    <w:p w14:paraId="6ED1EE9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06BADCD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49B6F0C2" w14:textId="77777777" w:rsidR="00A53300" w:rsidRPr="00E439C6" w:rsidRDefault="00A53300" w:rsidP="00A53300">
      <w:pPr>
        <w:rPr>
          <w:rFonts w:ascii="Times New Roman" w:hAnsi="Times New Roman"/>
          <w:sz w:val="22"/>
          <w:szCs w:val="24"/>
        </w:rPr>
      </w:pPr>
    </w:p>
    <w:p w14:paraId="0A3F155A" w14:textId="3860E037" w:rsidR="00A53300" w:rsidRPr="00E439C6" w:rsidRDefault="00D40704" w:rsidP="00A53300">
      <w:pPr>
        <w:tabs>
          <w:tab w:val="left" w:pos="720"/>
        </w:tabs>
        <w:ind w:left="720" w:hanging="720"/>
        <w:rPr>
          <w:rFonts w:ascii="Times New Roman" w:hAnsi="Times New Roman"/>
          <w:sz w:val="22"/>
          <w:szCs w:val="24"/>
        </w:rPr>
      </w:pPr>
      <w:r>
        <w:rPr>
          <w:rFonts w:ascii="Times New Roman" w:hAnsi="Times New Roman"/>
          <w:sz w:val="22"/>
          <w:szCs w:val="24"/>
        </w:rPr>
        <w:t>113.</w:t>
      </w:r>
      <w:r w:rsidR="00BE7A83">
        <w:rPr>
          <w:rFonts w:ascii="Times New Roman" w:hAnsi="Times New Roman"/>
          <w:sz w:val="22"/>
          <w:szCs w:val="24"/>
        </w:rPr>
        <w:tab/>
      </w:r>
      <w:r w:rsidR="00A53300" w:rsidRPr="00E439C6">
        <w:rPr>
          <w:rFonts w:ascii="Times New Roman" w:hAnsi="Times New Roman"/>
          <w:sz w:val="22"/>
          <w:szCs w:val="24"/>
        </w:rPr>
        <w:t>Human development can be viewed from a stage perspective, or as a gradual, _____ process.</w:t>
      </w:r>
    </w:p>
    <w:p w14:paraId="3122CD2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continuous</w:t>
      </w:r>
    </w:p>
    <w:p w14:paraId="1F241DA4"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There are two major paradigms that developmentalists may hold: stage and/or continuous models.</w:t>
      </w:r>
    </w:p>
    <w:p w14:paraId="4791EE5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disjointed</w:t>
      </w:r>
    </w:p>
    <w:p w14:paraId="4470C68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sloping</w:t>
      </w:r>
    </w:p>
    <w:p w14:paraId="357C59B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inverted</w:t>
      </w:r>
    </w:p>
    <w:p w14:paraId="7E89CDCA"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Inverted developmental patterns are not discussed in this chapter.</w:t>
      </w:r>
    </w:p>
    <w:p w14:paraId="07A8AD35"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6D09703D" w14:textId="4E980329"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9C23EA">
        <w:rPr>
          <w:rFonts w:ascii="Times New Roman" w:hAnsi="Times New Roman"/>
          <w:sz w:val="22"/>
          <w:szCs w:val="24"/>
        </w:rPr>
        <w:t>33</w:t>
      </w:r>
    </w:p>
    <w:p w14:paraId="1E23D7E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601DDF8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1.11</w:t>
      </w:r>
    </w:p>
    <w:p w14:paraId="7515237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Difficulty: </w:t>
      </w:r>
      <w:r>
        <w:rPr>
          <w:rFonts w:ascii="Times New Roman" w:hAnsi="Times New Roman"/>
          <w:sz w:val="22"/>
          <w:szCs w:val="24"/>
        </w:rPr>
        <w:t>2</w:t>
      </w:r>
    </w:p>
    <w:p w14:paraId="46FF96B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56464472" w14:textId="77777777" w:rsidR="00A53300" w:rsidRDefault="00A53300" w:rsidP="00A53300">
      <w:pPr>
        <w:tabs>
          <w:tab w:val="left" w:pos="360"/>
        </w:tabs>
        <w:rPr>
          <w:rFonts w:ascii="Times New Roman" w:hAnsi="Times New Roman"/>
          <w:sz w:val="22"/>
        </w:rPr>
      </w:pPr>
    </w:p>
    <w:p w14:paraId="60BCB250" w14:textId="778660F7" w:rsidR="00A53300" w:rsidRPr="00E439C6" w:rsidRDefault="00D40704" w:rsidP="00A53300">
      <w:pPr>
        <w:tabs>
          <w:tab w:val="left" w:pos="720"/>
        </w:tabs>
        <w:ind w:left="720" w:hanging="720"/>
        <w:rPr>
          <w:rFonts w:ascii="Times New Roman" w:hAnsi="Times New Roman"/>
          <w:sz w:val="22"/>
          <w:szCs w:val="24"/>
        </w:rPr>
      </w:pPr>
      <w:r>
        <w:rPr>
          <w:rFonts w:ascii="Times New Roman" w:hAnsi="Times New Roman"/>
          <w:sz w:val="22"/>
          <w:szCs w:val="24"/>
        </w:rPr>
        <w:t>114.</w:t>
      </w:r>
      <w:r w:rsidR="00BE7A83">
        <w:rPr>
          <w:rFonts w:ascii="Times New Roman" w:hAnsi="Times New Roman"/>
          <w:sz w:val="22"/>
          <w:szCs w:val="24"/>
        </w:rPr>
        <w:tab/>
      </w:r>
      <w:r w:rsidR="00A53300" w:rsidRPr="00E439C6">
        <w:rPr>
          <w:rFonts w:ascii="Times New Roman" w:hAnsi="Times New Roman"/>
          <w:sz w:val="22"/>
          <w:szCs w:val="24"/>
        </w:rPr>
        <w:t xml:space="preserve">Which of the following </w:t>
      </w:r>
      <w:r w:rsidR="00A53300">
        <w:rPr>
          <w:rFonts w:ascii="Times New Roman" w:hAnsi="Times New Roman"/>
          <w:sz w:val="22"/>
          <w:szCs w:val="24"/>
        </w:rPr>
        <w:t>is the best example of continuous development</w:t>
      </w:r>
      <w:r w:rsidR="00A53300" w:rsidRPr="00E439C6">
        <w:rPr>
          <w:rFonts w:ascii="Times New Roman" w:hAnsi="Times New Roman"/>
          <w:sz w:val="22"/>
          <w:szCs w:val="24"/>
        </w:rPr>
        <w:t>?</w:t>
      </w:r>
    </w:p>
    <w:p w14:paraId="069309A3" w14:textId="77777777" w:rsidR="006918B9" w:rsidRDefault="00A53300" w:rsidP="00A53300">
      <w:pPr>
        <w:numPr>
          <w:ilvl w:val="0"/>
          <w:numId w:val="7"/>
        </w:numPr>
        <w:rPr>
          <w:rFonts w:ascii="Times New Roman" w:hAnsi="Times New Roman"/>
          <w:sz w:val="22"/>
          <w:szCs w:val="24"/>
        </w:rPr>
      </w:pPr>
      <w:r>
        <w:rPr>
          <w:rFonts w:ascii="Times New Roman" w:hAnsi="Times New Roman"/>
          <w:sz w:val="22"/>
          <w:szCs w:val="24"/>
        </w:rPr>
        <w:t>James goes from crawling to walking overnight.</w:t>
      </w:r>
    </w:p>
    <w:p w14:paraId="363FDBEF" w14:textId="2D35DE04" w:rsidR="00A53300" w:rsidRPr="0069132A" w:rsidRDefault="00A53300" w:rsidP="00A53300">
      <w:pPr>
        <w:ind w:left="720"/>
        <w:rPr>
          <w:rFonts w:ascii="Times New Roman" w:hAnsi="Times New Roman"/>
          <w:i/>
          <w:sz w:val="22"/>
          <w:szCs w:val="24"/>
        </w:rPr>
      </w:pPr>
      <w:r w:rsidRPr="00E439C6">
        <w:rPr>
          <w:rFonts w:ascii="Times New Roman" w:hAnsi="Times New Roman"/>
          <w:i/>
          <w:sz w:val="22"/>
          <w:szCs w:val="24"/>
        </w:rPr>
        <w:t xml:space="preserve">Incorrect. </w:t>
      </w:r>
      <w:r>
        <w:rPr>
          <w:rFonts w:ascii="Times New Roman" w:hAnsi="Times New Roman"/>
          <w:i/>
          <w:sz w:val="22"/>
          <w:szCs w:val="24"/>
        </w:rPr>
        <w:t>Discontinuous development is stage-like. There is no steady progression.</w:t>
      </w:r>
    </w:p>
    <w:p w14:paraId="6778549C"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Pr>
          <w:rFonts w:ascii="Times New Roman" w:hAnsi="Times New Roman"/>
          <w:sz w:val="22"/>
          <w:szCs w:val="24"/>
        </w:rPr>
        <w:t>Jose says his first word on his first birthday.</w:t>
      </w:r>
    </w:p>
    <w:p w14:paraId="1B294DD0"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Jenny learns how to play the piano by first learning notes, and then playing them in a sequence.</w:t>
      </w:r>
    </w:p>
    <w:p w14:paraId="40C3904A" w14:textId="77777777" w:rsidR="006918B9" w:rsidRDefault="00A53300" w:rsidP="00A53300">
      <w:pPr>
        <w:ind w:left="720"/>
        <w:rPr>
          <w:rFonts w:ascii="Times New Roman" w:hAnsi="Times New Roman"/>
          <w:i/>
          <w:sz w:val="22"/>
          <w:szCs w:val="24"/>
        </w:rPr>
      </w:pPr>
      <w:r w:rsidRPr="00E439C6">
        <w:rPr>
          <w:rFonts w:ascii="Times New Roman" w:hAnsi="Times New Roman"/>
          <w:i/>
          <w:sz w:val="22"/>
          <w:szCs w:val="24"/>
        </w:rPr>
        <w:t xml:space="preserve">Correct. </w:t>
      </w:r>
      <w:r>
        <w:rPr>
          <w:rFonts w:ascii="Times New Roman" w:hAnsi="Times New Roman"/>
          <w:i/>
          <w:sz w:val="22"/>
          <w:szCs w:val="24"/>
        </w:rPr>
        <w:t>Continuous development is a gradual skill development.</w:t>
      </w:r>
    </w:p>
    <w:p w14:paraId="2A2058D9"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r>
      <w:r>
        <w:rPr>
          <w:rFonts w:ascii="Times New Roman" w:hAnsi="Times New Roman"/>
          <w:sz w:val="22"/>
          <w:szCs w:val="24"/>
        </w:rPr>
        <w:t>Jalisa takes a class and learns how to knit at the end of the hour.</w:t>
      </w:r>
    </w:p>
    <w:p w14:paraId="78996647" w14:textId="298338A2" w:rsidR="00A53300" w:rsidRPr="00E439C6" w:rsidRDefault="00A53300" w:rsidP="00A53300">
      <w:pPr>
        <w:rPr>
          <w:rFonts w:ascii="Times New Roman" w:hAnsi="Times New Roman"/>
          <w:sz w:val="22"/>
          <w:szCs w:val="24"/>
        </w:rPr>
      </w:pPr>
      <w:r>
        <w:rPr>
          <w:rFonts w:ascii="Times New Roman" w:hAnsi="Times New Roman"/>
          <w:sz w:val="22"/>
          <w:szCs w:val="24"/>
        </w:rPr>
        <w:t>Answer: C</w:t>
      </w:r>
    </w:p>
    <w:p w14:paraId="2FF5B5AB" w14:textId="14E87795"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9C23EA">
        <w:rPr>
          <w:rFonts w:ascii="Times New Roman" w:hAnsi="Times New Roman"/>
          <w:sz w:val="22"/>
          <w:szCs w:val="24"/>
        </w:rPr>
        <w:t>33</w:t>
      </w:r>
    </w:p>
    <w:p w14:paraId="00472EFA" w14:textId="35405843"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 xml:space="preserve">Skill: </w:t>
      </w:r>
      <w:r w:rsidR="0018690D">
        <w:rPr>
          <w:rFonts w:ascii="Times New Roman" w:hAnsi="Times New Roman"/>
          <w:sz w:val="22"/>
          <w:szCs w:val="24"/>
        </w:rPr>
        <w:t>A</w:t>
      </w:r>
    </w:p>
    <w:p w14:paraId="45E1D5B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1.11</w:t>
      </w:r>
    </w:p>
    <w:p w14:paraId="03D1478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0EB1805A" w14:textId="0086C09C" w:rsidR="00A53300" w:rsidRPr="00A2183D"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 xml:space="preserve">s Taxonomy Level: </w:t>
      </w:r>
      <w:r w:rsidR="009C23EA">
        <w:rPr>
          <w:rFonts w:ascii="Times New Roman" w:hAnsi="Times New Roman"/>
          <w:sz w:val="22"/>
          <w:szCs w:val="24"/>
        </w:rPr>
        <w:t>Apply</w:t>
      </w:r>
    </w:p>
    <w:p w14:paraId="4A95B7AA" w14:textId="77777777" w:rsidR="00A53300" w:rsidRPr="00E439C6" w:rsidRDefault="00A53300" w:rsidP="00A53300">
      <w:pPr>
        <w:rPr>
          <w:rFonts w:ascii="Times New Roman" w:hAnsi="Times New Roman"/>
          <w:sz w:val="22"/>
          <w:szCs w:val="24"/>
        </w:rPr>
      </w:pPr>
    </w:p>
    <w:p w14:paraId="6CB3CCB9" w14:textId="7942CC67" w:rsidR="00A53300" w:rsidRPr="00E439C6" w:rsidRDefault="00D40704" w:rsidP="00A53300">
      <w:pPr>
        <w:tabs>
          <w:tab w:val="left" w:pos="720"/>
        </w:tabs>
        <w:ind w:left="720" w:hanging="720"/>
        <w:rPr>
          <w:rFonts w:ascii="Times New Roman" w:hAnsi="Times New Roman"/>
          <w:sz w:val="22"/>
          <w:szCs w:val="24"/>
        </w:rPr>
      </w:pPr>
      <w:r>
        <w:rPr>
          <w:rFonts w:ascii="Times New Roman" w:hAnsi="Times New Roman"/>
          <w:sz w:val="22"/>
          <w:szCs w:val="24"/>
        </w:rPr>
        <w:t>115.</w:t>
      </w:r>
      <w:r w:rsidR="00BE7A83">
        <w:rPr>
          <w:rFonts w:ascii="Times New Roman" w:hAnsi="Times New Roman"/>
          <w:sz w:val="22"/>
          <w:szCs w:val="24"/>
        </w:rPr>
        <w:tab/>
      </w:r>
      <w:r w:rsidR="00A53300" w:rsidRPr="00E439C6">
        <w:rPr>
          <w:rFonts w:ascii="Times New Roman" w:hAnsi="Times New Roman"/>
          <w:sz w:val="22"/>
          <w:szCs w:val="24"/>
        </w:rPr>
        <w:t>Emerging adulthood exists in some cultures and not others, and consequently young adult responsibilities such as marriage and stable work may be taken on as early as ____ or as late as ____.</w:t>
      </w:r>
    </w:p>
    <w:p w14:paraId="48C1B87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17 or 18; 29 or 30</w:t>
      </w:r>
    </w:p>
    <w:p w14:paraId="4ACF60D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24 or 25; 36 or 37</w:t>
      </w:r>
    </w:p>
    <w:p w14:paraId="10C1D765"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34 or 35; 42 or 43</w:t>
      </w:r>
    </w:p>
    <w:p w14:paraId="7770EA45"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45 or 46; 51 or 52</w:t>
      </w:r>
    </w:p>
    <w:p w14:paraId="41D85C31"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245598D9" w14:textId="250452BA"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9C23EA">
        <w:rPr>
          <w:rFonts w:ascii="Times New Roman" w:hAnsi="Times New Roman"/>
          <w:sz w:val="22"/>
          <w:szCs w:val="24"/>
        </w:rPr>
        <w:t>32</w:t>
      </w:r>
    </w:p>
    <w:p w14:paraId="02D57688" w14:textId="31E66AD6"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Skill: </w:t>
      </w:r>
      <w:r w:rsidR="0093783B">
        <w:rPr>
          <w:rFonts w:ascii="Times New Roman" w:hAnsi="Times New Roman"/>
          <w:sz w:val="22"/>
          <w:szCs w:val="24"/>
        </w:rPr>
        <w:t>C</w:t>
      </w:r>
    </w:p>
    <w:p w14:paraId="5230EDA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1.11</w:t>
      </w:r>
    </w:p>
    <w:p w14:paraId="3A1962D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7AF13CF9" w14:textId="6F9D4F3C"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 xml:space="preserve">s Taxonomy Level: </w:t>
      </w:r>
      <w:r w:rsidR="009C23EA">
        <w:rPr>
          <w:rFonts w:ascii="Times New Roman" w:hAnsi="Times New Roman"/>
          <w:sz w:val="22"/>
          <w:szCs w:val="24"/>
        </w:rPr>
        <w:t>Understand</w:t>
      </w:r>
    </w:p>
    <w:p w14:paraId="13BD141F" w14:textId="77777777" w:rsidR="00A53300" w:rsidRPr="004470A4" w:rsidRDefault="00A53300" w:rsidP="00A53300">
      <w:pPr>
        <w:rPr>
          <w:rFonts w:ascii="Times New Roman" w:hAnsi="Times New Roman"/>
          <w:sz w:val="22"/>
          <w:szCs w:val="24"/>
        </w:rPr>
      </w:pPr>
    </w:p>
    <w:p w14:paraId="57B99FE2" w14:textId="77777777" w:rsidR="00A53300" w:rsidRDefault="00A53300" w:rsidP="00A53300">
      <w:pPr>
        <w:pStyle w:val="Heading3"/>
      </w:pPr>
      <w:bookmarkStart w:id="12" w:name="_Toc311454119"/>
      <w:r>
        <w:t>Short Answer Questions</w:t>
      </w:r>
      <w:bookmarkEnd w:id="12"/>
    </w:p>
    <w:p w14:paraId="07378AE7" w14:textId="77777777" w:rsidR="00A53300" w:rsidRDefault="00A53300" w:rsidP="00A53300">
      <w:pPr>
        <w:rPr>
          <w:rFonts w:ascii="Times New Roman" w:hAnsi="Times New Roman"/>
          <w:sz w:val="28"/>
          <w:szCs w:val="28"/>
        </w:rPr>
      </w:pPr>
    </w:p>
    <w:p w14:paraId="50973150" w14:textId="6596F4CD" w:rsidR="006918B9" w:rsidRDefault="00D40704" w:rsidP="00A53300">
      <w:pPr>
        <w:rPr>
          <w:rFonts w:ascii="Times New Roman" w:hAnsi="Times New Roman"/>
          <w:sz w:val="22"/>
          <w:szCs w:val="22"/>
        </w:rPr>
      </w:pPr>
      <w:r>
        <w:rPr>
          <w:rFonts w:ascii="Times New Roman" w:hAnsi="Times New Roman"/>
          <w:sz w:val="22"/>
          <w:szCs w:val="22"/>
        </w:rPr>
        <w:t>116.</w:t>
      </w:r>
      <w:r w:rsidR="000F5310">
        <w:rPr>
          <w:rFonts w:ascii="Times New Roman" w:hAnsi="Times New Roman"/>
          <w:sz w:val="22"/>
          <w:szCs w:val="22"/>
        </w:rPr>
        <w:t xml:space="preserve"> </w:t>
      </w:r>
      <w:r w:rsidR="00A53300" w:rsidRPr="00A70697">
        <w:rPr>
          <w:rFonts w:ascii="Times New Roman" w:hAnsi="Times New Roman"/>
          <w:sz w:val="22"/>
          <w:szCs w:val="22"/>
        </w:rPr>
        <w:t>Describe one way that Erikson</w:t>
      </w:r>
      <w:r w:rsidR="00A53300">
        <w:rPr>
          <w:rFonts w:ascii="Times New Roman" w:hAnsi="Times New Roman"/>
          <w:sz w:val="22"/>
          <w:szCs w:val="22"/>
        </w:rPr>
        <w:t>’</w:t>
      </w:r>
      <w:r w:rsidR="00A53300" w:rsidRPr="00A70697">
        <w:rPr>
          <w:rFonts w:ascii="Times New Roman" w:hAnsi="Times New Roman"/>
          <w:sz w:val="22"/>
          <w:szCs w:val="22"/>
        </w:rPr>
        <w:t>s theory was different from Freud</w:t>
      </w:r>
      <w:r w:rsidR="00A53300">
        <w:rPr>
          <w:rFonts w:ascii="Times New Roman" w:hAnsi="Times New Roman"/>
          <w:sz w:val="22"/>
          <w:szCs w:val="22"/>
        </w:rPr>
        <w:t>’</w:t>
      </w:r>
      <w:r w:rsidR="00A53300" w:rsidRPr="00A70697">
        <w:rPr>
          <w:rFonts w:ascii="Times New Roman" w:hAnsi="Times New Roman"/>
          <w:sz w:val="22"/>
          <w:szCs w:val="22"/>
        </w:rPr>
        <w:t>s.</w:t>
      </w:r>
    </w:p>
    <w:p w14:paraId="258D1BCF" w14:textId="35FD46F0" w:rsidR="00A53300" w:rsidRPr="00A70697" w:rsidRDefault="00A53300" w:rsidP="00A53300">
      <w:pPr>
        <w:rPr>
          <w:b/>
          <w:sz w:val="22"/>
          <w:szCs w:val="22"/>
        </w:rPr>
      </w:pPr>
      <w:r w:rsidRPr="00A70697">
        <w:rPr>
          <w:b/>
          <w:sz w:val="22"/>
          <w:szCs w:val="22"/>
        </w:rPr>
        <w:t xml:space="preserve">Answer: Erikson placed more emphasis on the social and cultural basis of development and did not believe that </w:t>
      </w:r>
      <w:r>
        <w:rPr>
          <w:b/>
          <w:sz w:val="22"/>
          <w:szCs w:val="22"/>
        </w:rPr>
        <w:t xml:space="preserve">the </w:t>
      </w:r>
      <w:r w:rsidRPr="00A70697">
        <w:rPr>
          <w:b/>
          <w:sz w:val="22"/>
          <w:szCs w:val="22"/>
        </w:rPr>
        <w:t>events and influences of early childhood were primary determinants of later development. He believed that development happened throughout the lifespan.</w:t>
      </w:r>
    </w:p>
    <w:p w14:paraId="3170A5A6" w14:textId="6B3A515C" w:rsidR="00A53300" w:rsidRDefault="00A53300" w:rsidP="00A53300">
      <w:pPr>
        <w:rPr>
          <w:sz w:val="22"/>
          <w:szCs w:val="22"/>
        </w:rPr>
      </w:pPr>
      <w:r w:rsidRPr="001923FA">
        <w:rPr>
          <w:sz w:val="22"/>
          <w:szCs w:val="22"/>
        </w:rPr>
        <w:t xml:space="preserve">Page: </w:t>
      </w:r>
      <w:r w:rsidR="005D5DE1">
        <w:rPr>
          <w:sz w:val="22"/>
          <w:szCs w:val="22"/>
        </w:rPr>
        <w:t>19</w:t>
      </w:r>
      <w:r w:rsidR="00E7693C">
        <w:rPr>
          <w:sz w:val="22"/>
          <w:szCs w:val="22"/>
        </w:rPr>
        <w:t>–</w:t>
      </w:r>
      <w:r w:rsidR="005D5DE1">
        <w:rPr>
          <w:sz w:val="22"/>
          <w:szCs w:val="22"/>
        </w:rPr>
        <w:t>21</w:t>
      </w:r>
    </w:p>
    <w:p w14:paraId="247240F9" w14:textId="50DA7143" w:rsidR="00A53300" w:rsidRDefault="00A53300" w:rsidP="00A53300">
      <w:pPr>
        <w:rPr>
          <w:sz w:val="22"/>
          <w:szCs w:val="22"/>
        </w:rPr>
      </w:pPr>
      <w:r>
        <w:rPr>
          <w:sz w:val="22"/>
          <w:szCs w:val="22"/>
        </w:rPr>
        <w:t>Learning Objective: 1.</w:t>
      </w:r>
      <w:r w:rsidR="00251EB1">
        <w:rPr>
          <w:sz w:val="22"/>
          <w:szCs w:val="22"/>
        </w:rPr>
        <w:t>5</w:t>
      </w:r>
    </w:p>
    <w:p w14:paraId="4E335B16" w14:textId="77777777" w:rsidR="00A53300" w:rsidRPr="00A70697" w:rsidRDefault="00A53300" w:rsidP="00A53300">
      <w:pPr>
        <w:rPr>
          <w:sz w:val="22"/>
          <w:szCs w:val="22"/>
        </w:rPr>
      </w:pPr>
      <w:r w:rsidRPr="00A70697">
        <w:rPr>
          <w:sz w:val="22"/>
          <w:szCs w:val="22"/>
        </w:rPr>
        <w:t>Bloom</w:t>
      </w:r>
      <w:r>
        <w:rPr>
          <w:sz w:val="22"/>
          <w:szCs w:val="22"/>
        </w:rPr>
        <w:t>’</w:t>
      </w:r>
      <w:r w:rsidRPr="00A70697">
        <w:rPr>
          <w:sz w:val="22"/>
          <w:szCs w:val="22"/>
        </w:rPr>
        <w:t>s Taxonomy Level: Understand</w:t>
      </w:r>
    </w:p>
    <w:p w14:paraId="233A3189" w14:textId="77777777" w:rsidR="00A53300" w:rsidRDefault="00A53300" w:rsidP="00A53300">
      <w:pPr>
        <w:rPr>
          <w:sz w:val="22"/>
          <w:szCs w:val="22"/>
        </w:rPr>
      </w:pPr>
    </w:p>
    <w:p w14:paraId="0A8B26BF" w14:textId="77777777" w:rsidR="00676126" w:rsidRDefault="00676126" w:rsidP="00A53300">
      <w:pPr>
        <w:rPr>
          <w:sz w:val="22"/>
          <w:szCs w:val="22"/>
        </w:rPr>
      </w:pPr>
      <w:r>
        <w:rPr>
          <w:sz w:val="22"/>
          <w:szCs w:val="22"/>
        </w:rPr>
        <w:t>117. Your child screams at the top of his lungs every time he does not get his way. How can you use reinforcement to change this behavior (clarify whether the reinforcement is positive or negative). How can you use punishment to change this behavior?</w:t>
      </w:r>
    </w:p>
    <w:p w14:paraId="175A15ED" w14:textId="77777777" w:rsidR="00C73B4A" w:rsidRDefault="00C73B4A" w:rsidP="00A53300">
      <w:pPr>
        <w:rPr>
          <w:b/>
          <w:sz w:val="22"/>
          <w:szCs w:val="22"/>
        </w:rPr>
      </w:pPr>
      <w:r>
        <w:rPr>
          <w:b/>
          <w:sz w:val="22"/>
          <w:szCs w:val="22"/>
        </w:rPr>
        <w:t>Answers will vary. Example:</w:t>
      </w:r>
    </w:p>
    <w:p w14:paraId="1B008262" w14:textId="77777777" w:rsidR="006918B9" w:rsidRDefault="00C73B4A" w:rsidP="00A53300">
      <w:pPr>
        <w:rPr>
          <w:b/>
          <w:sz w:val="22"/>
          <w:szCs w:val="22"/>
        </w:rPr>
      </w:pPr>
      <w:r>
        <w:rPr>
          <w:b/>
          <w:sz w:val="22"/>
          <w:szCs w:val="22"/>
        </w:rPr>
        <w:t>Reinforcement (positive): reward the child when he does not scream after getting his way through praise. This point is that you are increasing the good behavior.</w:t>
      </w:r>
    </w:p>
    <w:p w14:paraId="27961F5C" w14:textId="534BB8E1" w:rsidR="00C73B4A" w:rsidRPr="009735DF" w:rsidRDefault="00C73B4A" w:rsidP="00A53300">
      <w:pPr>
        <w:rPr>
          <w:b/>
          <w:sz w:val="22"/>
          <w:szCs w:val="22"/>
        </w:rPr>
      </w:pPr>
      <w:r>
        <w:rPr>
          <w:b/>
          <w:sz w:val="22"/>
          <w:szCs w:val="22"/>
        </w:rPr>
        <w:t>Punishment: Put the child in time-out when he screams. The point is decreasing the undesired behavior.</w:t>
      </w:r>
    </w:p>
    <w:p w14:paraId="453DCA63" w14:textId="37501E0C" w:rsidR="00C73B4A" w:rsidRDefault="00E94F27" w:rsidP="00C73B4A">
      <w:pPr>
        <w:rPr>
          <w:sz w:val="22"/>
          <w:szCs w:val="22"/>
        </w:rPr>
      </w:pPr>
      <w:r>
        <w:rPr>
          <w:sz w:val="22"/>
          <w:szCs w:val="22"/>
        </w:rPr>
        <w:t>Page: 21</w:t>
      </w:r>
      <w:r w:rsidR="00E7693C">
        <w:rPr>
          <w:sz w:val="22"/>
          <w:szCs w:val="22"/>
        </w:rPr>
        <w:t>–</w:t>
      </w:r>
      <w:r>
        <w:rPr>
          <w:sz w:val="22"/>
          <w:szCs w:val="22"/>
        </w:rPr>
        <w:t>22</w:t>
      </w:r>
    </w:p>
    <w:p w14:paraId="4318EF27" w14:textId="77777777" w:rsidR="00C73B4A" w:rsidRDefault="00251EB1" w:rsidP="00C73B4A">
      <w:pPr>
        <w:rPr>
          <w:sz w:val="22"/>
          <w:szCs w:val="22"/>
        </w:rPr>
      </w:pPr>
      <w:r>
        <w:rPr>
          <w:sz w:val="22"/>
          <w:szCs w:val="22"/>
        </w:rPr>
        <w:t>Learning Objective: 1.6</w:t>
      </w:r>
    </w:p>
    <w:p w14:paraId="2E9B878E" w14:textId="77777777" w:rsidR="00C73B4A" w:rsidRPr="00A70697" w:rsidRDefault="00C73B4A" w:rsidP="00C73B4A">
      <w:pPr>
        <w:rPr>
          <w:sz w:val="22"/>
          <w:szCs w:val="22"/>
        </w:rPr>
      </w:pPr>
      <w:r w:rsidRPr="00A70697">
        <w:rPr>
          <w:sz w:val="22"/>
          <w:szCs w:val="22"/>
        </w:rPr>
        <w:t>Bloom</w:t>
      </w:r>
      <w:r>
        <w:rPr>
          <w:sz w:val="22"/>
          <w:szCs w:val="22"/>
        </w:rPr>
        <w:t>’</w:t>
      </w:r>
      <w:r w:rsidRPr="00A70697">
        <w:rPr>
          <w:sz w:val="22"/>
          <w:szCs w:val="22"/>
        </w:rPr>
        <w:t>s Taxonomy Level: Understand</w:t>
      </w:r>
    </w:p>
    <w:p w14:paraId="1FAC2B01" w14:textId="77777777" w:rsidR="00676126" w:rsidRDefault="00676126" w:rsidP="00A53300">
      <w:pPr>
        <w:rPr>
          <w:sz w:val="22"/>
          <w:szCs w:val="22"/>
        </w:rPr>
      </w:pPr>
    </w:p>
    <w:p w14:paraId="15909FE4" w14:textId="77777777" w:rsidR="006918B9" w:rsidRDefault="00E94F27" w:rsidP="00A53300">
      <w:pPr>
        <w:rPr>
          <w:sz w:val="22"/>
          <w:szCs w:val="22"/>
        </w:rPr>
      </w:pPr>
      <w:r>
        <w:rPr>
          <w:sz w:val="22"/>
          <w:szCs w:val="22"/>
        </w:rPr>
        <w:t xml:space="preserve">118. </w:t>
      </w:r>
      <w:r w:rsidR="008812ED">
        <w:rPr>
          <w:sz w:val="22"/>
          <w:szCs w:val="22"/>
        </w:rPr>
        <w:t>Describe the methods and results of Bandura et al.’s (1961) Bobo doll experiment.</w:t>
      </w:r>
    </w:p>
    <w:p w14:paraId="67E90B88" w14:textId="7D9699A1" w:rsidR="00C73B4A" w:rsidRDefault="00C73B4A" w:rsidP="00A53300">
      <w:pPr>
        <w:rPr>
          <w:b/>
          <w:sz w:val="22"/>
          <w:szCs w:val="22"/>
        </w:rPr>
      </w:pPr>
      <w:r>
        <w:rPr>
          <w:b/>
          <w:sz w:val="22"/>
          <w:szCs w:val="22"/>
        </w:rPr>
        <w:t>Answer:</w:t>
      </w:r>
    </w:p>
    <w:p w14:paraId="726C4DE0" w14:textId="1C094383" w:rsidR="00C73B4A" w:rsidRDefault="00C73B4A" w:rsidP="00A53300">
      <w:pPr>
        <w:rPr>
          <w:b/>
          <w:sz w:val="22"/>
          <w:szCs w:val="22"/>
        </w:rPr>
      </w:pPr>
      <w:r>
        <w:rPr>
          <w:b/>
          <w:sz w:val="22"/>
          <w:szCs w:val="22"/>
        </w:rPr>
        <w:t xml:space="preserve">Method: </w:t>
      </w:r>
      <w:r w:rsidR="005067BD">
        <w:rPr>
          <w:b/>
          <w:sz w:val="22"/>
          <w:szCs w:val="22"/>
        </w:rPr>
        <w:t>C</w:t>
      </w:r>
      <w:r>
        <w:rPr>
          <w:b/>
          <w:sz w:val="22"/>
          <w:szCs w:val="22"/>
        </w:rPr>
        <w:t>hildren were assigned to an experimental group who watched a video of an adult model acting aggressively toward the Bobo doll, or to a control group, who did not watch a video. The children were then led into a playroom, which had many toys to play with, including a Bobo doll.</w:t>
      </w:r>
    </w:p>
    <w:p w14:paraId="449B83AA" w14:textId="77777777" w:rsidR="006918B9" w:rsidRDefault="00C73B4A" w:rsidP="00A53300">
      <w:pPr>
        <w:rPr>
          <w:b/>
          <w:sz w:val="22"/>
          <w:szCs w:val="22"/>
        </w:rPr>
      </w:pPr>
      <w:r>
        <w:rPr>
          <w:b/>
          <w:sz w:val="22"/>
          <w:szCs w:val="22"/>
        </w:rPr>
        <w:t>Results: The children in the experimental group acted more aggressively toward Bobo than the control group.</w:t>
      </w:r>
    </w:p>
    <w:p w14:paraId="1FE02AB2" w14:textId="68529E9B" w:rsidR="00E94F27" w:rsidRDefault="00E94F27" w:rsidP="00E94F27">
      <w:pPr>
        <w:rPr>
          <w:sz w:val="22"/>
          <w:szCs w:val="22"/>
        </w:rPr>
      </w:pPr>
      <w:r w:rsidRPr="001923FA">
        <w:rPr>
          <w:sz w:val="22"/>
          <w:szCs w:val="22"/>
        </w:rPr>
        <w:lastRenderedPageBreak/>
        <w:t>Page: 21</w:t>
      </w:r>
      <w:r>
        <w:rPr>
          <w:sz w:val="22"/>
          <w:szCs w:val="22"/>
        </w:rPr>
        <w:t>–23</w:t>
      </w:r>
    </w:p>
    <w:p w14:paraId="2E1B9FCF" w14:textId="77777777" w:rsidR="00E94F27" w:rsidRDefault="00251EB1" w:rsidP="00E94F27">
      <w:pPr>
        <w:rPr>
          <w:sz w:val="22"/>
          <w:szCs w:val="22"/>
        </w:rPr>
      </w:pPr>
      <w:r>
        <w:rPr>
          <w:sz w:val="22"/>
          <w:szCs w:val="22"/>
        </w:rPr>
        <w:t>Learning Objective: 1.6</w:t>
      </w:r>
    </w:p>
    <w:p w14:paraId="74CE9EE3" w14:textId="77777777" w:rsidR="00E94F27" w:rsidRPr="00A70697" w:rsidRDefault="00E94F27" w:rsidP="00E94F27">
      <w:pPr>
        <w:rPr>
          <w:sz w:val="22"/>
          <w:szCs w:val="22"/>
        </w:rPr>
      </w:pPr>
      <w:r w:rsidRPr="00A70697">
        <w:rPr>
          <w:sz w:val="22"/>
          <w:szCs w:val="22"/>
        </w:rPr>
        <w:t>Bloom</w:t>
      </w:r>
      <w:r>
        <w:rPr>
          <w:sz w:val="22"/>
          <w:szCs w:val="22"/>
        </w:rPr>
        <w:t>’</w:t>
      </w:r>
      <w:r w:rsidRPr="00A70697">
        <w:rPr>
          <w:sz w:val="22"/>
          <w:szCs w:val="22"/>
        </w:rPr>
        <w:t>s Taxonomy Level: Understand</w:t>
      </w:r>
    </w:p>
    <w:p w14:paraId="35B270BD" w14:textId="77777777" w:rsidR="00E94F27" w:rsidRPr="009735DF" w:rsidRDefault="00E94F27" w:rsidP="00A53300">
      <w:pPr>
        <w:rPr>
          <w:b/>
          <w:sz w:val="22"/>
          <w:szCs w:val="22"/>
        </w:rPr>
      </w:pPr>
    </w:p>
    <w:p w14:paraId="08870D48" w14:textId="3F434D2C" w:rsidR="00A53300" w:rsidRPr="00A70697" w:rsidRDefault="00E94F27" w:rsidP="00A53300">
      <w:pPr>
        <w:rPr>
          <w:sz w:val="22"/>
          <w:szCs w:val="22"/>
        </w:rPr>
      </w:pPr>
      <w:r>
        <w:rPr>
          <w:sz w:val="22"/>
          <w:szCs w:val="22"/>
        </w:rPr>
        <w:t xml:space="preserve">119. </w:t>
      </w:r>
      <w:r w:rsidR="00A53300" w:rsidRPr="00A70697">
        <w:rPr>
          <w:sz w:val="22"/>
          <w:szCs w:val="22"/>
        </w:rPr>
        <w:t>Give an example of a country with a macrosystem that is different from the one where you grew up. Explain how that difference would likely impact your development.</w:t>
      </w:r>
    </w:p>
    <w:p w14:paraId="4015495D" w14:textId="77777777" w:rsidR="00A53300" w:rsidRPr="00A70697" w:rsidRDefault="00A53300" w:rsidP="00A53300">
      <w:pPr>
        <w:rPr>
          <w:b/>
          <w:sz w:val="22"/>
          <w:szCs w:val="22"/>
        </w:rPr>
      </w:pPr>
      <w:r w:rsidRPr="00A70697">
        <w:rPr>
          <w:b/>
          <w:sz w:val="22"/>
          <w:szCs w:val="22"/>
        </w:rPr>
        <w:t>Answers will vary</w:t>
      </w:r>
      <w:r>
        <w:rPr>
          <w:b/>
          <w:sz w:val="22"/>
          <w:szCs w:val="22"/>
        </w:rPr>
        <w:t>.</w:t>
      </w:r>
      <w:r w:rsidRPr="00A70697">
        <w:rPr>
          <w:b/>
          <w:sz w:val="22"/>
          <w:szCs w:val="22"/>
        </w:rPr>
        <w:t xml:space="preserve"> Example</w:t>
      </w:r>
      <w:r>
        <w:rPr>
          <w:b/>
          <w:sz w:val="22"/>
          <w:szCs w:val="22"/>
        </w:rPr>
        <w:t>:</w:t>
      </w:r>
      <w:r w:rsidRPr="00A70697">
        <w:rPr>
          <w:b/>
          <w:sz w:val="22"/>
          <w:szCs w:val="22"/>
        </w:rPr>
        <w:t xml:space="preserve"> Afghanistan has macrosystem beliefs that women are inferior to men and, therefore, should not be educated. As a female, opportunities </w:t>
      </w:r>
      <w:r>
        <w:rPr>
          <w:b/>
          <w:sz w:val="22"/>
          <w:szCs w:val="22"/>
        </w:rPr>
        <w:t xml:space="preserve">there </w:t>
      </w:r>
      <w:r w:rsidRPr="00A70697">
        <w:rPr>
          <w:b/>
          <w:sz w:val="22"/>
          <w:szCs w:val="22"/>
        </w:rPr>
        <w:t>would be far fewer than in the U.S.</w:t>
      </w:r>
    </w:p>
    <w:p w14:paraId="0BAC5632" w14:textId="13F45E50" w:rsidR="00A53300" w:rsidRDefault="00A53300" w:rsidP="00A53300">
      <w:pPr>
        <w:rPr>
          <w:sz w:val="22"/>
          <w:szCs w:val="22"/>
        </w:rPr>
      </w:pPr>
      <w:r w:rsidRPr="001923FA">
        <w:rPr>
          <w:sz w:val="22"/>
          <w:szCs w:val="22"/>
        </w:rPr>
        <w:t xml:space="preserve">Page: </w:t>
      </w:r>
      <w:r>
        <w:rPr>
          <w:sz w:val="22"/>
          <w:szCs w:val="22"/>
        </w:rPr>
        <w:t>2</w:t>
      </w:r>
      <w:r w:rsidR="00D543BC">
        <w:rPr>
          <w:sz w:val="22"/>
          <w:szCs w:val="22"/>
        </w:rPr>
        <w:t>9</w:t>
      </w:r>
    </w:p>
    <w:p w14:paraId="6D7374BC" w14:textId="20D2E7ED" w:rsidR="00A53300" w:rsidRDefault="00A53300" w:rsidP="00A53300">
      <w:pPr>
        <w:rPr>
          <w:sz w:val="22"/>
          <w:szCs w:val="22"/>
        </w:rPr>
      </w:pPr>
      <w:r>
        <w:rPr>
          <w:sz w:val="22"/>
          <w:szCs w:val="22"/>
        </w:rPr>
        <w:t>Learning Objective: 1.</w:t>
      </w:r>
      <w:r w:rsidR="00251EB1">
        <w:rPr>
          <w:sz w:val="22"/>
          <w:szCs w:val="22"/>
        </w:rPr>
        <w:t>9</w:t>
      </w:r>
    </w:p>
    <w:p w14:paraId="01522F76" w14:textId="77777777" w:rsidR="00A53300" w:rsidRPr="00A70697" w:rsidRDefault="00A53300" w:rsidP="00A53300">
      <w:pPr>
        <w:rPr>
          <w:sz w:val="22"/>
          <w:szCs w:val="22"/>
        </w:rPr>
      </w:pPr>
      <w:r w:rsidRPr="00A70697">
        <w:rPr>
          <w:sz w:val="22"/>
          <w:szCs w:val="22"/>
        </w:rPr>
        <w:t>Bloom</w:t>
      </w:r>
      <w:r>
        <w:rPr>
          <w:sz w:val="22"/>
          <w:szCs w:val="22"/>
        </w:rPr>
        <w:t>’</w:t>
      </w:r>
      <w:r w:rsidRPr="00A70697">
        <w:rPr>
          <w:sz w:val="22"/>
          <w:szCs w:val="22"/>
        </w:rPr>
        <w:t>s Taxonomy Level: Apply</w:t>
      </w:r>
    </w:p>
    <w:p w14:paraId="48F3695B" w14:textId="77777777" w:rsidR="00A53300" w:rsidRPr="00A70697" w:rsidRDefault="00A53300" w:rsidP="00A53300">
      <w:pPr>
        <w:rPr>
          <w:sz w:val="22"/>
          <w:szCs w:val="22"/>
        </w:rPr>
      </w:pPr>
    </w:p>
    <w:p w14:paraId="3D1D9756" w14:textId="134EC43C" w:rsidR="00A53300" w:rsidRPr="00A70697" w:rsidRDefault="00E94F27" w:rsidP="00A53300">
      <w:pPr>
        <w:rPr>
          <w:sz w:val="22"/>
          <w:szCs w:val="22"/>
        </w:rPr>
      </w:pPr>
      <w:r>
        <w:rPr>
          <w:sz w:val="22"/>
          <w:szCs w:val="22"/>
        </w:rPr>
        <w:t>120.</w:t>
      </w:r>
      <w:r w:rsidR="000F5310">
        <w:rPr>
          <w:sz w:val="22"/>
          <w:szCs w:val="22"/>
        </w:rPr>
        <w:t xml:space="preserve"> </w:t>
      </w:r>
      <w:r w:rsidR="00A53300" w:rsidRPr="00A70697">
        <w:rPr>
          <w:sz w:val="22"/>
          <w:szCs w:val="22"/>
        </w:rPr>
        <w:t>Define two of the systems in Bronfenbrenner</w:t>
      </w:r>
      <w:r w:rsidR="00A53300">
        <w:rPr>
          <w:sz w:val="22"/>
          <w:szCs w:val="22"/>
        </w:rPr>
        <w:t>’</w:t>
      </w:r>
      <w:r w:rsidR="00A53300" w:rsidRPr="00A70697">
        <w:rPr>
          <w:sz w:val="22"/>
          <w:szCs w:val="22"/>
        </w:rPr>
        <w:t>s theory and give a concrete example of each.</w:t>
      </w:r>
    </w:p>
    <w:p w14:paraId="334383ED" w14:textId="77777777" w:rsidR="00A53300" w:rsidRPr="00A70697" w:rsidRDefault="00A53300" w:rsidP="00A53300">
      <w:pPr>
        <w:rPr>
          <w:b/>
          <w:sz w:val="22"/>
          <w:szCs w:val="22"/>
        </w:rPr>
      </w:pPr>
      <w:r w:rsidRPr="00A70697">
        <w:rPr>
          <w:b/>
          <w:sz w:val="22"/>
          <w:szCs w:val="22"/>
        </w:rPr>
        <w:t xml:space="preserve">Answer: </w:t>
      </w:r>
      <w:r>
        <w:rPr>
          <w:b/>
          <w:sz w:val="22"/>
          <w:szCs w:val="22"/>
        </w:rPr>
        <w:t>M</w:t>
      </w:r>
      <w:r w:rsidRPr="00A70697">
        <w:rPr>
          <w:b/>
          <w:sz w:val="22"/>
          <w:szCs w:val="22"/>
        </w:rPr>
        <w:t>icrosystem</w:t>
      </w:r>
      <w:r>
        <w:rPr>
          <w:b/>
          <w:sz w:val="22"/>
          <w:szCs w:val="22"/>
        </w:rPr>
        <w:t>:</w:t>
      </w:r>
      <w:r w:rsidRPr="00A70697">
        <w:rPr>
          <w:b/>
          <w:sz w:val="22"/>
          <w:szCs w:val="22"/>
        </w:rPr>
        <w:t xml:space="preserve"> the immediate setting. A child</w:t>
      </w:r>
      <w:r>
        <w:rPr>
          <w:b/>
          <w:sz w:val="22"/>
          <w:szCs w:val="22"/>
        </w:rPr>
        <w:t>’</w:t>
      </w:r>
      <w:r w:rsidRPr="00A70697">
        <w:rPr>
          <w:b/>
          <w:sz w:val="22"/>
          <w:szCs w:val="22"/>
        </w:rPr>
        <w:t>s home is an example.</w:t>
      </w:r>
      <w:r>
        <w:rPr>
          <w:b/>
          <w:sz w:val="22"/>
          <w:szCs w:val="22"/>
        </w:rPr>
        <w:t xml:space="preserve"> M</w:t>
      </w:r>
      <w:r w:rsidRPr="00A70697">
        <w:rPr>
          <w:b/>
          <w:sz w:val="22"/>
          <w:szCs w:val="22"/>
        </w:rPr>
        <w:t>esosystem</w:t>
      </w:r>
      <w:r>
        <w:rPr>
          <w:b/>
          <w:sz w:val="22"/>
          <w:szCs w:val="22"/>
        </w:rPr>
        <w:t>:</w:t>
      </w:r>
      <w:r w:rsidRPr="00A70697">
        <w:rPr>
          <w:b/>
          <w:sz w:val="22"/>
          <w:szCs w:val="22"/>
        </w:rPr>
        <w:t xml:space="preserve"> the connections between microsystems. An example would be a parent going to a school conference</w:t>
      </w:r>
      <w:r>
        <w:rPr>
          <w:b/>
          <w:sz w:val="22"/>
          <w:szCs w:val="22"/>
        </w:rPr>
        <w:t>.</w:t>
      </w:r>
    </w:p>
    <w:p w14:paraId="4028F217" w14:textId="4FCAF41C" w:rsidR="00A53300" w:rsidRPr="001923FA" w:rsidRDefault="00A53300" w:rsidP="00A53300">
      <w:pPr>
        <w:rPr>
          <w:sz w:val="22"/>
          <w:szCs w:val="22"/>
        </w:rPr>
      </w:pPr>
      <w:r w:rsidRPr="001923FA">
        <w:rPr>
          <w:sz w:val="22"/>
          <w:szCs w:val="22"/>
        </w:rPr>
        <w:t xml:space="preserve">Page: </w:t>
      </w:r>
      <w:r w:rsidR="00763A4A">
        <w:rPr>
          <w:sz w:val="22"/>
          <w:szCs w:val="22"/>
        </w:rPr>
        <w:t>28</w:t>
      </w:r>
      <w:r w:rsidR="00E7693C">
        <w:rPr>
          <w:sz w:val="22"/>
          <w:szCs w:val="22"/>
        </w:rPr>
        <w:t>–</w:t>
      </w:r>
      <w:r w:rsidR="00763A4A">
        <w:rPr>
          <w:sz w:val="22"/>
          <w:szCs w:val="22"/>
        </w:rPr>
        <w:t>29</w:t>
      </w:r>
    </w:p>
    <w:p w14:paraId="7DDC31C5" w14:textId="6EEB7CC6" w:rsidR="00A53300" w:rsidRDefault="00A53300" w:rsidP="00A53300">
      <w:pPr>
        <w:rPr>
          <w:sz w:val="22"/>
          <w:szCs w:val="22"/>
        </w:rPr>
      </w:pPr>
      <w:r>
        <w:rPr>
          <w:sz w:val="22"/>
          <w:szCs w:val="22"/>
        </w:rPr>
        <w:t>Learning Objective: 1.</w:t>
      </w:r>
      <w:r w:rsidR="00251EB1">
        <w:rPr>
          <w:sz w:val="22"/>
          <w:szCs w:val="22"/>
        </w:rPr>
        <w:t>9</w:t>
      </w:r>
    </w:p>
    <w:p w14:paraId="036E5578" w14:textId="77777777" w:rsidR="00A53300" w:rsidRPr="00A70697" w:rsidRDefault="00A53300" w:rsidP="00A53300">
      <w:pPr>
        <w:rPr>
          <w:sz w:val="22"/>
          <w:szCs w:val="22"/>
        </w:rPr>
      </w:pPr>
      <w:r w:rsidRPr="00A70697">
        <w:rPr>
          <w:sz w:val="22"/>
          <w:szCs w:val="22"/>
        </w:rPr>
        <w:t>Bloom</w:t>
      </w:r>
      <w:r>
        <w:rPr>
          <w:sz w:val="22"/>
          <w:szCs w:val="22"/>
        </w:rPr>
        <w:t>’</w:t>
      </w:r>
      <w:r w:rsidRPr="00A70697">
        <w:rPr>
          <w:sz w:val="22"/>
          <w:szCs w:val="22"/>
        </w:rPr>
        <w:t>s Taxonomy Level: Apply</w:t>
      </w:r>
    </w:p>
    <w:p w14:paraId="3AD19CA8" w14:textId="77777777" w:rsidR="00A53300" w:rsidRPr="00A70697" w:rsidRDefault="00A53300" w:rsidP="00A53300">
      <w:pPr>
        <w:rPr>
          <w:sz w:val="22"/>
          <w:szCs w:val="22"/>
        </w:rPr>
      </w:pPr>
    </w:p>
    <w:p w14:paraId="1673BE7D" w14:textId="349F37C8" w:rsidR="00A53300" w:rsidRPr="00A70697" w:rsidRDefault="00251EB1" w:rsidP="00A53300">
      <w:pPr>
        <w:rPr>
          <w:sz w:val="22"/>
          <w:szCs w:val="22"/>
        </w:rPr>
      </w:pPr>
      <w:r>
        <w:rPr>
          <w:sz w:val="22"/>
          <w:szCs w:val="22"/>
        </w:rPr>
        <w:t xml:space="preserve">121. </w:t>
      </w:r>
      <w:r w:rsidR="00A53300" w:rsidRPr="00A70697">
        <w:rPr>
          <w:sz w:val="22"/>
          <w:szCs w:val="22"/>
        </w:rPr>
        <w:t>Why is emerging adulthood considered to be a phenomenon of developed countries rather than developing countries?</w:t>
      </w:r>
    </w:p>
    <w:p w14:paraId="715F72A3" w14:textId="77777777" w:rsidR="00A53300" w:rsidRPr="00A70697" w:rsidRDefault="00A53300" w:rsidP="00A53300">
      <w:pPr>
        <w:rPr>
          <w:b/>
          <w:sz w:val="22"/>
          <w:szCs w:val="22"/>
        </w:rPr>
      </w:pPr>
      <w:r w:rsidRPr="00A70697">
        <w:rPr>
          <w:b/>
          <w:sz w:val="22"/>
          <w:szCs w:val="22"/>
        </w:rPr>
        <w:t>Answer: Emerging adulthood is the stage between adolescence and young adulthood. Usually, the person is still dependent on their parents financially because they are pursuing an education, but they are less dependent than they were earlier</w:t>
      </w:r>
      <w:r>
        <w:rPr>
          <w:b/>
          <w:sz w:val="22"/>
          <w:szCs w:val="22"/>
        </w:rPr>
        <w:t>,</w:t>
      </w:r>
      <w:r w:rsidRPr="00A70697">
        <w:rPr>
          <w:b/>
          <w:sz w:val="22"/>
          <w:szCs w:val="22"/>
        </w:rPr>
        <w:t xml:space="preserve"> in the sense that they make more independent decisions. They have not yet taken on many of the roles of adulthood such as starting a career, getting married</w:t>
      </w:r>
      <w:r>
        <w:rPr>
          <w:b/>
          <w:sz w:val="22"/>
          <w:szCs w:val="22"/>
        </w:rPr>
        <w:t>,</w:t>
      </w:r>
      <w:r w:rsidRPr="00A70697">
        <w:rPr>
          <w:b/>
          <w:sz w:val="22"/>
          <w:szCs w:val="22"/>
        </w:rPr>
        <w:t xml:space="preserve"> or having a child because all of these milestones happen later today than they did in previous generations. In developing countries, emerging adulthood is less likely to exist because education usually ends by adolescence and marriage and childbearing happens in the late teens or early twenties.</w:t>
      </w:r>
    </w:p>
    <w:p w14:paraId="75BDBE03" w14:textId="5B2BCA80" w:rsidR="00A53300" w:rsidRPr="001923FA" w:rsidRDefault="00A53300" w:rsidP="00A53300">
      <w:pPr>
        <w:rPr>
          <w:sz w:val="22"/>
          <w:szCs w:val="22"/>
        </w:rPr>
      </w:pPr>
      <w:r w:rsidRPr="001923FA">
        <w:rPr>
          <w:sz w:val="22"/>
          <w:szCs w:val="22"/>
        </w:rPr>
        <w:t xml:space="preserve">Page: </w:t>
      </w:r>
      <w:r w:rsidR="00671633">
        <w:rPr>
          <w:sz w:val="22"/>
          <w:szCs w:val="22"/>
        </w:rPr>
        <w:t>32</w:t>
      </w:r>
    </w:p>
    <w:p w14:paraId="0B2F8163" w14:textId="77777777" w:rsidR="00A53300" w:rsidRDefault="00A53300" w:rsidP="00A53300">
      <w:pPr>
        <w:rPr>
          <w:sz w:val="22"/>
          <w:szCs w:val="22"/>
        </w:rPr>
      </w:pPr>
      <w:r>
        <w:rPr>
          <w:sz w:val="22"/>
          <w:szCs w:val="22"/>
        </w:rPr>
        <w:t>Learning Objective: 1.11</w:t>
      </w:r>
    </w:p>
    <w:p w14:paraId="38837607" w14:textId="77777777" w:rsidR="00A53300" w:rsidRPr="00A70697" w:rsidRDefault="00A53300" w:rsidP="00A53300">
      <w:pPr>
        <w:rPr>
          <w:sz w:val="22"/>
          <w:szCs w:val="22"/>
        </w:rPr>
      </w:pPr>
      <w:r w:rsidRPr="00A70697">
        <w:rPr>
          <w:sz w:val="22"/>
          <w:szCs w:val="22"/>
        </w:rPr>
        <w:t>Bloom</w:t>
      </w:r>
      <w:r>
        <w:rPr>
          <w:sz w:val="22"/>
          <w:szCs w:val="22"/>
        </w:rPr>
        <w:t>’</w:t>
      </w:r>
      <w:r w:rsidRPr="00A70697">
        <w:rPr>
          <w:sz w:val="22"/>
          <w:szCs w:val="22"/>
        </w:rPr>
        <w:t>s Taxonomy Level: Apply</w:t>
      </w:r>
    </w:p>
    <w:p w14:paraId="2653B3D3" w14:textId="77777777" w:rsidR="00A53300" w:rsidRPr="00A70697" w:rsidRDefault="00A53300" w:rsidP="00A53300">
      <w:pPr>
        <w:rPr>
          <w:sz w:val="22"/>
          <w:szCs w:val="22"/>
        </w:rPr>
      </w:pPr>
    </w:p>
    <w:p w14:paraId="742671DA" w14:textId="7F17252F" w:rsidR="00A53300" w:rsidRPr="00A70697" w:rsidRDefault="00251EB1" w:rsidP="00A53300">
      <w:pPr>
        <w:rPr>
          <w:sz w:val="22"/>
          <w:szCs w:val="22"/>
        </w:rPr>
      </w:pPr>
      <w:r>
        <w:rPr>
          <w:sz w:val="22"/>
          <w:szCs w:val="22"/>
        </w:rPr>
        <w:t>122.</w:t>
      </w:r>
      <w:r w:rsidR="000F5310">
        <w:rPr>
          <w:sz w:val="22"/>
          <w:szCs w:val="22"/>
        </w:rPr>
        <w:t xml:space="preserve"> </w:t>
      </w:r>
      <w:r w:rsidR="00A53300" w:rsidRPr="00A70697">
        <w:rPr>
          <w:sz w:val="22"/>
          <w:szCs w:val="22"/>
        </w:rPr>
        <w:t>Why would you expect the textbook author, Arnett, to use Bronfenbrenner</w:t>
      </w:r>
      <w:r w:rsidR="00A53300">
        <w:rPr>
          <w:sz w:val="22"/>
          <w:szCs w:val="22"/>
        </w:rPr>
        <w:t>’</w:t>
      </w:r>
      <w:r w:rsidR="00A53300" w:rsidRPr="00A70697">
        <w:rPr>
          <w:sz w:val="22"/>
          <w:szCs w:val="22"/>
        </w:rPr>
        <w:t>s model as a frame for his book more than Freud</w:t>
      </w:r>
      <w:r w:rsidR="00A53300">
        <w:rPr>
          <w:sz w:val="22"/>
          <w:szCs w:val="22"/>
        </w:rPr>
        <w:t>’</w:t>
      </w:r>
      <w:r w:rsidR="00A53300" w:rsidRPr="00A70697">
        <w:rPr>
          <w:sz w:val="22"/>
          <w:szCs w:val="22"/>
        </w:rPr>
        <w:t>s theory?</w:t>
      </w:r>
    </w:p>
    <w:p w14:paraId="01EAADFD" w14:textId="77777777" w:rsidR="00A53300" w:rsidRPr="00A70697" w:rsidRDefault="00A53300" w:rsidP="00A53300">
      <w:pPr>
        <w:rPr>
          <w:b/>
          <w:sz w:val="22"/>
          <w:szCs w:val="22"/>
        </w:rPr>
      </w:pPr>
      <w:r w:rsidRPr="00A70697">
        <w:rPr>
          <w:b/>
          <w:sz w:val="22"/>
          <w:szCs w:val="22"/>
        </w:rPr>
        <w:t>Answer: Bronfenbrenner</w:t>
      </w:r>
      <w:r>
        <w:rPr>
          <w:b/>
          <w:sz w:val="22"/>
          <w:szCs w:val="22"/>
        </w:rPr>
        <w:t>’</w:t>
      </w:r>
      <w:r w:rsidRPr="00A70697">
        <w:rPr>
          <w:b/>
          <w:sz w:val="22"/>
          <w:szCs w:val="22"/>
        </w:rPr>
        <w:t>s ecological theory emphasizes the need to look at how various aspects of the environment shape human development. Unlike Freud, he highlights the importance of culture as well as emphasizing that children actively shape their environments.</w:t>
      </w:r>
    </w:p>
    <w:p w14:paraId="232164B4" w14:textId="35FA6E1E" w:rsidR="00A53300" w:rsidRPr="001923FA" w:rsidRDefault="00A53300" w:rsidP="00A53300">
      <w:pPr>
        <w:rPr>
          <w:sz w:val="22"/>
          <w:szCs w:val="22"/>
        </w:rPr>
      </w:pPr>
      <w:r w:rsidRPr="001923FA">
        <w:rPr>
          <w:sz w:val="22"/>
          <w:szCs w:val="22"/>
        </w:rPr>
        <w:t xml:space="preserve">Page: </w:t>
      </w:r>
      <w:r w:rsidR="00EF273D">
        <w:rPr>
          <w:sz w:val="22"/>
          <w:szCs w:val="22"/>
        </w:rPr>
        <w:t>28</w:t>
      </w:r>
      <w:r w:rsidR="00E7693C">
        <w:rPr>
          <w:sz w:val="22"/>
          <w:szCs w:val="22"/>
        </w:rPr>
        <w:t>–</w:t>
      </w:r>
      <w:r w:rsidR="00EF273D">
        <w:rPr>
          <w:sz w:val="22"/>
          <w:szCs w:val="22"/>
        </w:rPr>
        <w:t>29</w:t>
      </w:r>
    </w:p>
    <w:p w14:paraId="53212429" w14:textId="7DDC6EB2" w:rsidR="00A53300" w:rsidRDefault="00A53300" w:rsidP="00A53300">
      <w:pPr>
        <w:rPr>
          <w:sz w:val="22"/>
          <w:szCs w:val="22"/>
        </w:rPr>
      </w:pPr>
      <w:r>
        <w:rPr>
          <w:sz w:val="22"/>
          <w:szCs w:val="22"/>
        </w:rPr>
        <w:t>Learning Objective: 1.</w:t>
      </w:r>
      <w:r w:rsidR="00251EB1">
        <w:rPr>
          <w:sz w:val="22"/>
          <w:szCs w:val="22"/>
        </w:rPr>
        <w:t>9</w:t>
      </w:r>
    </w:p>
    <w:p w14:paraId="39751069" w14:textId="77777777" w:rsidR="00A53300" w:rsidRPr="004470A4" w:rsidRDefault="00A53300" w:rsidP="00A53300">
      <w:pPr>
        <w:rPr>
          <w:sz w:val="22"/>
        </w:rPr>
      </w:pPr>
      <w:r w:rsidRPr="004470A4">
        <w:rPr>
          <w:sz w:val="22"/>
        </w:rPr>
        <w:t>Bloom’s Taxonomy Level: Apply</w:t>
      </w:r>
    </w:p>
    <w:p w14:paraId="5B036BFA" w14:textId="77777777" w:rsidR="00A53300" w:rsidRPr="00887105" w:rsidRDefault="00A53300" w:rsidP="00A53300">
      <w:pPr>
        <w:rPr>
          <w:sz w:val="22"/>
          <w:szCs w:val="22"/>
        </w:rPr>
      </w:pPr>
    </w:p>
    <w:p w14:paraId="2D523BE0" w14:textId="77777777" w:rsidR="00A53300" w:rsidRDefault="00A53300" w:rsidP="00A53300">
      <w:pPr>
        <w:pStyle w:val="Heading3"/>
      </w:pPr>
      <w:bookmarkStart w:id="13" w:name="_Toc311454120"/>
      <w:r>
        <w:t>Essay Questions</w:t>
      </w:r>
      <w:bookmarkEnd w:id="13"/>
    </w:p>
    <w:p w14:paraId="3BE642F4" w14:textId="77777777" w:rsidR="00251EB1" w:rsidRDefault="00251EB1" w:rsidP="00A53300">
      <w:pPr>
        <w:rPr>
          <w:sz w:val="22"/>
          <w:szCs w:val="22"/>
        </w:rPr>
      </w:pPr>
    </w:p>
    <w:p w14:paraId="125E0AD4" w14:textId="77777777" w:rsidR="006918B9" w:rsidRDefault="00251EB1" w:rsidP="00A53300">
      <w:pPr>
        <w:rPr>
          <w:sz w:val="22"/>
          <w:szCs w:val="22"/>
        </w:rPr>
      </w:pPr>
      <w:r>
        <w:rPr>
          <w:sz w:val="22"/>
          <w:szCs w:val="22"/>
        </w:rPr>
        <w:t xml:space="preserve">123. Compare and contrast Freud’s theory of psychosexual development with Erikson’s theory of psychosocial development. Make sure to describe at least three similarities and two differences. </w:t>
      </w:r>
      <w:r>
        <w:rPr>
          <w:sz w:val="22"/>
          <w:szCs w:val="22"/>
        </w:rPr>
        <w:lastRenderedPageBreak/>
        <w:t>Finally state which theory you personally believe is more relevant to explaining development and why,</w:t>
      </w:r>
    </w:p>
    <w:p w14:paraId="146CCA37" w14:textId="1D16E50E" w:rsidR="00251EB1" w:rsidRDefault="00251EB1" w:rsidP="00A53300">
      <w:pPr>
        <w:rPr>
          <w:b/>
          <w:sz w:val="22"/>
          <w:szCs w:val="22"/>
        </w:rPr>
      </w:pPr>
      <w:r>
        <w:rPr>
          <w:b/>
          <w:sz w:val="22"/>
          <w:szCs w:val="22"/>
        </w:rPr>
        <w:t>Answers will vary:</w:t>
      </w:r>
    </w:p>
    <w:p w14:paraId="2C9658ED" w14:textId="77777777" w:rsidR="00251EB1" w:rsidRDefault="00251EB1" w:rsidP="00A53300">
      <w:pPr>
        <w:rPr>
          <w:b/>
          <w:sz w:val="22"/>
          <w:szCs w:val="22"/>
        </w:rPr>
      </w:pPr>
      <w:r>
        <w:rPr>
          <w:b/>
          <w:sz w:val="22"/>
          <w:szCs w:val="22"/>
        </w:rPr>
        <w:t>Similarities: 1) they’re both stage theories, 2) they both believe a conflict is experienced at each stage, 3) they both believe the experience of earlier stages can affect adulthood, 4) they’re both within the psychodynamic perspective.</w:t>
      </w:r>
    </w:p>
    <w:p w14:paraId="62F32995" w14:textId="77777777" w:rsidR="006918B9" w:rsidRDefault="00251EB1" w:rsidP="00A53300">
      <w:pPr>
        <w:rPr>
          <w:b/>
          <w:sz w:val="22"/>
          <w:szCs w:val="22"/>
        </w:rPr>
      </w:pPr>
      <w:r>
        <w:rPr>
          <w:b/>
          <w:sz w:val="22"/>
          <w:szCs w:val="22"/>
        </w:rPr>
        <w:t>Differences: 1) Freud’s theory believes the driving force is unconscious sexual conflict whereas Erikson’s theory believes social conflict is the driving force, 2) Erikson’s theory covers the entire lifespan, whereas Freud’s theory</w:t>
      </w:r>
      <w:r w:rsidR="00E47871">
        <w:rPr>
          <w:b/>
          <w:sz w:val="22"/>
          <w:szCs w:val="22"/>
        </w:rPr>
        <w:t xml:space="preserve"> ends at adolescence.</w:t>
      </w:r>
    </w:p>
    <w:p w14:paraId="308D9D9D" w14:textId="635F3A0E" w:rsidR="007A4D36" w:rsidRPr="001923FA" w:rsidRDefault="007A4D36" w:rsidP="007A4D36">
      <w:pPr>
        <w:rPr>
          <w:sz w:val="22"/>
          <w:szCs w:val="22"/>
        </w:rPr>
      </w:pPr>
      <w:r w:rsidRPr="001923FA">
        <w:rPr>
          <w:sz w:val="22"/>
          <w:szCs w:val="22"/>
        </w:rPr>
        <w:t xml:space="preserve">Page: </w:t>
      </w:r>
      <w:r>
        <w:rPr>
          <w:sz w:val="22"/>
          <w:szCs w:val="22"/>
        </w:rPr>
        <w:t>18</w:t>
      </w:r>
      <w:r w:rsidR="00BE7A83">
        <w:rPr>
          <w:sz w:val="22"/>
          <w:szCs w:val="22"/>
        </w:rPr>
        <w:t>–</w:t>
      </w:r>
      <w:r>
        <w:rPr>
          <w:sz w:val="22"/>
          <w:szCs w:val="22"/>
        </w:rPr>
        <w:t>21</w:t>
      </w:r>
    </w:p>
    <w:p w14:paraId="43E459EA" w14:textId="77777777" w:rsidR="007A4D36" w:rsidRDefault="007A4D36" w:rsidP="007A4D36">
      <w:pPr>
        <w:rPr>
          <w:sz w:val="22"/>
          <w:szCs w:val="22"/>
        </w:rPr>
      </w:pPr>
      <w:r>
        <w:rPr>
          <w:sz w:val="22"/>
          <w:szCs w:val="22"/>
        </w:rPr>
        <w:t>Learning Objective: 1.5</w:t>
      </w:r>
    </w:p>
    <w:p w14:paraId="2A5A4398" w14:textId="77777777" w:rsidR="007A4D36" w:rsidRPr="004470A4" w:rsidRDefault="007A4D36" w:rsidP="007A4D36">
      <w:pPr>
        <w:rPr>
          <w:sz w:val="22"/>
        </w:rPr>
      </w:pPr>
      <w:r w:rsidRPr="004470A4">
        <w:rPr>
          <w:sz w:val="22"/>
        </w:rPr>
        <w:t>Bloom’</w:t>
      </w:r>
      <w:r w:rsidR="000936AA" w:rsidRPr="004470A4">
        <w:rPr>
          <w:sz w:val="22"/>
        </w:rPr>
        <w:t>s Taxonomy Level: Understand</w:t>
      </w:r>
    </w:p>
    <w:p w14:paraId="63DFF309" w14:textId="77777777" w:rsidR="00A53300" w:rsidRPr="004470A4" w:rsidRDefault="00A53300" w:rsidP="00A53300">
      <w:pPr>
        <w:spacing w:before="13600"/>
        <w:rPr>
          <w:sz w:val="22"/>
        </w:rPr>
        <w:sectPr w:rsidR="00A53300" w:rsidRPr="004470A4">
          <w:headerReference w:type="default" r:id="rId11"/>
          <w:type w:val="continuous"/>
          <w:pgSz w:w="12240" w:h="15840"/>
          <w:pgMar w:top="1440" w:right="1800" w:bottom="1440" w:left="1800" w:header="720" w:footer="720" w:gutter="0"/>
          <w:cols w:space="720"/>
          <w:docGrid w:linePitch="360"/>
        </w:sectPr>
      </w:pPr>
    </w:p>
    <w:p w14:paraId="217B91CA" w14:textId="77777777" w:rsidR="00A53300" w:rsidRDefault="001E27D9" w:rsidP="00A53300">
      <w:pPr>
        <w:spacing w:before="13600"/>
      </w:pPr>
      <w:r>
        <w:lastRenderedPageBreak/>
        <w:pict w14:anchorId="1D9BCA4E">
          <v:shape id="_x0000_s1049" type="#_x0000_t202" style="position:absolute;margin-left:-45pt;margin-top:54pt;width:522.7pt;height:558pt;z-index:251666432;mso-wrap-edited:f" wrapcoords="-112 0 -112 21600 21712 21600 21712 0 -112 0" filled="f" stroked="f">
            <v:textbox style="mso-next-textbox:#_x0000_s1049">
              <w:txbxContent>
                <w:tbl>
                  <w:tblPr>
                    <w:tblW w:w="10582" w:type="dxa"/>
                    <w:tblLook w:val="00A0" w:firstRow="1" w:lastRow="0" w:firstColumn="1" w:lastColumn="0" w:noHBand="0" w:noVBand="0"/>
                  </w:tblPr>
                  <w:tblGrid>
                    <w:gridCol w:w="2385"/>
                    <w:gridCol w:w="2050"/>
                    <w:gridCol w:w="2045"/>
                    <w:gridCol w:w="2054"/>
                    <w:gridCol w:w="2048"/>
                  </w:tblGrid>
                  <w:tr w:rsidR="00B35433" w14:paraId="3667AC29" w14:textId="77777777">
                    <w:trPr>
                      <w:trHeight w:val="275"/>
                    </w:trPr>
                    <w:tc>
                      <w:tcPr>
                        <w:tcW w:w="2385" w:type="dxa"/>
                        <w:tcBorders>
                          <w:top w:val="single" w:sz="4" w:space="0" w:color="808080"/>
                          <w:left w:val="single" w:sz="4" w:space="0" w:color="808080"/>
                          <w:bottom w:val="single" w:sz="4" w:space="0" w:color="808080"/>
                          <w:right w:val="single" w:sz="4" w:space="0" w:color="808080"/>
                        </w:tcBorders>
                        <w:shd w:val="clear" w:color="auto" w:fill="auto"/>
                      </w:tcPr>
                      <w:p w14:paraId="2AABC01E" w14:textId="77777777" w:rsidR="00B35433" w:rsidRPr="004470A4" w:rsidRDefault="00B35433" w:rsidP="00A53300">
                        <w:pPr>
                          <w:keepNext/>
                          <w:keepLines/>
                          <w:tabs>
                            <w:tab w:val="center" w:pos="4320"/>
                            <w:tab w:val="right" w:pos="8640"/>
                          </w:tabs>
                          <w:spacing w:before="200"/>
                          <w:outlineLvl w:val="5"/>
                          <w:rPr>
                            <w:b/>
                            <w:sz w:val="22"/>
                          </w:rPr>
                        </w:pPr>
                        <w:r w:rsidRPr="004470A4">
                          <w:rPr>
                            <w:b/>
                            <w:sz w:val="22"/>
                          </w:rPr>
                          <w:t>Learning Objective</w:t>
                        </w: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19F61212" w14:textId="77777777" w:rsidR="00B35433" w:rsidRPr="004470A4" w:rsidRDefault="00B35433" w:rsidP="00A53300">
                        <w:pPr>
                          <w:tabs>
                            <w:tab w:val="center" w:pos="4320"/>
                            <w:tab w:val="right" w:pos="8640"/>
                          </w:tabs>
                          <w:spacing w:before="20" w:after="20"/>
                          <w:rPr>
                            <w:b/>
                            <w:sz w:val="22"/>
                          </w:rPr>
                        </w:pP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102007D8" w14:textId="77777777" w:rsidR="00B35433" w:rsidRPr="004470A4" w:rsidRDefault="00B35433" w:rsidP="00A53300">
                        <w:pPr>
                          <w:keepNext/>
                          <w:keepLines/>
                          <w:tabs>
                            <w:tab w:val="center" w:pos="4320"/>
                            <w:tab w:val="right" w:pos="8640"/>
                          </w:tabs>
                          <w:spacing w:before="200"/>
                          <w:outlineLvl w:val="5"/>
                          <w:rPr>
                            <w:b/>
                            <w:sz w:val="22"/>
                          </w:rPr>
                        </w:pPr>
                        <w:r w:rsidRPr="004470A4">
                          <w:rPr>
                            <w:b/>
                            <w:sz w:val="22"/>
                          </w:rPr>
                          <w:t>Remember</w:t>
                        </w: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37D9B200" w14:textId="77777777" w:rsidR="00B35433" w:rsidRPr="004470A4" w:rsidRDefault="00B35433" w:rsidP="00A53300">
                        <w:pPr>
                          <w:keepNext/>
                          <w:keepLines/>
                          <w:tabs>
                            <w:tab w:val="center" w:pos="4320"/>
                            <w:tab w:val="right" w:pos="8640"/>
                          </w:tabs>
                          <w:spacing w:before="200"/>
                          <w:outlineLvl w:val="5"/>
                          <w:rPr>
                            <w:b/>
                            <w:sz w:val="22"/>
                          </w:rPr>
                        </w:pPr>
                        <w:r w:rsidRPr="004470A4">
                          <w:rPr>
                            <w:b/>
                            <w:sz w:val="22"/>
                          </w:rPr>
                          <w:t>Understand</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358E7D3F" w14:textId="77777777" w:rsidR="00B35433" w:rsidRPr="004470A4" w:rsidRDefault="00B35433" w:rsidP="00A53300">
                        <w:pPr>
                          <w:keepNext/>
                          <w:keepLines/>
                          <w:tabs>
                            <w:tab w:val="center" w:pos="4320"/>
                            <w:tab w:val="right" w:pos="8640"/>
                          </w:tabs>
                          <w:spacing w:before="200"/>
                          <w:outlineLvl w:val="5"/>
                          <w:rPr>
                            <w:b/>
                            <w:sz w:val="22"/>
                          </w:rPr>
                        </w:pPr>
                        <w:r w:rsidRPr="004470A4">
                          <w:rPr>
                            <w:b/>
                            <w:sz w:val="22"/>
                          </w:rPr>
                          <w:t>Apply</w:t>
                        </w:r>
                      </w:p>
                    </w:tc>
                  </w:tr>
                  <w:tr w:rsidR="00B35433" w14:paraId="4672A5A0" w14:textId="77777777">
                    <w:trPr>
                      <w:trHeight w:val="375"/>
                    </w:trPr>
                    <w:tc>
                      <w:tcPr>
                        <w:tcW w:w="2385" w:type="dxa"/>
                        <w:vMerge w:val="restart"/>
                        <w:tcBorders>
                          <w:top w:val="single" w:sz="4" w:space="0" w:color="808080"/>
                          <w:left w:val="single" w:sz="4" w:space="0" w:color="808080"/>
                          <w:bottom w:val="single" w:sz="4" w:space="0" w:color="808080"/>
                          <w:right w:val="single" w:sz="4" w:space="0" w:color="808080"/>
                        </w:tcBorders>
                        <w:shd w:val="clear" w:color="auto" w:fill="auto"/>
                      </w:tcPr>
                      <w:p w14:paraId="4244654E" w14:textId="77777777" w:rsidR="00B35433" w:rsidRPr="004470A4" w:rsidRDefault="00B35433" w:rsidP="00A53300">
                        <w:pPr>
                          <w:tabs>
                            <w:tab w:val="center" w:pos="4320"/>
                            <w:tab w:val="right" w:pos="8640"/>
                          </w:tabs>
                          <w:rPr>
                            <w:b/>
                            <w:caps/>
                            <w:sz w:val="22"/>
                          </w:rPr>
                        </w:pPr>
                        <w:r w:rsidRPr="004470A4">
                          <w:rPr>
                            <w:b/>
                            <w:sz w:val="22"/>
                          </w:rPr>
                          <w:t>Learning Objective 1.12</w:t>
                        </w: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54EF34F4" w14:textId="77777777" w:rsidR="00B35433" w:rsidRPr="004470A4" w:rsidRDefault="00B35433" w:rsidP="00A53300">
                        <w:pPr>
                          <w:tabs>
                            <w:tab w:val="center" w:pos="4320"/>
                            <w:tab w:val="right" w:pos="8640"/>
                          </w:tabs>
                          <w:rPr>
                            <w:sz w:val="22"/>
                          </w:rPr>
                        </w:pPr>
                        <w:r w:rsidRPr="004470A4">
                          <w:rPr>
                            <w:sz w:val="22"/>
                          </w:rPr>
                          <w:t>Multiple Choice</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77CF69C0" w14:textId="4802D489" w:rsidR="00B35433" w:rsidRPr="004470A4" w:rsidRDefault="00B35433" w:rsidP="00A53300">
                        <w:pPr>
                          <w:tabs>
                            <w:tab w:val="center" w:pos="4320"/>
                            <w:tab w:val="right" w:pos="8640"/>
                          </w:tabs>
                          <w:rPr>
                            <w:sz w:val="22"/>
                          </w:rPr>
                        </w:pPr>
                        <w:r w:rsidRPr="004470A4">
                          <w:rPr>
                            <w:sz w:val="22"/>
                          </w:rPr>
                          <w:t xml:space="preserve">1, 2, 3, 5, 6, 8, 9, 15, 21, 22, 23, 24, 25, 27, 28, 29, 30 </w:t>
                        </w: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6B18E747" w14:textId="3D66BEAE" w:rsidR="00B35433" w:rsidRPr="004470A4" w:rsidRDefault="00B35433" w:rsidP="00A53300">
                        <w:pPr>
                          <w:tabs>
                            <w:tab w:val="center" w:pos="4320"/>
                            <w:tab w:val="right" w:pos="8640"/>
                          </w:tabs>
                          <w:rPr>
                            <w:sz w:val="22"/>
                          </w:rPr>
                        </w:pPr>
                        <w:r w:rsidRPr="004470A4">
                          <w:rPr>
                            <w:sz w:val="22"/>
                          </w:rPr>
                          <w:t>10, 11, 12, 14, 16, 18, 19, 20</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356D8ACD" w14:textId="39B428D5" w:rsidR="00B35433" w:rsidRPr="004470A4" w:rsidRDefault="00B35433" w:rsidP="00A53300">
                        <w:pPr>
                          <w:tabs>
                            <w:tab w:val="center" w:pos="4320"/>
                            <w:tab w:val="right" w:pos="8640"/>
                          </w:tabs>
                          <w:rPr>
                            <w:sz w:val="22"/>
                          </w:rPr>
                        </w:pPr>
                        <w:r w:rsidRPr="004470A4">
                          <w:rPr>
                            <w:sz w:val="22"/>
                          </w:rPr>
                          <w:t xml:space="preserve">4, 7, 13, 17, 26 </w:t>
                        </w:r>
                      </w:p>
                    </w:tc>
                  </w:tr>
                  <w:tr w:rsidR="00B35433" w14:paraId="713485C8" w14:textId="77777777">
                    <w:trPr>
                      <w:trHeight w:val="275"/>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3748CC15" w14:textId="77777777" w:rsidR="00B35433" w:rsidRPr="004470A4" w:rsidRDefault="00B35433" w:rsidP="00A53300">
                        <w:pPr>
                          <w:tabs>
                            <w:tab w:val="center" w:pos="4320"/>
                            <w:tab w:val="right" w:pos="8640"/>
                          </w:tabs>
                          <w:spacing w:before="20" w:after="20"/>
                          <w:rPr>
                            <w:b/>
                            <w:sz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7ECA1D1D" w14:textId="77777777" w:rsidR="00B35433" w:rsidRPr="004470A4" w:rsidRDefault="00B35433" w:rsidP="00A53300">
                        <w:pPr>
                          <w:tabs>
                            <w:tab w:val="center" w:pos="4320"/>
                            <w:tab w:val="right" w:pos="8640"/>
                          </w:tabs>
                          <w:rPr>
                            <w:sz w:val="22"/>
                          </w:rPr>
                        </w:pPr>
                        <w:r w:rsidRPr="004470A4">
                          <w:rPr>
                            <w:sz w:val="22"/>
                          </w:rPr>
                          <w:t>Short Answer</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2ACBD96C" w14:textId="77777777" w:rsidR="00B35433" w:rsidRPr="004470A4" w:rsidRDefault="00B35433" w:rsidP="00A53300">
                        <w:pPr>
                          <w:tabs>
                            <w:tab w:val="center" w:pos="4320"/>
                            <w:tab w:val="right" w:pos="8640"/>
                          </w:tabs>
                          <w:spacing w:before="20" w:after="20"/>
                          <w:rPr>
                            <w:sz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6960CFAF" w14:textId="77777777" w:rsidR="00B35433" w:rsidRPr="004470A4" w:rsidRDefault="00B35433" w:rsidP="00A53300">
                        <w:pPr>
                          <w:tabs>
                            <w:tab w:val="center" w:pos="4320"/>
                            <w:tab w:val="right" w:pos="8640"/>
                          </w:tabs>
                          <w:spacing w:before="20" w:after="20"/>
                          <w:rPr>
                            <w:sz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420C6968" w14:textId="77777777" w:rsidR="00B35433" w:rsidRPr="004470A4" w:rsidRDefault="00B35433" w:rsidP="00A53300">
                        <w:pPr>
                          <w:tabs>
                            <w:tab w:val="center" w:pos="4320"/>
                            <w:tab w:val="right" w:pos="8640"/>
                          </w:tabs>
                          <w:spacing w:before="20" w:after="20"/>
                          <w:rPr>
                            <w:sz w:val="22"/>
                          </w:rPr>
                        </w:pPr>
                      </w:p>
                    </w:tc>
                  </w:tr>
                  <w:tr w:rsidR="00B35433" w14:paraId="2B451D31" w14:textId="77777777">
                    <w:trPr>
                      <w:trHeight w:val="275"/>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06FD430B" w14:textId="77777777" w:rsidR="00B35433" w:rsidRPr="004470A4" w:rsidRDefault="00B35433" w:rsidP="00A53300">
                        <w:pPr>
                          <w:tabs>
                            <w:tab w:val="center" w:pos="4320"/>
                            <w:tab w:val="right" w:pos="8640"/>
                          </w:tabs>
                          <w:spacing w:before="20" w:after="20"/>
                          <w:rPr>
                            <w:b/>
                            <w:sz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3D01BA5D" w14:textId="77777777" w:rsidR="00B35433" w:rsidRPr="004470A4" w:rsidRDefault="00B35433" w:rsidP="00A53300">
                        <w:pPr>
                          <w:tabs>
                            <w:tab w:val="center" w:pos="4320"/>
                            <w:tab w:val="right" w:pos="8640"/>
                          </w:tabs>
                          <w:rPr>
                            <w:sz w:val="22"/>
                          </w:rPr>
                        </w:pPr>
                        <w:r w:rsidRPr="004470A4">
                          <w:rPr>
                            <w:sz w:val="22"/>
                          </w:rPr>
                          <w:t>Essay</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06575290" w14:textId="77777777" w:rsidR="00B35433" w:rsidRPr="004470A4" w:rsidRDefault="00B35433" w:rsidP="00A53300">
                        <w:pPr>
                          <w:tabs>
                            <w:tab w:val="center" w:pos="4320"/>
                            <w:tab w:val="right" w:pos="8640"/>
                          </w:tabs>
                          <w:spacing w:before="20" w:after="20"/>
                          <w:rPr>
                            <w:sz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5F070A72" w14:textId="77777777" w:rsidR="00B35433" w:rsidRPr="004470A4" w:rsidRDefault="00B35433" w:rsidP="00A53300">
                        <w:pPr>
                          <w:tabs>
                            <w:tab w:val="center" w:pos="4320"/>
                            <w:tab w:val="right" w:pos="8640"/>
                          </w:tabs>
                          <w:spacing w:before="20" w:after="20"/>
                          <w:rPr>
                            <w:sz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2C2890BB" w14:textId="77777777" w:rsidR="00B35433" w:rsidRPr="004470A4" w:rsidRDefault="00B35433" w:rsidP="00A53300">
                        <w:pPr>
                          <w:tabs>
                            <w:tab w:val="center" w:pos="4320"/>
                            <w:tab w:val="right" w:pos="8640"/>
                          </w:tabs>
                          <w:spacing w:before="20" w:after="20"/>
                          <w:rPr>
                            <w:sz w:val="22"/>
                          </w:rPr>
                        </w:pPr>
                      </w:p>
                    </w:tc>
                  </w:tr>
                  <w:tr w:rsidR="00B35433" w14:paraId="7A296C46" w14:textId="77777777">
                    <w:trPr>
                      <w:trHeight w:val="332"/>
                    </w:trPr>
                    <w:tc>
                      <w:tcPr>
                        <w:tcW w:w="2385" w:type="dxa"/>
                        <w:vMerge w:val="restart"/>
                        <w:tcBorders>
                          <w:top w:val="single" w:sz="4" w:space="0" w:color="808080"/>
                          <w:left w:val="single" w:sz="4" w:space="0" w:color="808080"/>
                          <w:bottom w:val="single" w:sz="4" w:space="0" w:color="808080"/>
                          <w:right w:val="single" w:sz="4" w:space="0" w:color="808080"/>
                        </w:tcBorders>
                        <w:shd w:val="clear" w:color="auto" w:fill="auto"/>
                      </w:tcPr>
                      <w:p w14:paraId="157DB0AD" w14:textId="77777777" w:rsidR="00B35433" w:rsidRPr="004470A4" w:rsidRDefault="00B35433" w:rsidP="00A53300">
                        <w:pPr>
                          <w:tabs>
                            <w:tab w:val="center" w:pos="4320"/>
                            <w:tab w:val="right" w:pos="8640"/>
                          </w:tabs>
                          <w:rPr>
                            <w:b/>
                            <w:sz w:val="22"/>
                          </w:rPr>
                        </w:pPr>
                        <w:r w:rsidRPr="004470A4">
                          <w:rPr>
                            <w:b/>
                            <w:sz w:val="22"/>
                          </w:rPr>
                          <w:t>Learning Objective 1.13</w:t>
                        </w: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11EFA874" w14:textId="77777777" w:rsidR="00B35433" w:rsidRPr="004470A4" w:rsidRDefault="00B35433" w:rsidP="00A53300">
                        <w:pPr>
                          <w:tabs>
                            <w:tab w:val="center" w:pos="4320"/>
                            <w:tab w:val="right" w:pos="8640"/>
                          </w:tabs>
                          <w:rPr>
                            <w:sz w:val="22"/>
                          </w:rPr>
                        </w:pPr>
                        <w:r w:rsidRPr="004470A4">
                          <w:rPr>
                            <w:sz w:val="22"/>
                          </w:rPr>
                          <w:t>Multiple Choice</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321E282F" w14:textId="4C11F962" w:rsidR="00B35433" w:rsidRPr="004470A4" w:rsidRDefault="00B35433" w:rsidP="002345AB">
                        <w:pPr>
                          <w:tabs>
                            <w:tab w:val="center" w:pos="4320"/>
                            <w:tab w:val="right" w:pos="8640"/>
                          </w:tabs>
                          <w:rPr>
                            <w:sz w:val="22"/>
                          </w:rPr>
                        </w:pPr>
                        <w:r w:rsidRPr="004470A4">
                          <w:rPr>
                            <w:sz w:val="22"/>
                          </w:rPr>
                          <w:t>31, 32, 33, 35, 36, 37, 38, 39, 40, 43, 45, 46, 47</w:t>
                        </w: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49F855D6" w14:textId="689914B1" w:rsidR="00B35433" w:rsidRPr="004470A4" w:rsidRDefault="00B35433" w:rsidP="002345AB">
                        <w:pPr>
                          <w:tabs>
                            <w:tab w:val="center" w:pos="4320"/>
                            <w:tab w:val="right" w:pos="8640"/>
                          </w:tabs>
                          <w:rPr>
                            <w:sz w:val="22"/>
                          </w:rPr>
                        </w:pPr>
                        <w:r w:rsidRPr="004470A4">
                          <w:rPr>
                            <w:sz w:val="22"/>
                          </w:rPr>
                          <w:t>42, 44</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5701C683" w14:textId="64CD9A1F" w:rsidR="00B35433" w:rsidRPr="004470A4" w:rsidRDefault="00B35433" w:rsidP="002345AB">
                        <w:pPr>
                          <w:tabs>
                            <w:tab w:val="center" w:pos="4320"/>
                            <w:tab w:val="right" w:pos="8640"/>
                          </w:tabs>
                          <w:rPr>
                            <w:sz w:val="22"/>
                          </w:rPr>
                        </w:pPr>
                        <w:r w:rsidRPr="004470A4">
                          <w:rPr>
                            <w:sz w:val="22"/>
                          </w:rPr>
                          <w:t xml:space="preserve">34, 41 </w:t>
                        </w:r>
                      </w:p>
                    </w:tc>
                  </w:tr>
                  <w:tr w:rsidR="00B35433" w14:paraId="747B75F7" w14:textId="77777777">
                    <w:trPr>
                      <w:trHeight w:val="332"/>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222BADB8" w14:textId="77777777" w:rsidR="00B35433" w:rsidRPr="004470A4" w:rsidRDefault="00B35433" w:rsidP="00A53300">
                        <w:pPr>
                          <w:tabs>
                            <w:tab w:val="center" w:pos="4320"/>
                            <w:tab w:val="right" w:pos="8640"/>
                          </w:tabs>
                          <w:spacing w:before="20" w:after="20"/>
                          <w:rPr>
                            <w:b/>
                            <w:caps/>
                            <w:sz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00B44217" w14:textId="77777777" w:rsidR="00B35433" w:rsidRPr="004470A4" w:rsidRDefault="00B35433" w:rsidP="00A53300">
                        <w:pPr>
                          <w:tabs>
                            <w:tab w:val="center" w:pos="4320"/>
                            <w:tab w:val="right" w:pos="8640"/>
                          </w:tabs>
                          <w:rPr>
                            <w:sz w:val="22"/>
                          </w:rPr>
                        </w:pPr>
                        <w:r w:rsidRPr="004470A4">
                          <w:rPr>
                            <w:sz w:val="22"/>
                          </w:rPr>
                          <w:t>Short Answer</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1E582275" w14:textId="77777777" w:rsidR="00B35433" w:rsidRPr="004470A4" w:rsidRDefault="00B35433" w:rsidP="00A53300">
                        <w:pPr>
                          <w:tabs>
                            <w:tab w:val="center" w:pos="4320"/>
                            <w:tab w:val="right" w:pos="8640"/>
                          </w:tabs>
                          <w:spacing w:before="20" w:after="20"/>
                          <w:rPr>
                            <w:sz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362E9B87" w14:textId="29BE99D6" w:rsidR="00B35433" w:rsidRPr="004470A4" w:rsidRDefault="00B35433" w:rsidP="00A53300">
                        <w:pPr>
                          <w:tabs>
                            <w:tab w:val="center" w:pos="4320"/>
                            <w:tab w:val="right" w:pos="8640"/>
                          </w:tabs>
                          <w:rPr>
                            <w:sz w:val="22"/>
                          </w:rPr>
                        </w:pPr>
                        <w:r w:rsidRPr="004470A4">
                          <w:rPr>
                            <w:sz w:val="22"/>
                          </w:rPr>
                          <w:t>115</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351151CA" w14:textId="77777777" w:rsidR="00B35433" w:rsidRPr="004470A4" w:rsidRDefault="00B35433" w:rsidP="00A53300">
                        <w:pPr>
                          <w:tabs>
                            <w:tab w:val="center" w:pos="4320"/>
                            <w:tab w:val="right" w:pos="8640"/>
                          </w:tabs>
                          <w:spacing w:before="20" w:after="20"/>
                          <w:rPr>
                            <w:sz w:val="22"/>
                          </w:rPr>
                        </w:pPr>
                      </w:p>
                    </w:tc>
                  </w:tr>
                  <w:tr w:rsidR="00B35433" w14:paraId="6EFCF34E" w14:textId="77777777">
                    <w:trPr>
                      <w:trHeight w:val="206"/>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3F697ECA" w14:textId="77777777" w:rsidR="00B35433" w:rsidRPr="004470A4" w:rsidRDefault="00B35433" w:rsidP="00A53300">
                        <w:pPr>
                          <w:tabs>
                            <w:tab w:val="center" w:pos="4320"/>
                            <w:tab w:val="right" w:pos="8640"/>
                          </w:tabs>
                          <w:spacing w:before="20" w:after="20"/>
                          <w:rPr>
                            <w:b/>
                            <w:caps/>
                            <w:sz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4D31E12D" w14:textId="77777777" w:rsidR="00B35433" w:rsidRPr="004470A4" w:rsidRDefault="00B35433" w:rsidP="00A53300">
                        <w:pPr>
                          <w:tabs>
                            <w:tab w:val="center" w:pos="4320"/>
                            <w:tab w:val="right" w:pos="8640"/>
                          </w:tabs>
                          <w:rPr>
                            <w:sz w:val="22"/>
                          </w:rPr>
                        </w:pPr>
                        <w:r w:rsidRPr="004470A4">
                          <w:rPr>
                            <w:sz w:val="22"/>
                          </w:rPr>
                          <w:t>Essay</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0D98545E" w14:textId="77777777" w:rsidR="00B35433" w:rsidRPr="004470A4" w:rsidRDefault="00B35433" w:rsidP="00A53300">
                        <w:pPr>
                          <w:tabs>
                            <w:tab w:val="center" w:pos="4320"/>
                            <w:tab w:val="right" w:pos="8640"/>
                          </w:tabs>
                          <w:spacing w:before="20" w:after="20"/>
                          <w:rPr>
                            <w:sz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27E94589" w14:textId="77777777" w:rsidR="00B35433" w:rsidRPr="004470A4" w:rsidRDefault="00B35433" w:rsidP="00A53300">
                        <w:pPr>
                          <w:tabs>
                            <w:tab w:val="center" w:pos="4320"/>
                            <w:tab w:val="right" w:pos="8640"/>
                          </w:tabs>
                          <w:spacing w:before="20" w:after="20"/>
                          <w:rPr>
                            <w:sz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3B1D52C4" w14:textId="1020787E" w:rsidR="00B35433" w:rsidRPr="004470A4" w:rsidRDefault="00B35433" w:rsidP="00A53300">
                        <w:pPr>
                          <w:tabs>
                            <w:tab w:val="center" w:pos="4320"/>
                            <w:tab w:val="right" w:pos="8640"/>
                          </w:tabs>
                          <w:rPr>
                            <w:sz w:val="22"/>
                          </w:rPr>
                        </w:pPr>
                        <w:r w:rsidRPr="004470A4">
                          <w:rPr>
                            <w:sz w:val="22"/>
                          </w:rPr>
                          <w:t>120</w:t>
                        </w:r>
                      </w:p>
                    </w:tc>
                  </w:tr>
                  <w:tr w:rsidR="00B35433" w14:paraId="7A04B3D3" w14:textId="77777777">
                    <w:trPr>
                      <w:trHeight w:val="260"/>
                    </w:trPr>
                    <w:tc>
                      <w:tcPr>
                        <w:tcW w:w="2385" w:type="dxa"/>
                        <w:vMerge w:val="restart"/>
                        <w:tcBorders>
                          <w:top w:val="single" w:sz="4" w:space="0" w:color="808080"/>
                          <w:left w:val="single" w:sz="4" w:space="0" w:color="808080"/>
                          <w:bottom w:val="single" w:sz="4" w:space="0" w:color="808080"/>
                          <w:right w:val="single" w:sz="4" w:space="0" w:color="808080"/>
                        </w:tcBorders>
                        <w:shd w:val="clear" w:color="auto" w:fill="auto"/>
                      </w:tcPr>
                      <w:p w14:paraId="790EE9D3" w14:textId="77777777" w:rsidR="00B35433" w:rsidRPr="004470A4" w:rsidRDefault="00B35433" w:rsidP="00A53300">
                        <w:pPr>
                          <w:tabs>
                            <w:tab w:val="center" w:pos="4320"/>
                            <w:tab w:val="right" w:pos="8640"/>
                          </w:tabs>
                          <w:rPr>
                            <w:b/>
                            <w:sz w:val="22"/>
                          </w:rPr>
                        </w:pPr>
                        <w:r w:rsidRPr="004470A4">
                          <w:rPr>
                            <w:b/>
                            <w:sz w:val="22"/>
                          </w:rPr>
                          <w:t>Learning Objective 1.14</w:t>
                        </w: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4C2D3279" w14:textId="77777777" w:rsidR="00B35433" w:rsidRPr="004470A4" w:rsidRDefault="00B35433" w:rsidP="00A53300">
                        <w:pPr>
                          <w:tabs>
                            <w:tab w:val="center" w:pos="4320"/>
                            <w:tab w:val="right" w:pos="8640"/>
                          </w:tabs>
                          <w:rPr>
                            <w:sz w:val="22"/>
                          </w:rPr>
                        </w:pPr>
                        <w:r w:rsidRPr="004470A4">
                          <w:rPr>
                            <w:sz w:val="22"/>
                          </w:rPr>
                          <w:t>Multiple Choice</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7CF6184E" w14:textId="5D49DADF" w:rsidR="00B35433" w:rsidRPr="004470A4" w:rsidRDefault="00B35433" w:rsidP="004470A4">
                        <w:pPr>
                          <w:keepNext/>
                          <w:keepLines/>
                          <w:widowControl w:val="0"/>
                          <w:tabs>
                            <w:tab w:val="right" w:pos="900"/>
                            <w:tab w:val="left" w:pos="1140"/>
                            <w:tab w:val="center" w:pos="4320"/>
                            <w:tab w:val="right" w:pos="8640"/>
                          </w:tabs>
                          <w:outlineLvl w:val="5"/>
                          <w:rPr>
                            <w:sz w:val="22"/>
                          </w:rPr>
                        </w:pPr>
                        <w:r w:rsidRPr="00A8386C">
                          <w:rPr>
                            <w:sz w:val="22"/>
                          </w:rPr>
                          <w:t>48, 49, 50, 52, 54, 55, 56</w:t>
                        </w:r>
                        <w:r>
                          <w:rPr>
                            <w:sz w:val="22"/>
                          </w:rPr>
                          <w:t xml:space="preserve">, </w:t>
                        </w:r>
                        <w:r w:rsidRPr="004470A4">
                          <w:rPr>
                            <w:sz w:val="22"/>
                          </w:rPr>
                          <w:t>60, 62, 63, 65, 66, 67, 68, 69, 73, 74, 75, 76, 81, 84, 86, 87, 88</w:t>
                        </w: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080F6C10" w14:textId="00D167D1" w:rsidR="00B35433" w:rsidRPr="004470A4" w:rsidRDefault="00B35433" w:rsidP="004470A4">
                        <w:pPr>
                          <w:keepNext/>
                          <w:keepLines/>
                          <w:widowControl w:val="0"/>
                          <w:tabs>
                            <w:tab w:val="right" w:pos="900"/>
                            <w:tab w:val="left" w:pos="1140"/>
                            <w:tab w:val="center" w:pos="4320"/>
                            <w:tab w:val="right" w:pos="8640"/>
                          </w:tabs>
                          <w:outlineLvl w:val="5"/>
                          <w:rPr>
                            <w:sz w:val="22"/>
                          </w:rPr>
                        </w:pPr>
                        <w:r>
                          <w:rPr>
                            <w:sz w:val="22"/>
                          </w:rPr>
                          <w:t xml:space="preserve">58, </w:t>
                        </w:r>
                        <w:r w:rsidRPr="004470A4">
                          <w:rPr>
                            <w:sz w:val="22"/>
                          </w:rPr>
                          <w:t>61, 70, 72, 77, 78, 79, 80, 82, 85, 89, 90, 91, 92</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52B161E0" w14:textId="70626EE9" w:rsidR="00B35433" w:rsidRPr="004470A4" w:rsidRDefault="00B35433" w:rsidP="004470A4">
                        <w:pPr>
                          <w:keepNext/>
                          <w:keepLines/>
                          <w:widowControl w:val="0"/>
                          <w:tabs>
                            <w:tab w:val="right" w:pos="900"/>
                            <w:tab w:val="left" w:pos="1140"/>
                            <w:tab w:val="center" w:pos="4320"/>
                            <w:tab w:val="right" w:pos="8640"/>
                          </w:tabs>
                          <w:outlineLvl w:val="5"/>
                          <w:rPr>
                            <w:sz w:val="22"/>
                          </w:rPr>
                        </w:pPr>
                        <w:r w:rsidRPr="00A8386C">
                          <w:rPr>
                            <w:sz w:val="22"/>
                          </w:rPr>
                          <w:t>51, 53, 57, 59</w:t>
                        </w:r>
                        <w:r>
                          <w:rPr>
                            <w:sz w:val="22"/>
                          </w:rPr>
                          <w:t xml:space="preserve">, </w:t>
                        </w:r>
                        <w:r w:rsidRPr="004470A4">
                          <w:rPr>
                            <w:sz w:val="22"/>
                          </w:rPr>
                          <w:t>64, 71, 83</w:t>
                        </w:r>
                      </w:p>
                    </w:tc>
                  </w:tr>
                  <w:tr w:rsidR="00B35433" w14:paraId="23B854EE" w14:textId="77777777">
                    <w:trPr>
                      <w:trHeight w:val="260"/>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2173A39C" w14:textId="77777777" w:rsidR="00B35433" w:rsidRPr="004470A4" w:rsidRDefault="00B35433" w:rsidP="00A53300">
                        <w:pPr>
                          <w:tabs>
                            <w:tab w:val="center" w:pos="4320"/>
                            <w:tab w:val="right" w:pos="8640"/>
                          </w:tabs>
                          <w:spacing w:before="20" w:after="20"/>
                          <w:rPr>
                            <w:b/>
                            <w:caps/>
                            <w:sz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6C58582F" w14:textId="77777777" w:rsidR="00B35433" w:rsidRPr="004470A4" w:rsidRDefault="00B35433" w:rsidP="00A53300">
                        <w:pPr>
                          <w:tabs>
                            <w:tab w:val="center" w:pos="4320"/>
                            <w:tab w:val="right" w:pos="8640"/>
                          </w:tabs>
                          <w:rPr>
                            <w:sz w:val="22"/>
                          </w:rPr>
                        </w:pPr>
                        <w:r w:rsidRPr="004470A4">
                          <w:rPr>
                            <w:sz w:val="22"/>
                          </w:rPr>
                          <w:t>Short Answer</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143BEBFA" w14:textId="77777777" w:rsidR="00B35433" w:rsidRPr="004470A4" w:rsidRDefault="00B35433" w:rsidP="00A53300">
                        <w:pPr>
                          <w:tabs>
                            <w:tab w:val="center" w:pos="4320"/>
                            <w:tab w:val="right" w:pos="8640"/>
                          </w:tabs>
                          <w:spacing w:before="20" w:after="20"/>
                          <w:rPr>
                            <w:sz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59D894AF" w14:textId="5902310D" w:rsidR="00B35433" w:rsidRPr="004470A4" w:rsidRDefault="00B35433" w:rsidP="00A53300">
                        <w:pPr>
                          <w:tabs>
                            <w:tab w:val="center" w:pos="4320"/>
                            <w:tab w:val="right" w:pos="8640"/>
                          </w:tabs>
                          <w:rPr>
                            <w:sz w:val="22"/>
                          </w:rPr>
                        </w:pPr>
                        <w:r w:rsidRPr="004470A4">
                          <w:rPr>
                            <w:sz w:val="22"/>
                          </w:rPr>
                          <w:t>119</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64CCE69F" w14:textId="4420961D" w:rsidR="00B35433" w:rsidRPr="004470A4" w:rsidRDefault="00B35433" w:rsidP="00A53300">
                        <w:pPr>
                          <w:tabs>
                            <w:tab w:val="center" w:pos="4320"/>
                            <w:tab w:val="right" w:pos="8640"/>
                          </w:tabs>
                          <w:rPr>
                            <w:sz w:val="22"/>
                          </w:rPr>
                        </w:pPr>
                        <w:r w:rsidRPr="004470A4">
                          <w:rPr>
                            <w:sz w:val="22"/>
                          </w:rPr>
                          <w:t xml:space="preserve">116, 117, 118, </w:t>
                        </w:r>
                      </w:p>
                    </w:tc>
                  </w:tr>
                  <w:tr w:rsidR="00B35433" w14:paraId="7B386895" w14:textId="77777777">
                    <w:trPr>
                      <w:trHeight w:val="224"/>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719EE8E7" w14:textId="77777777" w:rsidR="00B35433" w:rsidRPr="004470A4" w:rsidRDefault="00B35433" w:rsidP="00A53300">
                        <w:pPr>
                          <w:tabs>
                            <w:tab w:val="center" w:pos="4320"/>
                            <w:tab w:val="right" w:pos="8640"/>
                          </w:tabs>
                          <w:spacing w:before="20" w:after="20"/>
                          <w:rPr>
                            <w:b/>
                            <w:caps/>
                            <w:sz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7859D9D4" w14:textId="77777777" w:rsidR="00B35433" w:rsidRPr="004470A4" w:rsidRDefault="00B35433" w:rsidP="00A53300">
                        <w:pPr>
                          <w:tabs>
                            <w:tab w:val="center" w:pos="4320"/>
                            <w:tab w:val="right" w:pos="8640"/>
                          </w:tabs>
                          <w:rPr>
                            <w:sz w:val="22"/>
                          </w:rPr>
                        </w:pPr>
                        <w:r w:rsidRPr="004470A4">
                          <w:rPr>
                            <w:sz w:val="22"/>
                          </w:rPr>
                          <w:t>Essay</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2A069A38" w14:textId="77777777" w:rsidR="00B35433" w:rsidRPr="004470A4" w:rsidRDefault="00B35433" w:rsidP="00A53300">
                        <w:pPr>
                          <w:tabs>
                            <w:tab w:val="center" w:pos="4320"/>
                            <w:tab w:val="right" w:pos="8640"/>
                          </w:tabs>
                          <w:spacing w:before="20" w:after="20"/>
                          <w:rPr>
                            <w:sz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5A572817" w14:textId="77777777" w:rsidR="00B35433" w:rsidRPr="004470A4" w:rsidRDefault="00B35433" w:rsidP="00A53300">
                        <w:pPr>
                          <w:tabs>
                            <w:tab w:val="center" w:pos="4320"/>
                            <w:tab w:val="right" w:pos="8640"/>
                          </w:tabs>
                          <w:spacing w:before="20" w:after="20"/>
                          <w:rPr>
                            <w:sz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5CA9DAB6" w14:textId="77777777" w:rsidR="00B35433" w:rsidRPr="004470A4" w:rsidRDefault="00B35433" w:rsidP="00A53300">
                        <w:pPr>
                          <w:tabs>
                            <w:tab w:val="center" w:pos="4320"/>
                            <w:tab w:val="right" w:pos="8640"/>
                          </w:tabs>
                          <w:spacing w:before="20" w:after="20"/>
                          <w:rPr>
                            <w:sz w:val="22"/>
                          </w:rPr>
                        </w:pPr>
                      </w:p>
                    </w:tc>
                  </w:tr>
                  <w:tr w:rsidR="00B35433" w14:paraId="79ADC7D0" w14:textId="77777777">
                    <w:trPr>
                      <w:trHeight w:val="292"/>
                    </w:trPr>
                    <w:tc>
                      <w:tcPr>
                        <w:tcW w:w="2385" w:type="dxa"/>
                        <w:vMerge w:val="restart"/>
                        <w:tcBorders>
                          <w:top w:val="single" w:sz="4" w:space="0" w:color="808080"/>
                          <w:left w:val="single" w:sz="4" w:space="0" w:color="808080"/>
                          <w:bottom w:val="single" w:sz="4" w:space="0" w:color="808080"/>
                          <w:right w:val="single" w:sz="4" w:space="0" w:color="808080"/>
                        </w:tcBorders>
                        <w:shd w:val="clear" w:color="auto" w:fill="auto"/>
                      </w:tcPr>
                      <w:p w14:paraId="3E110E9F" w14:textId="77777777" w:rsidR="00B35433" w:rsidRPr="004470A4" w:rsidRDefault="00B35433" w:rsidP="00A53300">
                        <w:pPr>
                          <w:tabs>
                            <w:tab w:val="center" w:pos="4320"/>
                            <w:tab w:val="right" w:pos="8640"/>
                          </w:tabs>
                          <w:rPr>
                            <w:b/>
                            <w:caps/>
                            <w:sz w:val="22"/>
                          </w:rPr>
                        </w:pPr>
                        <w:r w:rsidRPr="004470A4">
                          <w:rPr>
                            <w:b/>
                            <w:sz w:val="22"/>
                          </w:rPr>
                          <w:t>Learning Objective 1.15</w:t>
                        </w: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2F6AB238" w14:textId="77777777" w:rsidR="00B35433" w:rsidRPr="004470A4" w:rsidRDefault="00B35433" w:rsidP="00A53300">
                        <w:pPr>
                          <w:tabs>
                            <w:tab w:val="center" w:pos="4320"/>
                            <w:tab w:val="right" w:pos="8640"/>
                          </w:tabs>
                          <w:rPr>
                            <w:sz w:val="22"/>
                          </w:rPr>
                        </w:pPr>
                        <w:r w:rsidRPr="004470A4">
                          <w:rPr>
                            <w:sz w:val="22"/>
                          </w:rPr>
                          <w:t>Multiple Choice</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2B43DA9F" w14:textId="4E61AAF9" w:rsidR="00B35433" w:rsidRPr="004470A4" w:rsidRDefault="00B35433" w:rsidP="00A53300">
                        <w:pPr>
                          <w:tabs>
                            <w:tab w:val="center" w:pos="4320"/>
                            <w:tab w:val="right" w:pos="8640"/>
                          </w:tabs>
                          <w:rPr>
                            <w:sz w:val="22"/>
                          </w:rPr>
                        </w:pPr>
                        <w:r w:rsidRPr="004470A4">
                          <w:rPr>
                            <w:sz w:val="22"/>
                          </w:rPr>
                          <w:t>93, 97, 98, 105, 110. 111, 113</w:t>
                        </w: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6526DC27" w14:textId="6BAC5B09" w:rsidR="00B35433" w:rsidRPr="004470A4" w:rsidRDefault="00B35433" w:rsidP="00A53300">
                        <w:pPr>
                          <w:tabs>
                            <w:tab w:val="center" w:pos="4320"/>
                            <w:tab w:val="right" w:pos="8640"/>
                          </w:tabs>
                          <w:rPr>
                            <w:sz w:val="22"/>
                          </w:rPr>
                        </w:pPr>
                        <w:r w:rsidRPr="004470A4">
                          <w:rPr>
                            <w:sz w:val="22"/>
                          </w:rPr>
                          <w:t>95, 96, 99, 100, 101, 102, 103, 104, 107, 108, 109, 114</w:t>
                        </w: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1ED8AE92" w14:textId="4E2D55BD" w:rsidR="00B35433" w:rsidRPr="004470A4" w:rsidRDefault="00B35433" w:rsidP="00A53300">
                        <w:pPr>
                          <w:tabs>
                            <w:tab w:val="center" w:pos="4320"/>
                            <w:tab w:val="right" w:pos="8640"/>
                          </w:tabs>
                          <w:rPr>
                            <w:sz w:val="22"/>
                          </w:rPr>
                        </w:pPr>
                        <w:r w:rsidRPr="004470A4">
                          <w:rPr>
                            <w:sz w:val="22"/>
                          </w:rPr>
                          <w:t xml:space="preserve">94, 106, 112 </w:t>
                        </w:r>
                      </w:p>
                    </w:tc>
                  </w:tr>
                  <w:tr w:rsidR="00B35433" w14:paraId="6741B850" w14:textId="77777777">
                    <w:trPr>
                      <w:trHeight w:val="242"/>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1AD78049" w14:textId="77777777" w:rsidR="00B35433" w:rsidRPr="004470A4" w:rsidRDefault="00B35433" w:rsidP="00A53300">
                        <w:pPr>
                          <w:tabs>
                            <w:tab w:val="center" w:pos="4320"/>
                            <w:tab w:val="right" w:pos="8640"/>
                          </w:tabs>
                          <w:spacing w:before="20" w:after="20"/>
                          <w:rPr>
                            <w:b/>
                            <w:caps/>
                            <w:sz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58611E99" w14:textId="77777777" w:rsidR="00B35433" w:rsidRPr="004470A4" w:rsidRDefault="00B35433" w:rsidP="00A53300">
                        <w:pPr>
                          <w:tabs>
                            <w:tab w:val="center" w:pos="4320"/>
                            <w:tab w:val="right" w:pos="8640"/>
                          </w:tabs>
                          <w:rPr>
                            <w:sz w:val="22"/>
                          </w:rPr>
                        </w:pPr>
                        <w:r w:rsidRPr="004470A4">
                          <w:rPr>
                            <w:sz w:val="22"/>
                          </w:rPr>
                          <w:t>Short Answer</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20DFC89F" w14:textId="77777777" w:rsidR="00B35433" w:rsidRPr="004470A4" w:rsidRDefault="00B35433" w:rsidP="00A53300">
                        <w:pPr>
                          <w:tabs>
                            <w:tab w:val="center" w:pos="4320"/>
                            <w:tab w:val="right" w:pos="8640"/>
                          </w:tabs>
                          <w:spacing w:before="20" w:after="20"/>
                          <w:rPr>
                            <w:sz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44204AF6" w14:textId="77777777" w:rsidR="00B35433" w:rsidRPr="004470A4" w:rsidRDefault="00B35433" w:rsidP="00A53300">
                        <w:pPr>
                          <w:tabs>
                            <w:tab w:val="center" w:pos="4320"/>
                            <w:tab w:val="right" w:pos="8640"/>
                          </w:tabs>
                          <w:spacing w:before="20" w:after="20"/>
                          <w:rPr>
                            <w:sz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25E898FC" w14:textId="77777777" w:rsidR="00B35433" w:rsidRPr="004470A4" w:rsidRDefault="00B35433" w:rsidP="00A53300">
                        <w:pPr>
                          <w:tabs>
                            <w:tab w:val="center" w:pos="4320"/>
                            <w:tab w:val="right" w:pos="8640"/>
                          </w:tabs>
                          <w:spacing w:before="20" w:after="20"/>
                          <w:rPr>
                            <w:sz w:val="22"/>
                          </w:rPr>
                        </w:pPr>
                      </w:p>
                    </w:tc>
                  </w:tr>
                  <w:tr w:rsidR="00B35433" w14:paraId="739D12FB" w14:textId="77777777">
                    <w:trPr>
                      <w:trHeight w:val="260"/>
                    </w:trPr>
                    <w:tc>
                      <w:tcPr>
                        <w:tcW w:w="2385" w:type="dxa"/>
                        <w:vMerge/>
                        <w:tcBorders>
                          <w:top w:val="single" w:sz="4" w:space="0" w:color="808080"/>
                          <w:left w:val="single" w:sz="4" w:space="0" w:color="808080"/>
                          <w:bottom w:val="single" w:sz="4" w:space="0" w:color="808080"/>
                          <w:right w:val="single" w:sz="4" w:space="0" w:color="808080"/>
                        </w:tcBorders>
                        <w:shd w:val="clear" w:color="auto" w:fill="auto"/>
                      </w:tcPr>
                      <w:p w14:paraId="5F48BAD0" w14:textId="77777777" w:rsidR="00B35433" w:rsidRPr="004470A4" w:rsidRDefault="00B35433" w:rsidP="00A53300">
                        <w:pPr>
                          <w:tabs>
                            <w:tab w:val="center" w:pos="4320"/>
                            <w:tab w:val="right" w:pos="8640"/>
                          </w:tabs>
                          <w:spacing w:before="20" w:after="20"/>
                          <w:rPr>
                            <w:b/>
                            <w:caps/>
                            <w:sz w:val="22"/>
                          </w:rPr>
                        </w:pPr>
                      </w:p>
                    </w:tc>
                    <w:tc>
                      <w:tcPr>
                        <w:tcW w:w="2050" w:type="dxa"/>
                        <w:tcBorders>
                          <w:top w:val="single" w:sz="4" w:space="0" w:color="808080"/>
                          <w:left w:val="single" w:sz="4" w:space="0" w:color="808080"/>
                          <w:bottom w:val="single" w:sz="4" w:space="0" w:color="808080"/>
                          <w:right w:val="single" w:sz="4" w:space="0" w:color="808080"/>
                        </w:tcBorders>
                        <w:shd w:val="clear" w:color="auto" w:fill="auto"/>
                      </w:tcPr>
                      <w:p w14:paraId="0433B108" w14:textId="77777777" w:rsidR="00B35433" w:rsidRPr="004470A4" w:rsidRDefault="00B35433" w:rsidP="00A53300">
                        <w:pPr>
                          <w:tabs>
                            <w:tab w:val="center" w:pos="4320"/>
                            <w:tab w:val="right" w:pos="8640"/>
                          </w:tabs>
                          <w:rPr>
                            <w:sz w:val="22"/>
                          </w:rPr>
                        </w:pPr>
                        <w:r w:rsidRPr="004470A4">
                          <w:rPr>
                            <w:sz w:val="22"/>
                          </w:rPr>
                          <w:t>Essay</w:t>
                        </w:r>
                      </w:p>
                    </w:tc>
                    <w:tc>
                      <w:tcPr>
                        <w:tcW w:w="2045" w:type="dxa"/>
                        <w:tcBorders>
                          <w:top w:val="single" w:sz="4" w:space="0" w:color="808080"/>
                          <w:left w:val="single" w:sz="4" w:space="0" w:color="808080"/>
                          <w:bottom w:val="single" w:sz="4" w:space="0" w:color="808080"/>
                          <w:right w:val="single" w:sz="4" w:space="0" w:color="808080"/>
                        </w:tcBorders>
                        <w:shd w:val="clear" w:color="auto" w:fill="C0C0C0"/>
                      </w:tcPr>
                      <w:p w14:paraId="4E1B2FDC" w14:textId="77777777" w:rsidR="00B35433" w:rsidRPr="004470A4" w:rsidRDefault="00B35433" w:rsidP="00A53300">
                        <w:pPr>
                          <w:tabs>
                            <w:tab w:val="center" w:pos="4320"/>
                            <w:tab w:val="right" w:pos="8640"/>
                          </w:tabs>
                          <w:spacing w:before="20" w:after="20"/>
                          <w:rPr>
                            <w:sz w:val="22"/>
                          </w:rPr>
                        </w:pPr>
                      </w:p>
                    </w:tc>
                    <w:tc>
                      <w:tcPr>
                        <w:tcW w:w="2054" w:type="dxa"/>
                        <w:tcBorders>
                          <w:top w:val="single" w:sz="4" w:space="0" w:color="808080"/>
                          <w:left w:val="single" w:sz="4" w:space="0" w:color="808080"/>
                          <w:bottom w:val="single" w:sz="4" w:space="0" w:color="808080"/>
                          <w:right w:val="single" w:sz="4" w:space="0" w:color="808080"/>
                        </w:tcBorders>
                        <w:shd w:val="clear" w:color="auto" w:fill="auto"/>
                      </w:tcPr>
                      <w:p w14:paraId="0407EE5B" w14:textId="77777777" w:rsidR="00B35433" w:rsidRPr="004470A4" w:rsidRDefault="00B35433" w:rsidP="00A53300">
                        <w:pPr>
                          <w:tabs>
                            <w:tab w:val="center" w:pos="4320"/>
                            <w:tab w:val="right" w:pos="8640"/>
                          </w:tabs>
                          <w:spacing w:before="20" w:after="20"/>
                          <w:rPr>
                            <w:sz w:val="22"/>
                          </w:rPr>
                        </w:pPr>
                      </w:p>
                    </w:tc>
                    <w:tc>
                      <w:tcPr>
                        <w:tcW w:w="2048" w:type="dxa"/>
                        <w:tcBorders>
                          <w:top w:val="single" w:sz="4" w:space="0" w:color="808080"/>
                          <w:left w:val="single" w:sz="4" w:space="0" w:color="808080"/>
                          <w:bottom w:val="single" w:sz="4" w:space="0" w:color="808080"/>
                          <w:right w:val="single" w:sz="4" w:space="0" w:color="808080"/>
                        </w:tcBorders>
                        <w:shd w:val="clear" w:color="auto" w:fill="C0C0C0"/>
                      </w:tcPr>
                      <w:p w14:paraId="3F4FCDF5" w14:textId="77777777" w:rsidR="00B35433" w:rsidRPr="004470A4" w:rsidRDefault="00B35433" w:rsidP="00A53300">
                        <w:pPr>
                          <w:tabs>
                            <w:tab w:val="center" w:pos="4320"/>
                            <w:tab w:val="right" w:pos="8640"/>
                          </w:tabs>
                          <w:spacing w:before="20" w:after="20"/>
                          <w:rPr>
                            <w:sz w:val="22"/>
                          </w:rPr>
                        </w:pPr>
                      </w:p>
                    </w:tc>
                  </w:tr>
                </w:tbl>
                <w:p w14:paraId="1F969306" w14:textId="77777777" w:rsidR="00B35433" w:rsidRDefault="00B35433" w:rsidP="0075264C"/>
              </w:txbxContent>
            </v:textbox>
          </v:shape>
        </w:pict>
      </w:r>
      <w:r>
        <w:pict w14:anchorId="7CACC68F">
          <v:rect id="_x0000_s1044" style="position:absolute;margin-left:-49.95pt;margin-top:36.2pt;width:531pt;height:666pt;z-index:251661312;mso-position-vertical-relative:page" strokeweight="1.5pt">
            <v:shadow on="t" opacity="47186f" offset="1.99556mm,1.99556mm"/>
            <w10:wrap anchory="page"/>
            <w10:anchorlock/>
          </v:rect>
        </w:pict>
      </w:r>
      <w:r>
        <w:pict w14:anchorId="0B4A4CF2">
          <v:shape id="_x0000_s1048" type="#_x0000_t202" style="position:absolute;margin-left:130.05pt;margin-top:-17.8pt;width:351pt;height:54pt;z-index:251665408" filled="f" stroked="f">
            <v:textbox style="mso-next-textbox:#_x0000_s1048">
              <w:txbxContent>
                <w:p w14:paraId="1B477F48" w14:textId="77777777" w:rsidR="00B35433" w:rsidRPr="00F85FBD" w:rsidRDefault="00B35433" w:rsidP="00A53300">
                  <w:pPr>
                    <w:widowControl w:val="0"/>
                    <w:autoSpaceDE w:val="0"/>
                    <w:autoSpaceDN w:val="0"/>
                    <w:adjustRightInd w:val="0"/>
                    <w:spacing w:line="360" w:lineRule="auto"/>
                    <w:rPr>
                      <w:rFonts w:ascii="Helvetica-Bold" w:hAnsi="Helvetica-Bold" w:cs="Helvetica-Bold"/>
                      <w:b/>
                      <w:bCs/>
                      <w:sz w:val="36"/>
                      <w:szCs w:val="28"/>
                      <w:lang w:bidi="en-US"/>
                    </w:rPr>
                  </w:pPr>
                  <w:r w:rsidRPr="00F85FBD">
                    <w:rPr>
                      <w:rFonts w:ascii="Helvetica-Bold" w:hAnsi="Helvetica-Bold" w:cs="Helvetica-Bold"/>
                      <w:b/>
                      <w:bCs/>
                      <w:sz w:val="36"/>
                      <w:szCs w:val="28"/>
                      <w:lang w:bidi="en-US"/>
                    </w:rPr>
                    <w:t xml:space="preserve">Chapter </w:t>
                  </w:r>
                  <w:r>
                    <w:rPr>
                      <w:rFonts w:ascii="Helvetica-Bold" w:hAnsi="Helvetica-Bold" w:cs="Helvetica-Bold"/>
                      <w:b/>
                      <w:bCs/>
                      <w:sz w:val="36"/>
                      <w:szCs w:val="28"/>
                      <w:lang w:bidi="en-US"/>
                    </w:rPr>
                    <w:t>1-Section 3</w:t>
                  </w:r>
                </w:p>
                <w:p w14:paraId="20EA9C4A" w14:textId="4DD5995D" w:rsidR="00B35433" w:rsidRPr="00F85FBD" w:rsidRDefault="00B35433" w:rsidP="00A53300">
                  <w:pPr>
                    <w:spacing w:line="360" w:lineRule="auto"/>
                    <w:rPr>
                      <w:sz w:val="32"/>
                    </w:rPr>
                  </w:pPr>
                  <w:r>
                    <w:rPr>
                      <w:rFonts w:ascii="Helvetica-Bold" w:hAnsi="Helvetica-Bold" w:cs="Helvetica-Bold"/>
                      <w:b/>
                      <w:bCs/>
                      <w:sz w:val="32"/>
                      <w:szCs w:val="32"/>
                      <w:lang w:bidi="en-US"/>
                    </w:rPr>
                    <w:t>How We Study Child Development</w:t>
                  </w:r>
                </w:p>
              </w:txbxContent>
            </v:textbox>
          </v:shape>
        </w:pict>
      </w:r>
      <w:r>
        <w:pict w14:anchorId="3C769018">
          <v:shape id="_x0000_s1046" type="#_x0000_t202" style="position:absolute;margin-left:-23.85pt;margin-top:-35.8pt;width:148pt;height:75.15pt;z-index:251663360" filled="f" stroked="f">
            <v:textbox style="mso-next-textbox:#_x0000_s1046">
              <w:txbxContent>
                <w:p w14:paraId="6D8E4869" w14:textId="77777777" w:rsidR="00B35433" w:rsidRPr="008604C4" w:rsidRDefault="00B35433" w:rsidP="00A53300">
                  <w:pPr>
                    <w:spacing w:line="0" w:lineRule="atLeast"/>
                    <w:jc w:val="center"/>
                    <w:rPr>
                      <w:b/>
                      <w:caps/>
                      <w:position w:val="6"/>
                      <w:sz w:val="40"/>
                    </w:rPr>
                  </w:pPr>
                  <w:r w:rsidRPr="008604C4">
                    <w:rPr>
                      <w:b/>
                      <w:caps/>
                      <w:position w:val="6"/>
                      <w:sz w:val="40"/>
                    </w:rPr>
                    <w:t>Total</w:t>
                  </w:r>
                </w:p>
                <w:p w14:paraId="067CC302" w14:textId="77777777" w:rsidR="00B35433" w:rsidRPr="008604C4" w:rsidRDefault="00B35433" w:rsidP="00A53300">
                  <w:pPr>
                    <w:spacing w:line="0" w:lineRule="atLeast"/>
                    <w:jc w:val="center"/>
                    <w:rPr>
                      <w:b/>
                      <w:caps/>
                      <w:color w:val="FFFFFF"/>
                      <w:position w:val="2"/>
                      <w:sz w:val="40"/>
                    </w:rPr>
                  </w:pPr>
                  <w:r w:rsidRPr="008604C4">
                    <w:rPr>
                      <w:b/>
                      <w:caps/>
                      <w:color w:val="FFFFFF"/>
                      <w:position w:val="2"/>
                      <w:sz w:val="40"/>
                    </w:rPr>
                    <w:t>Assessment</w:t>
                  </w:r>
                </w:p>
                <w:p w14:paraId="7B51D5B3" w14:textId="77777777" w:rsidR="00B35433" w:rsidRPr="008604C4" w:rsidRDefault="00B35433" w:rsidP="00A53300">
                  <w:pPr>
                    <w:spacing w:line="0" w:lineRule="atLeast"/>
                    <w:jc w:val="center"/>
                    <w:rPr>
                      <w:b/>
                      <w:caps/>
                      <w:color w:val="FFFFFF"/>
                      <w:position w:val="2"/>
                      <w:sz w:val="40"/>
                    </w:rPr>
                  </w:pPr>
                  <w:r w:rsidRPr="008604C4">
                    <w:rPr>
                      <w:b/>
                      <w:caps/>
                      <w:color w:val="FFFFFF"/>
                      <w:position w:val="2"/>
                      <w:sz w:val="40"/>
                    </w:rPr>
                    <w:t>Guide</w:t>
                  </w:r>
                </w:p>
              </w:txbxContent>
            </v:textbox>
          </v:shape>
        </w:pict>
      </w:r>
      <w:r>
        <w:pict w14:anchorId="2B82BAB1">
          <v:line id="_x0000_s1047" style="position:absolute;z-index:251664384" from="-23.85pt,37pt" to="472.35pt,37pt" strokeweight="2.25pt"/>
        </w:pict>
      </w:r>
      <w:r>
        <w:pict w14:anchorId="5140E733">
          <v:rect id="_x0000_s1045" style="position:absolute;margin-left:-23.85pt;margin-top:-9.2pt;width:148pt;height:45.45pt;z-index:251662336" fillcolor="black"/>
        </w:pict>
      </w:r>
    </w:p>
    <w:p w14:paraId="1C94ACFB" w14:textId="48A9AAB5" w:rsidR="00A53300" w:rsidRPr="00C44820" w:rsidRDefault="00A53300" w:rsidP="00A53300">
      <w:pPr>
        <w:pStyle w:val="Heading1"/>
        <w:rPr>
          <w:sz w:val="32"/>
          <w:szCs w:val="32"/>
        </w:rPr>
      </w:pPr>
      <w:bookmarkStart w:id="14" w:name="_Toc311454121"/>
      <w:r w:rsidRPr="00C44820">
        <w:rPr>
          <w:sz w:val="32"/>
          <w:szCs w:val="32"/>
        </w:rPr>
        <w:lastRenderedPageBreak/>
        <w:t xml:space="preserve">Section 3 How We Study </w:t>
      </w:r>
      <w:r w:rsidR="00050CE6">
        <w:rPr>
          <w:sz w:val="32"/>
          <w:szCs w:val="32"/>
        </w:rPr>
        <w:t>Child</w:t>
      </w:r>
      <w:r w:rsidR="00050CE6" w:rsidRPr="00C44820">
        <w:rPr>
          <w:sz w:val="32"/>
          <w:szCs w:val="32"/>
        </w:rPr>
        <w:t xml:space="preserve"> </w:t>
      </w:r>
      <w:r w:rsidRPr="00C44820">
        <w:rPr>
          <w:sz w:val="32"/>
          <w:szCs w:val="32"/>
        </w:rPr>
        <w:t>Development</w:t>
      </w:r>
      <w:bookmarkEnd w:id="14"/>
    </w:p>
    <w:p w14:paraId="0EBCCE50" w14:textId="77777777" w:rsidR="00A53300" w:rsidRDefault="00A53300" w:rsidP="00A53300">
      <w:pPr>
        <w:pStyle w:val="Heading2"/>
      </w:pPr>
    </w:p>
    <w:p w14:paraId="7C437E38" w14:textId="77777777" w:rsidR="00A53300" w:rsidRPr="00C44820" w:rsidRDefault="00A53300" w:rsidP="00A53300">
      <w:pPr>
        <w:pStyle w:val="Heading2"/>
        <w:rPr>
          <w:sz w:val="28"/>
          <w:szCs w:val="28"/>
        </w:rPr>
      </w:pPr>
      <w:bookmarkStart w:id="15" w:name="_Toc311454122"/>
      <w:r w:rsidRPr="00C44820">
        <w:rPr>
          <w:sz w:val="28"/>
          <w:szCs w:val="28"/>
        </w:rPr>
        <w:t>Test Item File</w:t>
      </w:r>
      <w:bookmarkEnd w:id="15"/>
    </w:p>
    <w:p w14:paraId="444E1C29" w14:textId="77777777" w:rsidR="00A53300" w:rsidRDefault="00A53300" w:rsidP="00A53300">
      <w:pPr>
        <w:pStyle w:val="Heading3"/>
      </w:pPr>
      <w:bookmarkStart w:id="16" w:name="_Toc311454123"/>
      <w:r>
        <w:t>Multiple Choice Questions</w:t>
      </w:r>
      <w:bookmarkEnd w:id="16"/>
    </w:p>
    <w:p w14:paraId="039B2771" w14:textId="77777777" w:rsidR="00A53300" w:rsidRDefault="00A53300" w:rsidP="00A53300">
      <w:pPr>
        <w:jc w:val="center"/>
        <w:rPr>
          <w:rFonts w:ascii="Times New Roman" w:hAnsi="Times New Roman"/>
          <w:sz w:val="28"/>
          <w:szCs w:val="28"/>
        </w:rPr>
      </w:pPr>
    </w:p>
    <w:p w14:paraId="7244C5A8" w14:textId="57431E06"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1.</w:t>
      </w:r>
      <w:r w:rsidRPr="00E439C6">
        <w:rPr>
          <w:rFonts w:ascii="Times New Roman" w:hAnsi="Times New Roman"/>
          <w:sz w:val="22"/>
          <w:szCs w:val="24"/>
        </w:rPr>
        <w:tab/>
        <w:t>In its classic form, the scientific method has how many steps?</w:t>
      </w:r>
    </w:p>
    <w:p w14:paraId="7F4A2992"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3</w:t>
      </w:r>
    </w:p>
    <w:p w14:paraId="6A2EA6B8"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4</w:t>
      </w:r>
    </w:p>
    <w:p w14:paraId="3211B1D1" w14:textId="5B29B5C1"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5</w:t>
      </w:r>
    </w:p>
    <w:p w14:paraId="6BDF7F0E"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6</w:t>
      </w:r>
    </w:p>
    <w:p w14:paraId="781A3E0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26AA0818"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1</w:t>
      </w:r>
    </w:p>
    <w:p w14:paraId="567FC847" w14:textId="1ABED97B"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C92325">
        <w:rPr>
          <w:rFonts w:ascii="Times New Roman" w:hAnsi="Times New Roman"/>
          <w:sz w:val="22"/>
          <w:szCs w:val="24"/>
        </w:rPr>
        <w:t>34</w:t>
      </w:r>
    </w:p>
    <w:p w14:paraId="7F33215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3B815C5B"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27F61F61" w14:textId="64055456"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281E8C14" w14:textId="77777777" w:rsidR="00A53300" w:rsidRPr="00E439C6" w:rsidRDefault="00A53300" w:rsidP="00A53300">
      <w:pPr>
        <w:rPr>
          <w:rFonts w:ascii="Times New Roman" w:hAnsi="Times New Roman"/>
          <w:sz w:val="22"/>
          <w:szCs w:val="24"/>
        </w:rPr>
      </w:pPr>
    </w:p>
    <w:p w14:paraId="36F0ABD0" w14:textId="44E3BE72"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2.</w:t>
      </w:r>
      <w:r w:rsidRPr="00E439C6">
        <w:rPr>
          <w:rFonts w:ascii="Times New Roman" w:hAnsi="Times New Roman"/>
          <w:sz w:val="22"/>
          <w:szCs w:val="24"/>
        </w:rPr>
        <w:tab/>
        <w:t>What is the first step of the scientific method?</w:t>
      </w:r>
    </w:p>
    <w:p w14:paraId="49FC2E84"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Identify a question of scientific interest.</w:t>
      </w:r>
    </w:p>
    <w:p w14:paraId="6A9163A1"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Form a hypothesis.</w:t>
      </w:r>
    </w:p>
    <w:p w14:paraId="66A803FB"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Choose a research method and a research design.</w:t>
      </w:r>
    </w:p>
    <w:p w14:paraId="56ADB4FC"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Collect data.</w:t>
      </w:r>
    </w:p>
    <w:p w14:paraId="61050A9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3F26B790"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1</w:t>
      </w:r>
    </w:p>
    <w:p w14:paraId="287A9B28" w14:textId="6CC0E539" w:rsidR="00A53300" w:rsidRPr="00E439C6" w:rsidRDefault="00A53300" w:rsidP="00A53300">
      <w:pPr>
        <w:rPr>
          <w:rFonts w:ascii="Times New Roman" w:hAnsi="Times New Roman"/>
          <w:sz w:val="22"/>
          <w:szCs w:val="24"/>
        </w:rPr>
      </w:pPr>
      <w:r w:rsidRPr="00E439C6">
        <w:rPr>
          <w:rFonts w:ascii="Times New Roman" w:hAnsi="Times New Roman"/>
          <w:sz w:val="22"/>
          <w:szCs w:val="24"/>
        </w:rPr>
        <w:t>Page:</w:t>
      </w:r>
      <w:r>
        <w:rPr>
          <w:rFonts w:ascii="Times New Roman" w:hAnsi="Times New Roman"/>
          <w:sz w:val="22"/>
          <w:szCs w:val="24"/>
        </w:rPr>
        <w:t xml:space="preserve"> </w:t>
      </w:r>
      <w:r w:rsidR="00C92325">
        <w:rPr>
          <w:rFonts w:ascii="Times New Roman" w:hAnsi="Times New Roman"/>
          <w:sz w:val="22"/>
          <w:szCs w:val="24"/>
        </w:rPr>
        <w:t>34</w:t>
      </w:r>
    </w:p>
    <w:p w14:paraId="029F237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47DEFE07"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396F1727" w14:textId="4B5CF2E4"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5D804E9" w14:textId="77777777" w:rsidR="00A53300" w:rsidRPr="00E439C6" w:rsidRDefault="00A53300" w:rsidP="00A53300">
      <w:pPr>
        <w:rPr>
          <w:rFonts w:ascii="Times New Roman" w:hAnsi="Times New Roman"/>
          <w:sz w:val="22"/>
          <w:szCs w:val="24"/>
        </w:rPr>
      </w:pPr>
    </w:p>
    <w:p w14:paraId="7B41655D" w14:textId="700DF553"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3.</w:t>
      </w:r>
      <w:r w:rsidRPr="00E439C6">
        <w:rPr>
          <w:rFonts w:ascii="Times New Roman" w:hAnsi="Times New Roman"/>
          <w:sz w:val="22"/>
          <w:szCs w:val="24"/>
        </w:rPr>
        <w:tab/>
        <w:t>According to the text, what is a researcher</w:t>
      </w:r>
      <w:r>
        <w:rPr>
          <w:rFonts w:ascii="Times New Roman" w:hAnsi="Times New Roman"/>
          <w:sz w:val="22"/>
          <w:szCs w:val="24"/>
        </w:rPr>
        <w:t>’</w:t>
      </w:r>
      <w:r w:rsidRPr="00E439C6">
        <w:rPr>
          <w:rFonts w:ascii="Times New Roman" w:hAnsi="Times New Roman"/>
          <w:sz w:val="22"/>
          <w:szCs w:val="24"/>
        </w:rPr>
        <w:t>s idea about one possible answer to the question of interest?</w:t>
      </w:r>
    </w:p>
    <w:p w14:paraId="1109FBBA"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a scientific idea</w:t>
      </w:r>
    </w:p>
    <w:p w14:paraId="5A08F68E" w14:textId="50C42D48"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 hypothesis</w:t>
      </w:r>
    </w:p>
    <w:p w14:paraId="24E79322"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 proof</w:t>
      </w:r>
    </w:p>
    <w:p w14:paraId="63044841"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a law</w:t>
      </w:r>
    </w:p>
    <w:p w14:paraId="3654DBB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01086BF4"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10F573BC" w14:textId="470AB682" w:rsidR="00A53300" w:rsidRPr="00E439C6" w:rsidRDefault="00A53300" w:rsidP="00A53300">
      <w:pPr>
        <w:rPr>
          <w:rFonts w:ascii="Times New Roman" w:hAnsi="Times New Roman"/>
          <w:sz w:val="22"/>
          <w:szCs w:val="24"/>
        </w:rPr>
      </w:pPr>
      <w:r w:rsidRPr="00E439C6">
        <w:rPr>
          <w:rFonts w:ascii="Times New Roman" w:hAnsi="Times New Roman"/>
          <w:sz w:val="22"/>
          <w:szCs w:val="24"/>
        </w:rPr>
        <w:t>Page:</w:t>
      </w:r>
      <w:r>
        <w:rPr>
          <w:rFonts w:ascii="Times New Roman" w:hAnsi="Times New Roman"/>
          <w:sz w:val="22"/>
          <w:szCs w:val="24"/>
        </w:rPr>
        <w:t xml:space="preserve"> </w:t>
      </w:r>
      <w:r w:rsidR="00C92325">
        <w:rPr>
          <w:rFonts w:ascii="Times New Roman" w:hAnsi="Times New Roman"/>
          <w:sz w:val="22"/>
          <w:szCs w:val="24"/>
        </w:rPr>
        <w:t>34</w:t>
      </w:r>
    </w:p>
    <w:p w14:paraId="3365B57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24F8269D"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7667BEE7" w14:textId="3B221122"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05139537" w14:textId="77777777" w:rsidR="00A53300" w:rsidRPr="00E439C6" w:rsidRDefault="00A53300" w:rsidP="00A53300">
      <w:pPr>
        <w:rPr>
          <w:rFonts w:ascii="Times New Roman" w:hAnsi="Times New Roman"/>
          <w:sz w:val="22"/>
          <w:szCs w:val="24"/>
        </w:rPr>
      </w:pPr>
    </w:p>
    <w:p w14:paraId="5B5004AB" w14:textId="6289702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4.</w:t>
      </w:r>
      <w:r w:rsidRPr="00E439C6">
        <w:rPr>
          <w:rFonts w:ascii="Times New Roman" w:hAnsi="Times New Roman"/>
          <w:sz w:val="22"/>
          <w:szCs w:val="24"/>
        </w:rPr>
        <w:tab/>
        <w:t xml:space="preserve">A researcher is interested in examining how well children who are good at delaying gratification do academically. The researcher would state </w:t>
      </w:r>
      <w:r>
        <w:rPr>
          <w:rFonts w:ascii="Times New Roman" w:hAnsi="Times New Roman"/>
          <w:sz w:val="22"/>
          <w:szCs w:val="24"/>
        </w:rPr>
        <w:t>“</w:t>
      </w:r>
      <w:r w:rsidRPr="00E439C6">
        <w:rPr>
          <w:rFonts w:ascii="Times New Roman" w:hAnsi="Times New Roman"/>
          <w:sz w:val="22"/>
          <w:szCs w:val="24"/>
        </w:rPr>
        <w:t>children who can delay gratification get better grades in school than children who cannot delay gratification.</w:t>
      </w:r>
      <w:r>
        <w:rPr>
          <w:rFonts w:ascii="Times New Roman" w:hAnsi="Times New Roman"/>
          <w:sz w:val="22"/>
          <w:szCs w:val="24"/>
        </w:rPr>
        <w:t>”</w:t>
      </w:r>
      <w:r w:rsidRPr="00E439C6">
        <w:rPr>
          <w:rFonts w:ascii="Times New Roman" w:hAnsi="Times New Roman"/>
          <w:sz w:val="22"/>
          <w:szCs w:val="24"/>
        </w:rPr>
        <w:t xml:space="preserve"> What step of the scientific method was just accomplished?</w:t>
      </w:r>
    </w:p>
    <w:p w14:paraId="27CFFBF9"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identifying a question of scientific interest</w:t>
      </w:r>
    </w:p>
    <w:p w14:paraId="71024FDA"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researcher just generated a hypothesis to examine scientifically.</w:t>
      </w:r>
    </w:p>
    <w:p w14:paraId="00BE5A95"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lastRenderedPageBreak/>
        <w:t>b.</w:t>
      </w:r>
      <w:r w:rsidRPr="00E439C6">
        <w:rPr>
          <w:rFonts w:ascii="Times New Roman" w:hAnsi="Times New Roman"/>
          <w:sz w:val="22"/>
          <w:szCs w:val="24"/>
        </w:rPr>
        <w:tab/>
        <w:t>forming a hypothesis</w:t>
      </w:r>
    </w:p>
    <w:p w14:paraId="21A5A753"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A hypothesis is one possible answer to the question of interest.</w:t>
      </w:r>
    </w:p>
    <w:p w14:paraId="6B10E089"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selecting a research method and a research design</w:t>
      </w:r>
    </w:p>
    <w:p w14:paraId="0182D4C2"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collecting data</w:t>
      </w:r>
    </w:p>
    <w:p w14:paraId="1328BE6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6D2DF6BC"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18A499CB" w14:textId="5EEE0B22"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C92325">
        <w:rPr>
          <w:rFonts w:ascii="Times New Roman" w:hAnsi="Times New Roman"/>
          <w:sz w:val="22"/>
          <w:szCs w:val="24"/>
        </w:rPr>
        <w:t>34</w:t>
      </w:r>
    </w:p>
    <w:p w14:paraId="7DACCA4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A</w:t>
      </w:r>
    </w:p>
    <w:p w14:paraId="42E1B541"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7303F38A" w14:textId="175F6CE8"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Apply</w:t>
      </w:r>
    </w:p>
    <w:p w14:paraId="79A2DC3B" w14:textId="49D845E8" w:rsidR="00A53300" w:rsidRPr="00E439C6" w:rsidRDefault="00A53300" w:rsidP="00A53300">
      <w:pPr>
        <w:rPr>
          <w:rFonts w:ascii="Times New Roman" w:hAnsi="Times New Roman"/>
          <w:sz w:val="22"/>
        </w:rPr>
      </w:pPr>
      <w:r w:rsidRPr="00E439C6">
        <w:rPr>
          <w:rFonts w:ascii="Times New Roman" w:hAnsi="Times New Roman"/>
          <w:sz w:val="22"/>
        </w:rPr>
        <w:t>% correct</w:t>
      </w:r>
      <w:r>
        <w:rPr>
          <w:rFonts w:ascii="Times New Roman" w:hAnsi="Times New Roman"/>
          <w:sz w:val="22"/>
        </w:rPr>
        <w:t xml:space="preserve"> </w:t>
      </w:r>
      <w:r w:rsidRPr="00E439C6">
        <w:rPr>
          <w:rFonts w:ascii="Times New Roman" w:hAnsi="Times New Roman"/>
          <w:sz w:val="22"/>
        </w:rPr>
        <w:t>98</w:t>
      </w:r>
      <w:r>
        <w:rPr>
          <w:rFonts w:ascii="Times New Roman" w:hAnsi="Times New Roman"/>
          <w:sz w:val="22"/>
        </w:rPr>
        <w:t xml:space="preserve">  </w:t>
      </w:r>
      <w:r w:rsidRPr="00E439C6">
        <w:rPr>
          <w:rFonts w:ascii="Times New Roman" w:hAnsi="Times New Roman"/>
          <w:sz w:val="22"/>
        </w:rPr>
        <w:t>a</w:t>
      </w:r>
      <w:r w:rsidR="00E7693C">
        <w:rPr>
          <w:rFonts w:ascii="Times New Roman" w:hAnsi="Times New Roman"/>
          <w:sz w:val="22"/>
        </w:rPr>
        <w:t xml:space="preserve"> </w:t>
      </w:r>
      <w:r w:rsidRPr="00E439C6">
        <w:rPr>
          <w:rFonts w:ascii="Times New Roman" w:hAnsi="Times New Roman"/>
          <w:sz w:val="22"/>
        </w:rPr>
        <w:t>= 1</w:t>
      </w:r>
      <w:r>
        <w:rPr>
          <w:rFonts w:ascii="Times New Roman" w:hAnsi="Times New Roman"/>
          <w:sz w:val="22"/>
        </w:rPr>
        <w:t xml:space="preserve">  </w:t>
      </w:r>
      <w:r w:rsidRPr="00E439C6">
        <w:rPr>
          <w:rFonts w:ascii="Times New Roman" w:hAnsi="Times New Roman"/>
          <w:sz w:val="22"/>
        </w:rPr>
        <w:t>b</w:t>
      </w:r>
      <w:r w:rsidR="00E7693C">
        <w:rPr>
          <w:rFonts w:ascii="Times New Roman" w:hAnsi="Times New Roman"/>
          <w:sz w:val="22"/>
        </w:rPr>
        <w:t xml:space="preserve"> </w:t>
      </w:r>
      <w:r w:rsidRPr="00E439C6">
        <w:rPr>
          <w:rFonts w:ascii="Times New Roman" w:hAnsi="Times New Roman"/>
          <w:sz w:val="22"/>
        </w:rPr>
        <w:t>= 98</w:t>
      </w:r>
      <w:r>
        <w:rPr>
          <w:rFonts w:ascii="Times New Roman" w:hAnsi="Times New Roman"/>
          <w:sz w:val="22"/>
        </w:rPr>
        <w:t xml:space="preserve">  </w:t>
      </w:r>
      <w:r w:rsidRPr="00E439C6">
        <w:rPr>
          <w:rFonts w:ascii="Times New Roman" w:hAnsi="Times New Roman"/>
          <w:sz w:val="22"/>
        </w:rPr>
        <w:t>c</w:t>
      </w:r>
      <w:r w:rsidR="00E7693C">
        <w:rPr>
          <w:rFonts w:ascii="Times New Roman" w:hAnsi="Times New Roman"/>
          <w:sz w:val="22"/>
        </w:rPr>
        <w:t xml:space="preserve"> </w:t>
      </w:r>
      <w:r w:rsidRPr="00E439C6">
        <w:rPr>
          <w:rFonts w:ascii="Times New Roman" w:hAnsi="Times New Roman"/>
          <w:sz w:val="22"/>
        </w:rPr>
        <w:t>= 1</w:t>
      </w:r>
      <w:r>
        <w:rPr>
          <w:rFonts w:ascii="Times New Roman" w:hAnsi="Times New Roman"/>
          <w:sz w:val="22"/>
        </w:rPr>
        <w:t xml:space="preserve">  </w:t>
      </w:r>
      <w:r w:rsidRPr="00E439C6">
        <w:rPr>
          <w:rFonts w:ascii="Times New Roman" w:hAnsi="Times New Roman"/>
          <w:sz w:val="22"/>
        </w:rPr>
        <w:t>d</w:t>
      </w:r>
      <w:r w:rsidR="00E7693C">
        <w:rPr>
          <w:rFonts w:ascii="Times New Roman" w:hAnsi="Times New Roman"/>
          <w:sz w:val="22"/>
        </w:rPr>
        <w:t xml:space="preserve"> </w:t>
      </w:r>
      <w:r w:rsidRPr="00E439C6">
        <w:rPr>
          <w:rFonts w:ascii="Times New Roman" w:hAnsi="Times New Roman"/>
          <w:sz w:val="22"/>
        </w:rPr>
        <w:t>=</w:t>
      </w:r>
      <w:r>
        <w:rPr>
          <w:rFonts w:ascii="Times New Roman" w:hAnsi="Times New Roman"/>
          <w:sz w:val="22"/>
        </w:rPr>
        <w:t xml:space="preserve"> </w:t>
      </w:r>
      <w:r w:rsidRPr="00E439C6">
        <w:rPr>
          <w:rFonts w:ascii="Times New Roman" w:hAnsi="Times New Roman"/>
          <w:sz w:val="22"/>
        </w:rPr>
        <w:t>0</w:t>
      </w:r>
      <w:r>
        <w:rPr>
          <w:rFonts w:ascii="Times New Roman" w:hAnsi="Times New Roman"/>
          <w:sz w:val="22"/>
        </w:rPr>
        <w:t xml:space="preserve">  </w:t>
      </w:r>
      <w:r w:rsidRPr="00E439C6">
        <w:rPr>
          <w:rFonts w:ascii="Times New Roman" w:hAnsi="Times New Roman"/>
          <w:sz w:val="22"/>
        </w:rPr>
        <w:t>r = .23</w:t>
      </w:r>
    </w:p>
    <w:p w14:paraId="77E7C13C" w14:textId="77777777" w:rsidR="00A53300" w:rsidRPr="00E439C6" w:rsidRDefault="00A53300" w:rsidP="00A53300">
      <w:pPr>
        <w:rPr>
          <w:rFonts w:ascii="Times New Roman" w:hAnsi="Times New Roman"/>
          <w:sz w:val="22"/>
          <w:szCs w:val="24"/>
        </w:rPr>
      </w:pPr>
    </w:p>
    <w:p w14:paraId="10ED1A1A"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5.</w:t>
      </w:r>
      <w:r w:rsidRPr="00E439C6">
        <w:rPr>
          <w:rFonts w:ascii="Times New Roman" w:hAnsi="Times New Roman"/>
          <w:sz w:val="22"/>
          <w:szCs w:val="24"/>
        </w:rPr>
        <w:tab/>
        <w:t>The scientific method involves five basic steps: ____.</w:t>
      </w:r>
    </w:p>
    <w:p w14:paraId="730F224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observe the environment; generate a theory of the phenomenon to be studied; generate possible hypotheses; systematically vary variables; and conduct an experiment</w:t>
      </w:r>
    </w:p>
    <w:p w14:paraId="26A3A90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collect data to test a theory; manipulate variables within a laboratory setting; conduct a statistical analysis of the data; synthesize the results; and publish the findings</w:t>
      </w:r>
    </w:p>
    <w:p w14:paraId="6F996A3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identify a question to be investigated; form a hypothesis; choose a research method and a research design; collect data to test the hypothesis; and draw conclusions that lead to new questions and hypotheses</w:t>
      </w:r>
    </w:p>
    <w:p w14:paraId="6B8C513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generate a conclusion; isolate variables; determine how variables are related to the conclusion; conduct the research study; and published the findings</w:t>
      </w:r>
    </w:p>
    <w:p w14:paraId="01147C6F"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C</w:t>
      </w:r>
    </w:p>
    <w:p w14:paraId="7FFF3001" w14:textId="4DA083E0" w:rsidR="006918B9"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C92325">
        <w:rPr>
          <w:rFonts w:ascii="Times New Roman" w:hAnsi="Times New Roman"/>
          <w:sz w:val="22"/>
          <w:szCs w:val="24"/>
        </w:rPr>
        <w:t>34–35</w:t>
      </w:r>
    </w:p>
    <w:p w14:paraId="48E26BE0" w14:textId="67F3688F"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3151426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156C8F3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00BEA36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2C901E6F" w14:textId="77777777" w:rsidR="00A53300" w:rsidRPr="00E439C6" w:rsidRDefault="00A53300" w:rsidP="00A53300">
      <w:pPr>
        <w:rPr>
          <w:rFonts w:ascii="Times New Roman" w:hAnsi="Times New Roman"/>
          <w:sz w:val="22"/>
          <w:szCs w:val="24"/>
        </w:rPr>
      </w:pPr>
    </w:p>
    <w:p w14:paraId="2FEC44A5"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6.</w:t>
      </w:r>
      <w:r w:rsidRPr="00E439C6">
        <w:rPr>
          <w:rFonts w:ascii="Times New Roman" w:hAnsi="Times New Roman"/>
          <w:sz w:val="22"/>
          <w:szCs w:val="24"/>
        </w:rPr>
        <w:tab/>
        <w:t>The first step in the scientific method is to _____.</w:t>
      </w:r>
    </w:p>
    <w:p w14:paraId="1612356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collect data to test the hypothesis</w:t>
      </w:r>
    </w:p>
    <w:p w14:paraId="5396E51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identify a question of scientific interest</w:t>
      </w:r>
    </w:p>
    <w:p w14:paraId="5EDF04B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form a hypothesis</w:t>
      </w:r>
    </w:p>
    <w:p w14:paraId="2CC5F8B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choose a research method and a research design</w:t>
      </w:r>
    </w:p>
    <w:p w14:paraId="41E267F5"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B</w:t>
      </w:r>
    </w:p>
    <w:p w14:paraId="25BAEAB0" w14:textId="432EA14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C92325">
        <w:rPr>
          <w:rFonts w:ascii="Times New Roman" w:hAnsi="Times New Roman"/>
          <w:sz w:val="22"/>
          <w:szCs w:val="24"/>
        </w:rPr>
        <w:t>34</w:t>
      </w:r>
    </w:p>
    <w:p w14:paraId="0ECA1CC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7ABE088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6759286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626F2A9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5DC2C245" w14:textId="77777777" w:rsidR="00A53300" w:rsidRPr="00E439C6" w:rsidRDefault="00A53300" w:rsidP="00A53300">
      <w:pPr>
        <w:rPr>
          <w:rFonts w:ascii="Times New Roman" w:hAnsi="Times New Roman"/>
          <w:sz w:val="22"/>
          <w:szCs w:val="24"/>
        </w:rPr>
      </w:pPr>
    </w:p>
    <w:p w14:paraId="13A3A6DD" w14:textId="6EEDF9CE"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7.</w:t>
      </w:r>
      <w:r w:rsidRPr="00E439C6">
        <w:rPr>
          <w:rFonts w:ascii="Times New Roman" w:hAnsi="Times New Roman"/>
          <w:sz w:val="22"/>
          <w:szCs w:val="24"/>
        </w:rPr>
        <w:tab/>
        <w:t>Cameron is a graduate student who is working on her thesis and is in the process of conducting a research study on how learning phonics contributes to reading skills in 1st graders. Based upon the scientific method, after collecting data to test her hypothesis, Cameron</w:t>
      </w:r>
      <w:r>
        <w:rPr>
          <w:rFonts w:ascii="Times New Roman" w:hAnsi="Times New Roman"/>
          <w:sz w:val="22"/>
          <w:szCs w:val="24"/>
        </w:rPr>
        <w:t>’</w:t>
      </w:r>
      <w:r w:rsidRPr="00E439C6">
        <w:rPr>
          <w:rFonts w:ascii="Times New Roman" w:hAnsi="Times New Roman"/>
          <w:sz w:val="22"/>
          <w:szCs w:val="24"/>
        </w:rPr>
        <w:t>s next task is to _____.</w:t>
      </w:r>
    </w:p>
    <w:p w14:paraId="08451EF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draw conclusions and form new questions and hypotheses</w:t>
      </w:r>
    </w:p>
    <w:p w14:paraId="5EC0AEEF"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Collecting data is the fourth step; and drawing conclusions in formulating new questions and hypotheses is the fifth and last step of the scientific method.</w:t>
      </w:r>
    </w:p>
    <w:p w14:paraId="2103E72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identify a question of scientific interest</w:t>
      </w:r>
    </w:p>
    <w:p w14:paraId="2DC8C02E"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lastRenderedPageBreak/>
        <w:t>Incorrect. This is the first step.</w:t>
      </w:r>
    </w:p>
    <w:p w14:paraId="098170D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form a hypothesis</w:t>
      </w:r>
    </w:p>
    <w:p w14:paraId="45D2B09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choose a research method and a research design</w:t>
      </w:r>
    </w:p>
    <w:p w14:paraId="17BBF177" w14:textId="77777777" w:rsidR="006918B9" w:rsidRDefault="00A53300" w:rsidP="00A53300">
      <w:pPr>
        <w:rPr>
          <w:rFonts w:ascii="Times New Roman" w:hAnsi="Times New Roman"/>
          <w:sz w:val="22"/>
          <w:szCs w:val="24"/>
        </w:rPr>
      </w:pPr>
      <w:r>
        <w:rPr>
          <w:rFonts w:ascii="Times New Roman" w:hAnsi="Times New Roman"/>
          <w:sz w:val="22"/>
          <w:szCs w:val="24"/>
        </w:rPr>
        <w:t>Answer: A</w:t>
      </w:r>
    </w:p>
    <w:p w14:paraId="3F3C8740" w14:textId="7BE19271"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C92325">
        <w:rPr>
          <w:rFonts w:ascii="Times New Roman" w:hAnsi="Times New Roman"/>
          <w:sz w:val="22"/>
          <w:szCs w:val="24"/>
        </w:rPr>
        <w:t>35</w:t>
      </w:r>
    </w:p>
    <w:p w14:paraId="101D664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A</w:t>
      </w:r>
    </w:p>
    <w:p w14:paraId="52E9D5A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6FB697B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4AE8750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Apply</w:t>
      </w:r>
    </w:p>
    <w:p w14:paraId="52DF0E2C" w14:textId="77777777" w:rsidR="00A53300" w:rsidRPr="00E439C6" w:rsidRDefault="00A53300" w:rsidP="00A53300">
      <w:pPr>
        <w:rPr>
          <w:rFonts w:ascii="Times New Roman" w:hAnsi="Times New Roman"/>
          <w:sz w:val="22"/>
          <w:szCs w:val="24"/>
        </w:rPr>
      </w:pPr>
    </w:p>
    <w:p w14:paraId="522F8C65"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8.</w:t>
      </w:r>
      <w:r w:rsidRPr="00E439C6">
        <w:rPr>
          <w:rFonts w:ascii="Times New Roman" w:hAnsi="Times New Roman"/>
          <w:sz w:val="22"/>
          <w:szCs w:val="24"/>
        </w:rPr>
        <w:tab/>
        <w:t>The second step in the scientific method is to ____.</w:t>
      </w:r>
    </w:p>
    <w:p w14:paraId="0529D37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collect data to test the hypothesis</w:t>
      </w:r>
    </w:p>
    <w:p w14:paraId="30A133E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identify a question of scientific interest</w:t>
      </w:r>
    </w:p>
    <w:p w14:paraId="334FD71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form a hypothesis</w:t>
      </w:r>
    </w:p>
    <w:p w14:paraId="18FB687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choose a research method and a research design</w:t>
      </w:r>
    </w:p>
    <w:p w14:paraId="7FE398A2"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C</w:t>
      </w:r>
    </w:p>
    <w:p w14:paraId="59638546" w14:textId="0C8F635A"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C92325">
        <w:rPr>
          <w:rFonts w:ascii="Times New Roman" w:hAnsi="Times New Roman"/>
          <w:sz w:val="22"/>
          <w:szCs w:val="24"/>
        </w:rPr>
        <w:t>34</w:t>
      </w:r>
    </w:p>
    <w:p w14:paraId="59FCA32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4C0CB98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1F367B7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082C1F2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1FB43CF1" w14:textId="77777777" w:rsidR="00A53300" w:rsidRPr="00E439C6" w:rsidRDefault="00A53300" w:rsidP="00A53300">
      <w:pPr>
        <w:rPr>
          <w:rFonts w:ascii="Times New Roman" w:hAnsi="Times New Roman"/>
          <w:sz w:val="22"/>
          <w:szCs w:val="24"/>
        </w:rPr>
      </w:pPr>
    </w:p>
    <w:p w14:paraId="6092A33E"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9.</w:t>
      </w:r>
      <w:r w:rsidRPr="00E439C6">
        <w:rPr>
          <w:rFonts w:ascii="Times New Roman" w:hAnsi="Times New Roman"/>
          <w:sz w:val="22"/>
          <w:szCs w:val="24"/>
        </w:rPr>
        <w:tab/>
        <w:t>A ____ is the researcher</w:t>
      </w:r>
      <w:r>
        <w:rPr>
          <w:rFonts w:ascii="Times New Roman" w:hAnsi="Times New Roman"/>
          <w:sz w:val="22"/>
          <w:szCs w:val="24"/>
        </w:rPr>
        <w:t>’</w:t>
      </w:r>
      <w:r w:rsidRPr="00E439C6">
        <w:rPr>
          <w:rFonts w:ascii="Times New Roman" w:hAnsi="Times New Roman"/>
          <w:sz w:val="22"/>
          <w:szCs w:val="24"/>
        </w:rPr>
        <w:t>s idea about one possible answer to the question of interest.</w:t>
      </w:r>
    </w:p>
    <w:p w14:paraId="748D7C7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paradigm</w:t>
      </w:r>
    </w:p>
    <w:p w14:paraId="72ED574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theory</w:t>
      </w:r>
    </w:p>
    <w:p w14:paraId="163AC59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hypothesis</w:t>
      </w:r>
    </w:p>
    <w:p w14:paraId="67BA261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world view</w:t>
      </w:r>
    </w:p>
    <w:p w14:paraId="6B550997"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C</w:t>
      </w:r>
    </w:p>
    <w:p w14:paraId="385DC4A4" w14:textId="73E31E67" w:rsidR="00A53300" w:rsidRPr="00E439C6" w:rsidRDefault="00A53300" w:rsidP="00A53300">
      <w:pPr>
        <w:rPr>
          <w:rFonts w:ascii="Times New Roman" w:hAnsi="Times New Roman"/>
          <w:sz w:val="22"/>
          <w:szCs w:val="24"/>
        </w:rPr>
      </w:pPr>
      <w:r w:rsidRPr="00E439C6">
        <w:rPr>
          <w:rFonts w:ascii="Times New Roman" w:hAnsi="Times New Roman"/>
          <w:sz w:val="22"/>
          <w:szCs w:val="24"/>
        </w:rPr>
        <w:t>Page:</w:t>
      </w:r>
      <w:r>
        <w:rPr>
          <w:rFonts w:ascii="Times New Roman" w:hAnsi="Times New Roman"/>
          <w:sz w:val="22"/>
          <w:szCs w:val="24"/>
        </w:rPr>
        <w:t xml:space="preserve"> </w:t>
      </w:r>
      <w:r w:rsidR="00C92325">
        <w:rPr>
          <w:rFonts w:ascii="Times New Roman" w:hAnsi="Times New Roman"/>
          <w:sz w:val="22"/>
          <w:szCs w:val="24"/>
        </w:rPr>
        <w:t>34</w:t>
      </w:r>
    </w:p>
    <w:p w14:paraId="004D98E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3BEEA64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4D6E215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150251F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150F2329" w14:textId="77777777" w:rsidR="00A53300" w:rsidRPr="00E439C6" w:rsidRDefault="00A53300" w:rsidP="00A53300">
      <w:pPr>
        <w:rPr>
          <w:rFonts w:ascii="Times New Roman" w:hAnsi="Times New Roman"/>
          <w:sz w:val="22"/>
          <w:szCs w:val="24"/>
        </w:rPr>
      </w:pPr>
    </w:p>
    <w:p w14:paraId="00C498BE"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10.</w:t>
      </w:r>
      <w:r w:rsidRPr="00E439C6">
        <w:rPr>
          <w:rFonts w:ascii="Times New Roman" w:hAnsi="Times New Roman"/>
          <w:sz w:val="22"/>
          <w:szCs w:val="24"/>
        </w:rPr>
        <w:tab/>
        <w:t>Which of the following is an example of a scientific hypothesis?</w:t>
      </w:r>
    </w:p>
    <w:p w14:paraId="11245105"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r>
      <w:r>
        <w:rPr>
          <w:rFonts w:ascii="Times New Roman" w:hAnsi="Times New Roman"/>
          <w:sz w:val="22"/>
          <w:szCs w:val="24"/>
        </w:rPr>
        <w:t>“</w:t>
      </w:r>
      <w:r w:rsidRPr="00E439C6">
        <w:rPr>
          <w:rFonts w:ascii="Times New Roman" w:hAnsi="Times New Roman"/>
          <w:sz w:val="22"/>
          <w:szCs w:val="24"/>
        </w:rPr>
        <w:t>Space exploration benefits our world and the United States needs to increase funding for NASA.</w:t>
      </w:r>
      <w:r>
        <w:rPr>
          <w:rFonts w:ascii="Times New Roman" w:hAnsi="Times New Roman"/>
          <w:sz w:val="22"/>
          <w:szCs w:val="24"/>
        </w:rPr>
        <w:t>”</w:t>
      </w:r>
    </w:p>
    <w:p w14:paraId="3944F5CC"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This is an opinion; it is not testable based on scientific research.</w:t>
      </w:r>
    </w:p>
    <w:p w14:paraId="2596754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Pr>
          <w:rFonts w:ascii="Times New Roman" w:hAnsi="Times New Roman"/>
          <w:sz w:val="22"/>
          <w:szCs w:val="24"/>
        </w:rPr>
        <w:t>“</w:t>
      </w:r>
      <w:r w:rsidRPr="00E439C6">
        <w:rPr>
          <w:rFonts w:ascii="Times New Roman" w:hAnsi="Times New Roman"/>
          <w:sz w:val="22"/>
          <w:szCs w:val="24"/>
        </w:rPr>
        <w:t>Marital satisfaction tends to improve when the youngest child is grown and leaves the home because parents now have more time and energy for the marital relationship.</w:t>
      </w:r>
      <w:r>
        <w:rPr>
          <w:rFonts w:ascii="Times New Roman" w:hAnsi="Times New Roman"/>
          <w:sz w:val="22"/>
          <w:szCs w:val="24"/>
        </w:rPr>
        <w:t>”</w:t>
      </w:r>
    </w:p>
    <w:p w14:paraId="181EF992"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This is a testable statement based upon a question of marital satisfaction and child rearing.</w:t>
      </w:r>
    </w:p>
    <w:p w14:paraId="77590D6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w:t>
      </w:r>
      <w:r w:rsidRPr="00E439C6">
        <w:rPr>
          <w:rFonts w:ascii="Times New Roman" w:hAnsi="Times New Roman"/>
          <w:sz w:val="22"/>
          <w:szCs w:val="24"/>
        </w:rPr>
        <w:t>HIV causes AIDS, and AIDS is a disease and will never be cured.</w:t>
      </w:r>
      <w:r>
        <w:rPr>
          <w:rFonts w:ascii="Times New Roman" w:hAnsi="Times New Roman"/>
          <w:sz w:val="22"/>
          <w:szCs w:val="24"/>
        </w:rPr>
        <w:t>”</w:t>
      </w:r>
    </w:p>
    <w:p w14:paraId="2E6457E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r>
      <w:r>
        <w:rPr>
          <w:rFonts w:ascii="Times New Roman" w:hAnsi="Times New Roman"/>
          <w:sz w:val="22"/>
          <w:szCs w:val="24"/>
        </w:rPr>
        <w:t>“</w:t>
      </w:r>
      <w:r w:rsidRPr="00E439C6">
        <w:rPr>
          <w:rFonts w:ascii="Times New Roman" w:hAnsi="Times New Roman"/>
          <w:sz w:val="22"/>
          <w:szCs w:val="24"/>
        </w:rPr>
        <w:t>If a tree falls in the forest, and no one is there to hear it; does it make a sound?</w:t>
      </w:r>
      <w:r>
        <w:rPr>
          <w:rFonts w:ascii="Times New Roman" w:hAnsi="Times New Roman"/>
          <w:sz w:val="22"/>
          <w:szCs w:val="24"/>
        </w:rPr>
        <w:t>”</w:t>
      </w:r>
    </w:p>
    <w:p w14:paraId="2F571927" w14:textId="77777777" w:rsidR="006918B9" w:rsidRDefault="00A53300" w:rsidP="00A53300">
      <w:pPr>
        <w:rPr>
          <w:rFonts w:ascii="Times New Roman" w:hAnsi="Times New Roman"/>
          <w:sz w:val="22"/>
          <w:szCs w:val="24"/>
        </w:rPr>
      </w:pPr>
      <w:r>
        <w:rPr>
          <w:rFonts w:ascii="Times New Roman" w:hAnsi="Times New Roman"/>
          <w:sz w:val="22"/>
          <w:szCs w:val="24"/>
        </w:rPr>
        <w:t>Answer: B</w:t>
      </w:r>
    </w:p>
    <w:p w14:paraId="6DAB9576" w14:textId="202B11D0"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C92325">
        <w:rPr>
          <w:rFonts w:ascii="Times New Roman" w:hAnsi="Times New Roman"/>
          <w:sz w:val="22"/>
          <w:szCs w:val="24"/>
        </w:rPr>
        <w:t>34</w:t>
      </w:r>
    </w:p>
    <w:p w14:paraId="6A91C26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74DCEBD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5A4FCCC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426FC0F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54499E70" w14:textId="77777777" w:rsidR="00A53300" w:rsidRPr="00E439C6" w:rsidRDefault="00A53300" w:rsidP="00A53300">
      <w:pPr>
        <w:rPr>
          <w:rFonts w:ascii="Times New Roman" w:hAnsi="Times New Roman"/>
          <w:sz w:val="22"/>
          <w:szCs w:val="24"/>
        </w:rPr>
      </w:pPr>
    </w:p>
    <w:p w14:paraId="27501411" w14:textId="21EFFDF2"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11.</w:t>
      </w:r>
      <w:r w:rsidRPr="00E439C6">
        <w:rPr>
          <w:rFonts w:ascii="Times New Roman" w:hAnsi="Times New Roman"/>
          <w:sz w:val="22"/>
          <w:szCs w:val="24"/>
        </w:rPr>
        <w:tab/>
        <w:t>Questionnaires and interviews are examples of ____.</w:t>
      </w:r>
    </w:p>
    <w:p w14:paraId="461EA0CC"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ways to generate hypotheses</w:t>
      </w:r>
    </w:p>
    <w:p w14:paraId="200B9D09"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Questionnaires and interviews are two commonly used examples of the research method.</w:t>
      </w:r>
    </w:p>
    <w:p w14:paraId="78941D76"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faulty research designs</w:t>
      </w:r>
    </w:p>
    <w:p w14:paraId="653B24BC"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statistical procedures used to analyze data</w:t>
      </w:r>
    </w:p>
    <w:p w14:paraId="28FD3DA7"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the research method</w:t>
      </w:r>
    </w:p>
    <w:p w14:paraId="16330517"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Questionnaires and interviews are two commonly used examples of the research method.</w:t>
      </w:r>
    </w:p>
    <w:p w14:paraId="3E56F98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D</w:t>
      </w:r>
    </w:p>
    <w:p w14:paraId="54A8C597"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50297F2D" w14:textId="3B6CB6AC"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C92325">
        <w:rPr>
          <w:rFonts w:ascii="Times New Roman" w:hAnsi="Times New Roman"/>
          <w:sz w:val="22"/>
          <w:szCs w:val="24"/>
        </w:rPr>
        <w:t>5</w:t>
      </w:r>
    </w:p>
    <w:p w14:paraId="6300BD0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4A706270"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794A4CD3" w14:textId="69B11B4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3272389C" w14:textId="77777777" w:rsidR="00A53300" w:rsidRPr="00E439C6" w:rsidRDefault="00A53300" w:rsidP="00A53300">
      <w:pPr>
        <w:rPr>
          <w:rFonts w:ascii="Times New Roman" w:hAnsi="Times New Roman"/>
          <w:sz w:val="22"/>
          <w:szCs w:val="24"/>
          <w:lang w:val="fr-FR"/>
        </w:rPr>
      </w:pPr>
    </w:p>
    <w:p w14:paraId="62F2792F" w14:textId="0EEDF10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12.</w:t>
      </w:r>
      <w:r w:rsidRPr="00E439C6">
        <w:rPr>
          <w:rFonts w:ascii="Times New Roman" w:hAnsi="Times New Roman"/>
          <w:sz w:val="22"/>
          <w:szCs w:val="24"/>
        </w:rPr>
        <w:tab/>
        <w:t>The plan for when and how to collect the data for a study is the ____.</w:t>
      </w:r>
    </w:p>
    <w:p w14:paraId="0B1FE8FA"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data collection schedule</w:t>
      </w:r>
    </w:p>
    <w:p w14:paraId="62397DAF"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research design</w:t>
      </w:r>
    </w:p>
    <w:p w14:paraId="52978B9F"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 xml:space="preserve">Correct. The research </w:t>
      </w:r>
      <w:r w:rsidRPr="00E439C6">
        <w:rPr>
          <w:rFonts w:ascii="Times New Roman" w:hAnsi="Times New Roman"/>
          <w:sz w:val="22"/>
          <w:szCs w:val="24"/>
        </w:rPr>
        <w:t>design</w:t>
      </w:r>
      <w:r w:rsidRPr="00E439C6">
        <w:rPr>
          <w:rFonts w:ascii="Times New Roman" w:hAnsi="Times New Roman"/>
          <w:i/>
          <w:sz w:val="22"/>
          <w:szCs w:val="24"/>
        </w:rPr>
        <w:t xml:space="preserve"> is the plan for when and how to collect the data, while the research </w:t>
      </w:r>
      <w:r w:rsidRPr="00E439C6">
        <w:rPr>
          <w:rFonts w:ascii="Times New Roman" w:hAnsi="Times New Roman"/>
          <w:sz w:val="22"/>
          <w:szCs w:val="24"/>
        </w:rPr>
        <w:t>method</w:t>
      </w:r>
      <w:r w:rsidRPr="00E439C6">
        <w:rPr>
          <w:rFonts w:ascii="Times New Roman" w:hAnsi="Times New Roman"/>
          <w:i/>
          <w:sz w:val="22"/>
          <w:szCs w:val="24"/>
        </w:rPr>
        <w:t xml:space="preserve"> is the global approach to research.</w:t>
      </w:r>
    </w:p>
    <w:p w14:paraId="1AD445EE"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scientific plan</w:t>
      </w:r>
    </w:p>
    <w:p w14:paraId="5C8B75E7"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research method</w:t>
      </w:r>
    </w:p>
    <w:p w14:paraId="6D3712D4"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 xml:space="preserve">Incorrect. The research </w:t>
      </w:r>
      <w:r w:rsidRPr="00E439C6">
        <w:rPr>
          <w:rFonts w:ascii="Times New Roman" w:hAnsi="Times New Roman"/>
          <w:sz w:val="22"/>
          <w:szCs w:val="24"/>
        </w:rPr>
        <w:t>design</w:t>
      </w:r>
      <w:r w:rsidRPr="00E439C6">
        <w:rPr>
          <w:rFonts w:ascii="Times New Roman" w:hAnsi="Times New Roman"/>
          <w:i/>
          <w:sz w:val="22"/>
          <w:szCs w:val="24"/>
        </w:rPr>
        <w:t xml:space="preserve"> is the plan for when and how to collect the data, while the research </w:t>
      </w:r>
      <w:r w:rsidRPr="00E439C6">
        <w:rPr>
          <w:rFonts w:ascii="Times New Roman" w:hAnsi="Times New Roman"/>
          <w:sz w:val="22"/>
          <w:szCs w:val="24"/>
        </w:rPr>
        <w:t>method</w:t>
      </w:r>
      <w:r w:rsidRPr="00E439C6">
        <w:rPr>
          <w:rFonts w:ascii="Times New Roman" w:hAnsi="Times New Roman"/>
          <w:i/>
          <w:sz w:val="22"/>
          <w:szCs w:val="24"/>
        </w:rPr>
        <w:t xml:space="preserve"> is the global approach to research.</w:t>
      </w:r>
    </w:p>
    <w:p w14:paraId="74DA4F2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617CB040"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06406DC6" w14:textId="547D2EE3"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C92325">
        <w:rPr>
          <w:rFonts w:ascii="Times New Roman" w:hAnsi="Times New Roman"/>
          <w:sz w:val="22"/>
          <w:szCs w:val="24"/>
        </w:rPr>
        <w:t>5</w:t>
      </w:r>
    </w:p>
    <w:p w14:paraId="70BFEB3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32ECDD56"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242291ED" w14:textId="078275C6"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5D44F1AF" w14:textId="77777777" w:rsidR="00A53300" w:rsidRDefault="00A53300" w:rsidP="00A53300">
      <w:pPr>
        <w:tabs>
          <w:tab w:val="left" w:pos="360"/>
        </w:tabs>
        <w:rPr>
          <w:rFonts w:ascii="Times New Roman" w:hAnsi="Times New Roman"/>
          <w:sz w:val="22"/>
        </w:rPr>
      </w:pPr>
    </w:p>
    <w:p w14:paraId="7FCE9102" w14:textId="77777777" w:rsidR="006918B9" w:rsidRDefault="00A53300" w:rsidP="00A53300">
      <w:pPr>
        <w:ind w:left="720" w:hanging="720"/>
        <w:rPr>
          <w:rFonts w:ascii="Times New Roman" w:hAnsi="Times New Roman"/>
          <w:sz w:val="22"/>
          <w:szCs w:val="24"/>
        </w:rPr>
      </w:pPr>
      <w:r>
        <w:rPr>
          <w:rFonts w:ascii="Times New Roman" w:hAnsi="Times New Roman"/>
          <w:sz w:val="22"/>
          <w:szCs w:val="24"/>
        </w:rPr>
        <w:t>13.</w:t>
      </w:r>
      <w:r>
        <w:rPr>
          <w:rFonts w:ascii="Times New Roman" w:hAnsi="Times New Roman"/>
          <w:sz w:val="22"/>
          <w:szCs w:val="24"/>
        </w:rPr>
        <w:tab/>
        <w:t>Sirena administered a survey to her psychology class to poll them on their stress level in college. She hypothesized that students would report higher stress levels toward the end of the semester. Which step of the scientific method is she employing</w:t>
      </w:r>
      <w:r w:rsidR="00C92325">
        <w:rPr>
          <w:rFonts w:ascii="Times New Roman" w:hAnsi="Times New Roman"/>
          <w:sz w:val="22"/>
          <w:szCs w:val="24"/>
        </w:rPr>
        <w:t xml:space="preserve"> when she administers the survey</w:t>
      </w:r>
      <w:r>
        <w:rPr>
          <w:rFonts w:ascii="Times New Roman" w:hAnsi="Times New Roman"/>
          <w:sz w:val="22"/>
          <w:szCs w:val="24"/>
        </w:rPr>
        <w:t>?</w:t>
      </w:r>
    </w:p>
    <w:p w14:paraId="387BEE29" w14:textId="43F3ECC1"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r>
      <w:r>
        <w:rPr>
          <w:rFonts w:ascii="Times New Roman" w:hAnsi="Times New Roman"/>
          <w:sz w:val="22"/>
          <w:szCs w:val="24"/>
        </w:rPr>
        <w:t>Step 1</w:t>
      </w:r>
    </w:p>
    <w:p w14:paraId="056C5DF6" w14:textId="77777777" w:rsidR="00A53300" w:rsidRPr="00E439C6" w:rsidRDefault="00A53300" w:rsidP="00A53300">
      <w:pPr>
        <w:ind w:left="720"/>
        <w:rPr>
          <w:rFonts w:ascii="Times New Roman" w:hAnsi="Times New Roman"/>
          <w:i/>
          <w:sz w:val="22"/>
          <w:szCs w:val="24"/>
        </w:rPr>
      </w:pPr>
      <w:r>
        <w:rPr>
          <w:rFonts w:ascii="Times New Roman" w:hAnsi="Times New Roman"/>
          <w:i/>
          <w:sz w:val="22"/>
          <w:szCs w:val="24"/>
        </w:rPr>
        <w:t>Inc</w:t>
      </w:r>
      <w:r w:rsidRPr="00E439C6">
        <w:rPr>
          <w:rFonts w:ascii="Times New Roman" w:hAnsi="Times New Roman"/>
          <w:i/>
          <w:sz w:val="22"/>
          <w:szCs w:val="24"/>
        </w:rPr>
        <w:t xml:space="preserve">orrect. </w:t>
      </w:r>
      <w:r>
        <w:rPr>
          <w:rFonts w:ascii="Times New Roman" w:hAnsi="Times New Roman"/>
          <w:i/>
          <w:sz w:val="22"/>
          <w:szCs w:val="24"/>
        </w:rPr>
        <w:t>The first step of the scientific method is to identify a research question.</w:t>
      </w:r>
    </w:p>
    <w:p w14:paraId="295D494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Pr>
          <w:rFonts w:ascii="Times New Roman" w:hAnsi="Times New Roman"/>
          <w:sz w:val="22"/>
          <w:szCs w:val="24"/>
        </w:rPr>
        <w:t>Step 2</w:t>
      </w:r>
    </w:p>
    <w:p w14:paraId="7AD141B8" w14:textId="77777777" w:rsidR="00A53300"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Step 3</w:t>
      </w:r>
    </w:p>
    <w:p w14:paraId="733EDD8C" w14:textId="77777777" w:rsidR="006918B9" w:rsidRDefault="00A53300" w:rsidP="00A53300">
      <w:pPr>
        <w:ind w:left="720"/>
        <w:rPr>
          <w:rFonts w:ascii="Times New Roman" w:hAnsi="Times New Roman"/>
          <w:i/>
          <w:sz w:val="22"/>
          <w:szCs w:val="24"/>
        </w:rPr>
      </w:pPr>
      <w:r>
        <w:rPr>
          <w:rFonts w:ascii="Times New Roman" w:hAnsi="Times New Roman"/>
          <w:i/>
          <w:sz w:val="22"/>
          <w:szCs w:val="24"/>
        </w:rPr>
        <w:t>C</w:t>
      </w:r>
      <w:r w:rsidRPr="00E439C6">
        <w:rPr>
          <w:rFonts w:ascii="Times New Roman" w:hAnsi="Times New Roman"/>
          <w:i/>
          <w:sz w:val="22"/>
          <w:szCs w:val="24"/>
        </w:rPr>
        <w:t xml:space="preserve">orrect. </w:t>
      </w:r>
      <w:r>
        <w:rPr>
          <w:rFonts w:ascii="Times New Roman" w:hAnsi="Times New Roman"/>
          <w:i/>
          <w:sz w:val="22"/>
          <w:szCs w:val="24"/>
        </w:rPr>
        <w:t>The third step in the scientific method involves collecting data to test her hypothesis.</w:t>
      </w:r>
    </w:p>
    <w:p w14:paraId="67578001" w14:textId="329E0552"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r>
      <w:r>
        <w:rPr>
          <w:rFonts w:ascii="Times New Roman" w:hAnsi="Times New Roman"/>
          <w:sz w:val="22"/>
          <w:szCs w:val="24"/>
        </w:rPr>
        <w:t>Step 4</w:t>
      </w:r>
    </w:p>
    <w:p w14:paraId="22D6A37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Answer: </w:t>
      </w:r>
      <w:r>
        <w:rPr>
          <w:rFonts w:ascii="Times New Roman" w:hAnsi="Times New Roman"/>
          <w:sz w:val="22"/>
          <w:szCs w:val="24"/>
        </w:rPr>
        <w:t>C</w:t>
      </w:r>
    </w:p>
    <w:p w14:paraId="1F4AFFA7" w14:textId="23D0D936"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C92325">
        <w:rPr>
          <w:rFonts w:ascii="Times New Roman" w:hAnsi="Times New Roman"/>
          <w:sz w:val="22"/>
          <w:szCs w:val="24"/>
        </w:rPr>
        <w:t>5</w:t>
      </w:r>
    </w:p>
    <w:p w14:paraId="1B3E6C3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A</w:t>
      </w:r>
    </w:p>
    <w:p w14:paraId="44C9EC1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117423F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2F93EE1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Apply</w:t>
      </w:r>
    </w:p>
    <w:p w14:paraId="59215612" w14:textId="77777777" w:rsidR="00A53300" w:rsidRPr="00E439C6" w:rsidRDefault="00A53300" w:rsidP="00A53300">
      <w:pPr>
        <w:rPr>
          <w:rFonts w:ascii="Times New Roman" w:hAnsi="Times New Roman"/>
          <w:sz w:val="22"/>
          <w:szCs w:val="24"/>
        </w:rPr>
      </w:pPr>
    </w:p>
    <w:p w14:paraId="6EEFE473" w14:textId="5944514A"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lastRenderedPageBreak/>
        <w:t>1</w:t>
      </w:r>
      <w:r>
        <w:rPr>
          <w:rFonts w:ascii="Times New Roman" w:hAnsi="Times New Roman"/>
          <w:sz w:val="22"/>
          <w:szCs w:val="24"/>
        </w:rPr>
        <w:t>4</w:t>
      </w:r>
      <w:r w:rsidRPr="00E439C6">
        <w:rPr>
          <w:rFonts w:ascii="Times New Roman" w:hAnsi="Times New Roman"/>
          <w:sz w:val="22"/>
          <w:szCs w:val="24"/>
        </w:rPr>
        <w:t>.</w:t>
      </w:r>
      <w:r w:rsidRPr="00E439C6">
        <w:rPr>
          <w:rFonts w:ascii="Times New Roman" w:hAnsi="Times New Roman"/>
          <w:sz w:val="22"/>
          <w:szCs w:val="24"/>
        </w:rPr>
        <w:tab/>
        <w:t>A researcher is interested in whether toddlers who are taught to solve a puzzle can remember the strategy two weeks later. What would be the population of interest?</w:t>
      </w:r>
    </w:p>
    <w:p w14:paraId="4945161C"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all toddlers</w:t>
      </w:r>
    </w:p>
    <w:p w14:paraId="439B0222" w14:textId="4DC63DFE"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w:t>
      </w:r>
      <w:r>
        <w:rPr>
          <w:rFonts w:ascii="Times New Roman" w:hAnsi="Times New Roman"/>
          <w:i/>
          <w:sz w:val="22"/>
          <w:szCs w:val="24"/>
        </w:rPr>
        <w:t xml:space="preserve"> </w:t>
      </w:r>
      <w:r w:rsidRPr="00E439C6">
        <w:rPr>
          <w:rFonts w:ascii="Times New Roman" w:hAnsi="Times New Roman"/>
          <w:i/>
          <w:sz w:val="22"/>
          <w:szCs w:val="24"/>
        </w:rPr>
        <w:t>Studies are designed to answer questions regarding populations, not just answer questions regarding those who are in the study.</w:t>
      </w:r>
    </w:p>
    <w:p w14:paraId="6AD08345"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the toddlers in the study</w:t>
      </w:r>
    </w:p>
    <w:p w14:paraId="20572715" w14:textId="7A6E0C08"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population of interest would be all toddlers. Studies are designed to answer questions regarding populations, not just answer questions regarding those who are in the study.</w:t>
      </w:r>
    </w:p>
    <w:p w14:paraId="4A8320A7"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all children</w:t>
      </w:r>
    </w:p>
    <w:p w14:paraId="23888036"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only toddlers who are in preschool</w:t>
      </w:r>
    </w:p>
    <w:p w14:paraId="46AB4D6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6FAE1B14"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22320D55" w14:textId="5C48CB5A"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C92325">
        <w:rPr>
          <w:rFonts w:ascii="Times New Roman" w:hAnsi="Times New Roman"/>
          <w:sz w:val="22"/>
          <w:szCs w:val="24"/>
        </w:rPr>
        <w:t>5</w:t>
      </w:r>
    </w:p>
    <w:p w14:paraId="7536295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29FB365A"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7BC83478" w14:textId="0551B0E0"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4A91E21E" w14:textId="77777777" w:rsidR="00A53300" w:rsidRPr="00E439C6" w:rsidRDefault="00A53300" w:rsidP="00A53300">
      <w:pPr>
        <w:rPr>
          <w:rFonts w:ascii="Times New Roman" w:hAnsi="Times New Roman"/>
          <w:sz w:val="22"/>
          <w:szCs w:val="24"/>
        </w:rPr>
      </w:pPr>
    </w:p>
    <w:p w14:paraId="599C82EC" w14:textId="2CEF631E"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1</w:t>
      </w:r>
      <w:r>
        <w:rPr>
          <w:rFonts w:ascii="Times New Roman" w:hAnsi="Times New Roman"/>
          <w:sz w:val="22"/>
          <w:szCs w:val="24"/>
        </w:rPr>
        <w:t>5</w:t>
      </w:r>
      <w:r w:rsidRPr="00E439C6">
        <w:rPr>
          <w:rFonts w:ascii="Times New Roman" w:hAnsi="Times New Roman"/>
          <w:sz w:val="22"/>
          <w:szCs w:val="24"/>
        </w:rPr>
        <w:t>.</w:t>
      </w:r>
      <w:r w:rsidRPr="00E439C6">
        <w:rPr>
          <w:rFonts w:ascii="Times New Roman" w:hAnsi="Times New Roman"/>
          <w:sz w:val="22"/>
          <w:szCs w:val="24"/>
        </w:rPr>
        <w:tab/>
        <w:t xml:space="preserve">How does the text define the term </w:t>
      </w:r>
      <w:r>
        <w:rPr>
          <w:rFonts w:ascii="Times New Roman" w:hAnsi="Times New Roman"/>
          <w:sz w:val="22"/>
          <w:szCs w:val="24"/>
        </w:rPr>
        <w:t>“</w:t>
      </w:r>
      <w:r w:rsidRPr="00E439C6">
        <w:rPr>
          <w:rFonts w:ascii="Times New Roman" w:hAnsi="Times New Roman"/>
          <w:sz w:val="22"/>
          <w:szCs w:val="24"/>
        </w:rPr>
        <w:t>population</w:t>
      </w:r>
      <w:r>
        <w:rPr>
          <w:rFonts w:ascii="Times New Roman" w:hAnsi="Times New Roman"/>
          <w:sz w:val="22"/>
          <w:szCs w:val="24"/>
        </w:rPr>
        <w:t>”</w:t>
      </w:r>
      <w:r w:rsidRPr="00E439C6">
        <w:rPr>
          <w:rFonts w:ascii="Times New Roman" w:hAnsi="Times New Roman"/>
          <w:sz w:val="22"/>
          <w:szCs w:val="24"/>
        </w:rPr>
        <w:t>?</w:t>
      </w:r>
    </w:p>
    <w:p w14:paraId="64577265"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only those individuals who are in the research study</w:t>
      </w:r>
    </w:p>
    <w:p w14:paraId="09CC84A8"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population is defined as the entire category of people. The sample should be representative of the population so that the results can be generalized back to the population.</w:t>
      </w:r>
    </w:p>
    <w:p w14:paraId="0609CD18"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the entire category of people</w:t>
      </w:r>
      <w:r w:rsidR="00C92325">
        <w:rPr>
          <w:rFonts w:ascii="Times New Roman" w:hAnsi="Times New Roman"/>
          <w:sz w:val="22"/>
          <w:szCs w:val="24"/>
        </w:rPr>
        <w:t xml:space="preserve"> the sample represents</w:t>
      </w:r>
    </w:p>
    <w:p w14:paraId="410DBDB4"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The sample should be representative of the population so that the results can be generalized back to the population.</w:t>
      </w:r>
    </w:p>
    <w:p w14:paraId="47336DC5"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 smaller subset of an entire category of people</w:t>
      </w:r>
    </w:p>
    <w:p w14:paraId="1B06EE11"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those individuals in the research pool</w:t>
      </w:r>
    </w:p>
    <w:p w14:paraId="73E7D14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103C43DB"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25F619BA" w14:textId="2560DE48"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C92325">
        <w:rPr>
          <w:rFonts w:ascii="Times New Roman" w:hAnsi="Times New Roman"/>
          <w:sz w:val="22"/>
          <w:szCs w:val="24"/>
        </w:rPr>
        <w:t>5</w:t>
      </w:r>
    </w:p>
    <w:p w14:paraId="6D45BA8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757EFE0D"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117A855E" w14:textId="7303D7E9"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 xml:space="preserve">s Taxonomy Level: </w:t>
      </w:r>
      <w:r w:rsidR="00C92325">
        <w:rPr>
          <w:rFonts w:ascii="Times New Roman" w:hAnsi="Times New Roman"/>
          <w:sz w:val="22"/>
          <w:szCs w:val="24"/>
        </w:rPr>
        <w:t>Remember</w:t>
      </w:r>
    </w:p>
    <w:p w14:paraId="245B25CA" w14:textId="77777777" w:rsidR="00A53300" w:rsidRPr="00E439C6" w:rsidRDefault="00A53300" w:rsidP="00A53300">
      <w:pPr>
        <w:rPr>
          <w:rFonts w:ascii="Times New Roman" w:hAnsi="Times New Roman"/>
          <w:sz w:val="22"/>
          <w:szCs w:val="24"/>
          <w:lang w:val="fr-FR"/>
        </w:rPr>
      </w:pPr>
    </w:p>
    <w:p w14:paraId="2B303492" w14:textId="76BA4A90" w:rsidR="006918B9" w:rsidRDefault="00A53300" w:rsidP="00A53300">
      <w:pPr>
        <w:ind w:left="720" w:hanging="720"/>
        <w:rPr>
          <w:rFonts w:ascii="Times New Roman" w:hAnsi="Times New Roman"/>
          <w:sz w:val="22"/>
          <w:szCs w:val="24"/>
        </w:rPr>
      </w:pPr>
      <w:r w:rsidRPr="00E439C6">
        <w:rPr>
          <w:rFonts w:ascii="Times New Roman" w:hAnsi="Times New Roman"/>
          <w:sz w:val="22"/>
          <w:szCs w:val="24"/>
        </w:rPr>
        <w:t>1</w:t>
      </w:r>
      <w:r>
        <w:rPr>
          <w:rFonts w:ascii="Times New Roman" w:hAnsi="Times New Roman"/>
          <w:sz w:val="22"/>
          <w:szCs w:val="24"/>
        </w:rPr>
        <w:t>6</w:t>
      </w:r>
      <w:r w:rsidRPr="00E439C6">
        <w:rPr>
          <w:rFonts w:ascii="Times New Roman" w:hAnsi="Times New Roman"/>
          <w:sz w:val="22"/>
          <w:szCs w:val="24"/>
        </w:rPr>
        <w:t>.</w:t>
      </w:r>
      <w:r w:rsidRPr="00E439C6">
        <w:rPr>
          <w:rFonts w:ascii="Times New Roman" w:hAnsi="Times New Roman"/>
          <w:sz w:val="22"/>
          <w:szCs w:val="24"/>
        </w:rPr>
        <w:tab/>
        <w:t xml:space="preserve">How does the text define the term </w:t>
      </w:r>
      <w:r>
        <w:rPr>
          <w:rFonts w:ascii="Times New Roman" w:hAnsi="Times New Roman"/>
          <w:sz w:val="22"/>
          <w:szCs w:val="24"/>
        </w:rPr>
        <w:t>“</w:t>
      </w:r>
      <w:r w:rsidRPr="00E439C6">
        <w:rPr>
          <w:rFonts w:ascii="Times New Roman" w:hAnsi="Times New Roman"/>
          <w:sz w:val="22"/>
          <w:szCs w:val="24"/>
        </w:rPr>
        <w:t>sample</w:t>
      </w:r>
      <w:r>
        <w:rPr>
          <w:rFonts w:ascii="Times New Roman" w:hAnsi="Times New Roman"/>
          <w:sz w:val="22"/>
          <w:szCs w:val="24"/>
        </w:rPr>
        <w:t>”</w:t>
      </w:r>
      <w:r w:rsidRPr="00E439C6">
        <w:rPr>
          <w:rFonts w:ascii="Times New Roman" w:hAnsi="Times New Roman"/>
          <w:sz w:val="22"/>
          <w:szCs w:val="24"/>
        </w:rPr>
        <w:t>?</w:t>
      </w:r>
    </w:p>
    <w:p w14:paraId="683D9F93"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only those individuals who are in the research study</w:t>
      </w:r>
    </w:p>
    <w:p w14:paraId="160C6EF1" w14:textId="735D9582"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The sample is defined as the group of people who participate in a research study. The population is the entire category of people.</w:t>
      </w:r>
    </w:p>
    <w:p w14:paraId="1E53D486"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the entire category of people</w:t>
      </w:r>
    </w:p>
    <w:p w14:paraId="49860C30" w14:textId="1F1FB44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sample is defined as the group of people who participate in a research study. The population is the entire category of people.</w:t>
      </w:r>
    </w:p>
    <w:p w14:paraId="368E78F6"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 smaller subset of an entire category of people</w:t>
      </w:r>
    </w:p>
    <w:p w14:paraId="12C341F2"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those individuals in the research pool</w:t>
      </w:r>
    </w:p>
    <w:p w14:paraId="67C5ACD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3300EC34"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46CABBBF" w14:textId="110CCC29"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C92325">
        <w:rPr>
          <w:rFonts w:ascii="Times New Roman" w:hAnsi="Times New Roman"/>
          <w:sz w:val="22"/>
          <w:szCs w:val="24"/>
        </w:rPr>
        <w:t>5</w:t>
      </w:r>
    </w:p>
    <w:p w14:paraId="6A9163A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4FE47861"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7A70F914" w14:textId="45726048" w:rsidR="00A53300" w:rsidRPr="00DF4F07"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5B10785D" w14:textId="110426E4" w:rsidR="00A53300" w:rsidRDefault="00A53300" w:rsidP="004470A4">
      <w:pPr>
        <w:ind w:left="720" w:hanging="720"/>
        <w:rPr>
          <w:rFonts w:ascii="Times New Roman" w:hAnsi="Times New Roman"/>
          <w:sz w:val="22"/>
          <w:lang w:val="fr-FR"/>
        </w:rPr>
      </w:pPr>
      <w:r>
        <w:rPr>
          <w:rFonts w:ascii="Times New Roman" w:hAnsi="Times New Roman"/>
          <w:sz w:val="22"/>
          <w:lang w:val="fr-FR"/>
        </w:rPr>
        <w:lastRenderedPageBreak/>
        <w:t>17.</w:t>
      </w:r>
      <w:r>
        <w:rPr>
          <w:rFonts w:ascii="Times New Roman" w:hAnsi="Times New Roman"/>
          <w:sz w:val="22"/>
          <w:lang w:val="fr-FR"/>
        </w:rPr>
        <w:tab/>
        <w:t>Your professor hands you a sealed bag of potato chips and asks you to open the bag and take out two scoops of chips. The scoops of chips are analogous to</w:t>
      </w:r>
      <w:r w:rsidR="00BA690C" w:rsidRPr="008B2125">
        <w:rPr>
          <w:rFonts w:ascii="Times New Roman" w:hAnsi="Times New Roman"/>
          <w:sz w:val="22"/>
          <w:szCs w:val="24"/>
        </w:rPr>
        <w:t xml:space="preserve"> _____.</w:t>
      </w:r>
    </w:p>
    <w:p w14:paraId="21E66A9E" w14:textId="6754B42B"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r>
      <w:r>
        <w:rPr>
          <w:rFonts w:ascii="Times New Roman" w:hAnsi="Times New Roman"/>
          <w:sz w:val="22"/>
          <w:szCs w:val="24"/>
        </w:rPr>
        <w:t>a sample</w:t>
      </w:r>
    </w:p>
    <w:p w14:paraId="77525608" w14:textId="77777777" w:rsidR="006918B9" w:rsidRDefault="00A53300" w:rsidP="00A53300">
      <w:pPr>
        <w:ind w:left="720"/>
        <w:rPr>
          <w:rFonts w:ascii="Times New Roman" w:hAnsi="Times New Roman"/>
          <w:i/>
          <w:sz w:val="22"/>
          <w:szCs w:val="24"/>
        </w:rPr>
      </w:pPr>
      <w:r w:rsidRPr="00E439C6">
        <w:rPr>
          <w:rFonts w:ascii="Times New Roman" w:hAnsi="Times New Roman"/>
          <w:i/>
          <w:sz w:val="22"/>
          <w:szCs w:val="24"/>
        </w:rPr>
        <w:t xml:space="preserve">Correct. The sample is defined as </w:t>
      </w:r>
      <w:r>
        <w:rPr>
          <w:rFonts w:ascii="Times New Roman" w:hAnsi="Times New Roman"/>
          <w:i/>
          <w:sz w:val="22"/>
          <w:szCs w:val="24"/>
        </w:rPr>
        <w:t>a collection taken from the population.</w:t>
      </w:r>
    </w:p>
    <w:p w14:paraId="312BF661" w14:textId="4998DAA3"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Pr>
          <w:rFonts w:ascii="Times New Roman" w:hAnsi="Times New Roman"/>
          <w:sz w:val="22"/>
          <w:szCs w:val="24"/>
        </w:rPr>
        <w:t>a population</w:t>
      </w:r>
    </w:p>
    <w:p w14:paraId="2EFD44C3" w14:textId="77777777" w:rsidR="006918B9" w:rsidRDefault="00A53300" w:rsidP="00A53300">
      <w:pPr>
        <w:ind w:left="720"/>
        <w:rPr>
          <w:rFonts w:ascii="Times New Roman" w:hAnsi="Times New Roman"/>
          <w:i/>
          <w:sz w:val="22"/>
          <w:szCs w:val="24"/>
        </w:rPr>
      </w:pPr>
      <w:r w:rsidRPr="00E439C6">
        <w:rPr>
          <w:rFonts w:ascii="Times New Roman" w:hAnsi="Times New Roman"/>
          <w:i/>
          <w:sz w:val="22"/>
          <w:szCs w:val="24"/>
        </w:rPr>
        <w:t xml:space="preserve">Incorrect. </w:t>
      </w:r>
      <w:r>
        <w:rPr>
          <w:rFonts w:ascii="Times New Roman" w:hAnsi="Times New Roman"/>
          <w:i/>
          <w:sz w:val="22"/>
          <w:szCs w:val="24"/>
        </w:rPr>
        <w:t>The population would be the entire bag of chips.</w:t>
      </w:r>
    </w:p>
    <w:p w14:paraId="1E16569B" w14:textId="08086E6B"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a hypothesis</w:t>
      </w:r>
    </w:p>
    <w:p w14:paraId="5A0532FA" w14:textId="4680B21F"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r>
      <w:r>
        <w:rPr>
          <w:rFonts w:ascii="Times New Roman" w:hAnsi="Times New Roman"/>
          <w:sz w:val="22"/>
          <w:szCs w:val="24"/>
        </w:rPr>
        <w:t>a generalizable scoop</w:t>
      </w:r>
    </w:p>
    <w:p w14:paraId="1481834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4796083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3</w:t>
      </w:r>
    </w:p>
    <w:p w14:paraId="61C531FD" w14:textId="61DE8E9D"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C92325">
        <w:rPr>
          <w:rFonts w:ascii="Times New Roman" w:hAnsi="Times New Roman"/>
          <w:sz w:val="22"/>
          <w:szCs w:val="24"/>
        </w:rPr>
        <w:t>5</w:t>
      </w:r>
    </w:p>
    <w:p w14:paraId="651BB038" w14:textId="77777777" w:rsidR="00A53300" w:rsidRPr="00E439C6" w:rsidRDefault="00A53300" w:rsidP="00A53300">
      <w:pPr>
        <w:rPr>
          <w:rFonts w:ascii="Times New Roman" w:hAnsi="Times New Roman"/>
          <w:sz w:val="22"/>
          <w:szCs w:val="24"/>
        </w:rPr>
      </w:pPr>
      <w:r>
        <w:rPr>
          <w:rFonts w:ascii="Times New Roman" w:hAnsi="Times New Roman"/>
          <w:sz w:val="22"/>
          <w:szCs w:val="24"/>
        </w:rPr>
        <w:t>Skill: A</w:t>
      </w:r>
    </w:p>
    <w:p w14:paraId="54942E19"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3D1CADB4" w14:textId="4543C974" w:rsidR="00A53300"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 xml:space="preserve">s Taxonomy Level: </w:t>
      </w:r>
      <w:r>
        <w:rPr>
          <w:rFonts w:ascii="Times New Roman" w:hAnsi="Times New Roman"/>
          <w:sz w:val="22"/>
          <w:szCs w:val="24"/>
        </w:rPr>
        <w:t>Apply</w:t>
      </w:r>
    </w:p>
    <w:p w14:paraId="1040A497" w14:textId="77777777" w:rsidR="00A53300" w:rsidRPr="00E439C6" w:rsidRDefault="00A53300" w:rsidP="00A53300">
      <w:pPr>
        <w:rPr>
          <w:rFonts w:ascii="Times New Roman" w:hAnsi="Times New Roman"/>
          <w:sz w:val="22"/>
          <w:szCs w:val="24"/>
          <w:lang w:val="fr-FR"/>
        </w:rPr>
      </w:pPr>
    </w:p>
    <w:p w14:paraId="1AF6F24D" w14:textId="523E3264"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1</w:t>
      </w:r>
      <w:r>
        <w:rPr>
          <w:rFonts w:ascii="Times New Roman" w:hAnsi="Times New Roman"/>
          <w:sz w:val="22"/>
          <w:szCs w:val="24"/>
        </w:rPr>
        <w:t>8</w:t>
      </w:r>
      <w:r w:rsidRPr="00E439C6">
        <w:rPr>
          <w:rFonts w:ascii="Times New Roman" w:hAnsi="Times New Roman"/>
          <w:sz w:val="22"/>
          <w:szCs w:val="24"/>
        </w:rPr>
        <w:t>.</w:t>
      </w:r>
      <w:r w:rsidRPr="00E439C6">
        <w:rPr>
          <w:rFonts w:ascii="Times New Roman" w:hAnsi="Times New Roman"/>
          <w:sz w:val="22"/>
          <w:szCs w:val="24"/>
        </w:rPr>
        <w:tab/>
        <w:t>What is the goal when developing a sample for a research study? To generate a sample that will be _____.</w:t>
      </w:r>
    </w:p>
    <w:p w14:paraId="0EBA255B"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easy to find</w:t>
      </w:r>
    </w:p>
    <w:p w14:paraId="1637BC13"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an answer to the scientific question</w:t>
      </w:r>
    </w:p>
    <w:p w14:paraId="7336D83A"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sample should represent the population of interest so that the results can be generalized from the sample to the population.</w:t>
      </w:r>
    </w:p>
    <w:p w14:paraId="1A12132C"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representative of the population</w:t>
      </w:r>
    </w:p>
    <w:p w14:paraId="42763A41"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The sample should represent the population of interest so that the results can be generalized from the sample to the population.</w:t>
      </w:r>
    </w:p>
    <w:p w14:paraId="4CA59D17"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as large as possible</w:t>
      </w:r>
    </w:p>
    <w:p w14:paraId="08884E2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0729A481"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3C387969" w14:textId="53B94F72" w:rsidR="00A53300" w:rsidRPr="00E439C6" w:rsidRDefault="00A53300" w:rsidP="00A53300">
      <w:pPr>
        <w:rPr>
          <w:rFonts w:ascii="Times New Roman" w:hAnsi="Times New Roman"/>
          <w:sz w:val="22"/>
          <w:szCs w:val="24"/>
        </w:rPr>
      </w:pPr>
      <w:r w:rsidRPr="00E439C6">
        <w:rPr>
          <w:rFonts w:ascii="Times New Roman" w:hAnsi="Times New Roman"/>
          <w:sz w:val="22"/>
          <w:szCs w:val="24"/>
        </w:rPr>
        <w:t>Page:</w:t>
      </w:r>
      <w:r>
        <w:rPr>
          <w:rFonts w:ascii="Times New Roman" w:hAnsi="Times New Roman"/>
          <w:sz w:val="22"/>
          <w:szCs w:val="24"/>
        </w:rPr>
        <w:t xml:space="preserve"> </w:t>
      </w:r>
      <w:r w:rsidR="00C92325">
        <w:rPr>
          <w:rFonts w:ascii="Times New Roman" w:hAnsi="Times New Roman"/>
          <w:sz w:val="22"/>
          <w:szCs w:val="24"/>
        </w:rPr>
        <w:t>35</w:t>
      </w:r>
      <w:r>
        <w:rPr>
          <w:rFonts w:ascii="Times New Roman" w:hAnsi="Times New Roman"/>
          <w:sz w:val="22"/>
          <w:szCs w:val="24"/>
        </w:rPr>
        <w:t>–</w:t>
      </w:r>
      <w:r w:rsidR="00C92325">
        <w:rPr>
          <w:rFonts w:ascii="Times New Roman" w:hAnsi="Times New Roman"/>
          <w:sz w:val="22"/>
          <w:szCs w:val="24"/>
        </w:rPr>
        <w:t>36</w:t>
      </w:r>
    </w:p>
    <w:p w14:paraId="5D96829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720E57A0"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54D964FA" w14:textId="6398A56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3303BBE3" w14:textId="77777777" w:rsidR="00A53300" w:rsidRPr="00E439C6" w:rsidRDefault="00A53300" w:rsidP="00A53300">
      <w:pPr>
        <w:rPr>
          <w:rFonts w:ascii="Times New Roman" w:hAnsi="Times New Roman"/>
          <w:sz w:val="22"/>
          <w:szCs w:val="24"/>
        </w:rPr>
      </w:pPr>
    </w:p>
    <w:p w14:paraId="314BD0FA" w14:textId="37200C15"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1</w:t>
      </w:r>
      <w:r>
        <w:rPr>
          <w:rFonts w:ascii="Times New Roman" w:hAnsi="Times New Roman"/>
          <w:sz w:val="22"/>
          <w:szCs w:val="24"/>
        </w:rPr>
        <w:t>9</w:t>
      </w:r>
      <w:r w:rsidRPr="00E439C6">
        <w:rPr>
          <w:rFonts w:ascii="Times New Roman" w:hAnsi="Times New Roman"/>
          <w:sz w:val="22"/>
          <w:szCs w:val="24"/>
        </w:rPr>
        <w:t>.</w:t>
      </w:r>
      <w:r w:rsidRPr="00E439C6">
        <w:rPr>
          <w:rFonts w:ascii="Times New Roman" w:hAnsi="Times New Roman"/>
          <w:sz w:val="22"/>
          <w:szCs w:val="24"/>
        </w:rPr>
        <w:tab/>
        <w:t>What principle defines the concept when findings from a sample can be used to draw appropriate conclusions regarding the population?</w:t>
      </w:r>
    </w:p>
    <w:p w14:paraId="449CD4AC"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generalization</w:t>
      </w:r>
    </w:p>
    <w:p w14:paraId="4F9799C2"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If the sample represents the population, then the results from it can be generalized.</w:t>
      </w:r>
    </w:p>
    <w:p w14:paraId="011329FD"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representation</w:t>
      </w:r>
    </w:p>
    <w:p w14:paraId="445A8675" w14:textId="2B4494F4"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Generalization refers to when the findings from the sample can be used to understand the population. If the sample represents the population, then the results from it can be generalized.</w:t>
      </w:r>
    </w:p>
    <w:p w14:paraId="13790903"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theory formation</w:t>
      </w:r>
    </w:p>
    <w:p w14:paraId="41961030"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sample characterization</w:t>
      </w:r>
    </w:p>
    <w:p w14:paraId="4C833009" w14:textId="255B7B4D"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261C6804"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3</w:t>
      </w:r>
    </w:p>
    <w:p w14:paraId="49F6E6ED" w14:textId="34F7EBC3"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C92325">
        <w:rPr>
          <w:rFonts w:ascii="Times New Roman" w:hAnsi="Times New Roman"/>
          <w:sz w:val="22"/>
          <w:szCs w:val="24"/>
        </w:rPr>
        <w:t>6</w:t>
      </w:r>
    </w:p>
    <w:p w14:paraId="2005FD0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676DE898"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48714B62" w14:textId="2ACF2291"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3D65C585" w14:textId="77777777" w:rsidR="00A53300" w:rsidRPr="00E439C6" w:rsidRDefault="00A53300" w:rsidP="00A53300">
      <w:pPr>
        <w:rPr>
          <w:rFonts w:ascii="Times New Roman" w:hAnsi="Times New Roman"/>
          <w:sz w:val="22"/>
          <w:szCs w:val="24"/>
        </w:rPr>
      </w:pPr>
    </w:p>
    <w:p w14:paraId="04574DC5" w14:textId="637C4EBA" w:rsidR="00A53300" w:rsidRPr="00E439C6" w:rsidRDefault="00A53300" w:rsidP="00A53300">
      <w:pPr>
        <w:ind w:left="720" w:hanging="720"/>
        <w:rPr>
          <w:rFonts w:ascii="Times New Roman" w:hAnsi="Times New Roman"/>
          <w:sz w:val="22"/>
          <w:szCs w:val="24"/>
        </w:rPr>
      </w:pPr>
      <w:r>
        <w:rPr>
          <w:rFonts w:ascii="Times New Roman" w:hAnsi="Times New Roman"/>
          <w:sz w:val="22"/>
          <w:szCs w:val="24"/>
        </w:rPr>
        <w:lastRenderedPageBreak/>
        <w:t>20</w:t>
      </w:r>
      <w:r w:rsidRPr="00E439C6">
        <w:rPr>
          <w:rFonts w:ascii="Times New Roman" w:hAnsi="Times New Roman"/>
          <w:sz w:val="22"/>
          <w:szCs w:val="24"/>
        </w:rPr>
        <w:t>.</w:t>
      </w:r>
      <w:r w:rsidRPr="00E439C6">
        <w:rPr>
          <w:rFonts w:ascii="Times New Roman" w:hAnsi="Times New Roman"/>
          <w:sz w:val="22"/>
          <w:szCs w:val="24"/>
        </w:rPr>
        <w:tab/>
        <w:t>What aspect of a study outlines the way the study was conducted and how the data were collected?</w:t>
      </w:r>
    </w:p>
    <w:p w14:paraId="244F38DD"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procedure</w:t>
      </w:r>
    </w:p>
    <w:p w14:paraId="0E4535E7"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The procedure is determined by the research design.</w:t>
      </w:r>
    </w:p>
    <w:p w14:paraId="10319A90"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method</w:t>
      </w:r>
    </w:p>
    <w:p w14:paraId="5A035044"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procedure outlines the way the study was conducted.</w:t>
      </w:r>
    </w:p>
    <w:p w14:paraId="34FD9927"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statistical analysis</w:t>
      </w:r>
    </w:p>
    <w:p w14:paraId="32EE6E0E"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generating conclusions</w:t>
      </w:r>
    </w:p>
    <w:p w14:paraId="144F2961" w14:textId="7FE9444E"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3D25A715"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79EB34F1" w14:textId="0000E389"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C92325">
        <w:rPr>
          <w:rFonts w:ascii="Times New Roman" w:hAnsi="Times New Roman"/>
          <w:sz w:val="22"/>
          <w:szCs w:val="24"/>
        </w:rPr>
        <w:t>6</w:t>
      </w:r>
    </w:p>
    <w:p w14:paraId="4F5AFB4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360B6F6B"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5CEEB7AE" w14:textId="68879FD4"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4D0984D2" w14:textId="77777777" w:rsidR="00A53300" w:rsidRPr="00E439C6" w:rsidRDefault="00A53300" w:rsidP="00A53300">
      <w:pPr>
        <w:rPr>
          <w:rFonts w:ascii="Times New Roman" w:hAnsi="Times New Roman"/>
          <w:sz w:val="22"/>
          <w:szCs w:val="24"/>
        </w:rPr>
      </w:pPr>
    </w:p>
    <w:p w14:paraId="01395ABD" w14:textId="32E53241" w:rsidR="00A53300" w:rsidRPr="00E439C6" w:rsidRDefault="00A53300" w:rsidP="00A53300">
      <w:pPr>
        <w:ind w:left="720" w:hanging="720"/>
        <w:rPr>
          <w:rFonts w:ascii="Times New Roman" w:hAnsi="Times New Roman"/>
          <w:sz w:val="22"/>
          <w:szCs w:val="24"/>
        </w:rPr>
      </w:pPr>
      <w:r>
        <w:rPr>
          <w:rFonts w:ascii="Times New Roman" w:hAnsi="Times New Roman"/>
          <w:sz w:val="22"/>
          <w:szCs w:val="24"/>
        </w:rPr>
        <w:t>21</w:t>
      </w:r>
      <w:r w:rsidRPr="00E439C6">
        <w:rPr>
          <w:rFonts w:ascii="Times New Roman" w:hAnsi="Times New Roman"/>
          <w:sz w:val="22"/>
          <w:szCs w:val="24"/>
        </w:rPr>
        <w:t>.</w:t>
      </w:r>
      <w:r w:rsidRPr="00E439C6">
        <w:rPr>
          <w:rFonts w:ascii="Times New Roman" w:hAnsi="Times New Roman"/>
          <w:sz w:val="22"/>
          <w:szCs w:val="24"/>
        </w:rPr>
        <w:tab/>
        <w:t>The last step of the scientific method is to ______.</w:t>
      </w:r>
    </w:p>
    <w:p w14:paraId="105AAE19"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form a hypothesis</w:t>
      </w:r>
    </w:p>
    <w:p w14:paraId="01D5B9B9"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choose a research method and a research design</w:t>
      </w:r>
    </w:p>
    <w:p w14:paraId="7F429581"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collect data</w:t>
      </w:r>
    </w:p>
    <w:p w14:paraId="386E6D44"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draw conclusions</w:t>
      </w:r>
      <w:r>
        <w:rPr>
          <w:rFonts w:ascii="Times New Roman" w:hAnsi="Times New Roman"/>
          <w:sz w:val="22"/>
          <w:szCs w:val="24"/>
        </w:rPr>
        <w:t xml:space="preserve"> and form new questions and hypotheses</w:t>
      </w:r>
    </w:p>
    <w:p w14:paraId="7F62922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D</w:t>
      </w:r>
    </w:p>
    <w:p w14:paraId="6D30EF08"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78E99D86" w14:textId="6FBE28D2"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C92325">
        <w:rPr>
          <w:rFonts w:ascii="Times New Roman" w:hAnsi="Times New Roman"/>
          <w:sz w:val="22"/>
          <w:szCs w:val="24"/>
        </w:rPr>
        <w:t>6</w:t>
      </w:r>
    </w:p>
    <w:p w14:paraId="354D160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349C5519"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19332E8B" w14:textId="094EF1BB"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5B8D4F81" w14:textId="77777777" w:rsidR="00A53300" w:rsidRPr="00E439C6" w:rsidRDefault="00A53300" w:rsidP="00A53300">
      <w:pPr>
        <w:rPr>
          <w:rFonts w:ascii="Times New Roman" w:hAnsi="Times New Roman"/>
          <w:sz w:val="22"/>
          <w:szCs w:val="24"/>
        </w:rPr>
      </w:pPr>
    </w:p>
    <w:p w14:paraId="572FECDE" w14:textId="1DC5A4AF" w:rsidR="00A53300" w:rsidRPr="00E439C6" w:rsidRDefault="00A53300" w:rsidP="00A53300">
      <w:pPr>
        <w:ind w:left="720" w:hanging="720"/>
        <w:rPr>
          <w:rFonts w:ascii="Times New Roman" w:hAnsi="Times New Roman"/>
          <w:sz w:val="22"/>
          <w:szCs w:val="24"/>
        </w:rPr>
      </w:pPr>
      <w:r>
        <w:rPr>
          <w:rFonts w:ascii="Times New Roman" w:hAnsi="Times New Roman"/>
          <w:sz w:val="22"/>
          <w:szCs w:val="24"/>
        </w:rPr>
        <w:t>22</w:t>
      </w:r>
      <w:r w:rsidRPr="00E439C6">
        <w:rPr>
          <w:rFonts w:ascii="Times New Roman" w:hAnsi="Times New Roman"/>
          <w:sz w:val="22"/>
          <w:szCs w:val="24"/>
        </w:rPr>
        <w:t>.</w:t>
      </w:r>
      <w:r w:rsidRPr="00E439C6">
        <w:rPr>
          <w:rFonts w:ascii="Times New Roman" w:hAnsi="Times New Roman"/>
          <w:sz w:val="22"/>
          <w:szCs w:val="24"/>
        </w:rPr>
        <w:tab/>
        <w:t>The third step in the scientific method is to</w:t>
      </w:r>
      <w:r w:rsidR="00BA690C" w:rsidRPr="008B2125">
        <w:rPr>
          <w:rFonts w:ascii="Times New Roman" w:hAnsi="Times New Roman"/>
          <w:sz w:val="22"/>
          <w:szCs w:val="24"/>
        </w:rPr>
        <w:t xml:space="preserve"> _____.</w:t>
      </w:r>
    </w:p>
    <w:p w14:paraId="649ED4CA" w14:textId="424B8279"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collect data to test the hypothesis</w:t>
      </w:r>
    </w:p>
    <w:p w14:paraId="3C5648E9" w14:textId="65D93EEF"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identify a question of scientific interest</w:t>
      </w:r>
    </w:p>
    <w:p w14:paraId="5537F254" w14:textId="5A505501"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form a hypothesis</w:t>
      </w:r>
    </w:p>
    <w:p w14:paraId="5E5858A1" w14:textId="56D9DCB5"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choose a research method and a research design</w:t>
      </w:r>
    </w:p>
    <w:p w14:paraId="7E4D09B4"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D</w:t>
      </w:r>
    </w:p>
    <w:p w14:paraId="6C7A29D6" w14:textId="783CE1E2"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C92325">
        <w:rPr>
          <w:rFonts w:ascii="Times New Roman" w:hAnsi="Times New Roman"/>
          <w:sz w:val="22"/>
          <w:szCs w:val="24"/>
        </w:rPr>
        <w:t>5</w:t>
      </w:r>
    </w:p>
    <w:p w14:paraId="25A3E2D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1B43165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77BC200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072691E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6DB721A7" w14:textId="77777777" w:rsidR="00A53300" w:rsidRPr="00E439C6" w:rsidRDefault="00A53300" w:rsidP="00A53300">
      <w:pPr>
        <w:rPr>
          <w:rFonts w:ascii="Times New Roman" w:hAnsi="Times New Roman"/>
          <w:sz w:val="22"/>
          <w:szCs w:val="24"/>
        </w:rPr>
      </w:pPr>
    </w:p>
    <w:p w14:paraId="2592F75C"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2</w:t>
      </w:r>
      <w:r>
        <w:rPr>
          <w:rFonts w:ascii="Times New Roman" w:hAnsi="Times New Roman"/>
          <w:sz w:val="22"/>
          <w:szCs w:val="24"/>
        </w:rPr>
        <w:t>3</w:t>
      </w:r>
      <w:r w:rsidRPr="00E439C6">
        <w:rPr>
          <w:rFonts w:ascii="Times New Roman" w:hAnsi="Times New Roman"/>
          <w:sz w:val="22"/>
          <w:szCs w:val="24"/>
        </w:rPr>
        <w:t>.</w:t>
      </w:r>
      <w:r w:rsidRPr="00E439C6">
        <w:rPr>
          <w:rFonts w:ascii="Times New Roman" w:hAnsi="Times New Roman"/>
          <w:sz w:val="22"/>
          <w:szCs w:val="24"/>
        </w:rPr>
        <w:tab/>
        <w:t>The first step in the scientific method is ____; the third step is to ____.</w:t>
      </w:r>
    </w:p>
    <w:p w14:paraId="1228494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identifying a question of scientific interest; choose a research method and a research design</w:t>
      </w:r>
    </w:p>
    <w:p w14:paraId="2E90263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forming a hypothesis; choose a research method and a research design</w:t>
      </w:r>
    </w:p>
    <w:p w14:paraId="6B17351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identifying a question of scientific interest; collect data to test the hypothesis</w:t>
      </w:r>
    </w:p>
    <w:p w14:paraId="745CB22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collecting data to test the hypothesis; choose a research method and a research design</w:t>
      </w:r>
    </w:p>
    <w:p w14:paraId="232AA915"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36A53F4E" w14:textId="250BDE6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C92325">
        <w:rPr>
          <w:rFonts w:ascii="Times New Roman" w:hAnsi="Times New Roman"/>
          <w:sz w:val="22"/>
          <w:szCs w:val="24"/>
        </w:rPr>
        <w:t>34</w:t>
      </w:r>
      <w:r>
        <w:rPr>
          <w:rFonts w:ascii="Times New Roman" w:hAnsi="Times New Roman"/>
          <w:sz w:val="22"/>
          <w:szCs w:val="24"/>
        </w:rPr>
        <w:t>–</w:t>
      </w:r>
      <w:r w:rsidR="00C92325">
        <w:rPr>
          <w:rFonts w:ascii="Times New Roman" w:hAnsi="Times New Roman"/>
          <w:sz w:val="22"/>
          <w:szCs w:val="24"/>
        </w:rPr>
        <w:t>35</w:t>
      </w:r>
    </w:p>
    <w:p w14:paraId="7C7A616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7DF7DD5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28F28D7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7C29359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Bloom</w:t>
      </w:r>
      <w:r>
        <w:rPr>
          <w:rFonts w:ascii="Times New Roman" w:hAnsi="Times New Roman"/>
          <w:sz w:val="22"/>
          <w:szCs w:val="24"/>
        </w:rPr>
        <w:t>’</w:t>
      </w:r>
      <w:r w:rsidRPr="00E439C6">
        <w:rPr>
          <w:rFonts w:ascii="Times New Roman" w:hAnsi="Times New Roman"/>
          <w:sz w:val="22"/>
          <w:szCs w:val="24"/>
        </w:rPr>
        <w:t>s Taxonomy Level: Remember</w:t>
      </w:r>
    </w:p>
    <w:p w14:paraId="53F9C044" w14:textId="77777777" w:rsidR="00A53300" w:rsidRPr="00E439C6" w:rsidRDefault="00A53300" w:rsidP="00A53300">
      <w:pPr>
        <w:rPr>
          <w:rFonts w:ascii="Times New Roman" w:hAnsi="Times New Roman"/>
          <w:sz w:val="22"/>
          <w:szCs w:val="24"/>
        </w:rPr>
      </w:pPr>
    </w:p>
    <w:p w14:paraId="2F51C573"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2</w:t>
      </w:r>
      <w:r>
        <w:rPr>
          <w:rFonts w:ascii="Times New Roman" w:hAnsi="Times New Roman"/>
          <w:sz w:val="22"/>
          <w:szCs w:val="24"/>
        </w:rPr>
        <w:t>4</w:t>
      </w:r>
      <w:r w:rsidRPr="00E439C6">
        <w:rPr>
          <w:rFonts w:ascii="Times New Roman" w:hAnsi="Times New Roman"/>
          <w:sz w:val="22"/>
          <w:szCs w:val="24"/>
        </w:rPr>
        <w:t>.</w:t>
      </w:r>
      <w:r w:rsidRPr="00E439C6">
        <w:rPr>
          <w:rFonts w:ascii="Times New Roman" w:hAnsi="Times New Roman"/>
          <w:sz w:val="22"/>
          <w:szCs w:val="24"/>
        </w:rPr>
        <w:tab/>
        <w:t>A sample is ____.</w:t>
      </w:r>
    </w:p>
    <w:p w14:paraId="6F1090F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a framework that presents a set of interconnected ideas in an original way and inspires further research</w:t>
      </w:r>
    </w:p>
    <w:p w14:paraId="6996127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 group of people who participate in a research study</w:t>
      </w:r>
    </w:p>
    <w:p w14:paraId="3D4E7A9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 statement indicating that participation in the study is voluntary, and that persons may withdraw from participation in the study at any time</w:t>
      </w:r>
    </w:p>
    <w:p w14:paraId="06C241F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the way the study is conducted and the data are collected</w:t>
      </w:r>
    </w:p>
    <w:p w14:paraId="65692FF0"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B</w:t>
      </w:r>
    </w:p>
    <w:p w14:paraId="0F610586" w14:textId="535FE37E"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C92325">
        <w:rPr>
          <w:rFonts w:ascii="Times New Roman" w:hAnsi="Times New Roman"/>
          <w:sz w:val="22"/>
          <w:szCs w:val="24"/>
        </w:rPr>
        <w:t>5</w:t>
      </w:r>
    </w:p>
    <w:p w14:paraId="181D986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426CA67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5D3C325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6965575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6FD506A9" w14:textId="77777777" w:rsidR="00A53300" w:rsidRPr="00E439C6" w:rsidRDefault="00A53300" w:rsidP="00A53300">
      <w:pPr>
        <w:rPr>
          <w:rFonts w:ascii="Times New Roman" w:hAnsi="Times New Roman"/>
          <w:sz w:val="22"/>
          <w:szCs w:val="24"/>
        </w:rPr>
      </w:pPr>
    </w:p>
    <w:p w14:paraId="5A6D81F8"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2</w:t>
      </w:r>
      <w:r>
        <w:rPr>
          <w:rFonts w:ascii="Times New Roman" w:hAnsi="Times New Roman"/>
          <w:sz w:val="22"/>
          <w:szCs w:val="24"/>
        </w:rPr>
        <w:t>5</w:t>
      </w:r>
      <w:r w:rsidRPr="00E439C6">
        <w:rPr>
          <w:rFonts w:ascii="Times New Roman" w:hAnsi="Times New Roman"/>
          <w:sz w:val="22"/>
          <w:szCs w:val="24"/>
        </w:rPr>
        <w:t>.</w:t>
      </w:r>
      <w:r w:rsidRPr="00E439C6">
        <w:rPr>
          <w:rFonts w:ascii="Times New Roman" w:hAnsi="Times New Roman"/>
          <w:sz w:val="22"/>
          <w:szCs w:val="24"/>
        </w:rPr>
        <w:tab/>
        <w:t>The sample should represent the ____, which is the entire category of people the sample represents.</w:t>
      </w:r>
    </w:p>
    <w:p w14:paraId="361FFB9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theory</w:t>
      </w:r>
    </w:p>
    <w:p w14:paraId="0404547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population</w:t>
      </w:r>
    </w:p>
    <w:p w14:paraId="3528DC9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variable</w:t>
      </w:r>
    </w:p>
    <w:p w14:paraId="7BA3E07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hypothesis</w:t>
      </w:r>
    </w:p>
    <w:p w14:paraId="58E69A2E"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B</w:t>
      </w:r>
    </w:p>
    <w:p w14:paraId="07C36CE4" w14:textId="7EF4E152" w:rsidR="006918B9"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BA690C">
        <w:rPr>
          <w:rFonts w:ascii="Times New Roman" w:hAnsi="Times New Roman"/>
          <w:sz w:val="22"/>
          <w:szCs w:val="24"/>
        </w:rPr>
        <w:t>35–</w:t>
      </w:r>
      <w:r w:rsidR="00C92325">
        <w:rPr>
          <w:rFonts w:ascii="Times New Roman" w:hAnsi="Times New Roman"/>
          <w:sz w:val="22"/>
          <w:szCs w:val="24"/>
        </w:rPr>
        <w:t>36</w:t>
      </w:r>
    </w:p>
    <w:p w14:paraId="54BB4671" w14:textId="6C7962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2F8A448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6673C2F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020B41F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04EF72F6" w14:textId="021A5DA7" w:rsidR="00A53300" w:rsidRPr="00E439C6" w:rsidRDefault="00A53300" w:rsidP="00A53300">
      <w:pPr>
        <w:rPr>
          <w:rFonts w:ascii="Times New Roman" w:hAnsi="Times New Roman"/>
          <w:sz w:val="22"/>
        </w:rPr>
      </w:pPr>
      <w:r w:rsidRPr="00E439C6">
        <w:rPr>
          <w:rFonts w:ascii="Times New Roman" w:hAnsi="Times New Roman"/>
          <w:sz w:val="22"/>
        </w:rPr>
        <w:t>% correct 82</w:t>
      </w:r>
      <w:r>
        <w:rPr>
          <w:rFonts w:ascii="Times New Roman" w:hAnsi="Times New Roman"/>
          <w:sz w:val="22"/>
        </w:rPr>
        <w:t xml:space="preserve">   </w:t>
      </w:r>
      <w:r w:rsidR="008C08B8">
        <w:rPr>
          <w:rFonts w:ascii="Times New Roman" w:hAnsi="Times New Roman"/>
          <w:sz w:val="22"/>
        </w:rPr>
        <w:t>a =</w:t>
      </w:r>
      <w:r w:rsidRPr="00E439C6">
        <w:rPr>
          <w:rFonts w:ascii="Times New Roman" w:hAnsi="Times New Roman"/>
          <w:sz w:val="22"/>
        </w:rPr>
        <w:t xml:space="preserve"> 6</w:t>
      </w:r>
      <w:r>
        <w:rPr>
          <w:rFonts w:ascii="Times New Roman" w:hAnsi="Times New Roman"/>
          <w:sz w:val="22"/>
        </w:rPr>
        <w:t xml:space="preserve">  </w:t>
      </w:r>
      <w:r w:rsidR="008C08B8">
        <w:rPr>
          <w:rFonts w:ascii="Times New Roman" w:hAnsi="Times New Roman"/>
          <w:sz w:val="22"/>
        </w:rPr>
        <w:t>b =</w:t>
      </w:r>
      <w:r w:rsidRPr="00E439C6">
        <w:rPr>
          <w:rFonts w:ascii="Times New Roman" w:hAnsi="Times New Roman"/>
          <w:sz w:val="22"/>
        </w:rPr>
        <w:t xml:space="preserve"> 82</w:t>
      </w:r>
      <w:r>
        <w:rPr>
          <w:rFonts w:ascii="Times New Roman" w:hAnsi="Times New Roman"/>
          <w:sz w:val="22"/>
        </w:rPr>
        <w:t xml:space="preserve">  </w:t>
      </w:r>
      <w:r w:rsidR="008C08B8">
        <w:rPr>
          <w:rFonts w:ascii="Times New Roman" w:hAnsi="Times New Roman"/>
          <w:sz w:val="22"/>
        </w:rPr>
        <w:t>c =</w:t>
      </w:r>
      <w:r w:rsidRPr="00E439C6">
        <w:rPr>
          <w:rFonts w:ascii="Times New Roman" w:hAnsi="Times New Roman"/>
          <w:sz w:val="22"/>
        </w:rPr>
        <w:t xml:space="preserve"> 0</w:t>
      </w:r>
      <w:r>
        <w:rPr>
          <w:rFonts w:ascii="Times New Roman" w:hAnsi="Times New Roman"/>
          <w:sz w:val="22"/>
        </w:rPr>
        <w:t xml:space="preserve">  </w:t>
      </w:r>
      <w:r w:rsidR="008C08B8">
        <w:rPr>
          <w:rFonts w:ascii="Times New Roman" w:hAnsi="Times New Roman"/>
          <w:sz w:val="22"/>
        </w:rPr>
        <w:t>d =</w:t>
      </w:r>
      <w:r w:rsidRPr="00E439C6">
        <w:rPr>
          <w:rFonts w:ascii="Times New Roman" w:hAnsi="Times New Roman"/>
          <w:sz w:val="22"/>
        </w:rPr>
        <w:t xml:space="preserve"> 0</w:t>
      </w:r>
      <w:r>
        <w:rPr>
          <w:rFonts w:ascii="Times New Roman" w:hAnsi="Times New Roman"/>
          <w:sz w:val="22"/>
        </w:rPr>
        <w:t xml:space="preserve">   </w:t>
      </w:r>
      <w:r w:rsidRPr="00E439C6">
        <w:rPr>
          <w:rFonts w:ascii="Times New Roman" w:hAnsi="Times New Roman"/>
          <w:sz w:val="22"/>
        </w:rPr>
        <w:t>r = .52</w:t>
      </w:r>
    </w:p>
    <w:p w14:paraId="7119F7FF" w14:textId="77777777" w:rsidR="00A53300" w:rsidRPr="00E439C6" w:rsidRDefault="00A53300" w:rsidP="00A53300">
      <w:pPr>
        <w:rPr>
          <w:rFonts w:ascii="Times New Roman" w:hAnsi="Times New Roman"/>
          <w:sz w:val="22"/>
          <w:szCs w:val="24"/>
        </w:rPr>
      </w:pPr>
    </w:p>
    <w:p w14:paraId="0C4BDE0D"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2</w:t>
      </w:r>
      <w:r>
        <w:rPr>
          <w:rFonts w:ascii="Times New Roman" w:hAnsi="Times New Roman"/>
          <w:sz w:val="22"/>
          <w:szCs w:val="24"/>
        </w:rPr>
        <w:t>6</w:t>
      </w:r>
      <w:r w:rsidRPr="00E439C6">
        <w:rPr>
          <w:rFonts w:ascii="Times New Roman" w:hAnsi="Times New Roman"/>
          <w:sz w:val="22"/>
          <w:szCs w:val="24"/>
        </w:rPr>
        <w:t>.</w:t>
      </w:r>
      <w:r w:rsidRPr="00E439C6">
        <w:rPr>
          <w:rFonts w:ascii="Times New Roman" w:hAnsi="Times New Roman"/>
          <w:sz w:val="22"/>
          <w:szCs w:val="24"/>
        </w:rPr>
        <w:tab/>
        <w:t>To study adolescents</w:t>
      </w:r>
      <w:r>
        <w:rPr>
          <w:rFonts w:ascii="Times New Roman" w:hAnsi="Times New Roman"/>
          <w:sz w:val="22"/>
          <w:szCs w:val="24"/>
        </w:rPr>
        <w:t>’</w:t>
      </w:r>
      <w:r w:rsidRPr="00E439C6">
        <w:rPr>
          <w:rFonts w:ascii="Times New Roman" w:hAnsi="Times New Roman"/>
          <w:sz w:val="22"/>
          <w:szCs w:val="24"/>
        </w:rPr>
        <w:t xml:space="preserve"> attitudes toward contraceptive use, a researcher recruits subjects from a waiting room of a community clinic that offers free contraceptive services to all. This researcher has a sample that is ____.</w:t>
      </w:r>
    </w:p>
    <w:p w14:paraId="55925CF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not representative of all adolescents</w:t>
      </w:r>
    </w:p>
    <w:p w14:paraId="6B05F53A"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Recruiting at a community clinic limits one</w:t>
      </w:r>
      <w:r>
        <w:rPr>
          <w:rFonts w:ascii="Times New Roman" w:hAnsi="Times New Roman"/>
          <w:i/>
          <w:sz w:val="22"/>
          <w:szCs w:val="24"/>
        </w:rPr>
        <w:t>’</w:t>
      </w:r>
      <w:r w:rsidRPr="00E439C6">
        <w:rPr>
          <w:rFonts w:ascii="Times New Roman" w:hAnsi="Times New Roman"/>
          <w:i/>
          <w:sz w:val="22"/>
          <w:szCs w:val="24"/>
        </w:rPr>
        <w:t>s subject pool and is biased.</w:t>
      </w:r>
    </w:p>
    <w:p w14:paraId="5E9DAF6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similar to the general population of adolescents</w:t>
      </w:r>
    </w:p>
    <w:p w14:paraId="625FBE17"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sample is only representative of individuals who use the services of the community clinic and not all adolescents in general.</w:t>
      </w:r>
    </w:p>
    <w:p w14:paraId="0E0C5BD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representative of adolescents in America, but not other developed nations</w:t>
      </w:r>
    </w:p>
    <w:p w14:paraId="0B2CE92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representative of female adolescents and not males</w:t>
      </w:r>
    </w:p>
    <w:p w14:paraId="54F95C07"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6105CD9D" w14:textId="48878D42" w:rsidR="006918B9" w:rsidRDefault="00A53300" w:rsidP="00A53300">
      <w:pPr>
        <w:rPr>
          <w:rFonts w:ascii="Times New Roman" w:hAnsi="Times New Roman"/>
          <w:sz w:val="22"/>
          <w:szCs w:val="24"/>
        </w:rPr>
      </w:pPr>
      <w:r w:rsidRPr="00E439C6">
        <w:rPr>
          <w:rFonts w:ascii="Times New Roman" w:hAnsi="Times New Roman"/>
          <w:sz w:val="22"/>
          <w:szCs w:val="24"/>
        </w:rPr>
        <w:t>Page:</w:t>
      </w:r>
      <w:r>
        <w:rPr>
          <w:rFonts w:ascii="Times New Roman" w:hAnsi="Times New Roman"/>
          <w:sz w:val="22"/>
          <w:szCs w:val="24"/>
        </w:rPr>
        <w:t xml:space="preserve"> </w:t>
      </w:r>
      <w:r w:rsidR="00BA690C">
        <w:rPr>
          <w:rFonts w:ascii="Times New Roman" w:hAnsi="Times New Roman"/>
          <w:sz w:val="22"/>
          <w:szCs w:val="24"/>
        </w:rPr>
        <w:t>35–</w:t>
      </w:r>
      <w:r w:rsidR="00C92325">
        <w:rPr>
          <w:rFonts w:ascii="Times New Roman" w:hAnsi="Times New Roman"/>
          <w:sz w:val="22"/>
          <w:szCs w:val="24"/>
        </w:rPr>
        <w:t>36</w:t>
      </w:r>
    </w:p>
    <w:p w14:paraId="73C20E1E" w14:textId="6F350B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A</w:t>
      </w:r>
    </w:p>
    <w:p w14:paraId="76A47C3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1F3E832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3C395C8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Apply</w:t>
      </w:r>
    </w:p>
    <w:p w14:paraId="7F9FBB8C" w14:textId="77777777" w:rsidR="00A53300" w:rsidRPr="00E439C6" w:rsidRDefault="00A53300" w:rsidP="00A53300">
      <w:pPr>
        <w:rPr>
          <w:rFonts w:ascii="Times New Roman" w:hAnsi="Times New Roman"/>
          <w:sz w:val="22"/>
          <w:szCs w:val="24"/>
        </w:rPr>
      </w:pPr>
    </w:p>
    <w:p w14:paraId="2DEAEA83"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2</w:t>
      </w:r>
      <w:r>
        <w:rPr>
          <w:rFonts w:ascii="Times New Roman" w:hAnsi="Times New Roman"/>
          <w:sz w:val="22"/>
          <w:szCs w:val="24"/>
        </w:rPr>
        <w:t>7</w:t>
      </w:r>
      <w:r w:rsidRPr="00E439C6">
        <w:rPr>
          <w:rFonts w:ascii="Times New Roman" w:hAnsi="Times New Roman"/>
          <w:sz w:val="22"/>
          <w:szCs w:val="24"/>
        </w:rPr>
        <w:t>.</w:t>
      </w:r>
      <w:r w:rsidRPr="00E439C6">
        <w:rPr>
          <w:rFonts w:ascii="Times New Roman" w:hAnsi="Times New Roman"/>
          <w:sz w:val="22"/>
          <w:szCs w:val="24"/>
        </w:rPr>
        <w:tab/>
        <w:t>Which of the following best describes when findings from the sample make it possible to draw conclusions about the larger population tha</w:t>
      </w:r>
      <w:r>
        <w:rPr>
          <w:rFonts w:ascii="Times New Roman" w:hAnsi="Times New Roman"/>
          <w:sz w:val="22"/>
          <w:szCs w:val="24"/>
        </w:rPr>
        <w:t>n</w:t>
      </w:r>
      <w:r w:rsidRPr="00E439C6">
        <w:rPr>
          <w:rFonts w:ascii="Times New Roman" w:hAnsi="Times New Roman"/>
          <w:sz w:val="22"/>
          <w:szCs w:val="24"/>
        </w:rPr>
        <w:t xml:space="preserve"> the sample is intended to represent?</w:t>
      </w:r>
    </w:p>
    <w:p w14:paraId="283378C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generalizability</w:t>
      </w:r>
    </w:p>
    <w:p w14:paraId="59AD7EA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validity</w:t>
      </w:r>
    </w:p>
    <w:p w14:paraId="6FE0990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lastRenderedPageBreak/>
        <w:t>c.</w:t>
      </w:r>
      <w:r w:rsidRPr="00E439C6">
        <w:rPr>
          <w:rFonts w:ascii="Times New Roman" w:hAnsi="Times New Roman"/>
          <w:sz w:val="22"/>
          <w:szCs w:val="24"/>
        </w:rPr>
        <w:tab/>
        <w:t>reliability</w:t>
      </w:r>
    </w:p>
    <w:p w14:paraId="165B322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standardization</w:t>
      </w:r>
    </w:p>
    <w:p w14:paraId="43A0CEC6"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0B296763" w14:textId="2F91480E"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C92325">
        <w:rPr>
          <w:rFonts w:ascii="Times New Roman" w:hAnsi="Times New Roman"/>
          <w:sz w:val="22"/>
          <w:szCs w:val="24"/>
        </w:rPr>
        <w:t>6</w:t>
      </w:r>
    </w:p>
    <w:p w14:paraId="4E6FF23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37AB289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3C417DE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3786E3B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4CDB18E2" w14:textId="77777777" w:rsidR="00A53300" w:rsidRPr="00E439C6" w:rsidRDefault="00A53300" w:rsidP="00A53300">
      <w:pPr>
        <w:rPr>
          <w:rFonts w:ascii="Times New Roman" w:hAnsi="Times New Roman"/>
          <w:sz w:val="22"/>
          <w:szCs w:val="24"/>
        </w:rPr>
      </w:pPr>
    </w:p>
    <w:p w14:paraId="0C56666E" w14:textId="77777777" w:rsidR="00A53300" w:rsidRPr="00E439C6" w:rsidRDefault="00A53300" w:rsidP="00A53300">
      <w:pPr>
        <w:ind w:left="720" w:hanging="720"/>
        <w:rPr>
          <w:rFonts w:ascii="Times New Roman" w:hAnsi="Times New Roman"/>
          <w:sz w:val="22"/>
          <w:szCs w:val="24"/>
        </w:rPr>
      </w:pPr>
      <w:r w:rsidRPr="00E439C6">
        <w:rPr>
          <w:rFonts w:ascii="Times New Roman" w:hAnsi="Times New Roman"/>
          <w:sz w:val="22"/>
          <w:szCs w:val="24"/>
        </w:rPr>
        <w:t>2</w:t>
      </w:r>
      <w:r>
        <w:rPr>
          <w:rFonts w:ascii="Times New Roman" w:hAnsi="Times New Roman"/>
          <w:sz w:val="22"/>
          <w:szCs w:val="24"/>
        </w:rPr>
        <w:t>8</w:t>
      </w:r>
      <w:r w:rsidRPr="00E439C6">
        <w:rPr>
          <w:rFonts w:ascii="Times New Roman" w:hAnsi="Times New Roman"/>
          <w:sz w:val="22"/>
          <w:szCs w:val="24"/>
        </w:rPr>
        <w:t>.</w:t>
      </w:r>
      <w:r w:rsidRPr="00E439C6">
        <w:rPr>
          <w:rFonts w:ascii="Times New Roman" w:hAnsi="Times New Roman"/>
          <w:sz w:val="22"/>
          <w:szCs w:val="24"/>
        </w:rPr>
        <w:tab/>
        <w:t>The ____ of the study is the way the study is conducted and the data are collected.</w:t>
      </w:r>
    </w:p>
    <w:p w14:paraId="69A432A5"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validity</w:t>
      </w:r>
    </w:p>
    <w:p w14:paraId="5B37D5F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procedure</w:t>
      </w:r>
    </w:p>
    <w:p w14:paraId="0818E98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reliability</w:t>
      </w:r>
    </w:p>
    <w:p w14:paraId="3EC4D19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sample</w:t>
      </w:r>
    </w:p>
    <w:p w14:paraId="1FA96201"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B</w:t>
      </w:r>
    </w:p>
    <w:p w14:paraId="4021732A" w14:textId="73861CA5"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C92325">
        <w:rPr>
          <w:rFonts w:ascii="Times New Roman" w:hAnsi="Times New Roman"/>
          <w:sz w:val="22"/>
          <w:szCs w:val="24"/>
        </w:rPr>
        <w:t>6</w:t>
      </w:r>
    </w:p>
    <w:p w14:paraId="5E4BF1F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228D82A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29DAA4F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43F7CFE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2660F2BD" w14:textId="77777777" w:rsidR="00A57748" w:rsidRPr="00E439C6" w:rsidRDefault="00A57748" w:rsidP="004470A4">
      <w:pPr>
        <w:rPr>
          <w:rFonts w:ascii="Times New Roman" w:hAnsi="Times New Roman"/>
          <w:sz w:val="22"/>
          <w:szCs w:val="24"/>
        </w:rPr>
      </w:pPr>
    </w:p>
    <w:p w14:paraId="704CF275" w14:textId="5B51339F" w:rsidR="00A53300" w:rsidRPr="00E439C6" w:rsidRDefault="0070290E" w:rsidP="00A53300">
      <w:pPr>
        <w:ind w:left="720" w:hanging="720"/>
        <w:rPr>
          <w:rFonts w:ascii="Times New Roman" w:hAnsi="Times New Roman"/>
          <w:sz w:val="22"/>
          <w:szCs w:val="24"/>
        </w:rPr>
      </w:pPr>
      <w:r>
        <w:rPr>
          <w:rFonts w:ascii="Times New Roman" w:hAnsi="Times New Roman"/>
          <w:sz w:val="22"/>
          <w:szCs w:val="24"/>
        </w:rPr>
        <w:t>29.</w:t>
      </w:r>
      <w:r w:rsidR="00A53300" w:rsidRPr="00E439C6">
        <w:rPr>
          <w:rFonts w:ascii="Times New Roman" w:hAnsi="Times New Roman"/>
          <w:sz w:val="22"/>
          <w:szCs w:val="24"/>
        </w:rPr>
        <w:tab/>
        <w:t>Once a researcher writes a manuscript describing the methods used, the results of the statistical analyses, and the interpretation of the results, the researcher typically ____.</w:t>
      </w:r>
    </w:p>
    <w:p w14:paraId="52FE5C60"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submits the manuscript for publication in a scientific journal</w:t>
      </w:r>
    </w:p>
    <w:p w14:paraId="032AC20B"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posts the manuscript on his or her website</w:t>
      </w:r>
    </w:p>
    <w:p w14:paraId="1A62DA71"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sends the manuscript to other researchers</w:t>
      </w:r>
    </w:p>
    <w:p w14:paraId="5D62EE9A"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files the manuscript away so that no one else can duplicate the study</w:t>
      </w:r>
    </w:p>
    <w:p w14:paraId="37687AB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3E38801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1</w:t>
      </w:r>
    </w:p>
    <w:p w14:paraId="1897DD3C" w14:textId="55364C5A"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A57748">
        <w:rPr>
          <w:rFonts w:ascii="Times New Roman" w:hAnsi="Times New Roman"/>
          <w:sz w:val="22"/>
          <w:szCs w:val="24"/>
        </w:rPr>
        <w:t>6</w:t>
      </w:r>
    </w:p>
    <w:p w14:paraId="150F149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4807A6FA"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1.12</w:t>
      </w:r>
    </w:p>
    <w:p w14:paraId="3821EB75" w14:textId="36ADE3C4"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0852C624" w14:textId="77777777" w:rsidR="00A53300" w:rsidRPr="00E439C6" w:rsidRDefault="00A53300" w:rsidP="00A53300">
      <w:pPr>
        <w:rPr>
          <w:rFonts w:ascii="Times New Roman" w:hAnsi="Times New Roman"/>
          <w:sz w:val="22"/>
          <w:szCs w:val="24"/>
        </w:rPr>
      </w:pPr>
    </w:p>
    <w:p w14:paraId="6A88165D" w14:textId="7D8F533D" w:rsidR="00EF5526" w:rsidRPr="00E439C6" w:rsidRDefault="0070290E" w:rsidP="00EF5526">
      <w:pPr>
        <w:ind w:left="720" w:hanging="720"/>
        <w:rPr>
          <w:rFonts w:ascii="Times New Roman" w:hAnsi="Times New Roman"/>
          <w:sz w:val="22"/>
          <w:szCs w:val="24"/>
        </w:rPr>
      </w:pPr>
      <w:r>
        <w:rPr>
          <w:rFonts w:ascii="Times New Roman" w:hAnsi="Times New Roman"/>
          <w:sz w:val="22"/>
          <w:szCs w:val="24"/>
        </w:rPr>
        <w:t>30</w:t>
      </w:r>
      <w:r w:rsidR="00EB16B2">
        <w:rPr>
          <w:rFonts w:ascii="Times New Roman" w:hAnsi="Times New Roman"/>
          <w:sz w:val="22"/>
          <w:szCs w:val="24"/>
        </w:rPr>
        <w:t>.</w:t>
      </w:r>
      <w:r w:rsidR="00EF5526" w:rsidRPr="00E439C6">
        <w:rPr>
          <w:rFonts w:ascii="Times New Roman" w:hAnsi="Times New Roman"/>
          <w:sz w:val="22"/>
          <w:szCs w:val="24"/>
        </w:rPr>
        <w:tab/>
        <w:t>What is the process by which an editor of a journal sends a manuscript to other researchers to evaluate for potential publication in a journal?</w:t>
      </w:r>
    </w:p>
    <w:p w14:paraId="00C2D7BF" w14:textId="77777777" w:rsidR="006918B9" w:rsidRDefault="00EF5526" w:rsidP="00EF5526">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editorial evaluation</w:t>
      </w:r>
    </w:p>
    <w:p w14:paraId="7573CF4B" w14:textId="689D9750" w:rsidR="00EF5526" w:rsidRPr="00E439C6" w:rsidRDefault="00EF5526" w:rsidP="00EF5526">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editor</w:t>
      </w:r>
      <w:r>
        <w:rPr>
          <w:rFonts w:ascii="Times New Roman" w:hAnsi="Times New Roman"/>
          <w:sz w:val="22"/>
          <w:szCs w:val="24"/>
        </w:rPr>
        <w:t>’</w:t>
      </w:r>
      <w:r w:rsidRPr="00E439C6">
        <w:rPr>
          <w:rFonts w:ascii="Times New Roman" w:hAnsi="Times New Roman"/>
          <w:sz w:val="22"/>
          <w:szCs w:val="24"/>
        </w:rPr>
        <w:t>s choice</w:t>
      </w:r>
    </w:p>
    <w:p w14:paraId="7349A907" w14:textId="77777777" w:rsidR="006918B9" w:rsidRDefault="00EF5526" w:rsidP="00EF5526">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publication priority</w:t>
      </w:r>
    </w:p>
    <w:p w14:paraId="3356647D" w14:textId="4DDB5B48" w:rsidR="00EF5526" w:rsidRPr="00E439C6" w:rsidRDefault="00EF5526" w:rsidP="00EF5526">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peer review</w:t>
      </w:r>
    </w:p>
    <w:p w14:paraId="1459EC19" w14:textId="77777777" w:rsidR="00EF5526" w:rsidRPr="00E439C6" w:rsidRDefault="00EF5526" w:rsidP="00EF5526">
      <w:pPr>
        <w:rPr>
          <w:rFonts w:ascii="Times New Roman" w:hAnsi="Times New Roman"/>
          <w:sz w:val="22"/>
          <w:szCs w:val="24"/>
        </w:rPr>
      </w:pPr>
      <w:r w:rsidRPr="00E439C6">
        <w:rPr>
          <w:rFonts w:ascii="Times New Roman" w:hAnsi="Times New Roman"/>
          <w:sz w:val="22"/>
          <w:szCs w:val="24"/>
        </w:rPr>
        <w:t>Answer: D</w:t>
      </w:r>
    </w:p>
    <w:p w14:paraId="58C34902" w14:textId="77777777" w:rsidR="00EF5526" w:rsidRPr="00E439C6" w:rsidRDefault="00EF5526" w:rsidP="00EF5526">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1</w:t>
      </w:r>
    </w:p>
    <w:p w14:paraId="56D4A7F8" w14:textId="77777777" w:rsidR="00EF5526" w:rsidRPr="00E439C6" w:rsidRDefault="00EF5526" w:rsidP="00EF5526">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36</w:t>
      </w:r>
    </w:p>
    <w:p w14:paraId="373CB18E" w14:textId="77777777" w:rsidR="00EF5526" w:rsidRPr="00E439C6" w:rsidRDefault="00EF5526" w:rsidP="00EF5526">
      <w:pPr>
        <w:rPr>
          <w:rFonts w:ascii="Times New Roman" w:hAnsi="Times New Roman"/>
          <w:sz w:val="22"/>
          <w:szCs w:val="24"/>
        </w:rPr>
      </w:pPr>
      <w:r w:rsidRPr="00E439C6">
        <w:rPr>
          <w:rFonts w:ascii="Times New Roman" w:hAnsi="Times New Roman"/>
          <w:sz w:val="22"/>
          <w:szCs w:val="24"/>
        </w:rPr>
        <w:t>Skill: F</w:t>
      </w:r>
    </w:p>
    <w:p w14:paraId="023C22FF" w14:textId="77777777" w:rsidR="006918B9" w:rsidRDefault="00EF5526" w:rsidP="00EF5526">
      <w:pPr>
        <w:rPr>
          <w:rFonts w:ascii="Times New Roman" w:hAnsi="Times New Roman"/>
          <w:sz w:val="22"/>
          <w:szCs w:val="24"/>
        </w:rPr>
      </w:pPr>
      <w:r w:rsidRPr="00E439C6">
        <w:rPr>
          <w:rFonts w:ascii="Times New Roman" w:hAnsi="Times New Roman"/>
          <w:sz w:val="22"/>
          <w:szCs w:val="24"/>
        </w:rPr>
        <w:t>Learning Objective: 1.12</w:t>
      </w:r>
    </w:p>
    <w:p w14:paraId="4491D3B3" w14:textId="6BE66EF8" w:rsidR="00EF5526" w:rsidRPr="00E439C6" w:rsidRDefault="00EF5526" w:rsidP="00EF5526">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2973555E" w14:textId="77777777" w:rsidR="00EF5526" w:rsidRDefault="00EF5526" w:rsidP="00A53300">
      <w:pPr>
        <w:ind w:left="720" w:hanging="720"/>
        <w:rPr>
          <w:rFonts w:ascii="Times New Roman" w:hAnsi="Times New Roman"/>
          <w:sz w:val="22"/>
          <w:szCs w:val="24"/>
        </w:rPr>
      </w:pPr>
    </w:p>
    <w:p w14:paraId="117FC87C" w14:textId="77777777" w:rsidR="006918B9" w:rsidRDefault="00A53300" w:rsidP="00A53300">
      <w:pPr>
        <w:ind w:left="720" w:hanging="720"/>
        <w:rPr>
          <w:rFonts w:ascii="Times New Roman" w:hAnsi="Times New Roman"/>
          <w:sz w:val="22"/>
          <w:szCs w:val="24"/>
        </w:rPr>
      </w:pPr>
      <w:r>
        <w:rPr>
          <w:rFonts w:ascii="Times New Roman" w:hAnsi="Times New Roman"/>
          <w:sz w:val="22"/>
          <w:szCs w:val="24"/>
        </w:rPr>
        <w:t>31</w:t>
      </w:r>
      <w:r w:rsidRPr="00E439C6">
        <w:rPr>
          <w:rFonts w:ascii="Times New Roman" w:hAnsi="Times New Roman"/>
          <w:sz w:val="22"/>
          <w:szCs w:val="24"/>
        </w:rPr>
        <w:t>.</w:t>
      </w:r>
      <w:r w:rsidRPr="00E439C6">
        <w:rPr>
          <w:rFonts w:ascii="Times New Roman" w:hAnsi="Times New Roman"/>
          <w:sz w:val="22"/>
          <w:szCs w:val="24"/>
        </w:rPr>
        <w:tab/>
        <w:t>Which of the following best describes an Institutional Review Board (IRB)?</w:t>
      </w:r>
    </w:p>
    <w:p w14:paraId="0C6E91FF" w14:textId="581750B3"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Subjects are told what the purposes of the study are, what participation in the study involves, what risks (if any) are involved in participating, and what the person can expect to receive in return for participation.</w:t>
      </w:r>
    </w:p>
    <w:p w14:paraId="08E392F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lastRenderedPageBreak/>
        <w:t>b.</w:t>
      </w:r>
      <w:r w:rsidRPr="00E439C6">
        <w:rPr>
          <w:rFonts w:ascii="Times New Roman" w:hAnsi="Times New Roman"/>
          <w:sz w:val="22"/>
          <w:szCs w:val="24"/>
        </w:rPr>
        <w:tab/>
        <w:t>Subjects must be told the true purpose of the study and the reason for the deception.</w:t>
      </w:r>
    </w:p>
    <w:p w14:paraId="1D8AEC5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Personal information will not be shared with anyone outside the immediate research group and any results from the research will not identify any of the participants by name.</w:t>
      </w:r>
    </w:p>
    <w:p w14:paraId="7598DBA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They are usually comprised of people who have research experience themselves and therefore have experience that enables them to judge whether the research being proposed follows reasonable ethical guidelines.</w:t>
      </w:r>
    </w:p>
    <w:p w14:paraId="042F9C05" w14:textId="77777777" w:rsidR="00A53300" w:rsidRPr="00E439C6" w:rsidRDefault="00A53300" w:rsidP="00A53300">
      <w:pPr>
        <w:ind w:left="720" w:hanging="720"/>
        <w:rPr>
          <w:rFonts w:ascii="Times New Roman" w:hAnsi="Times New Roman"/>
          <w:sz w:val="22"/>
          <w:szCs w:val="24"/>
        </w:rPr>
      </w:pPr>
      <w:r>
        <w:rPr>
          <w:rFonts w:ascii="Times New Roman" w:hAnsi="Times New Roman"/>
          <w:sz w:val="22"/>
          <w:szCs w:val="24"/>
        </w:rPr>
        <w:t>Answer: D</w:t>
      </w:r>
    </w:p>
    <w:p w14:paraId="31811328" w14:textId="7E7940FB"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E861D0">
        <w:rPr>
          <w:rFonts w:ascii="Times New Roman" w:hAnsi="Times New Roman"/>
          <w:sz w:val="22"/>
          <w:szCs w:val="24"/>
        </w:rPr>
        <w:t>7</w:t>
      </w:r>
    </w:p>
    <w:p w14:paraId="3FC8A6D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0FB67B7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1.13</w:t>
      </w:r>
    </w:p>
    <w:p w14:paraId="66ABAF3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636DBE2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0DF04F59" w14:textId="77777777" w:rsidR="00E861D0" w:rsidRPr="00E439C6" w:rsidRDefault="00E861D0" w:rsidP="00A53300">
      <w:pPr>
        <w:rPr>
          <w:rFonts w:ascii="Times New Roman" w:hAnsi="Times New Roman"/>
          <w:sz w:val="22"/>
          <w:szCs w:val="24"/>
        </w:rPr>
      </w:pPr>
    </w:p>
    <w:p w14:paraId="5720BF5B" w14:textId="134302A9" w:rsidR="00A53300" w:rsidRPr="00E439C6" w:rsidRDefault="0070290E" w:rsidP="00A53300">
      <w:pPr>
        <w:ind w:left="720" w:hanging="720"/>
        <w:rPr>
          <w:rFonts w:ascii="Times New Roman" w:hAnsi="Times New Roman"/>
          <w:sz w:val="22"/>
          <w:szCs w:val="24"/>
        </w:rPr>
      </w:pPr>
      <w:r>
        <w:rPr>
          <w:rFonts w:ascii="Times New Roman" w:hAnsi="Times New Roman"/>
          <w:sz w:val="22"/>
          <w:szCs w:val="24"/>
        </w:rPr>
        <w:t>32.</w:t>
      </w:r>
      <w:r w:rsidR="00BA690C">
        <w:rPr>
          <w:rFonts w:ascii="Times New Roman" w:hAnsi="Times New Roman"/>
          <w:sz w:val="22"/>
          <w:szCs w:val="24"/>
        </w:rPr>
        <w:tab/>
      </w:r>
      <w:r w:rsidR="00A53300" w:rsidRPr="00E439C6">
        <w:rPr>
          <w:rFonts w:ascii="Times New Roman" w:hAnsi="Times New Roman"/>
          <w:sz w:val="22"/>
          <w:szCs w:val="24"/>
        </w:rPr>
        <w:t>To prevent ethical violations, most institutions that sponsor research, such as universities and research institutes, require a proposal for research to be approved by a(n) ______.</w:t>
      </w:r>
    </w:p>
    <w:p w14:paraId="1E59DE7A"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Ethical Standard Board</w:t>
      </w:r>
    </w:p>
    <w:p w14:paraId="78B8AEAE"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Institutional Review Board</w:t>
      </w:r>
    </w:p>
    <w:p w14:paraId="69465287"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Department of Research</w:t>
      </w:r>
    </w:p>
    <w:p w14:paraId="38C25764" w14:textId="6E3B0546"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University Research Sponsorship Department</w:t>
      </w:r>
    </w:p>
    <w:p w14:paraId="129F673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0847017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2711232E" w14:textId="35598219"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2B7701">
        <w:rPr>
          <w:rFonts w:ascii="Times New Roman" w:hAnsi="Times New Roman"/>
          <w:sz w:val="22"/>
          <w:szCs w:val="24"/>
        </w:rPr>
        <w:t>7</w:t>
      </w:r>
    </w:p>
    <w:p w14:paraId="577F5E7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21444642"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1.13</w:t>
      </w:r>
    </w:p>
    <w:p w14:paraId="6B2C8B41" w14:textId="49D8E7E0"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26E730E7" w14:textId="77777777" w:rsidR="00A53300" w:rsidRPr="00E439C6" w:rsidRDefault="00A53300" w:rsidP="00A53300">
      <w:pPr>
        <w:rPr>
          <w:rFonts w:ascii="Times New Roman" w:hAnsi="Times New Roman"/>
          <w:sz w:val="22"/>
          <w:szCs w:val="24"/>
        </w:rPr>
      </w:pPr>
    </w:p>
    <w:p w14:paraId="0E4BE42A" w14:textId="0CC9C42C" w:rsidR="00A53300" w:rsidRPr="00E439C6" w:rsidRDefault="0070290E" w:rsidP="00A53300">
      <w:pPr>
        <w:ind w:left="720" w:hanging="720"/>
        <w:rPr>
          <w:rFonts w:ascii="Times New Roman" w:hAnsi="Times New Roman"/>
          <w:sz w:val="22"/>
          <w:szCs w:val="24"/>
        </w:rPr>
      </w:pPr>
      <w:r>
        <w:rPr>
          <w:rFonts w:ascii="Times New Roman" w:hAnsi="Times New Roman"/>
          <w:sz w:val="22"/>
          <w:szCs w:val="24"/>
        </w:rPr>
        <w:t>33.</w:t>
      </w:r>
      <w:r w:rsidR="00BA690C">
        <w:rPr>
          <w:rFonts w:ascii="Times New Roman" w:hAnsi="Times New Roman"/>
          <w:sz w:val="22"/>
          <w:szCs w:val="24"/>
        </w:rPr>
        <w:tab/>
      </w:r>
      <w:r w:rsidR="00A53300" w:rsidRPr="00E439C6">
        <w:rPr>
          <w:rFonts w:ascii="Times New Roman" w:hAnsi="Times New Roman"/>
          <w:sz w:val="22"/>
          <w:szCs w:val="24"/>
        </w:rPr>
        <w:t>The purpose of an Institutional Review Board is ____.</w:t>
      </w:r>
    </w:p>
    <w:p w14:paraId="107CD55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to prevent ethical violations and judge whether the research being proposed follows reasonable ethical guidelines</w:t>
      </w:r>
    </w:p>
    <w:p w14:paraId="2011E37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to design research studies, test hypothesizes, and secure funding</w:t>
      </w:r>
    </w:p>
    <w:p w14:paraId="694F48A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to generate theories, measure variables, and publish findings in peer-review journals</w:t>
      </w:r>
    </w:p>
    <w:p w14:paraId="21A3305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r>
      <w:r>
        <w:rPr>
          <w:rFonts w:ascii="Times New Roman" w:hAnsi="Times New Roman"/>
          <w:sz w:val="22"/>
          <w:szCs w:val="24"/>
        </w:rPr>
        <w:t xml:space="preserve">to </w:t>
      </w:r>
      <w:r w:rsidRPr="00E439C6">
        <w:rPr>
          <w:rFonts w:ascii="Times New Roman" w:hAnsi="Times New Roman"/>
          <w:sz w:val="22"/>
          <w:szCs w:val="24"/>
        </w:rPr>
        <w:t>supervise and monitor research that is being conducted and to support the mission of the university</w:t>
      </w:r>
    </w:p>
    <w:p w14:paraId="0C83701A"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297042C7" w14:textId="0714383F"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2B7701">
        <w:rPr>
          <w:rFonts w:ascii="Times New Roman" w:hAnsi="Times New Roman"/>
          <w:sz w:val="22"/>
          <w:szCs w:val="24"/>
        </w:rPr>
        <w:t>7</w:t>
      </w:r>
    </w:p>
    <w:p w14:paraId="52BEA20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765A1F2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1.13</w:t>
      </w:r>
    </w:p>
    <w:p w14:paraId="7A69579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3651CF4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B8918F9" w14:textId="77777777" w:rsidR="00A53300" w:rsidRPr="00E439C6" w:rsidRDefault="00A53300" w:rsidP="00A53300">
      <w:pPr>
        <w:rPr>
          <w:rFonts w:ascii="Times New Roman" w:hAnsi="Times New Roman"/>
          <w:sz w:val="22"/>
          <w:szCs w:val="24"/>
        </w:rPr>
      </w:pPr>
    </w:p>
    <w:p w14:paraId="55900E47" w14:textId="337776FF" w:rsidR="00A53300" w:rsidRPr="00E439C6" w:rsidRDefault="0070290E" w:rsidP="00A53300">
      <w:pPr>
        <w:ind w:left="720" w:hanging="720"/>
        <w:rPr>
          <w:rFonts w:ascii="Times New Roman" w:hAnsi="Times New Roman"/>
          <w:sz w:val="22"/>
          <w:szCs w:val="24"/>
        </w:rPr>
      </w:pPr>
      <w:r>
        <w:rPr>
          <w:rFonts w:ascii="Times New Roman" w:hAnsi="Times New Roman"/>
          <w:sz w:val="22"/>
          <w:szCs w:val="24"/>
        </w:rPr>
        <w:t>34</w:t>
      </w:r>
      <w:r w:rsidR="007E0392">
        <w:rPr>
          <w:rFonts w:ascii="Times New Roman" w:hAnsi="Times New Roman"/>
          <w:sz w:val="22"/>
          <w:szCs w:val="24"/>
        </w:rPr>
        <w:t>.</w:t>
      </w:r>
      <w:r w:rsidR="00BA690C">
        <w:rPr>
          <w:rFonts w:ascii="Times New Roman" w:hAnsi="Times New Roman"/>
          <w:sz w:val="22"/>
          <w:szCs w:val="24"/>
        </w:rPr>
        <w:tab/>
      </w:r>
      <w:r w:rsidR="00A53300" w:rsidRPr="00E439C6">
        <w:rPr>
          <w:rFonts w:ascii="Times New Roman" w:hAnsi="Times New Roman"/>
          <w:sz w:val="22"/>
          <w:szCs w:val="24"/>
        </w:rPr>
        <w:t>Frank is a researcher at a large university and is nervous about an important meeting with a group who will scrutinize his research proposal while judging whether or not it follows reasonable ethical guidelines. Frank is meeting with _____.</w:t>
      </w:r>
    </w:p>
    <w:p w14:paraId="1280A385"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an institutional review board</w:t>
      </w:r>
    </w:p>
    <w:p w14:paraId="6C0DE41B"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 xml:space="preserve">Correct. The phrase </w:t>
      </w:r>
      <w:r>
        <w:rPr>
          <w:rFonts w:ascii="Times New Roman" w:hAnsi="Times New Roman"/>
          <w:i/>
          <w:sz w:val="22"/>
          <w:szCs w:val="24"/>
        </w:rPr>
        <w:t>“</w:t>
      </w:r>
      <w:r w:rsidRPr="00E439C6">
        <w:rPr>
          <w:rFonts w:ascii="Times New Roman" w:hAnsi="Times New Roman"/>
          <w:i/>
          <w:sz w:val="22"/>
          <w:szCs w:val="24"/>
        </w:rPr>
        <w:t>while judging whether or not it follows reasonable ethical guidelines</w:t>
      </w:r>
      <w:r>
        <w:rPr>
          <w:rFonts w:ascii="Times New Roman" w:hAnsi="Times New Roman"/>
          <w:i/>
          <w:sz w:val="22"/>
          <w:szCs w:val="24"/>
        </w:rPr>
        <w:t>”</w:t>
      </w:r>
      <w:r w:rsidRPr="00E439C6">
        <w:rPr>
          <w:rFonts w:ascii="Times New Roman" w:hAnsi="Times New Roman"/>
          <w:i/>
          <w:sz w:val="22"/>
          <w:szCs w:val="24"/>
        </w:rPr>
        <w:t xml:space="preserve"> is the signifier of an IRB.</w:t>
      </w:r>
    </w:p>
    <w:p w14:paraId="6BF4C1E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 rank and tenure committee</w:t>
      </w:r>
    </w:p>
    <w:p w14:paraId="27BF18D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 president</w:t>
      </w:r>
      <w:r>
        <w:rPr>
          <w:rFonts w:ascii="Times New Roman" w:hAnsi="Times New Roman"/>
          <w:sz w:val="22"/>
          <w:szCs w:val="24"/>
        </w:rPr>
        <w:t>’</w:t>
      </w:r>
      <w:r w:rsidRPr="00E439C6">
        <w:rPr>
          <w:rFonts w:ascii="Times New Roman" w:hAnsi="Times New Roman"/>
          <w:sz w:val="22"/>
          <w:szCs w:val="24"/>
        </w:rPr>
        <w:t>s board committee</w:t>
      </w:r>
    </w:p>
    <w:p w14:paraId="69283E2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lastRenderedPageBreak/>
        <w:t>d.</w:t>
      </w:r>
      <w:r w:rsidRPr="00E439C6">
        <w:rPr>
          <w:rFonts w:ascii="Times New Roman" w:hAnsi="Times New Roman"/>
          <w:sz w:val="22"/>
          <w:szCs w:val="24"/>
        </w:rPr>
        <w:tab/>
        <w:t>a funding and endowment board</w:t>
      </w:r>
    </w:p>
    <w:p w14:paraId="47E44BE8"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An endowment board determines the financial appropriateness of a proposal. Its role is not discussed in the text.</w:t>
      </w:r>
    </w:p>
    <w:p w14:paraId="0D95BE59" w14:textId="77777777" w:rsidR="006918B9" w:rsidRDefault="00A53300" w:rsidP="00A53300">
      <w:pPr>
        <w:rPr>
          <w:rFonts w:ascii="Times New Roman" w:hAnsi="Times New Roman"/>
          <w:sz w:val="22"/>
          <w:szCs w:val="24"/>
        </w:rPr>
      </w:pPr>
      <w:r>
        <w:rPr>
          <w:rFonts w:ascii="Times New Roman" w:hAnsi="Times New Roman"/>
          <w:sz w:val="22"/>
          <w:szCs w:val="24"/>
        </w:rPr>
        <w:t>Answer: A</w:t>
      </w:r>
    </w:p>
    <w:p w14:paraId="01F3A2F8" w14:textId="53480933"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2B7701">
        <w:rPr>
          <w:rFonts w:ascii="Times New Roman" w:hAnsi="Times New Roman"/>
          <w:sz w:val="22"/>
          <w:szCs w:val="24"/>
        </w:rPr>
        <w:t>7</w:t>
      </w:r>
    </w:p>
    <w:p w14:paraId="7ABFB4B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A</w:t>
      </w:r>
    </w:p>
    <w:p w14:paraId="2784F2A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1.13</w:t>
      </w:r>
    </w:p>
    <w:p w14:paraId="325CD7B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2ECD51E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Apply</w:t>
      </w:r>
    </w:p>
    <w:p w14:paraId="15CC5933" w14:textId="77777777" w:rsidR="00A53300" w:rsidRPr="00E439C6" w:rsidRDefault="00A53300" w:rsidP="00A53300">
      <w:pPr>
        <w:rPr>
          <w:rFonts w:ascii="Times New Roman" w:hAnsi="Times New Roman"/>
          <w:sz w:val="22"/>
          <w:szCs w:val="24"/>
        </w:rPr>
      </w:pPr>
    </w:p>
    <w:p w14:paraId="5B86AF2D" w14:textId="31B700E1" w:rsidR="00A53300" w:rsidRPr="00E439C6" w:rsidRDefault="0070290E" w:rsidP="00A53300">
      <w:pPr>
        <w:ind w:left="720" w:hanging="720"/>
        <w:rPr>
          <w:rFonts w:ascii="Times New Roman" w:hAnsi="Times New Roman"/>
          <w:sz w:val="22"/>
          <w:szCs w:val="24"/>
        </w:rPr>
      </w:pPr>
      <w:r>
        <w:rPr>
          <w:rFonts w:ascii="Times New Roman" w:hAnsi="Times New Roman"/>
          <w:sz w:val="22"/>
          <w:szCs w:val="24"/>
        </w:rPr>
        <w:t>35.</w:t>
      </w:r>
      <w:r w:rsidR="00BA690C">
        <w:rPr>
          <w:rFonts w:ascii="Times New Roman" w:hAnsi="Times New Roman"/>
          <w:sz w:val="22"/>
          <w:szCs w:val="24"/>
        </w:rPr>
        <w:tab/>
      </w:r>
      <w:r w:rsidR="00A53300" w:rsidRPr="00E439C6">
        <w:rPr>
          <w:rFonts w:ascii="Times New Roman" w:hAnsi="Times New Roman"/>
          <w:sz w:val="22"/>
          <w:szCs w:val="24"/>
        </w:rPr>
        <w:t>____ occurs at the beginning of the research study, whereas the ____ occurs at the end.</w:t>
      </w:r>
    </w:p>
    <w:p w14:paraId="58FB2D4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r>
      <w:r>
        <w:rPr>
          <w:rFonts w:ascii="Times New Roman" w:hAnsi="Times New Roman"/>
          <w:sz w:val="22"/>
          <w:szCs w:val="24"/>
        </w:rPr>
        <w:t>Debriefing</w:t>
      </w:r>
      <w:r w:rsidRPr="00E439C6">
        <w:rPr>
          <w:rFonts w:ascii="Times New Roman" w:hAnsi="Times New Roman"/>
          <w:sz w:val="22"/>
          <w:szCs w:val="24"/>
        </w:rPr>
        <w:t>; confidentiality</w:t>
      </w:r>
    </w:p>
    <w:p w14:paraId="37051E7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Confidentiality; reliability</w:t>
      </w:r>
    </w:p>
    <w:p w14:paraId="5A6F7A8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Informed consent; debriefing</w:t>
      </w:r>
    </w:p>
    <w:p w14:paraId="01BB593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Debriefing; informed consent</w:t>
      </w:r>
    </w:p>
    <w:p w14:paraId="0B5A6F39"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C</w:t>
      </w:r>
    </w:p>
    <w:p w14:paraId="276981D4" w14:textId="7D1F8DAE"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2B7701">
        <w:rPr>
          <w:rFonts w:ascii="Times New Roman" w:hAnsi="Times New Roman"/>
          <w:sz w:val="22"/>
          <w:szCs w:val="24"/>
        </w:rPr>
        <w:t>7</w:t>
      </w:r>
    </w:p>
    <w:p w14:paraId="15A65B4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2A078E8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1.13</w:t>
      </w:r>
    </w:p>
    <w:p w14:paraId="7EF31B2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4F64B9E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663C031E" w14:textId="77777777" w:rsidR="00A53300" w:rsidRPr="00E439C6" w:rsidRDefault="00A53300" w:rsidP="00A53300">
      <w:pPr>
        <w:rPr>
          <w:rFonts w:ascii="Times New Roman" w:hAnsi="Times New Roman"/>
          <w:sz w:val="22"/>
          <w:szCs w:val="24"/>
        </w:rPr>
      </w:pPr>
    </w:p>
    <w:p w14:paraId="275084F2" w14:textId="05ECC757" w:rsidR="00A53300" w:rsidRPr="00E439C6" w:rsidRDefault="0070290E" w:rsidP="00A53300">
      <w:pPr>
        <w:ind w:left="720" w:hanging="720"/>
        <w:rPr>
          <w:rFonts w:ascii="Times New Roman" w:hAnsi="Times New Roman"/>
          <w:sz w:val="22"/>
          <w:szCs w:val="24"/>
        </w:rPr>
      </w:pPr>
      <w:r>
        <w:rPr>
          <w:rFonts w:ascii="Times New Roman" w:hAnsi="Times New Roman"/>
          <w:sz w:val="22"/>
          <w:szCs w:val="24"/>
        </w:rPr>
        <w:t>36.</w:t>
      </w:r>
      <w:r w:rsidR="00BA690C">
        <w:rPr>
          <w:rFonts w:ascii="Times New Roman" w:hAnsi="Times New Roman"/>
          <w:sz w:val="22"/>
          <w:szCs w:val="24"/>
        </w:rPr>
        <w:tab/>
      </w:r>
      <w:r w:rsidR="00A53300" w:rsidRPr="00E439C6">
        <w:rPr>
          <w:rFonts w:ascii="Times New Roman" w:hAnsi="Times New Roman"/>
          <w:sz w:val="22"/>
          <w:szCs w:val="24"/>
        </w:rPr>
        <w:t xml:space="preserve">Participants want to feel sure that their responses will </w:t>
      </w:r>
      <w:r w:rsidR="002B7701">
        <w:rPr>
          <w:rFonts w:ascii="Times New Roman" w:hAnsi="Times New Roman"/>
          <w:sz w:val="22"/>
          <w:szCs w:val="24"/>
        </w:rPr>
        <w:t xml:space="preserve">note </w:t>
      </w:r>
      <w:r w:rsidR="00A53300" w:rsidRPr="00E439C6">
        <w:rPr>
          <w:rFonts w:ascii="Times New Roman" w:hAnsi="Times New Roman"/>
          <w:sz w:val="22"/>
          <w:szCs w:val="24"/>
        </w:rPr>
        <w:t xml:space="preserve">be </w:t>
      </w:r>
      <w:r w:rsidR="002B7701">
        <w:rPr>
          <w:rFonts w:ascii="Times New Roman" w:hAnsi="Times New Roman"/>
          <w:sz w:val="22"/>
          <w:szCs w:val="24"/>
        </w:rPr>
        <w:t>shared with anyone outside of the immediate research group and that the results will not identify them by name</w:t>
      </w:r>
      <w:r w:rsidR="002B7701" w:rsidRPr="00E439C6">
        <w:rPr>
          <w:rFonts w:ascii="Times New Roman" w:hAnsi="Times New Roman"/>
          <w:sz w:val="22"/>
          <w:szCs w:val="24"/>
        </w:rPr>
        <w:t>.</w:t>
      </w:r>
      <w:r w:rsidR="002B7701">
        <w:rPr>
          <w:rFonts w:ascii="Times New Roman" w:hAnsi="Times New Roman"/>
          <w:sz w:val="22"/>
          <w:szCs w:val="24"/>
        </w:rPr>
        <w:t xml:space="preserve"> This refers to</w:t>
      </w:r>
      <w:r w:rsidR="00BA690C" w:rsidRPr="008B2125">
        <w:rPr>
          <w:rFonts w:ascii="Times New Roman" w:hAnsi="Times New Roman"/>
          <w:sz w:val="22"/>
          <w:szCs w:val="24"/>
        </w:rPr>
        <w:t xml:space="preserve"> _____.</w:t>
      </w:r>
    </w:p>
    <w:p w14:paraId="4E5BA101"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r>
      <w:r w:rsidR="002B7701">
        <w:rPr>
          <w:rFonts w:ascii="Times New Roman" w:hAnsi="Times New Roman"/>
          <w:sz w:val="22"/>
          <w:szCs w:val="24"/>
        </w:rPr>
        <w:t>informed consent</w:t>
      </w:r>
    </w:p>
    <w:p w14:paraId="27DB42B8"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sidR="002B7701">
        <w:rPr>
          <w:rFonts w:ascii="Times New Roman" w:hAnsi="Times New Roman"/>
          <w:sz w:val="22"/>
          <w:szCs w:val="24"/>
        </w:rPr>
        <w:t>debriefing</w:t>
      </w:r>
    </w:p>
    <w:p w14:paraId="0C2EBBAE" w14:textId="2C3C7EDA"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confidential</w:t>
      </w:r>
      <w:r w:rsidR="002B7701">
        <w:rPr>
          <w:rFonts w:ascii="Times New Roman" w:hAnsi="Times New Roman"/>
          <w:sz w:val="22"/>
          <w:szCs w:val="24"/>
        </w:rPr>
        <w:t>ity</w:t>
      </w:r>
    </w:p>
    <w:p w14:paraId="77E2A86C" w14:textId="2BA3217A"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r>
      <w:r w:rsidR="002B7701">
        <w:rPr>
          <w:rFonts w:ascii="Times New Roman" w:hAnsi="Times New Roman"/>
          <w:sz w:val="22"/>
          <w:szCs w:val="24"/>
        </w:rPr>
        <w:t>deception</w:t>
      </w:r>
    </w:p>
    <w:p w14:paraId="4D64298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5F973213" w14:textId="77777777" w:rsidR="006918B9"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03DBB406" w14:textId="219B584C"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2B7701">
        <w:rPr>
          <w:rFonts w:ascii="Times New Roman" w:hAnsi="Times New Roman"/>
          <w:sz w:val="22"/>
          <w:szCs w:val="24"/>
        </w:rPr>
        <w:t>7</w:t>
      </w:r>
    </w:p>
    <w:p w14:paraId="1E95F4F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79E376B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1.13</w:t>
      </w:r>
    </w:p>
    <w:p w14:paraId="264DC27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102A1870" w14:textId="77777777" w:rsidR="00A53300" w:rsidRPr="00E439C6" w:rsidRDefault="00A53300" w:rsidP="00A53300">
      <w:pPr>
        <w:rPr>
          <w:rFonts w:ascii="Times New Roman" w:hAnsi="Times New Roman"/>
          <w:sz w:val="22"/>
          <w:szCs w:val="24"/>
        </w:rPr>
      </w:pPr>
    </w:p>
    <w:p w14:paraId="39F845EC" w14:textId="67A814D1" w:rsidR="00A53300" w:rsidRPr="00E439C6" w:rsidRDefault="0070290E" w:rsidP="00A53300">
      <w:pPr>
        <w:ind w:left="720" w:hanging="720"/>
        <w:rPr>
          <w:rFonts w:ascii="Times New Roman" w:hAnsi="Times New Roman"/>
          <w:sz w:val="22"/>
          <w:szCs w:val="24"/>
        </w:rPr>
      </w:pPr>
      <w:r>
        <w:rPr>
          <w:rFonts w:ascii="Times New Roman" w:hAnsi="Times New Roman"/>
          <w:sz w:val="22"/>
          <w:szCs w:val="24"/>
        </w:rPr>
        <w:t>37.</w:t>
      </w:r>
      <w:r w:rsidR="00BA690C">
        <w:rPr>
          <w:rFonts w:ascii="Times New Roman" w:hAnsi="Times New Roman"/>
          <w:sz w:val="22"/>
          <w:szCs w:val="24"/>
        </w:rPr>
        <w:tab/>
      </w:r>
      <w:r w:rsidR="00A53300" w:rsidRPr="00E439C6">
        <w:rPr>
          <w:rFonts w:ascii="Times New Roman" w:hAnsi="Times New Roman"/>
          <w:sz w:val="22"/>
          <w:szCs w:val="24"/>
        </w:rPr>
        <w:t>Wh</w:t>
      </w:r>
      <w:r w:rsidR="00A53300">
        <w:rPr>
          <w:rFonts w:ascii="Times New Roman" w:hAnsi="Times New Roman"/>
          <w:sz w:val="22"/>
          <w:szCs w:val="24"/>
        </w:rPr>
        <w:t>ich of the following</w:t>
      </w:r>
      <w:r w:rsidR="00A53300" w:rsidRPr="00E439C6">
        <w:rPr>
          <w:rFonts w:ascii="Times New Roman" w:hAnsi="Times New Roman"/>
          <w:sz w:val="22"/>
          <w:szCs w:val="24"/>
        </w:rPr>
        <w:t xml:space="preserve"> </w:t>
      </w:r>
      <w:r w:rsidR="00A53300">
        <w:rPr>
          <w:rFonts w:ascii="Times New Roman" w:hAnsi="Times New Roman"/>
          <w:sz w:val="22"/>
          <w:szCs w:val="24"/>
        </w:rPr>
        <w:t>is</w:t>
      </w:r>
      <w:r w:rsidR="00A53300" w:rsidRPr="00E439C6">
        <w:rPr>
          <w:rFonts w:ascii="Times New Roman" w:hAnsi="Times New Roman"/>
          <w:sz w:val="22"/>
          <w:szCs w:val="24"/>
        </w:rPr>
        <w:t xml:space="preserve"> usually comprised of people who have research experience themselves and therefore have experience that enables them to judge whether the research being proposed follows reasonable ethical guidelines?</w:t>
      </w:r>
    </w:p>
    <w:p w14:paraId="049F4249"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Department of Research</w:t>
      </w:r>
    </w:p>
    <w:p w14:paraId="6CBE8BEF"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Ethical Standard Board</w:t>
      </w:r>
    </w:p>
    <w:p w14:paraId="650B5079"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Institutional Review Board</w:t>
      </w:r>
    </w:p>
    <w:p w14:paraId="7E1B2D83"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University Research Sponsorship Department</w:t>
      </w:r>
    </w:p>
    <w:p w14:paraId="73ADE89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71C08ED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0334D1E9" w14:textId="35B30EB6"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AC3BAD">
        <w:rPr>
          <w:rFonts w:ascii="Times New Roman" w:hAnsi="Times New Roman"/>
          <w:sz w:val="22"/>
          <w:szCs w:val="24"/>
        </w:rPr>
        <w:t>7</w:t>
      </w:r>
    </w:p>
    <w:p w14:paraId="1C65783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436FCE16"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1.13</w:t>
      </w:r>
    </w:p>
    <w:p w14:paraId="731585C4" w14:textId="4668F445"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1BB9B068" w14:textId="77777777" w:rsidR="00A53300" w:rsidRPr="00E439C6" w:rsidRDefault="00A53300" w:rsidP="00A53300">
      <w:pPr>
        <w:rPr>
          <w:rFonts w:ascii="Times New Roman" w:hAnsi="Times New Roman"/>
          <w:sz w:val="22"/>
          <w:szCs w:val="24"/>
        </w:rPr>
      </w:pPr>
    </w:p>
    <w:p w14:paraId="3DB15787" w14:textId="36338951" w:rsidR="00A53300" w:rsidRPr="00E439C6" w:rsidRDefault="0070290E" w:rsidP="00A53300">
      <w:pPr>
        <w:ind w:left="720" w:hanging="720"/>
        <w:rPr>
          <w:rFonts w:ascii="Times New Roman" w:hAnsi="Times New Roman"/>
          <w:sz w:val="22"/>
          <w:szCs w:val="24"/>
        </w:rPr>
      </w:pPr>
      <w:r>
        <w:rPr>
          <w:rFonts w:ascii="Times New Roman" w:hAnsi="Times New Roman"/>
          <w:sz w:val="22"/>
          <w:szCs w:val="24"/>
        </w:rPr>
        <w:lastRenderedPageBreak/>
        <w:t>38.</w:t>
      </w:r>
      <w:r w:rsidR="00BA690C">
        <w:rPr>
          <w:rFonts w:ascii="Times New Roman" w:hAnsi="Times New Roman"/>
          <w:sz w:val="22"/>
          <w:szCs w:val="24"/>
        </w:rPr>
        <w:tab/>
      </w:r>
      <w:r w:rsidR="00A53300" w:rsidRPr="00E439C6">
        <w:rPr>
          <w:rFonts w:ascii="Times New Roman" w:hAnsi="Times New Roman"/>
          <w:sz w:val="22"/>
          <w:szCs w:val="24"/>
        </w:rPr>
        <w:t>What is the most important consideration in human development research in terms of ethical standards? That the participants will ____.</w:t>
      </w:r>
    </w:p>
    <w:p w14:paraId="5777B666"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gain knowledge about themselves</w:t>
      </w:r>
    </w:p>
    <w:p w14:paraId="269D5786"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have fun participating</w:t>
      </w:r>
    </w:p>
    <w:p w14:paraId="7D337BCE"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not be harmed</w:t>
      </w:r>
    </w:p>
    <w:p w14:paraId="3B217CA8"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learn something from the study</w:t>
      </w:r>
    </w:p>
    <w:p w14:paraId="0EB8056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44B35DF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30288CA5" w14:textId="2759E75E"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AC3BAD">
        <w:rPr>
          <w:rFonts w:ascii="Times New Roman" w:hAnsi="Times New Roman"/>
          <w:sz w:val="22"/>
          <w:szCs w:val="24"/>
        </w:rPr>
        <w:t>7</w:t>
      </w:r>
    </w:p>
    <w:p w14:paraId="1EA86D7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06E25AFC"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1.13</w:t>
      </w:r>
    </w:p>
    <w:p w14:paraId="364C264C" w14:textId="334205B9"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2265F439" w14:textId="210F0A5C" w:rsidR="00A53300" w:rsidRPr="00E439C6" w:rsidRDefault="00A53300" w:rsidP="00A53300">
      <w:pPr>
        <w:rPr>
          <w:rFonts w:ascii="Times New Roman" w:hAnsi="Times New Roman"/>
          <w:sz w:val="22"/>
        </w:rPr>
      </w:pPr>
      <w:r w:rsidRPr="00E439C6">
        <w:rPr>
          <w:rFonts w:ascii="Times New Roman" w:hAnsi="Times New Roman"/>
          <w:sz w:val="22"/>
        </w:rPr>
        <w:t>% correct 86</w:t>
      </w:r>
      <w:r>
        <w:rPr>
          <w:rFonts w:ascii="Times New Roman" w:hAnsi="Times New Roman"/>
          <w:sz w:val="22"/>
        </w:rPr>
        <w:t xml:space="preserve">   </w:t>
      </w:r>
      <w:r w:rsidR="008C08B8">
        <w:rPr>
          <w:rFonts w:ascii="Times New Roman" w:hAnsi="Times New Roman"/>
          <w:sz w:val="22"/>
        </w:rPr>
        <w:t>a =</w:t>
      </w:r>
      <w:r w:rsidRPr="00E439C6">
        <w:rPr>
          <w:rFonts w:ascii="Times New Roman" w:hAnsi="Times New Roman"/>
          <w:sz w:val="22"/>
        </w:rPr>
        <w:t xml:space="preserve"> 7</w:t>
      </w:r>
      <w:r>
        <w:rPr>
          <w:rFonts w:ascii="Times New Roman" w:hAnsi="Times New Roman"/>
          <w:sz w:val="22"/>
        </w:rPr>
        <w:t xml:space="preserve">  </w:t>
      </w:r>
      <w:r w:rsidR="008C08B8">
        <w:rPr>
          <w:rFonts w:ascii="Times New Roman" w:hAnsi="Times New Roman"/>
          <w:sz w:val="22"/>
        </w:rPr>
        <w:t>b =</w:t>
      </w:r>
      <w:r w:rsidRPr="00E439C6">
        <w:rPr>
          <w:rFonts w:ascii="Times New Roman" w:hAnsi="Times New Roman"/>
          <w:sz w:val="22"/>
        </w:rPr>
        <w:t xml:space="preserve"> 0</w:t>
      </w:r>
      <w:r>
        <w:rPr>
          <w:rFonts w:ascii="Times New Roman" w:hAnsi="Times New Roman"/>
          <w:sz w:val="22"/>
        </w:rPr>
        <w:t xml:space="preserve">  </w:t>
      </w:r>
      <w:r w:rsidR="008C08B8">
        <w:rPr>
          <w:rFonts w:ascii="Times New Roman" w:hAnsi="Times New Roman"/>
          <w:sz w:val="22"/>
        </w:rPr>
        <w:t>c =</w:t>
      </w:r>
      <w:r w:rsidRPr="00E439C6">
        <w:rPr>
          <w:rFonts w:ascii="Times New Roman" w:hAnsi="Times New Roman"/>
          <w:sz w:val="22"/>
        </w:rPr>
        <w:t xml:space="preserve"> 86</w:t>
      </w:r>
      <w:r>
        <w:rPr>
          <w:rFonts w:ascii="Times New Roman" w:hAnsi="Times New Roman"/>
          <w:sz w:val="22"/>
        </w:rPr>
        <w:t xml:space="preserve">  </w:t>
      </w:r>
      <w:r w:rsidR="008C08B8">
        <w:rPr>
          <w:rFonts w:ascii="Times New Roman" w:hAnsi="Times New Roman"/>
          <w:sz w:val="22"/>
        </w:rPr>
        <w:t>d =</w:t>
      </w:r>
      <w:r w:rsidRPr="00E439C6">
        <w:rPr>
          <w:rFonts w:ascii="Times New Roman" w:hAnsi="Times New Roman"/>
          <w:sz w:val="22"/>
        </w:rPr>
        <w:t xml:space="preserve"> 7</w:t>
      </w:r>
      <w:r>
        <w:rPr>
          <w:rFonts w:ascii="Times New Roman" w:hAnsi="Times New Roman"/>
          <w:sz w:val="22"/>
        </w:rPr>
        <w:t xml:space="preserve">   </w:t>
      </w:r>
      <w:r w:rsidRPr="00E439C6">
        <w:rPr>
          <w:rFonts w:ascii="Times New Roman" w:hAnsi="Times New Roman"/>
          <w:sz w:val="22"/>
        </w:rPr>
        <w:t>r = .55</w:t>
      </w:r>
    </w:p>
    <w:p w14:paraId="3C56F48A" w14:textId="77777777" w:rsidR="00A53300" w:rsidRPr="00E439C6" w:rsidRDefault="00A53300" w:rsidP="00A53300">
      <w:pPr>
        <w:rPr>
          <w:rFonts w:ascii="Times New Roman" w:hAnsi="Times New Roman"/>
          <w:sz w:val="22"/>
          <w:szCs w:val="24"/>
        </w:rPr>
      </w:pPr>
    </w:p>
    <w:p w14:paraId="6EF0370F" w14:textId="590D3034" w:rsidR="00A53300" w:rsidRPr="00E439C6" w:rsidRDefault="0070290E" w:rsidP="00A53300">
      <w:pPr>
        <w:ind w:left="720" w:hanging="720"/>
        <w:rPr>
          <w:rFonts w:ascii="Times New Roman" w:hAnsi="Times New Roman"/>
          <w:sz w:val="22"/>
          <w:szCs w:val="24"/>
        </w:rPr>
      </w:pPr>
      <w:r>
        <w:rPr>
          <w:rFonts w:ascii="Times New Roman" w:hAnsi="Times New Roman"/>
          <w:sz w:val="22"/>
          <w:szCs w:val="24"/>
        </w:rPr>
        <w:t>39.</w:t>
      </w:r>
      <w:r w:rsidR="00BA690C">
        <w:rPr>
          <w:rFonts w:ascii="Times New Roman" w:hAnsi="Times New Roman"/>
          <w:sz w:val="22"/>
          <w:szCs w:val="24"/>
        </w:rPr>
        <w:tab/>
      </w:r>
      <w:r w:rsidR="00A53300" w:rsidRPr="00E439C6">
        <w:rPr>
          <w:rFonts w:ascii="Times New Roman" w:hAnsi="Times New Roman"/>
          <w:sz w:val="22"/>
          <w:szCs w:val="24"/>
        </w:rPr>
        <w:t>What typically includes information about who is conducting the study, what the purposes of the study are, what participation in the study involves, what risks (if any) are involved in participating, and what the person can expect to receive in return for participation?</w:t>
      </w:r>
    </w:p>
    <w:p w14:paraId="107D2DFE"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IRB proposal</w:t>
      </w:r>
    </w:p>
    <w:p w14:paraId="2D5A2059"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informed consent form</w:t>
      </w:r>
    </w:p>
    <w:p w14:paraId="7597BD36"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research participation advertisement</w:t>
      </w:r>
    </w:p>
    <w:p w14:paraId="5942BA60"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study proposal</w:t>
      </w:r>
    </w:p>
    <w:p w14:paraId="6FF4D52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1EA2490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52D88827" w14:textId="039EEF28"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AC3BAD">
        <w:rPr>
          <w:rFonts w:ascii="Times New Roman" w:hAnsi="Times New Roman"/>
          <w:sz w:val="22"/>
          <w:szCs w:val="24"/>
        </w:rPr>
        <w:t>7</w:t>
      </w:r>
    </w:p>
    <w:p w14:paraId="57EC2E9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1AC50CD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1.13</w:t>
      </w:r>
    </w:p>
    <w:p w14:paraId="148A326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14BB7567" w14:textId="77777777" w:rsidR="00A53300" w:rsidRPr="00E439C6" w:rsidRDefault="00A53300" w:rsidP="00A53300">
      <w:pPr>
        <w:rPr>
          <w:rFonts w:ascii="Times New Roman" w:hAnsi="Times New Roman"/>
          <w:sz w:val="22"/>
          <w:szCs w:val="24"/>
          <w:lang w:val="fr-FR"/>
        </w:rPr>
      </w:pPr>
    </w:p>
    <w:p w14:paraId="7693B2CD" w14:textId="7E152A33" w:rsidR="00A53300" w:rsidRPr="00E439C6" w:rsidRDefault="0070290E" w:rsidP="00A53300">
      <w:pPr>
        <w:ind w:left="720" w:hanging="720"/>
        <w:rPr>
          <w:rFonts w:ascii="Times New Roman" w:hAnsi="Times New Roman"/>
          <w:sz w:val="22"/>
          <w:szCs w:val="24"/>
        </w:rPr>
      </w:pPr>
      <w:r>
        <w:rPr>
          <w:rFonts w:ascii="Times New Roman" w:hAnsi="Times New Roman"/>
          <w:sz w:val="22"/>
          <w:szCs w:val="24"/>
        </w:rPr>
        <w:t>40.</w:t>
      </w:r>
      <w:r w:rsidR="00BA690C">
        <w:rPr>
          <w:rFonts w:ascii="Times New Roman" w:hAnsi="Times New Roman"/>
          <w:sz w:val="22"/>
          <w:szCs w:val="24"/>
        </w:rPr>
        <w:tab/>
      </w:r>
      <w:r w:rsidR="00A53300" w:rsidRPr="00E439C6">
        <w:rPr>
          <w:rFonts w:ascii="Times New Roman" w:hAnsi="Times New Roman"/>
          <w:sz w:val="22"/>
          <w:szCs w:val="24"/>
        </w:rPr>
        <w:t>Once the study has been carried out and the data collected, the participants must be _____.</w:t>
      </w:r>
    </w:p>
    <w:p w14:paraId="1B3F6021"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debriefed</w:t>
      </w:r>
    </w:p>
    <w:p w14:paraId="69579CFD"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paid</w:t>
      </w:r>
    </w:p>
    <w:p w14:paraId="612E8F4B"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allowed to leave</w:t>
      </w:r>
    </w:p>
    <w:p w14:paraId="523C13FA"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evaluated for psychological damage</w:t>
      </w:r>
    </w:p>
    <w:p w14:paraId="65D72E9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0B234FB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64B5F8CB" w14:textId="1A541A52"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AC3BAD">
        <w:rPr>
          <w:rFonts w:ascii="Times New Roman" w:hAnsi="Times New Roman"/>
          <w:sz w:val="22"/>
          <w:szCs w:val="24"/>
        </w:rPr>
        <w:t>7</w:t>
      </w:r>
    </w:p>
    <w:p w14:paraId="3416715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231DE987"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1.13</w:t>
      </w:r>
    </w:p>
    <w:p w14:paraId="3802F8C8" w14:textId="34C921AE"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650EF50F" w14:textId="77777777" w:rsidR="00A53300" w:rsidRPr="00E439C6" w:rsidRDefault="00A53300" w:rsidP="00A53300">
      <w:pPr>
        <w:rPr>
          <w:rFonts w:ascii="Times New Roman" w:hAnsi="Times New Roman"/>
          <w:sz w:val="22"/>
          <w:szCs w:val="24"/>
        </w:rPr>
      </w:pPr>
    </w:p>
    <w:p w14:paraId="09DC2994" w14:textId="0D00E4EF" w:rsidR="00A53300" w:rsidRPr="00E439C6" w:rsidRDefault="00CF5929" w:rsidP="00A53300">
      <w:pPr>
        <w:ind w:left="720" w:hanging="720"/>
        <w:rPr>
          <w:rFonts w:ascii="Times New Roman" w:hAnsi="Times New Roman"/>
          <w:sz w:val="22"/>
          <w:szCs w:val="24"/>
        </w:rPr>
      </w:pPr>
      <w:r>
        <w:rPr>
          <w:rFonts w:ascii="Times New Roman" w:hAnsi="Times New Roman"/>
          <w:sz w:val="22"/>
          <w:szCs w:val="24"/>
        </w:rPr>
        <w:t>41.</w:t>
      </w:r>
      <w:r w:rsidR="00BA690C">
        <w:rPr>
          <w:rFonts w:ascii="Times New Roman" w:hAnsi="Times New Roman"/>
          <w:sz w:val="22"/>
          <w:szCs w:val="24"/>
        </w:rPr>
        <w:tab/>
      </w:r>
      <w:r w:rsidR="00A53300" w:rsidRPr="00E439C6">
        <w:rPr>
          <w:rFonts w:ascii="Times New Roman" w:hAnsi="Times New Roman"/>
          <w:sz w:val="22"/>
          <w:szCs w:val="24"/>
        </w:rPr>
        <w:t>Professor Smith is conducting a research study on discrimination; however, he is afraid that if he tells subjects the true nature of his research</w:t>
      </w:r>
      <w:r w:rsidR="00A53300">
        <w:rPr>
          <w:rFonts w:ascii="Times New Roman" w:hAnsi="Times New Roman"/>
          <w:sz w:val="22"/>
          <w:szCs w:val="24"/>
        </w:rPr>
        <w:t>,</w:t>
      </w:r>
      <w:r w:rsidR="00A53300" w:rsidRPr="00E439C6">
        <w:rPr>
          <w:rFonts w:ascii="Times New Roman" w:hAnsi="Times New Roman"/>
          <w:sz w:val="22"/>
          <w:szCs w:val="24"/>
        </w:rPr>
        <w:t xml:space="preserve"> they might provide a socially desirable response and skew his results. To minimize socially desired responses and skewed results</w:t>
      </w:r>
      <w:r w:rsidR="00A53300">
        <w:rPr>
          <w:rFonts w:ascii="Times New Roman" w:hAnsi="Times New Roman"/>
          <w:sz w:val="22"/>
          <w:szCs w:val="24"/>
        </w:rPr>
        <w:t>,</w:t>
      </w:r>
      <w:r w:rsidR="00A53300" w:rsidRPr="00E439C6">
        <w:rPr>
          <w:rFonts w:ascii="Times New Roman" w:hAnsi="Times New Roman"/>
          <w:sz w:val="22"/>
          <w:szCs w:val="24"/>
        </w:rPr>
        <w:t xml:space="preserve"> Professor Smith may use ______.</w:t>
      </w:r>
    </w:p>
    <w:p w14:paraId="5E33C02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deception</w:t>
      </w:r>
    </w:p>
    <w:p w14:paraId="026034AD"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Withholding the true intent of the research study from subjects would minimize socially desirable responses.</w:t>
      </w:r>
    </w:p>
    <w:p w14:paraId="3FD1786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informed consent</w:t>
      </w:r>
    </w:p>
    <w:p w14:paraId="62052A63"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lastRenderedPageBreak/>
        <w:t>Incorrect. Informed consent is a standard ethical requirement of human development research regardless of the research method.</w:t>
      </w:r>
    </w:p>
    <w:p w14:paraId="7B380B6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an intuitional review board</w:t>
      </w:r>
    </w:p>
    <w:p w14:paraId="301B514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a debriefing</w:t>
      </w:r>
    </w:p>
    <w:p w14:paraId="2309F43A"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4FEB09F8" w14:textId="58F13E33"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AC3BAD">
        <w:rPr>
          <w:rFonts w:ascii="Times New Roman" w:hAnsi="Times New Roman"/>
          <w:sz w:val="22"/>
          <w:szCs w:val="24"/>
        </w:rPr>
        <w:t>7</w:t>
      </w:r>
    </w:p>
    <w:p w14:paraId="06EA521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A</w:t>
      </w:r>
    </w:p>
    <w:p w14:paraId="665B7AB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1.13</w:t>
      </w:r>
    </w:p>
    <w:p w14:paraId="5E7FBA2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6516990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Apply</w:t>
      </w:r>
    </w:p>
    <w:p w14:paraId="2EF8A5D6" w14:textId="77777777" w:rsidR="00A53300" w:rsidRPr="00E439C6" w:rsidRDefault="00A53300" w:rsidP="00A53300">
      <w:pPr>
        <w:rPr>
          <w:rFonts w:ascii="Times New Roman" w:hAnsi="Times New Roman"/>
          <w:sz w:val="22"/>
          <w:szCs w:val="24"/>
        </w:rPr>
      </w:pPr>
    </w:p>
    <w:p w14:paraId="5AE304D8" w14:textId="765B68C8" w:rsidR="006918B9" w:rsidRDefault="00CF5929" w:rsidP="00A53300">
      <w:pPr>
        <w:ind w:left="720" w:hanging="720"/>
        <w:rPr>
          <w:rFonts w:ascii="Times New Roman" w:hAnsi="Times New Roman"/>
          <w:sz w:val="22"/>
          <w:szCs w:val="24"/>
        </w:rPr>
      </w:pPr>
      <w:r>
        <w:rPr>
          <w:rFonts w:ascii="Times New Roman" w:hAnsi="Times New Roman"/>
          <w:sz w:val="22"/>
          <w:szCs w:val="24"/>
        </w:rPr>
        <w:t>42.</w:t>
      </w:r>
      <w:r w:rsidR="00BA690C">
        <w:rPr>
          <w:rFonts w:ascii="Times New Roman" w:hAnsi="Times New Roman"/>
          <w:sz w:val="22"/>
          <w:szCs w:val="24"/>
        </w:rPr>
        <w:tab/>
      </w:r>
      <w:r w:rsidR="00A53300" w:rsidRPr="00E439C6">
        <w:rPr>
          <w:rFonts w:ascii="Times New Roman" w:hAnsi="Times New Roman"/>
          <w:sz w:val="22"/>
          <w:szCs w:val="24"/>
        </w:rPr>
        <w:t>Informed consent is for ____, whereas a debriefing is for ____.</w:t>
      </w:r>
    </w:p>
    <w:p w14:paraId="3404EA6E" w14:textId="4D94A74D"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the beginning</w:t>
      </w:r>
      <w:r w:rsidRPr="00481CFE">
        <w:rPr>
          <w:rFonts w:ascii="Times New Roman" w:hAnsi="Times New Roman"/>
          <w:sz w:val="22"/>
          <w:szCs w:val="24"/>
        </w:rPr>
        <w:t xml:space="preserve"> </w:t>
      </w:r>
      <w:r w:rsidRPr="00E439C6">
        <w:rPr>
          <w:rFonts w:ascii="Times New Roman" w:hAnsi="Times New Roman"/>
          <w:sz w:val="22"/>
          <w:szCs w:val="24"/>
        </w:rPr>
        <w:t xml:space="preserve">of </w:t>
      </w:r>
      <w:r>
        <w:rPr>
          <w:rFonts w:ascii="Times New Roman" w:hAnsi="Times New Roman"/>
          <w:sz w:val="22"/>
          <w:szCs w:val="24"/>
        </w:rPr>
        <w:t>a</w:t>
      </w:r>
      <w:r w:rsidRPr="00E439C6">
        <w:rPr>
          <w:rFonts w:ascii="Times New Roman" w:hAnsi="Times New Roman"/>
          <w:sz w:val="22"/>
          <w:szCs w:val="24"/>
        </w:rPr>
        <w:t xml:space="preserve"> research study; the end of a study</w:t>
      </w:r>
    </w:p>
    <w:p w14:paraId="3BA252A1"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Informed consent is provided to subjects at the beginning of a study to provide them with enough information to decide whether or not to participate; the debriefing is provided at the end of a study, sharing results and findings.</w:t>
      </w:r>
    </w:p>
    <w:p w14:paraId="5D48CE1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the end</w:t>
      </w:r>
      <w:r w:rsidRPr="00481CFE">
        <w:rPr>
          <w:rFonts w:ascii="Times New Roman" w:hAnsi="Times New Roman"/>
          <w:sz w:val="22"/>
          <w:szCs w:val="24"/>
        </w:rPr>
        <w:t xml:space="preserve"> </w:t>
      </w:r>
      <w:r w:rsidRPr="00E439C6">
        <w:rPr>
          <w:rFonts w:ascii="Times New Roman" w:hAnsi="Times New Roman"/>
          <w:sz w:val="22"/>
          <w:szCs w:val="24"/>
        </w:rPr>
        <w:t xml:space="preserve">of </w:t>
      </w:r>
      <w:r>
        <w:rPr>
          <w:rFonts w:ascii="Times New Roman" w:hAnsi="Times New Roman"/>
          <w:sz w:val="22"/>
          <w:szCs w:val="24"/>
        </w:rPr>
        <w:t>a</w:t>
      </w:r>
      <w:r w:rsidRPr="00E439C6">
        <w:rPr>
          <w:rFonts w:ascii="Times New Roman" w:hAnsi="Times New Roman"/>
          <w:sz w:val="22"/>
          <w:szCs w:val="24"/>
        </w:rPr>
        <w:t xml:space="preserve"> research study; the beginning of a study</w:t>
      </w:r>
    </w:p>
    <w:p w14:paraId="26A5BABB" w14:textId="77777777" w:rsidR="006918B9" w:rsidRDefault="00A53300" w:rsidP="00A53300">
      <w:pPr>
        <w:ind w:left="720"/>
        <w:rPr>
          <w:rFonts w:ascii="Times New Roman" w:hAnsi="Times New Roman"/>
          <w:i/>
          <w:sz w:val="22"/>
          <w:szCs w:val="24"/>
        </w:rPr>
      </w:pPr>
      <w:r w:rsidRPr="00E439C6">
        <w:rPr>
          <w:rFonts w:ascii="Times New Roman" w:hAnsi="Times New Roman"/>
          <w:i/>
          <w:sz w:val="22"/>
          <w:szCs w:val="24"/>
        </w:rPr>
        <w:t>Incorrect. This is the reverse of the correct answer.</w:t>
      </w:r>
    </w:p>
    <w:p w14:paraId="6B567C9C" w14:textId="523DC46F"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animal subjects; human subjects</w:t>
      </w:r>
    </w:p>
    <w:p w14:paraId="6FF76B9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human subjects; animal subjects</w:t>
      </w:r>
    </w:p>
    <w:p w14:paraId="7F19326E" w14:textId="77777777" w:rsidR="006918B9" w:rsidRDefault="00A53300" w:rsidP="00A53300">
      <w:pPr>
        <w:rPr>
          <w:rFonts w:ascii="Times New Roman" w:hAnsi="Times New Roman"/>
          <w:sz w:val="22"/>
          <w:szCs w:val="24"/>
        </w:rPr>
      </w:pPr>
      <w:r>
        <w:rPr>
          <w:rFonts w:ascii="Times New Roman" w:hAnsi="Times New Roman"/>
          <w:sz w:val="22"/>
          <w:szCs w:val="24"/>
        </w:rPr>
        <w:t>Answer: A</w:t>
      </w:r>
    </w:p>
    <w:p w14:paraId="32F3206D" w14:textId="3EF95AB2"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AC3BAD">
        <w:rPr>
          <w:rFonts w:ascii="Times New Roman" w:hAnsi="Times New Roman"/>
          <w:sz w:val="22"/>
          <w:szCs w:val="24"/>
        </w:rPr>
        <w:t>7</w:t>
      </w:r>
    </w:p>
    <w:p w14:paraId="342FBC2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2653259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1.13</w:t>
      </w:r>
    </w:p>
    <w:p w14:paraId="5ED6463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5D50411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6ADEB18D" w14:textId="77777777" w:rsidR="00A53300" w:rsidRPr="00E439C6" w:rsidRDefault="00A53300" w:rsidP="00A53300">
      <w:pPr>
        <w:rPr>
          <w:rFonts w:ascii="Times New Roman" w:hAnsi="Times New Roman"/>
          <w:sz w:val="22"/>
          <w:szCs w:val="24"/>
        </w:rPr>
      </w:pPr>
    </w:p>
    <w:p w14:paraId="7C4E5B04" w14:textId="2BCFB732" w:rsidR="00A53300" w:rsidRPr="00E439C6" w:rsidRDefault="00CF5929" w:rsidP="00A53300">
      <w:pPr>
        <w:ind w:left="720" w:hanging="720"/>
        <w:rPr>
          <w:rFonts w:ascii="Times New Roman" w:hAnsi="Times New Roman"/>
          <w:sz w:val="22"/>
          <w:szCs w:val="24"/>
        </w:rPr>
      </w:pPr>
      <w:r>
        <w:rPr>
          <w:rFonts w:ascii="Times New Roman" w:hAnsi="Times New Roman"/>
          <w:sz w:val="22"/>
          <w:szCs w:val="24"/>
        </w:rPr>
        <w:t>43.</w:t>
      </w:r>
      <w:r w:rsidR="00BA690C">
        <w:rPr>
          <w:rFonts w:ascii="Times New Roman" w:hAnsi="Times New Roman"/>
          <w:sz w:val="22"/>
          <w:szCs w:val="24"/>
        </w:rPr>
        <w:tab/>
      </w:r>
      <w:r w:rsidR="00A53300" w:rsidRPr="00E439C6">
        <w:rPr>
          <w:rFonts w:ascii="Times New Roman" w:hAnsi="Times New Roman"/>
          <w:sz w:val="22"/>
          <w:szCs w:val="24"/>
        </w:rPr>
        <w:t>Institutional Review Boards (IRBs) require researchers to show that deception in a proposed research study ____.</w:t>
      </w:r>
    </w:p>
    <w:p w14:paraId="65069EC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is a clear objective of the American Psychological Association</w:t>
      </w:r>
    </w:p>
    <w:p w14:paraId="4A0597D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will be completely funded by endowment</w:t>
      </w:r>
    </w:p>
    <w:p w14:paraId="539F4715"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will contribute to scientific knowledge</w:t>
      </w:r>
    </w:p>
    <w:p w14:paraId="2076D60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will cause no harm to subjects</w:t>
      </w:r>
    </w:p>
    <w:p w14:paraId="09FCDB5A"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D</w:t>
      </w:r>
    </w:p>
    <w:p w14:paraId="4477D041" w14:textId="79E42CBF"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AC3BAD">
        <w:rPr>
          <w:rFonts w:ascii="Times New Roman" w:hAnsi="Times New Roman"/>
          <w:sz w:val="22"/>
          <w:szCs w:val="24"/>
        </w:rPr>
        <w:t>7</w:t>
      </w:r>
    </w:p>
    <w:p w14:paraId="437D2F2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3487717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1.13</w:t>
      </w:r>
    </w:p>
    <w:p w14:paraId="4B19C5B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36C1E5C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4797D768" w14:textId="77777777" w:rsidR="00A53300" w:rsidRPr="00E439C6" w:rsidRDefault="00A53300" w:rsidP="00A53300">
      <w:pPr>
        <w:rPr>
          <w:rFonts w:ascii="Times New Roman" w:hAnsi="Times New Roman"/>
          <w:sz w:val="22"/>
          <w:szCs w:val="24"/>
        </w:rPr>
      </w:pPr>
    </w:p>
    <w:p w14:paraId="272F96C3" w14:textId="5AB3BA6D" w:rsidR="00A53300" w:rsidRPr="00E439C6" w:rsidRDefault="00CF5929" w:rsidP="00A53300">
      <w:pPr>
        <w:ind w:left="720" w:hanging="720"/>
        <w:rPr>
          <w:rFonts w:ascii="Times New Roman" w:hAnsi="Times New Roman"/>
          <w:sz w:val="22"/>
          <w:szCs w:val="24"/>
        </w:rPr>
      </w:pPr>
      <w:r>
        <w:rPr>
          <w:rFonts w:ascii="Times New Roman" w:hAnsi="Times New Roman"/>
          <w:sz w:val="22"/>
          <w:szCs w:val="24"/>
        </w:rPr>
        <w:t>44.</w:t>
      </w:r>
      <w:r w:rsidR="00BA690C">
        <w:rPr>
          <w:rFonts w:ascii="Times New Roman" w:hAnsi="Times New Roman"/>
          <w:sz w:val="22"/>
          <w:szCs w:val="24"/>
        </w:rPr>
        <w:tab/>
      </w:r>
      <w:r w:rsidR="00A53300" w:rsidRPr="00E439C6">
        <w:rPr>
          <w:rFonts w:ascii="Times New Roman" w:hAnsi="Times New Roman"/>
          <w:sz w:val="22"/>
          <w:szCs w:val="24"/>
        </w:rPr>
        <w:t xml:space="preserve">When subjects ____, they must be told the true purpose of the study and the reason for </w:t>
      </w:r>
      <w:r w:rsidR="00AC3BAD">
        <w:rPr>
          <w:rFonts w:ascii="Times New Roman" w:hAnsi="Times New Roman"/>
          <w:sz w:val="22"/>
          <w:szCs w:val="24"/>
        </w:rPr>
        <w:t>any</w:t>
      </w:r>
      <w:r w:rsidR="00AC3BAD" w:rsidRPr="00E439C6">
        <w:rPr>
          <w:rFonts w:ascii="Times New Roman" w:hAnsi="Times New Roman"/>
          <w:sz w:val="22"/>
          <w:szCs w:val="24"/>
        </w:rPr>
        <w:t xml:space="preserve"> </w:t>
      </w:r>
      <w:r w:rsidR="00A53300" w:rsidRPr="00E439C6">
        <w:rPr>
          <w:rFonts w:ascii="Times New Roman" w:hAnsi="Times New Roman"/>
          <w:sz w:val="22"/>
          <w:szCs w:val="24"/>
        </w:rPr>
        <w:t>deception.</w:t>
      </w:r>
    </w:p>
    <w:p w14:paraId="67B7727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are randomly selected</w:t>
      </w:r>
    </w:p>
    <w:p w14:paraId="03AFC90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Pr>
          <w:rFonts w:ascii="Times New Roman" w:hAnsi="Times New Roman"/>
          <w:sz w:val="22"/>
          <w:szCs w:val="24"/>
        </w:rPr>
        <w:t xml:space="preserve">are </w:t>
      </w:r>
      <w:r w:rsidRPr="00E439C6">
        <w:rPr>
          <w:rFonts w:ascii="Times New Roman" w:hAnsi="Times New Roman"/>
          <w:sz w:val="22"/>
          <w:szCs w:val="24"/>
        </w:rPr>
        <w:t>provided informed consent</w:t>
      </w:r>
    </w:p>
    <w:p w14:paraId="09BEE98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are debriefed</w:t>
      </w:r>
    </w:p>
    <w:p w14:paraId="7C12BD48"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Results, findings, and major conclusions are provided to subjects during the debriefing. Also, if deception was used</w:t>
      </w:r>
      <w:r>
        <w:rPr>
          <w:rFonts w:ascii="Times New Roman" w:hAnsi="Times New Roman"/>
          <w:i/>
          <w:sz w:val="22"/>
          <w:szCs w:val="24"/>
        </w:rPr>
        <w:t>,</w:t>
      </w:r>
      <w:r w:rsidRPr="00E439C6">
        <w:rPr>
          <w:rFonts w:ascii="Times New Roman" w:hAnsi="Times New Roman"/>
          <w:i/>
          <w:sz w:val="22"/>
          <w:szCs w:val="24"/>
        </w:rPr>
        <w:t xml:space="preserve"> the rationale and justification are explained.</w:t>
      </w:r>
    </w:p>
    <w:p w14:paraId="75F4650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are dependent variables</w:t>
      </w:r>
    </w:p>
    <w:p w14:paraId="0850A618" w14:textId="77777777" w:rsidR="006918B9" w:rsidRDefault="00A53300" w:rsidP="00A53300">
      <w:pPr>
        <w:ind w:left="720"/>
        <w:rPr>
          <w:rFonts w:ascii="Times New Roman" w:hAnsi="Times New Roman"/>
          <w:i/>
          <w:sz w:val="22"/>
          <w:szCs w:val="24"/>
        </w:rPr>
      </w:pPr>
      <w:r w:rsidRPr="00E439C6">
        <w:rPr>
          <w:rFonts w:ascii="Times New Roman" w:hAnsi="Times New Roman"/>
          <w:i/>
          <w:sz w:val="22"/>
          <w:szCs w:val="24"/>
        </w:rPr>
        <w:t>Incorrect. The dependent variable is the outcome that is measured to calculate the results of the experiment.</w:t>
      </w:r>
    </w:p>
    <w:p w14:paraId="47A99C04" w14:textId="77777777" w:rsidR="006918B9" w:rsidRDefault="00A53300" w:rsidP="00A53300">
      <w:pPr>
        <w:rPr>
          <w:rFonts w:ascii="Times New Roman" w:hAnsi="Times New Roman"/>
          <w:sz w:val="22"/>
          <w:szCs w:val="24"/>
        </w:rPr>
      </w:pPr>
      <w:r>
        <w:rPr>
          <w:rFonts w:ascii="Times New Roman" w:hAnsi="Times New Roman"/>
          <w:sz w:val="22"/>
          <w:szCs w:val="24"/>
        </w:rPr>
        <w:t>Answer: C</w:t>
      </w:r>
    </w:p>
    <w:p w14:paraId="0CFA658B" w14:textId="19009D92"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 xml:space="preserve">Page: </w:t>
      </w:r>
      <w:r>
        <w:rPr>
          <w:rFonts w:ascii="Times New Roman" w:hAnsi="Times New Roman"/>
          <w:sz w:val="22"/>
          <w:szCs w:val="24"/>
        </w:rPr>
        <w:t>3</w:t>
      </w:r>
      <w:r w:rsidR="00AC3BAD">
        <w:rPr>
          <w:rFonts w:ascii="Times New Roman" w:hAnsi="Times New Roman"/>
          <w:sz w:val="22"/>
          <w:szCs w:val="24"/>
        </w:rPr>
        <w:t>7</w:t>
      </w:r>
    </w:p>
    <w:p w14:paraId="7D163B3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58EACD3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1.13</w:t>
      </w:r>
    </w:p>
    <w:p w14:paraId="42D0A27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58F541A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53E4E475" w14:textId="77777777" w:rsidR="00A53300" w:rsidRPr="00E439C6" w:rsidRDefault="00A53300" w:rsidP="00A53300">
      <w:pPr>
        <w:rPr>
          <w:rFonts w:ascii="Times New Roman" w:hAnsi="Times New Roman"/>
          <w:sz w:val="22"/>
          <w:szCs w:val="24"/>
        </w:rPr>
      </w:pPr>
    </w:p>
    <w:p w14:paraId="4F4767B3" w14:textId="78544985" w:rsidR="006918B9" w:rsidRDefault="00CF5929" w:rsidP="00A53300">
      <w:pPr>
        <w:ind w:left="720" w:hanging="720"/>
        <w:rPr>
          <w:rFonts w:ascii="Times New Roman" w:hAnsi="Times New Roman"/>
          <w:sz w:val="22"/>
          <w:szCs w:val="24"/>
        </w:rPr>
      </w:pPr>
      <w:r>
        <w:rPr>
          <w:rFonts w:ascii="Times New Roman" w:hAnsi="Times New Roman"/>
          <w:sz w:val="22"/>
          <w:szCs w:val="24"/>
        </w:rPr>
        <w:t>45.</w:t>
      </w:r>
      <w:r w:rsidR="00BA690C">
        <w:rPr>
          <w:rFonts w:ascii="Times New Roman" w:hAnsi="Times New Roman"/>
          <w:sz w:val="22"/>
          <w:szCs w:val="24"/>
        </w:rPr>
        <w:tab/>
      </w:r>
      <w:r w:rsidR="00A53300" w:rsidRPr="00E439C6">
        <w:rPr>
          <w:rFonts w:ascii="Times New Roman" w:hAnsi="Times New Roman"/>
          <w:sz w:val="22"/>
          <w:szCs w:val="24"/>
        </w:rPr>
        <w:t xml:space="preserve">Which of the following best describes </w:t>
      </w:r>
      <w:r w:rsidR="00A53300" w:rsidRPr="00E439C6">
        <w:rPr>
          <w:rFonts w:ascii="Times New Roman" w:hAnsi="Times New Roman"/>
          <w:i/>
          <w:sz w:val="22"/>
          <w:szCs w:val="24"/>
        </w:rPr>
        <w:t>confidentiality</w:t>
      </w:r>
      <w:r w:rsidR="00A53300" w:rsidRPr="00E439C6">
        <w:rPr>
          <w:rFonts w:ascii="Times New Roman" w:hAnsi="Times New Roman"/>
          <w:sz w:val="22"/>
          <w:szCs w:val="24"/>
        </w:rPr>
        <w:t xml:space="preserve"> within scientific research?</w:t>
      </w:r>
    </w:p>
    <w:p w14:paraId="70CE67B6" w14:textId="50D32536"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Subjects must be told the true purpose of the study and the reason for any deception that may have been part of the study.</w:t>
      </w:r>
    </w:p>
    <w:p w14:paraId="396DB5B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Personal information will not be shared with anyone outside the immediate research group and any results from the research will not identify any of the participants by name.</w:t>
      </w:r>
    </w:p>
    <w:p w14:paraId="40E200F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They are usually comprised of people who have research experience themselves and therefore have experience that enables them to judge whether the research being proposed follows reasonable ethical guidelines.</w:t>
      </w:r>
    </w:p>
    <w:p w14:paraId="394C778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Subjects are told what the purposes of the study are, what participation in the study involves, what risks (if any) are involved in participating, and what the person can expect to receive in return for participation.</w:t>
      </w:r>
    </w:p>
    <w:p w14:paraId="459311F2"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B</w:t>
      </w:r>
    </w:p>
    <w:p w14:paraId="362453D2" w14:textId="22D026E0"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AC3BAD">
        <w:rPr>
          <w:rFonts w:ascii="Times New Roman" w:hAnsi="Times New Roman"/>
          <w:sz w:val="22"/>
          <w:szCs w:val="24"/>
        </w:rPr>
        <w:t>7</w:t>
      </w:r>
    </w:p>
    <w:p w14:paraId="2AB0702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4DCAC82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1.13</w:t>
      </w:r>
    </w:p>
    <w:p w14:paraId="776E61E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60AEC8E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2C5E855C" w14:textId="77777777" w:rsidR="00A53300" w:rsidRPr="00E439C6" w:rsidRDefault="00A53300" w:rsidP="00A53300">
      <w:pPr>
        <w:rPr>
          <w:rFonts w:ascii="Times New Roman" w:hAnsi="Times New Roman"/>
          <w:sz w:val="22"/>
          <w:szCs w:val="24"/>
        </w:rPr>
      </w:pPr>
    </w:p>
    <w:p w14:paraId="2E1D3016" w14:textId="0195087D" w:rsidR="006918B9" w:rsidRDefault="00CF5929" w:rsidP="00A53300">
      <w:pPr>
        <w:ind w:left="720" w:hanging="720"/>
        <w:rPr>
          <w:rFonts w:ascii="Times New Roman" w:hAnsi="Times New Roman"/>
          <w:sz w:val="22"/>
          <w:szCs w:val="24"/>
        </w:rPr>
      </w:pPr>
      <w:r>
        <w:rPr>
          <w:rFonts w:ascii="Times New Roman" w:hAnsi="Times New Roman"/>
          <w:sz w:val="22"/>
          <w:szCs w:val="24"/>
        </w:rPr>
        <w:t>46.</w:t>
      </w:r>
      <w:r w:rsidR="00BA690C">
        <w:rPr>
          <w:rFonts w:ascii="Times New Roman" w:hAnsi="Times New Roman"/>
          <w:sz w:val="22"/>
          <w:szCs w:val="24"/>
        </w:rPr>
        <w:tab/>
      </w:r>
      <w:r w:rsidR="00A53300" w:rsidRPr="00E439C6">
        <w:rPr>
          <w:rFonts w:ascii="Times New Roman" w:hAnsi="Times New Roman"/>
          <w:sz w:val="22"/>
          <w:szCs w:val="24"/>
        </w:rPr>
        <w:t xml:space="preserve">Which of the following best describes </w:t>
      </w:r>
      <w:r w:rsidR="00A53300" w:rsidRPr="00E439C6">
        <w:rPr>
          <w:rFonts w:ascii="Times New Roman" w:hAnsi="Times New Roman"/>
          <w:i/>
          <w:sz w:val="22"/>
          <w:szCs w:val="24"/>
        </w:rPr>
        <w:t>informed consent</w:t>
      </w:r>
      <w:r w:rsidR="00A53300" w:rsidRPr="00E439C6">
        <w:rPr>
          <w:rFonts w:ascii="Times New Roman" w:hAnsi="Times New Roman"/>
          <w:sz w:val="22"/>
          <w:szCs w:val="24"/>
        </w:rPr>
        <w:t xml:space="preserve"> within scientific research?</w:t>
      </w:r>
    </w:p>
    <w:p w14:paraId="41E499EF" w14:textId="01622B21"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Subjects must be told the true purpose of the study and the reason for any deception that may have been part of the study.</w:t>
      </w:r>
    </w:p>
    <w:p w14:paraId="79F23D5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Personal information will not be shared with anyone outside the immediate research group and any results from the research will not identify any of the participants by name.</w:t>
      </w:r>
    </w:p>
    <w:p w14:paraId="5D28127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Subjects are told what the purposes of the study are, what participation in the study involves, what risks (if any) are involved in participating, and what the person can expect to receive in return for participation.</w:t>
      </w:r>
    </w:p>
    <w:p w14:paraId="655838D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They are usually comprised of people who have research experience themselves and therefore have experience that enables them to judge whether the research being proposed follows reasonable ethical guidelines.</w:t>
      </w:r>
    </w:p>
    <w:p w14:paraId="04887382"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C</w:t>
      </w:r>
    </w:p>
    <w:p w14:paraId="01C403F1" w14:textId="67611039"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AC3BAD">
        <w:rPr>
          <w:rFonts w:ascii="Times New Roman" w:hAnsi="Times New Roman"/>
          <w:sz w:val="22"/>
          <w:szCs w:val="24"/>
        </w:rPr>
        <w:t>7</w:t>
      </w:r>
    </w:p>
    <w:p w14:paraId="57D7F37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12A4F26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1.13</w:t>
      </w:r>
    </w:p>
    <w:p w14:paraId="5CF545A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487DA30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16E5414E" w14:textId="77777777" w:rsidR="00A53300" w:rsidRPr="00E439C6" w:rsidRDefault="00A53300" w:rsidP="00A53300">
      <w:pPr>
        <w:rPr>
          <w:rFonts w:ascii="Times New Roman" w:hAnsi="Times New Roman"/>
          <w:sz w:val="22"/>
          <w:szCs w:val="24"/>
        </w:rPr>
      </w:pPr>
    </w:p>
    <w:p w14:paraId="6353B28C" w14:textId="5BC240AE" w:rsidR="006918B9" w:rsidRDefault="00CF5929" w:rsidP="00A53300">
      <w:pPr>
        <w:ind w:left="720" w:hanging="720"/>
        <w:rPr>
          <w:rFonts w:ascii="Times New Roman" w:hAnsi="Times New Roman"/>
          <w:sz w:val="22"/>
          <w:szCs w:val="24"/>
        </w:rPr>
      </w:pPr>
      <w:r>
        <w:rPr>
          <w:rFonts w:ascii="Times New Roman" w:hAnsi="Times New Roman"/>
          <w:sz w:val="22"/>
          <w:szCs w:val="24"/>
        </w:rPr>
        <w:t>47.</w:t>
      </w:r>
      <w:r w:rsidR="00BA690C">
        <w:rPr>
          <w:rFonts w:ascii="Times New Roman" w:hAnsi="Times New Roman"/>
          <w:sz w:val="22"/>
          <w:szCs w:val="24"/>
        </w:rPr>
        <w:tab/>
      </w:r>
      <w:r w:rsidR="00A53300" w:rsidRPr="00E439C6">
        <w:rPr>
          <w:rFonts w:ascii="Times New Roman" w:hAnsi="Times New Roman"/>
          <w:sz w:val="22"/>
          <w:szCs w:val="24"/>
        </w:rPr>
        <w:t>Which of the following best describes a</w:t>
      </w:r>
      <w:r w:rsidR="00A53300" w:rsidRPr="00E439C6">
        <w:rPr>
          <w:rFonts w:ascii="Times New Roman" w:hAnsi="Times New Roman"/>
          <w:i/>
          <w:sz w:val="22"/>
          <w:szCs w:val="24"/>
        </w:rPr>
        <w:t xml:space="preserve"> debriefing</w:t>
      </w:r>
      <w:r w:rsidR="00A53300" w:rsidRPr="00E439C6">
        <w:rPr>
          <w:rFonts w:ascii="Times New Roman" w:hAnsi="Times New Roman"/>
          <w:sz w:val="22"/>
          <w:szCs w:val="24"/>
        </w:rPr>
        <w:t xml:space="preserve"> within scientific research?</w:t>
      </w:r>
    </w:p>
    <w:p w14:paraId="4E5A7ED8" w14:textId="30CA7E15"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Subjects must be told the true purpose of the study and the reason for any deception that may have been part of the study.</w:t>
      </w:r>
    </w:p>
    <w:p w14:paraId="00C0F492"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Personal information will not be shared with anyone outside the immediate research group and any results from the research will not identify any of the participants by name.</w:t>
      </w:r>
    </w:p>
    <w:p w14:paraId="05733F3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lastRenderedPageBreak/>
        <w:t>c.</w:t>
      </w:r>
      <w:r w:rsidRPr="00E439C6">
        <w:rPr>
          <w:rFonts w:ascii="Times New Roman" w:hAnsi="Times New Roman"/>
          <w:sz w:val="22"/>
          <w:szCs w:val="24"/>
        </w:rPr>
        <w:tab/>
        <w:t>They are usually comprised of people who have research experience themselves and therefore have experience that enables them to judge whether the research being proposed follows reasonable ethical guidelines.</w:t>
      </w:r>
    </w:p>
    <w:p w14:paraId="314BC61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Subjects are told what the purposes of the study are, what participation in the study involves, what risks (if any) are involved in participating, and what the person can expect to receive in return for participation.</w:t>
      </w:r>
    </w:p>
    <w:p w14:paraId="42FC3C48"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61A1665E" w14:textId="1FA58769"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AC3BAD">
        <w:rPr>
          <w:rFonts w:ascii="Times New Roman" w:hAnsi="Times New Roman"/>
          <w:sz w:val="22"/>
          <w:szCs w:val="24"/>
        </w:rPr>
        <w:t>7</w:t>
      </w:r>
    </w:p>
    <w:p w14:paraId="07E0FBF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5D2F081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1.13</w:t>
      </w:r>
    </w:p>
    <w:p w14:paraId="7055967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1E7A641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585DBE5C" w14:textId="77777777" w:rsidR="00A53300" w:rsidRPr="00E439C6" w:rsidRDefault="00A53300" w:rsidP="00A53300">
      <w:pPr>
        <w:rPr>
          <w:rFonts w:ascii="Times New Roman" w:hAnsi="Times New Roman"/>
          <w:sz w:val="22"/>
          <w:szCs w:val="24"/>
        </w:rPr>
      </w:pPr>
    </w:p>
    <w:p w14:paraId="1F5CB5A0" w14:textId="4638482D" w:rsidR="00A53300" w:rsidRPr="00E439C6" w:rsidRDefault="00CF5929" w:rsidP="00A53300">
      <w:pPr>
        <w:ind w:left="720" w:hanging="720"/>
        <w:rPr>
          <w:rFonts w:ascii="Times New Roman" w:hAnsi="Times New Roman"/>
          <w:sz w:val="22"/>
          <w:szCs w:val="24"/>
        </w:rPr>
      </w:pPr>
      <w:r>
        <w:rPr>
          <w:rFonts w:ascii="Times New Roman" w:hAnsi="Times New Roman"/>
          <w:sz w:val="22"/>
          <w:szCs w:val="24"/>
        </w:rPr>
        <w:t>48.</w:t>
      </w:r>
      <w:r w:rsidR="00BA690C">
        <w:rPr>
          <w:rFonts w:ascii="Times New Roman" w:hAnsi="Times New Roman"/>
          <w:sz w:val="22"/>
          <w:szCs w:val="24"/>
        </w:rPr>
        <w:tab/>
      </w:r>
      <w:r w:rsidR="00A53300" w:rsidRPr="00E439C6">
        <w:rPr>
          <w:rFonts w:ascii="Times New Roman" w:hAnsi="Times New Roman"/>
          <w:sz w:val="22"/>
          <w:szCs w:val="24"/>
        </w:rPr>
        <w:t>What is the most commonly used method in social science research?</w:t>
      </w:r>
    </w:p>
    <w:p w14:paraId="42B08BAC"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case study</w:t>
      </w:r>
    </w:p>
    <w:p w14:paraId="09EB2971"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Pr>
          <w:rFonts w:ascii="Times New Roman" w:hAnsi="Times New Roman"/>
          <w:sz w:val="22"/>
          <w:szCs w:val="24"/>
        </w:rPr>
        <w:t>questionnaire</w:t>
      </w:r>
    </w:p>
    <w:p w14:paraId="1DA1935E"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experiment</w:t>
      </w:r>
    </w:p>
    <w:p w14:paraId="5A9F4348"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correlational study</w:t>
      </w:r>
    </w:p>
    <w:p w14:paraId="2AE4FB9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2D94D94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42603137" w14:textId="57C06121"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AC3BAD">
        <w:rPr>
          <w:rFonts w:ascii="Times New Roman" w:hAnsi="Times New Roman"/>
          <w:sz w:val="22"/>
          <w:szCs w:val="24"/>
        </w:rPr>
        <w:t>8</w:t>
      </w:r>
    </w:p>
    <w:p w14:paraId="7F4CDC3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1378BEAA"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572FAE67" w14:textId="1CF58EEC"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5B429C41" w14:textId="77777777" w:rsidR="00A53300" w:rsidRPr="00E439C6" w:rsidRDefault="00A53300" w:rsidP="00A53300">
      <w:pPr>
        <w:rPr>
          <w:rFonts w:ascii="Times New Roman" w:hAnsi="Times New Roman"/>
          <w:sz w:val="22"/>
          <w:szCs w:val="24"/>
        </w:rPr>
      </w:pPr>
    </w:p>
    <w:p w14:paraId="2571469A" w14:textId="7835AE93" w:rsidR="00A53300" w:rsidRPr="00E439C6" w:rsidRDefault="00CF5929" w:rsidP="00A53300">
      <w:pPr>
        <w:ind w:left="720" w:hanging="720"/>
        <w:rPr>
          <w:rFonts w:ascii="Times New Roman" w:hAnsi="Times New Roman"/>
          <w:sz w:val="22"/>
          <w:szCs w:val="24"/>
        </w:rPr>
      </w:pPr>
      <w:r>
        <w:rPr>
          <w:rFonts w:ascii="Times New Roman" w:hAnsi="Times New Roman"/>
          <w:sz w:val="22"/>
          <w:szCs w:val="24"/>
        </w:rPr>
        <w:t>49.</w:t>
      </w:r>
      <w:r w:rsidR="00BA690C">
        <w:rPr>
          <w:rFonts w:ascii="Times New Roman" w:hAnsi="Times New Roman"/>
          <w:sz w:val="22"/>
          <w:szCs w:val="24"/>
        </w:rPr>
        <w:tab/>
      </w:r>
      <w:r w:rsidR="00A53300" w:rsidRPr="00E439C6">
        <w:rPr>
          <w:rFonts w:ascii="Times New Roman" w:hAnsi="Times New Roman"/>
          <w:sz w:val="22"/>
          <w:szCs w:val="24"/>
        </w:rPr>
        <w:t>When participants are provided with specific responses to choose from on a questionnaire, what type of format is being used?</w:t>
      </w:r>
    </w:p>
    <w:p w14:paraId="05AE4562"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open-ended question format</w:t>
      </w:r>
    </w:p>
    <w:p w14:paraId="09A8865D"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closed-question format</w:t>
      </w:r>
    </w:p>
    <w:p w14:paraId="56642C0C"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stream of consciousness format</w:t>
      </w:r>
    </w:p>
    <w:p w14:paraId="62D361E6" w14:textId="1A374BD0"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multiple choice format</w:t>
      </w:r>
    </w:p>
    <w:p w14:paraId="625F917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075C651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7E9DE0B0" w14:textId="76907ED1"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AC3BAD">
        <w:rPr>
          <w:rFonts w:ascii="Times New Roman" w:hAnsi="Times New Roman"/>
          <w:sz w:val="22"/>
          <w:szCs w:val="24"/>
        </w:rPr>
        <w:t>8</w:t>
      </w:r>
    </w:p>
    <w:p w14:paraId="09C1C3E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6984B05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226E8B8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05EC3056" w14:textId="77777777" w:rsidR="00A53300" w:rsidRPr="00E439C6" w:rsidRDefault="00A53300" w:rsidP="00A53300">
      <w:pPr>
        <w:rPr>
          <w:rFonts w:ascii="Times New Roman" w:hAnsi="Times New Roman"/>
          <w:sz w:val="22"/>
          <w:szCs w:val="24"/>
        </w:rPr>
      </w:pPr>
    </w:p>
    <w:p w14:paraId="510708BE" w14:textId="3E774180" w:rsidR="00A53300" w:rsidRPr="00E439C6" w:rsidRDefault="00CF5929" w:rsidP="00A53300">
      <w:pPr>
        <w:ind w:left="720" w:hanging="720"/>
        <w:rPr>
          <w:rFonts w:ascii="Times New Roman" w:hAnsi="Times New Roman"/>
          <w:sz w:val="22"/>
          <w:szCs w:val="24"/>
        </w:rPr>
      </w:pPr>
      <w:r>
        <w:rPr>
          <w:rFonts w:ascii="Times New Roman" w:hAnsi="Times New Roman"/>
          <w:sz w:val="22"/>
          <w:szCs w:val="24"/>
        </w:rPr>
        <w:t>50.</w:t>
      </w:r>
      <w:r w:rsidR="00BA690C">
        <w:rPr>
          <w:rFonts w:ascii="Times New Roman" w:hAnsi="Times New Roman"/>
          <w:sz w:val="22"/>
          <w:szCs w:val="24"/>
        </w:rPr>
        <w:tab/>
      </w:r>
      <w:r w:rsidR="00A53300" w:rsidRPr="00E439C6">
        <w:rPr>
          <w:rFonts w:ascii="Times New Roman" w:hAnsi="Times New Roman"/>
          <w:sz w:val="22"/>
          <w:szCs w:val="24"/>
        </w:rPr>
        <w:t>When participants are allowed to state their responses following the questions, what type of format is being used?</w:t>
      </w:r>
    </w:p>
    <w:p w14:paraId="15E72F07"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open-ended question format</w:t>
      </w:r>
    </w:p>
    <w:p w14:paraId="6103D664"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closed-question format</w:t>
      </w:r>
    </w:p>
    <w:p w14:paraId="3D82DE48"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stream of consciousness format</w:t>
      </w:r>
    </w:p>
    <w:p w14:paraId="40BB89E1" w14:textId="5BFABF1F"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multiple choice format</w:t>
      </w:r>
    </w:p>
    <w:p w14:paraId="75A55BF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63C6342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45CA935B" w14:textId="77319E0D"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AC3BAD">
        <w:rPr>
          <w:rFonts w:ascii="Times New Roman" w:hAnsi="Times New Roman"/>
          <w:sz w:val="22"/>
          <w:szCs w:val="24"/>
        </w:rPr>
        <w:t>8</w:t>
      </w:r>
    </w:p>
    <w:p w14:paraId="0783DAD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7DE42CDC"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02F53DB2" w14:textId="609637B6"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154C768F" w14:textId="77777777" w:rsidR="00A53300" w:rsidRDefault="00A53300" w:rsidP="00A53300">
      <w:pPr>
        <w:tabs>
          <w:tab w:val="left" w:pos="360"/>
        </w:tabs>
        <w:rPr>
          <w:rFonts w:ascii="Times New Roman" w:hAnsi="Times New Roman"/>
          <w:sz w:val="22"/>
        </w:rPr>
      </w:pPr>
    </w:p>
    <w:p w14:paraId="6F5C742E" w14:textId="0018AE56" w:rsidR="006918B9" w:rsidRDefault="00CF5929" w:rsidP="00A53300">
      <w:pPr>
        <w:tabs>
          <w:tab w:val="left" w:pos="720"/>
        </w:tabs>
        <w:ind w:left="720" w:hanging="720"/>
        <w:rPr>
          <w:rFonts w:ascii="Times New Roman" w:hAnsi="Times New Roman"/>
          <w:sz w:val="22"/>
        </w:rPr>
      </w:pPr>
      <w:r>
        <w:rPr>
          <w:rFonts w:ascii="Times New Roman" w:hAnsi="Times New Roman"/>
          <w:sz w:val="22"/>
        </w:rPr>
        <w:lastRenderedPageBreak/>
        <w:t>51.</w:t>
      </w:r>
      <w:r w:rsidR="00BA690C">
        <w:rPr>
          <w:rFonts w:ascii="Times New Roman" w:hAnsi="Times New Roman"/>
          <w:sz w:val="22"/>
        </w:rPr>
        <w:tab/>
      </w:r>
      <w:r w:rsidR="00A53300">
        <w:rPr>
          <w:rFonts w:ascii="Times New Roman" w:hAnsi="Times New Roman"/>
          <w:sz w:val="22"/>
        </w:rPr>
        <w:t>Your professor gives you a writing assignment that asks you to describe a dream you had this week. What type of format is being used by this project?</w:t>
      </w:r>
    </w:p>
    <w:p w14:paraId="41D15042" w14:textId="3599FBC5"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open-ended question format</w:t>
      </w:r>
    </w:p>
    <w:p w14:paraId="1600CF51"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closed-question format</w:t>
      </w:r>
    </w:p>
    <w:p w14:paraId="1DF65ECD"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stream of consciousness format</w:t>
      </w:r>
    </w:p>
    <w:p w14:paraId="75D8B8C8" w14:textId="48E1EAB8"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multiple choice format</w:t>
      </w:r>
    </w:p>
    <w:p w14:paraId="1635CCB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28FC40B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704B359E" w14:textId="7F9E5AC0"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AC3BAD">
        <w:rPr>
          <w:rFonts w:ascii="Times New Roman" w:hAnsi="Times New Roman"/>
          <w:sz w:val="22"/>
          <w:szCs w:val="24"/>
        </w:rPr>
        <w:t>8</w:t>
      </w:r>
    </w:p>
    <w:p w14:paraId="1054F4C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7949F674"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362260B2" w14:textId="0F9F9CAB" w:rsidR="00A53300" w:rsidRDefault="00A53300" w:rsidP="00A53300">
      <w:pPr>
        <w:rPr>
          <w:rFonts w:ascii="Times New Roman" w:hAnsi="Times New Roman"/>
          <w:sz w:val="22"/>
          <w:szCs w:val="24"/>
        </w:rPr>
      </w:pPr>
      <w:r w:rsidRPr="00E439C6">
        <w:rPr>
          <w:rFonts w:ascii="Times New Roman" w:hAnsi="Times New Roman"/>
          <w:sz w:val="22"/>
          <w:szCs w:val="24"/>
        </w:rPr>
        <w:t>B</w:t>
      </w:r>
      <w:r>
        <w:rPr>
          <w:rFonts w:ascii="Times New Roman" w:hAnsi="Times New Roman"/>
          <w:sz w:val="22"/>
          <w:szCs w:val="24"/>
        </w:rPr>
        <w:t xml:space="preserve">loom’s Taxonomy Level: </w:t>
      </w:r>
      <w:r w:rsidR="00AC3BAD">
        <w:rPr>
          <w:rFonts w:ascii="Times New Roman" w:hAnsi="Times New Roman"/>
          <w:sz w:val="22"/>
          <w:szCs w:val="24"/>
        </w:rPr>
        <w:t>Apply</w:t>
      </w:r>
    </w:p>
    <w:p w14:paraId="5FE44F20" w14:textId="77777777" w:rsidR="00A53300" w:rsidRPr="00E439C6" w:rsidRDefault="00A53300" w:rsidP="00A53300">
      <w:pPr>
        <w:rPr>
          <w:rFonts w:ascii="Times New Roman" w:hAnsi="Times New Roman"/>
          <w:sz w:val="22"/>
          <w:szCs w:val="24"/>
        </w:rPr>
      </w:pPr>
    </w:p>
    <w:p w14:paraId="54BC5CE2" w14:textId="4DE4BCC2" w:rsidR="00A53300" w:rsidRPr="00E439C6" w:rsidRDefault="00CF5929" w:rsidP="00A53300">
      <w:pPr>
        <w:ind w:left="720" w:hanging="720"/>
        <w:rPr>
          <w:rFonts w:ascii="Times New Roman" w:hAnsi="Times New Roman"/>
          <w:sz w:val="22"/>
          <w:szCs w:val="24"/>
        </w:rPr>
      </w:pPr>
      <w:r>
        <w:rPr>
          <w:rFonts w:ascii="Times New Roman" w:hAnsi="Times New Roman"/>
          <w:sz w:val="22"/>
          <w:szCs w:val="24"/>
        </w:rPr>
        <w:t>52.</w:t>
      </w:r>
      <w:r w:rsidR="00BA690C">
        <w:rPr>
          <w:rFonts w:ascii="Times New Roman" w:hAnsi="Times New Roman"/>
          <w:sz w:val="22"/>
          <w:szCs w:val="24"/>
        </w:rPr>
        <w:tab/>
      </w:r>
      <w:r w:rsidR="00A53300" w:rsidRPr="00E439C6">
        <w:rPr>
          <w:rFonts w:ascii="Times New Roman" w:hAnsi="Times New Roman"/>
          <w:sz w:val="22"/>
          <w:szCs w:val="24"/>
        </w:rPr>
        <w:t>What research method allows a researcher to hear people describe their lives in their own words?</w:t>
      </w:r>
    </w:p>
    <w:p w14:paraId="59443745"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case study</w:t>
      </w:r>
    </w:p>
    <w:p w14:paraId="553ABA57"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survey</w:t>
      </w:r>
    </w:p>
    <w:p w14:paraId="5A8DE697"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experiment</w:t>
      </w:r>
    </w:p>
    <w:p w14:paraId="0F220BA0" w14:textId="490B88DA"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interview</w:t>
      </w:r>
    </w:p>
    <w:p w14:paraId="2824AAA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D</w:t>
      </w:r>
    </w:p>
    <w:p w14:paraId="21B3A4F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03CD02A2" w14:textId="16AE24F9" w:rsidR="00A53300" w:rsidRPr="00E439C6" w:rsidRDefault="00A53300" w:rsidP="00A53300">
      <w:pPr>
        <w:rPr>
          <w:rFonts w:ascii="Times New Roman" w:hAnsi="Times New Roman"/>
          <w:sz w:val="22"/>
          <w:szCs w:val="24"/>
        </w:rPr>
      </w:pPr>
      <w:r w:rsidRPr="00E439C6">
        <w:rPr>
          <w:rFonts w:ascii="Times New Roman" w:hAnsi="Times New Roman"/>
          <w:sz w:val="22"/>
          <w:szCs w:val="24"/>
        </w:rPr>
        <w:t>Page:</w:t>
      </w:r>
      <w:r>
        <w:rPr>
          <w:rFonts w:ascii="Times New Roman" w:hAnsi="Times New Roman"/>
          <w:sz w:val="22"/>
          <w:szCs w:val="24"/>
        </w:rPr>
        <w:t xml:space="preserve"> 3</w:t>
      </w:r>
      <w:r w:rsidR="00AC3BAD">
        <w:rPr>
          <w:rFonts w:ascii="Times New Roman" w:hAnsi="Times New Roman"/>
          <w:sz w:val="22"/>
          <w:szCs w:val="24"/>
        </w:rPr>
        <w:t>8</w:t>
      </w:r>
    </w:p>
    <w:p w14:paraId="6AEAC55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3252BB58"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065A0C16" w14:textId="10D40F11"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478E5F24" w14:textId="77777777" w:rsidR="00A53300" w:rsidRDefault="00A53300" w:rsidP="00A53300">
      <w:pPr>
        <w:tabs>
          <w:tab w:val="left" w:pos="360"/>
        </w:tabs>
        <w:rPr>
          <w:rFonts w:ascii="Times New Roman" w:hAnsi="Times New Roman"/>
          <w:sz w:val="22"/>
        </w:rPr>
      </w:pPr>
    </w:p>
    <w:p w14:paraId="3BE4B5EE" w14:textId="5B2A3C10" w:rsidR="00A53300" w:rsidRPr="00E439C6" w:rsidRDefault="00CF5929" w:rsidP="00A53300">
      <w:pPr>
        <w:ind w:left="720" w:hanging="720"/>
        <w:rPr>
          <w:rFonts w:ascii="Times New Roman" w:hAnsi="Times New Roman"/>
          <w:sz w:val="22"/>
          <w:szCs w:val="24"/>
        </w:rPr>
      </w:pPr>
      <w:r>
        <w:rPr>
          <w:rFonts w:ascii="Times New Roman" w:hAnsi="Times New Roman"/>
          <w:sz w:val="22"/>
          <w:szCs w:val="24"/>
        </w:rPr>
        <w:t>53</w:t>
      </w:r>
      <w:r w:rsidR="009157EA">
        <w:rPr>
          <w:rFonts w:ascii="Times New Roman" w:hAnsi="Times New Roman"/>
          <w:sz w:val="22"/>
          <w:szCs w:val="24"/>
        </w:rPr>
        <w:t>.</w:t>
      </w:r>
      <w:r w:rsidR="00A53300">
        <w:rPr>
          <w:rFonts w:ascii="Times New Roman" w:hAnsi="Times New Roman"/>
          <w:sz w:val="22"/>
          <w:szCs w:val="24"/>
        </w:rPr>
        <w:tab/>
        <w:t>On a survey of beverages you consumed during the past week, you are presented with the following choices: water, milk, coffee, tea, and soda. What</w:t>
      </w:r>
      <w:r w:rsidR="00A53300" w:rsidRPr="00E439C6">
        <w:rPr>
          <w:rFonts w:ascii="Times New Roman" w:hAnsi="Times New Roman"/>
          <w:sz w:val="22"/>
          <w:szCs w:val="24"/>
        </w:rPr>
        <w:t xml:space="preserve"> format is being used?</w:t>
      </w:r>
    </w:p>
    <w:p w14:paraId="50243ABC" w14:textId="77777777" w:rsidR="00A53300" w:rsidRDefault="00A53300" w:rsidP="00A53300">
      <w:pPr>
        <w:numPr>
          <w:ilvl w:val="0"/>
          <w:numId w:val="8"/>
        </w:numPr>
        <w:rPr>
          <w:rFonts w:ascii="Times New Roman" w:hAnsi="Times New Roman"/>
          <w:sz w:val="22"/>
          <w:szCs w:val="24"/>
        </w:rPr>
      </w:pPr>
      <w:r w:rsidRPr="00E439C6">
        <w:rPr>
          <w:rFonts w:ascii="Times New Roman" w:hAnsi="Times New Roman"/>
          <w:sz w:val="22"/>
          <w:szCs w:val="24"/>
        </w:rPr>
        <w:t>open-ended question format</w:t>
      </w:r>
    </w:p>
    <w:p w14:paraId="6C29184F" w14:textId="77777777" w:rsidR="006918B9" w:rsidRDefault="00A53300" w:rsidP="00A53300">
      <w:pPr>
        <w:ind w:left="720"/>
        <w:rPr>
          <w:rFonts w:ascii="Times New Roman" w:hAnsi="Times New Roman"/>
          <w:i/>
          <w:sz w:val="22"/>
          <w:szCs w:val="24"/>
        </w:rPr>
      </w:pPr>
      <w:r>
        <w:rPr>
          <w:rFonts w:ascii="Times New Roman" w:hAnsi="Times New Roman"/>
          <w:i/>
          <w:sz w:val="22"/>
          <w:szCs w:val="24"/>
        </w:rPr>
        <w:t>Inc</w:t>
      </w:r>
      <w:r w:rsidRPr="00E439C6">
        <w:rPr>
          <w:rFonts w:ascii="Times New Roman" w:hAnsi="Times New Roman"/>
          <w:i/>
          <w:sz w:val="22"/>
          <w:szCs w:val="24"/>
        </w:rPr>
        <w:t xml:space="preserve">orrect. </w:t>
      </w:r>
      <w:r>
        <w:rPr>
          <w:rFonts w:ascii="Times New Roman" w:hAnsi="Times New Roman"/>
          <w:i/>
          <w:sz w:val="22"/>
          <w:szCs w:val="24"/>
        </w:rPr>
        <w:t>Open-ended questions allow you to state whatever you choose.</w:t>
      </w:r>
    </w:p>
    <w:p w14:paraId="02237CC0" w14:textId="2AE9F357" w:rsidR="00A53300"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closed-question format</w:t>
      </w:r>
    </w:p>
    <w:p w14:paraId="4CFAF0D7" w14:textId="77777777" w:rsidR="006918B9" w:rsidRDefault="00A53300" w:rsidP="00A53300">
      <w:pPr>
        <w:ind w:left="720"/>
        <w:rPr>
          <w:rFonts w:ascii="Times New Roman" w:hAnsi="Times New Roman"/>
          <w:i/>
          <w:sz w:val="22"/>
          <w:szCs w:val="24"/>
        </w:rPr>
      </w:pPr>
      <w:r w:rsidRPr="00E439C6">
        <w:rPr>
          <w:rFonts w:ascii="Times New Roman" w:hAnsi="Times New Roman"/>
          <w:i/>
          <w:sz w:val="22"/>
          <w:szCs w:val="24"/>
        </w:rPr>
        <w:t xml:space="preserve">Correct. </w:t>
      </w:r>
      <w:r>
        <w:rPr>
          <w:rFonts w:ascii="Times New Roman" w:hAnsi="Times New Roman"/>
          <w:i/>
          <w:sz w:val="22"/>
          <w:szCs w:val="24"/>
        </w:rPr>
        <w:t>Closed-questions force you to choose from the items presented to you.</w:t>
      </w:r>
    </w:p>
    <w:p w14:paraId="713B1C57"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stream of consciousness format</w:t>
      </w:r>
    </w:p>
    <w:p w14:paraId="78D7E67B" w14:textId="51F64ED5"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multiple choice format</w:t>
      </w:r>
    </w:p>
    <w:p w14:paraId="0DB1FF4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Answer: </w:t>
      </w:r>
      <w:r>
        <w:rPr>
          <w:rFonts w:ascii="Times New Roman" w:hAnsi="Times New Roman"/>
          <w:sz w:val="22"/>
          <w:szCs w:val="24"/>
        </w:rPr>
        <w:t>B</w:t>
      </w:r>
    </w:p>
    <w:p w14:paraId="009B5E1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1</w:t>
      </w:r>
    </w:p>
    <w:p w14:paraId="6374CE79" w14:textId="026393CA"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AC3BAD">
        <w:rPr>
          <w:rFonts w:ascii="Times New Roman" w:hAnsi="Times New Roman"/>
          <w:sz w:val="22"/>
          <w:szCs w:val="24"/>
        </w:rPr>
        <w:t>8</w:t>
      </w:r>
    </w:p>
    <w:p w14:paraId="1321F46B" w14:textId="77777777" w:rsidR="00A53300" w:rsidRPr="00E439C6" w:rsidRDefault="00A53300" w:rsidP="00A53300">
      <w:pPr>
        <w:rPr>
          <w:rFonts w:ascii="Times New Roman" w:hAnsi="Times New Roman"/>
          <w:sz w:val="22"/>
          <w:szCs w:val="24"/>
        </w:rPr>
      </w:pPr>
      <w:r>
        <w:rPr>
          <w:rFonts w:ascii="Times New Roman" w:hAnsi="Times New Roman"/>
          <w:sz w:val="22"/>
          <w:szCs w:val="24"/>
        </w:rPr>
        <w:t>Skill: A</w:t>
      </w:r>
    </w:p>
    <w:p w14:paraId="3D3D7847"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5B44C7BE" w14:textId="03BB2314" w:rsidR="00A53300" w:rsidRPr="00724D0C"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 xml:space="preserve">s Taxonomy Level: </w:t>
      </w:r>
      <w:r>
        <w:rPr>
          <w:rFonts w:ascii="Times New Roman" w:hAnsi="Times New Roman"/>
          <w:sz w:val="22"/>
          <w:szCs w:val="24"/>
        </w:rPr>
        <w:t>Apply</w:t>
      </w:r>
    </w:p>
    <w:p w14:paraId="78AFBB88" w14:textId="77777777" w:rsidR="00A53300" w:rsidRPr="00E439C6" w:rsidRDefault="00A53300" w:rsidP="00A53300">
      <w:pPr>
        <w:rPr>
          <w:rFonts w:ascii="Times New Roman" w:hAnsi="Times New Roman"/>
          <w:sz w:val="22"/>
          <w:szCs w:val="24"/>
        </w:rPr>
      </w:pPr>
    </w:p>
    <w:p w14:paraId="08BA45BF" w14:textId="3AC96878" w:rsidR="00A53300" w:rsidRPr="00E439C6" w:rsidRDefault="00CF5929" w:rsidP="00A53300">
      <w:pPr>
        <w:ind w:left="720" w:hanging="720"/>
        <w:rPr>
          <w:rFonts w:ascii="Times New Roman" w:hAnsi="Times New Roman"/>
          <w:sz w:val="22"/>
          <w:szCs w:val="24"/>
        </w:rPr>
      </w:pPr>
      <w:r>
        <w:rPr>
          <w:rFonts w:ascii="Times New Roman" w:hAnsi="Times New Roman"/>
          <w:sz w:val="22"/>
          <w:szCs w:val="24"/>
        </w:rPr>
        <w:t>54</w:t>
      </w:r>
      <w:r w:rsidR="009157EA">
        <w:rPr>
          <w:rFonts w:ascii="Times New Roman" w:hAnsi="Times New Roman"/>
          <w:sz w:val="22"/>
          <w:szCs w:val="24"/>
        </w:rPr>
        <w:t>.</w:t>
      </w:r>
      <w:r w:rsidR="00BA690C">
        <w:rPr>
          <w:rFonts w:ascii="Times New Roman" w:hAnsi="Times New Roman"/>
          <w:sz w:val="22"/>
          <w:szCs w:val="24"/>
        </w:rPr>
        <w:tab/>
      </w:r>
      <w:r w:rsidR="00A53300" w:rsidRPr="00E439C6">
        <w:rPr>
          <w:rFonts w:ascii="Times New Roman" w:hAnsi="Times New Roman"/>
          <w:sz w:val="22"/>
          <w:szCs w:val="24"/>
        </w:rPr>
        <w:t>What is an example of a qualitative research design?</w:t>
      </w:r>
    </w:p>
    <w:p w14:paraId="6D12753E"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case study</w:t>
      </w:r>
    </w:p>
    <w:p w14:paraId="6E3C17D7"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questionnaire</w:t>
      </w:r>
    </w:p>
    <w:p w14:paraId="4FB2152D" w14:textId="7A3C169A"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experiment</w:t>
      </w:r>
    </w:p>
    <w:p w14:paraId="7DE345C5"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interview</w:t>
      </w:r>
    </w:p>
    <w:p w14:paraId="12F8A26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D</w:t>
      </w:r>
    </w:p>
    <w:p w14:paraId="677A615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5CF53B58" w14:textId="1CB08358"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9801F6">
        <w:rPr>
          <w:rFonts w:ascii="Times New Roman" w:hAnsi="Times New Roman"/>
          <w:sz w:val="22"/>
          <w:szCs w:val="24"/>
        </w:rPr>
        <w:t>8</w:t>
      </w:r>
    </w:p>
    <w:p w14:paraId="46F278A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5F0BAF2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5E4A669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Bloom</w:t>
      </w:r>
      <w:r>
        <w:rPr>
          <w:rFonts w:ascii="Times New Roman" w:hAnsi="Times New Roman"/>
          <w:sz w:val="22"/>
          <w:szCs w:val="24"/>
        </w:rPr>
        <w:t>’</w:t>
      </w:r>
      <w:r w:rsidRPr="00E439C6">
        <w:rPr>
          <w:rFonts w:ascii="Times New Roman" w:hAnsi="Times New Roman"/>
          <w:sz w:val="22"/>
          <w:szCs w:val="24"/>
        </w:rPr>
        <w:t>s Taxonomy Level: Remember</w:t>
      </w:r>
    </w:p>
    <w:p w14:paraId="674FAF3C" w14:textId="77777777" w:rsidR="00A53300" w:rsidRPr="00E439C6" w:rsidRDefault="00A53300" w:rsidP="00A53300">
      <w:pPr>
        <w:rPr>
          <w:rFonts w:ascii="Times New Roman" w:hAnsi="Times New Roman"/>
          <w:sz w:val="22"/>
          <w:szCs w:val="24"/>
        </w:rPr>
      </w:pPr>
    </w:p>
    <w:p w14:paraId="770289F4" w14:textId="5BB98F7F" w:rsidR="00A53300" w:rsidRPr="00E439C6" w:rsidRDefault="00CF5929" w:rsidP="00A53300">
      <w:pPr>
        <w:ind w:left="720" w:hanging="720"/>
        <w:rPr>
          <w:rFonts w:ascii="Times New Roman" w:hAnsi="Times New Roman"/>
          <w:sz w:val="22"/>
          <w:szCs w:val="24"/>
        </w:rPr>
      </w:pPr>
      <w:r>
        <w:rPr>
          <w:rFonts w:ascii="Times New Roman" w:hAnsi="Times New Roman"/>
          <w:sz w:val="22"/>
          <w:szCs w:val="24"/>
        </w:rPr>
        <w:t>55.</w:t>
      </w:r>
      <w:r w:rsidR="00BA690C">
        <w:rPr>
          <w:rFonts w:ascii="Times New Roman" w:hAnsi="Times New Roman"/>
          <w:sz w:val="22"/>
          <w:szCs w:val="24"/>
        </w:rPr>
        <w:tab/>
      </w:r>
      <w:r w:rsidR="00A53300" w:rsidRPr="00E439C6">
        <w:rPr>
          <w:rFonts w:ascii="Times New Roman" w:hAnsi="Times New Roman"/>
          <w:sz w:val="22"/>
          <w:szCs w:val="24"/>
        </w:rPr>
        <w:t>Which of the following best describes a questionnaire with a closed-question format?</w:t>
      </w:r>
    </w:p>
    <w:p w14:paraId="37734AD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observing people and recording their behavior either through filming or through written records</w:t>
      </w:r>
    </w:p>
    <w:p w14:paraId="5D0A842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participants are allowed to state their own responses following the question</w:t>
      </w:r>
    </w:p>
    <w:p w14:paraId="777C9D8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researchers spend a considerable amount of time among the people they wish to study, often by actually living among them</w:t>
      </w:r>
    </w:p>
    <w:p w14:paraId="02B49B0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participants are provided with specific responses to choose from</w:t>
      </w:r>
    </w:p>
    <w:p w14:paraId="65ABA0DF"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D</w:t>
      </w:r>
    </w:p>
    <w:p w14:paraId="0447829B" w14:textId="758C7AB1"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E34586">
        <w:rPr>
          <w:rFonts w:ascii="Times New Roman" w:hAnsi="Times New Roman"/>
          <w:sz w:val="22"/>
          <w:szCs w:val="24"/>
        </w:rPr>
        <w:t>8</w:t>
      </w:r>
    </w:p>
    <w:p w14:paraId="466A148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6EA25CE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65D3E0C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0C63866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612872F6" w14:textId="77777777" w:rsidR="00A53300" w:rsidRPr="00E439C6" w:rsidRDefault="00A53300" w:rsidP="00A53300">
      <w:pPr>
        <w:rPr>
          <w:rFonts w:ascii="Times New Roman" w:hAnsi="Times New Roman"/>
          <w:sz w:val="22"/>
          <w:szCs w:val="24"/>
        </w:rPr>
      </w:pPr>
    </w:p>
    <w:p w14:paraId="67CF3B21" w14:textId="78C2D50C" w:rsidR="00A53300" w:rsidRPr="00E439C6" w:rsidRDefault="00CF5929" w:rsidP="00A53300">
      <w:pPr>
        <w:ind w:left="720" w:hanging="720"/>
        <w:rPr>
          <w:rFonts w:ascii="Times New Roman" w:hAnsi="Times New Roman"/>
          <w:sz w:val="22"/>
          <w:szCs w:val="24"/>
        </w:rPr>
      </w:pPr>
      <w:r>
        <w:rPr>
          <w:rFonts w:ascii="Times New Roman" w:hAnsi="Times New Roman"/>
          <w:sz w:val="22"/>
          <w:szCs w:val="24"/>
        </w:rPr>
        <w:t>56.</w:t>
      </w:r>
      <w:r w:rsidR="00BA690C">
        <w:rPr>
          <w:rFonts w:ascii="Times New Roman" w:hAnsi="Times New Roman"/>
          <w:sz w:val="22"/>
          <w:szCs w:val="24"/>
        </w:rPr>
        <w:tab/>
      </w:r>
      <w:r w:rsidR="00A53300" w:rsidRPr="00E439C6">
        <w:rPr>
          <w:rFonts w:ascii="Times New Roman" w:hAnsi="Times New Roman"/>
          <w:sz w:val="22"/>
          <w:szCs w:val="24"/>
        </w:rPr>
        <w:t>Which of the following best describes a questionnaire with an open-ended question format?</w:t>
      </w:r>
    </w:p>
    <w:p w14:paraId="141C532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observing people and recording their behavior either through filming or through written records</w:t>
      </w:r>
    </w:p>
    <w:p w14:paraId="1DAFDEA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participants are allowed to state their own responses following the question</w:t>
      </w:r>
    </w:p>
    <w:p w14:paraId="7EFDAFC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researchers spend a considerable amount of time among the people they wish to study, often by actually living among them</w:t>
      </w:r>
    </w:p>
    <w:p w14:paraId="654DD3A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participants are provided with specific responses to choose from</w:t>
      </w:r>
    </w:p>
    <w:p w14:paraId="75BD0CC6"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B</w:t>
      </w:r>
    </w:p>
    <w:p w14:paraId="709FEBBB" w14:textId="3A9884BF" w:rsidR="00A53300" w:rsidRPr="00E439C6" w:rsidRDefault="00A53300" w:rsidP="00A53300">
      <w:pPr>
        <w:rPr>
          <w:rFonts w:ascii="Times New Roman" w:hAnsi="Times New Roman"/>
          <w:sz w:val="22"/>
          <w:szCs w:val="24"/>
        </w:rPr>
      </w:pPr>
      <w:r w:rsidRPr="00E439C6">
        <w:rPr>
          <w:rFonts w:ascii="Times New Roman" w:hAnsi="Times New Roman"/>
          <w:sz w:val="22"/>
          <w:szCs w:val="24"/>
        </w:rPr>
        <w:t>Page:</w:t>
      </w:r>
      <w:r>
        <w:rPr>
          <w:rFonts w:ascii="Times New Roman" w:hAnsi="Times New Roman"/>
          <w:sz w:val="22"/>
          <w:szCs w:val="24"/>
        </w:rPr>
        <w:t xml:space="preserve"> 3</w:t>
      </w:r>
      <w:r w:rsidR="00E34586">
        <w:rPr>
          <w:rFonts w:ascii="Times New Roman" w:hAnsi="Times New Roman"/>
          <w:sz w:val="22"/>
          <w:szCs w:val="24"/>
        </w:rPr>
        <w:t>8</w:t>
      </w:r>
    </w:p>
    <w:p w14:paraId="4223630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629B451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79B6174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59A8317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247FB738" w14:textId="77777777" w:rsidR="00A53300" w:rsidRPr="00E439C6" w:rsidRDefault="00A53300" w:rsidP="00A53300">
      <w:pPr>
        <w:rPr>
          <w:rFonts w:ascii="Times New Roman" w:hAnsi="Times New Roman"/>
          <w:sz w:val="22"/>
          <w:szCs w:val="24"/>
        </w:rPr>
      </w:pPr>
    </w:p>
    <w:p w14:paraId="52A4B044" w14:textId="65742C5C" w:rsidR="00A53300" w:rsidRPr="00E439C6" w:rsidRDefault="00CF5929" w:rsidP="00A53300">
      <w:pPr>
        <w:ind w:left="720" w:hanging="720"/>
        <w:rPr>
          <w:rFonts w:ascii="Times New Roman" w:hAnsi="Times New Roman"/>
          <w:sz w:val="22"/>
          <w:szCs w:val="24"/>
        </w:rPr>
      </w:pPr>
      <w:r>
        <w:rPr>
          <w:rFonts w:ascii="Times New Roman" w:hAnsi="Times New Roman"/>
          <w:sz w:val="22"/>
          <w:szCs w:val="24"/>
        </w:rPr>
        <w:t>57.</w:t>
      </w:r>
      <w:r w:rsidR="00BA690C">
        <w:rPr>
          <w:rFonts w:ascii="Times New Roman" w:hAnsi="Times New Roman"/>
          <w:sz w:val="22"/>
          <w:szCs w:val="24"/>
        </w:rPr>
        <w:tab/>
      </w:r>
      <w:r w:rsidR="00A53300" w:rsidRPr="00E439C6">
        <w:rPr>
          <w:rFonts w:ascii="Times New Roman" w:hAnsi="Times New Roman"/>
          <w:sz w:val="22"/>
          <w:szCs w:val="24"/>
        </w:rPr>
        <w:t>Which of the following research questions would be best examined by a questionnaire?</w:t>
      </w:r>
    </w:p>
    <w:p w14:paraId="130B012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What is the rate of alcohol use of high school students?</w:t>
      </w:r>
    </w:p>
    <w:p w14:paraId="28376CCA"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High schools students are under the legal age to drink alcohol so there is no other ethical alternative research method.</w:t>
      </w:r>
    </w:p>
    <w:p w14:paraId="71554963"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What are the cognitive abilities of a 3-year-old?</w:t>
      </w:r>
    </w:p>
    <w:p w14:paraId="6FED4A2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How does damage to the brain affect one</w:t>
      </w:r>
      <w:r>
        <w:rPr>
          <w:rFonts w:ascii="Times New Roman" w:hAnsi="Times New Roman"/>
          <w:sz w:val="22"/>
          <w:szCs w:val="24"/>
        </w:rPr>
        <w:t>’</w:t>
      </w:r>
      <w:r w:rsidRPr="00E439C6">
        <w:rPr>
          <w:rFonts w:ascii="Times New Roman" w:hAnsi="Times New Roman"/>
          <w:sz w:val="22"/>
          <w:szCs w:val="24"/>
        </w:rPr>
        <w:t>s cognitive and behavioral abilities?</w:t>
      </w:r>
    </w:p>
    <w:p w14:paraId="7D42CFA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How do antidepressant drugs minimize depressive symptoms?</w:t>
      </w:r>
    </w:p>
    <w:p w14:paraId="0724FB89"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effects of antidepressant drugs are best examined within an experimental design.</w:t>
      </w:r>
    </w:p>
    <w:p w14:paraId="41A92A59" w14:textId="77777777" w:rsidR="006918B9" w:rsidRDefault="00A53300" w:rsidP="00A53300">
      <w:pPr>
        <w:rPr>
          <w:rFonts w:ascii="Times New Roman" w:hAnsi="Times New Roman"/>
          <w:sz w:val="22"/>
          <w:szCs w:val="24"/>
        </w:rPr>
      </w:pPr>
      <w:r>
        <w:rPr>
          <w:rFonts w:ascii="Times New Roman" w:hAnsi="Times New Roman"/>
          <w:sz w:val="22"/>
          <w:szCs w:val="24"/>
        </w:rPr>
        <w:t>Answer: A</w:t>
      </w:r>
    </w:p>
    <w:p w14:paraId="11545ACE" w14:textId="126B83BA"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E34586">
        <w:rPr>
          <w:rFonts w:ascii="Times New Roman" w:hAnsi="Times New Roman"/>
          <w:sz w:val="22"/>
          <w:szCs w:val="24"/>
        </w:rPr>
        <w:t>8</w:t>
      </w:r>
    </w:p>
    <w:p w14:paraId="6C2C562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A</w:t>
      </w:r>
    </w:p>
    <w:p w14:paraId="7BF1A3F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002BB1A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274BA17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Apply</w:t>
      </w:r>
    </w:p>
    <w:p w14:paraId="1B7F5DB5" w14:textId="77777777" w:rsidR="00A53300" w:rsidRPr="00E439C6" w:rsidRDefault="00A53300" w:rsidP="00A53300">
      <w:pPr>
        <w:rPr>
          <w:rFonts w:ascii="Times New Roman" w:hAnsi="Times New Roman"/>
          <w:sz w:val="22"/>
          <w:szCs w:val="24"/>
        </w:rPr>
      </w:pPr>
    </w:p>
    <w:p w14:paraId="003A9F15" w14:textId="34D6C121" w:rsidR="00A53300" w:rsidRPr="00E439C6" w:rsidRDefault="00CF5929" w:rsidP="00A53300">
      <w:pPr>
        <w:ind w:left="720" w:hanging="720"/>
        <w:rPr>
          <w:rFonts w:ascii="Times New Roman" w:hAnsi="Times New Roman"/>
          <w:sz w:val="22"/>
          <w:szCs w:val="24"/>
        </w:rPr>
      </w:pPr>
      <w:r>
        <w:rPr>
          <w:rFonts w:ascii="Times New Roman" w:hAnsi="Times New Roman"/>
          <w:sz w:val="22"/>
          <w:szCs w:val="24"/>
        </w:rPr>
        <w:t>58.</w:t>
      </w:r>
      <w:r w:rsidR="00BA690C">
        <w:rPr>
          <w:rFonts w:ascii="Times New Roman" w:hAnsi="Times New Roman"/>
          <w:sz w:val="22"/>
          <w:szCs w:val="24"/>
        </w:rPr>
        <w:tab/>
      </w:r>
      <w:r w:rsidR="00A53300" w:rsidRPr="00E439C6">
        <w:rPr>
          <w:rFonts w:ascii="Times New Roman" w:hAnsi="Times New Roman"/>
          <w:sz w:val="22"/>
          <w:szCs w:val="24"/>
        </w:rPr>
        <w:t>Qualitative data is ____, whereas quantitative data is ____.</w:t>
      </w:r>
    </w:p>
    <w:p w14:paraId="63F5903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informed consent; debriefing</w:t>
      </w:r>
    </w:p>
    <w:p w14:paraId="5EA97E0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reliable; valid</w:t>
      </w:r>
    </w:p>
    <w:p w14:paraId="275556D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non-numerical; numerical</w:t>
      </w:r>
    </w:p>
    <w:p w14:paraId="0FF1770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lastRenderedPageBreak/>
        <w:t>d.</w:t>
      </w:r>
      <w:r w:rsidRPr="00E439C6">
        <w:rPr>
          <w:rFonts w:ascii="Times New Roman" w:hAnsi="Times New Roman"/>
          <w:sz w:val="22"/>
          <w:szCs w:val="24"/>
        </w:rPr>
        <w:tab/>
        <w:t>internally measured; externally measured</w:t>
      </w:r>
    </w:p>
    <w:p w14:paraId="3D714514"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C</w:t>
      </w:r>
    </w:p>
    <w:p w14:paraId="3D73E6CF" w14:textId="1C9A582F"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E34586">
        <w:rPr>
          <w:rFonts w:ascii="Times New Roman" w:hAnsi="Times New Roman"/>
          <w:sz w:val="22"/>
          <w:szCs w:val="24"/>
        </w:rPr>
        <w:t>8</w:t>
      </w:r>
    </w:p>
    <w:p w14:paraId="226A652C" w14:textId="6835C5E8"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Skill: </w:t>
      </w:r>
      <w:r w:rsidR="002078F6">
        <w:rPr>
          <w:rFonts w:ascii="Times New Roman" w:hAnsi="Times New Roman"/>
          <w:sz w:val="22"/>
          <w:szCs w:val="24"/>
        </w:rPr>
        <w:t>C</w:t>
      </w:r>
    </w:p>
    <w:p w14:paraId="66B817E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3F791D3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24624782" w14:textId="71F65661"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 xml:space="preserve">s Taxonomy Level: </w:t>
      </w:r>
      <w:r w:rsidR="00E34586">
        <w:rPr>
          <w:rFonts w:ascii="Times New Roman" w:hAnsi="Times New Roman"/>
          <w:sz w:val="22"/>
          <w:szCs w:val="24"/>
        </w:rPr>
        <w:t>Understand</w:t>
      </w:r>
    </w:p>
    <w:p w14:paraId="695E041D" w14:textId="3537CD37" w:rsidR="00A53300" w:rsidRPr="00E439C6" w:rsidRDefault="00A53300" w:rsidP="00A53300">
      <w:pPr>
        <w:rPr>
          <w:rFonts w:ascii="Times New Roman" w:hAnsi="Times New Roman"/>
          <w:sz w:val="22"/>
        </w:rPr>
      </w:pPr>
      <w:r w:rsidRPr="00E439C6">
        <w:rPr>
          <w:rFonts w:ascii="Times New Roman" w:hAnsi="Times New Roman"/>
          <w:sz w:val="22"/>
        </w:rPr>
        <w:t>% correct</w:t>
      </w:r>
      <w:r>
        <w:rPr>
          <w:rFonts w:ascii="Times New Roman" w:hAnsi="Times New Roman"/>
          <w:sz w:val="22"/>
        </w:rPr>
        <w:t xml:space="preserve"> </w:t>
      </w:r>
      <w:r w:rsidRPr="00E439C6">
        <w:rPr>
          <w:rFonts w:ascii="Times New Roman" w:hAnsi="Times New Roman"/>
          <w:sz w:val="22"/>
        </w:rPr>
        <w:t>91</w:t>
      </w:r>
      <w:r>
        <w:rPr>
          <w:rFonts w:ascii="Times New Roman" w:hAnsi="Times New Roman"/>
          <w:sz w:val="22"/>
        </w:rPr>
        <w:t xml:space="preserve">  </w:t>
      </w:r>
      <w:r w:rsidRPr="00E439C6">
        <w:rPr>
          <w:rFonts w:ascii="Times New Roman" w:hAnsi="Times New Roman"/>
          <w:sz w:val="22"/>
        </w:rPr>
        <w:t>a</w:t>
      </w:r>
      <w:r w:rsidR="00E7693C">
        <w:rPr>
          <w:rFonts w:ascii="Times New Roman" w:hAnsi="Times New Roman"/>
          <w:sz w:val="22"/>
        </w:rPr>
        <w:t xml:space="preserve"> </w:t>
      </w:r>
      <w:r w:rsidRPr="00E439C6">
        <w:rPr>
          <w:rFonts w:ascii="Times New Roman" w:hAnsi="Times New Roman"/>
          <w:sz w:val="22"/>
        </w:rPr>
        <w:t>= 3</w:t>
      </w:r>
      <w:r>
        <w:rPr>
          <w:rFonts w:ascii="Times New Roman" w:hAnsi="Times New Roman"/>
          <w:sz w:val="22"/>
        </w:rPr>
        <w:t xml:space="preserve">  </w:t>
      </w:r>
      <w:r w:rsidRPr="00E439C6">
        <w:rPr>
          <w:rFonts w:ascii="Times New Roman" w:hAnsi="Times New Roman"/>
          <w:sz w:val="22"/>
        </w:rPr>
        <w:t>b</w:t>
      </w:r>
      <w:r w:rsidR="00E7693C">
        <w:rPr>
          <w:rFonts w:ascii="Times New Roman" w:hAnsi="Times New Roman"/>
          <w:sz w:val="22"/>
        </w:rPr>
        <w:t xml:space="preserve"> </w:t>
      </w:r>
      <w:r w:rsidRPr="00E439C6">
        <w:rPr>
          <w:rFonts w:ascii="Times New Roman" w:hAnsi="Times New Roman"/>
          <w:sz w:val="22"/>
        </w:rPr>
        <w:t>= 3</w:t>
      </w:r>
      <w:r>
        <w:rPr>
          <w:rFonts w:ascii="Times New Roman" w:hAnsi="Times New Roman"/>
          <w:sz w:val="22"/>
        </w:rPr>
        <w:t xml:space="preserve">  </w:t>
      </w:r>
      <w:r w:rsidRPr="00E439C6">
        <w:rPr>
          <w:rFonts w:ascii="Times New Roman" w:hAnsi="Times New Roman"/>
          <w:sz w:val="22"/>
        </w:rPr>
        <w:t>c</w:t>
      </w:r>
      <w:r w:rsidR="00E7693C">
        <w:rPr>
          <w:rFonts w:ascii="Times New Roman" w:hAnsi="Times New Roman"/>
          <w:sz w:val="22"/>
        </w:rPr>
        <w:t xml:space="preserve"> </w:t>
      </w:r>
      <w:r w:rsidRPr="00E439C6">
        <w:rPr>
          <w:rFonts w:ascii="Times New Roman" w:hAnsi="Times New Roman"/>
          <w:sz w:val="22"/>
        </w:rPr>
        <w:t>= 91</w:t>
      </w:r>
      <w:r>
        <w:rPr>
          <w:rFonts w:ascii="Times New Roman" w:hAnsi="Times New Roman"/>
          <w:sz w:val="22"/>
        </w:rPr>
        <w:t xml:space="preserve">  </w:t>
      </w:r>
      <w:r w:rsidRPr="00E439C6">
        <w:rPr>
          <w:rFonts w:ascii="Times New Roman" w:hAnsi="Times New Roman"/>
          <w:sz w:val="22"/>
        </w:rPr>
        <w:t>d</w:t>
      </w:r>
      <w:r w:rsidR="00E7693C">
        <w:rPr>
          <w:rFonts w:ascii="Times New Roman" w:hAnsi="Times New Roman"/>
          <w:sz w:val="22"/>
        </w:rPr>
        <w:t xml:space="preserve"> </w:t>
      </w:r>
      <w:r w:rsidRPr="00E439C6">
        <w:rPr>
          <w:rFonts w:ascii="Times New Roman" w:hAnsi="Times New Roman"/>
          <w:sz w:val="22"/>
        </w:rPr>
        <w:t>= 3</w:t>
      </w:r>
      <w:r>
        <w:rPr>
          <w:rFonts w:ascii="Times New Roman" w:hAnsi="Times New Roman"/>
          <w:sz w:val="22"/>
        </w:rPr>
        <w:t xml:space="preserve">   </w:t>
      </w:r>
      <w:r w:rsidRPr="00E439C6">
        <w:rPr>
          <w:rFonts w:ascii="Times New Roman" w:hAnsi="Times New Roman"/>
          <w:sz w:val="22"/>
        </w:rPr>
        <w:t>r = .30</w:t>
      </w:r>
    </w:p>
    <w:p w14:paraId="56D0CE16" w14:textId="77777777" w:rsidR="00A53300" w:rsidRPr="00E439C6" w:rsidRDefault="00A53300" w:rsidP="00A53300">
      <w:pPr>
        <w:rPr>
          <w:rFonts w:ascii="Times New Roman" w:hAnsi="Times New Roman"/>
          <w:sz w:val="22"/>
          <w:szCs w:val="24"/>
        </w:rPr>
      </w:pPr>
    </w:p>
    <w:p w14:paraId="237EFE02" w14:textId="2DBBE48F" w:rsidR="00A53300" w:rsidRPr="00E439C6" w:rsidRDefault="00CF5929" w:rsidP="00A53300">
      <w:pPr>
        <w:ind w:left="720" w:hanging="720"/>
        <w:rPr>
          <w:rFonts w:ascii="Times New Roman" w:hAnsi="Times New Roman"/>
          <w:sz w:val="22"/>
          <w:szCs w:val="24"/>
        </w:rPr>
      </w:pPr>
      <w:r>
        <w:rPr>
          <w:rFonts w:ascii="Times New Roman" w:hAnsi="Times New Roman"/>
          <w:sz w:val="22"/>
          <w:szCs w:val="24"/>
        </w:rPr>
        <w:t>59.</w:t>
      </w:r>
      <w:r w:rsidR="00BA690C">
        <w:rPr>
          <w:rFonts w:ascii="Times New Roman" w:hAnsi="Times New Roman"/>
          <w:sz w:val="22"/>
          <w:szCs w:val="24"/>
        </w:rPr>
        <w:tab/>
      </w:r>
      <w:r w:rsidR="00A53300" w:rsidRPr="00E439C6">
        <w:rPr>
          <w:rFonts w:ascii="Times New Roman" w:hAnsi="Times New Roman"/>
          <w:sz w:val="22"/>
          <w:szCs w:val="24"/>
        </w:rPr>
        <w:t>Professor Parks is conducting a research study where he is asking individuals to rate their satisfaction with their first year of college. His questionnaire is based upon a scale where students respond to questions by choosing one of the following descriptors:</w:t>
      </w:r>
      <w:r w:rsidR="00A53300" w:rsidRPr="001F3F50">
        <w:rPr>
          <w:rFonts w:ascii="Times New Roman" w:hAnsi="Times New Roman"/>
          <w:sz w:val="22"/>
          <w:szCs w:val="24"/>
        </w:rPr>
        <w:t xml:space="preserve"> “5.</w:t>
      </w:r>
      <w:r w:rsidR="00A53300" w:rsidRPr="00E439C6">
        <w:rPr>
          <w:rFonts w:ascii="Times New Roman" w:hAnsi="Times New Roman"/>
          <w:sz w:val="22"/>
          <w:szCs w:val="24"/>
        </w:rPr>
        <w:t xml:space="preserve"> very satisfied; 4. somewhat satisfied; 3. not very satisfied; 2. not at all satisfied.</w:t>
      </w:r>
      <w:r w:rsidR="00A53300">
        <w:rPr>
          <w:rFonts w:ascii="Times New Roman" w:hAnsi="Times New Roman"/>
          <w:sz w:val="22"/>
          <w:szCs w:val="24"/>
        </w:rPr>
        <w:t>”</w:t>
      </w:r>
      <w:r w:rsidR="00A53300" w:rsidRPr="00E439C6">
        <w:rPr>
          <w:rFonts w:ascii="Times New Roman" w:hAnsi="Times New Roman"/>
          <w:sz w:val="22"/>
          <w:szCs w:val="24"/>
        </w:rPr>
        <w:t xml:space="preserve"> Professor Parks is gathering ____.</w:t>
      </w:r>
    </w:p>
    <w:p w14:paraId="59E3484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valid data</w:t>
      </w:r>
    </w:p>
    <w:p w14:paraId="7F5986F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quantitative data</w:t>
      </w:r>
    </w:p>
    <w:p w14:paraId="289AA4A4"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This kind of scale allows researchers to convert closed questions from a qualitative measure to quantitative measure.</w:t>
      </w:r>
    </w:p>
    <w:p w14:paraId="4FAB005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qualitative data</w:t>
      </w:r>
    </w:p>
    <w:p w14:paraId="6E39F95A"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A questionnaire that asks open-ended questions or direct observations is closer to qualitative measure.</w:t>
      </w:r>
    </w:p>
    <w:p w14:paraId="411FDE6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reliable data</w:t>
      </w:r>
    </w:p>
    <w:p w14:paraId="7EA477E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06999CC3" w14:textId="55558AD2"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E34586">
        <w:rPr>
          <w:rFonts w:ascii="Times New Roman" w:hAnsi="Times New Roman"/>
          <w:sz w:val="22"/>
          <w:szCs w:val="24"/>
        </w:rPr>
        <w:t>8</w:t>
      </w:r>
    </w:p>
    <w:p w14:paraId="4E1F9A6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A</w:t>
      </w:r>
    </w:p>
    <w:p w14:paraId="2D73A97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4939866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3EE642D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Apply</w:t>
      </w:r>
    </w:p>
    <w:p w14:paraId="229FCE29" w14:textId="77777777" w:rsidR="00A53300" w:rsidRPr="00E439C6" w:rsidRDefault="00A53300" w:rsidP="00A53300">
      <w:pPr>
        <w:rPr>
          <w:rFonts w:ascii="Times New Roman" w:hAnsi="Times New Roman"/>
          <w:sz w:val="22"/>
          <w:szCs w:val="24"/>
        </w:rPr>
      </w:pPr>
    </w:p>
    <w:p w14:paraId="67B4C55F" w14:textId="1C3C0610" w:rsidR="000F5B30" w:rsidRDefault="00122C43" w:rsidP="00E34586">
      <w:pPr>
        <w:ind w:left="720" w:hanging="720"/>
        <w:rPr>
          <w:rFonts w:ascii="Times New Roman" w:hAnsi="Times New Roman"/>
          <w:sz w:val="22"/>
          <w:szCs w:val="24"/>
        </w:rPr>
      </w:pPr>
      <w:r>
        <w:rPr>
          <w:rFonts w:ascii="Times New Roman" w:hAnsi="Times New Roman"/>
          <w:sz w:val="22"/>
          <w:szCs w:val="24"/>
        </w:rPr>
        <w:t>60.</w:t>
      </w:r>
      <w:r w:rsidR="000F5B30">
        <w:rPr>
          <w:rFonts w:ascii="Times New Roman" w:hAnsi="Times New Roman"/>
          <w:sz w:val="22"/>
          <w:szCs w:val="24"/>
        </w:rPr>
        <w:tab/>
        <w:t>The term “habituation” refers to when an infant</w:t>
      </w:r>
      <w:r w:rsidR="00BA690C" w:rsidRPr="008B2125">
        <w:rPr>
          <w:rFonts w:ascii="Times New Roman" w:hAnsi="Times New Roman"/>
          <w:sz w:val="22"/>
          <w:szCs w:val="24"/>
        </w:rPr>
        <w:t xml:space="preserve"> _____.</w:t>
      </w:r>
    </w:p>
    <w:p w14:paraId="1D04BC7C" w14:textId="237C8C2F" w:rsidR="000F5B30" w:rsidRDefault="000F5B30" w:rsidP="004470A4">
      <w:pPr>
        <w:ind w:left="720"/>
        <w:rPr>
          <w:rFonts w:ascii="Times New Roman" w:hAnsi="Times New Roman"/>
          <w:sz w:val="22"/>
          <w:szCs w:val="24"/>
        </w:rPr>
      </w:pPr>
      <w:r>
        <w:rPr>
          <w:rFonts w:ascii="Times New Roman" w:hAnsi="Times New Roman"/>
          <w:sz w:val="22"/>
          <w:szCs w:val="24"/>
        </w:rPr>
        <w:t>a.</w:t>
      </w:r>
      <w:r>
        <w:rPr>
          <w:rFonts w:ascii="Times New Roman" w:hAnsi="Times New Roman"/>
          <w:sz w:val="22"/>
          <w:szCs w:val="24"/>
        </w:rPr>
        <w:tab/>
        <w:t>becomes used to a stimulus, indicating he/she recognizes it</w:t>
      </w:r>
    </w:p>
    <w:p w14:paraId="59BF94E5" w14:textId="28A14B9B" w:rsidR="000F5B30" w:rsidRDefault="000F5B30" w:rsidP="004470A4">
      <w:pPr>
        <w:ind w:left="720"/>
        <w:rPr>
          <w:rFonts w:ascii="Times New Roman" w:hAnsi="Times New Roman"/>
          <w:sz w:val="22"/>
          <w:szCs w:val="24"/>
        </w:rPr>
      </w:pPr>
      <w:r>
        <w:rPr>
          <w:rFonts w:ascii="Times New Roman" w:hAnsi="Times New Roman"/>
          <w:sz w:val="22"/>
          <w:szCs w:val="24"/>
        </w:rPr>
        <w:t>b.</w:t>
      </w:r>
      <w:r>
        <w:rPr>
          <w:rFonts w:ascii="Times New Roman" w:hAnsi="Times New Roman"/>
          <w:sz w:val="22"/>
          <w:szCs w:val="24"/>
        </w:rPr>
        <w:tab/>
        <w:t>is surprised by new stimuli</w:t>
      </w:r>
    </w:p>
    <w:p w14:paraId="25C009B5" w14:textId="3EB9120D" w:rsidR="000F5B30" w:rsidRDefault="000F5B30" w:rsidP="004470A4">
      <w:pPr>
        <w:ind w:left="720"/>
        <w:rPr>
          <w:rFonts w:ascii="Times New Roman" w:hAnsi="Times New Roman"/>
          <w:sz w:val="22"/>
          <w:szCs w:val="24"/>
        </w:rPr>
      </w:pPr>
      <w:r>
        <w:rPr>
          <w:rFonts w:ascii="Times New Roman" w:hAnsi="Times New Roman"/>
          <w:sz w:val="22"/>
          <w:szCs w:val="24"/>
        </w:rPr>
        <w:t>c.</w:t>
      </w:r>
      <w:r>
        <w:rPr>
          <w:rFonts w:ascii="Times New Roman" w:hAnsi="Times New Roman"/>
          <w:sz w:val="22"/>
          <w:szCs w:val="24"/>
        </w:rPr>
        <w:tab/>
        <w:t>repeats the same behaviors over and over</w:t>
      </w:r>
    </w:p>
    <w:p w14:paraId="5341298A" w14:textId="7094AD4B" w:rsidR="000F5B30" w:rsidRDefault="000F5B30" w:rsidP="004470A4">
      <w:pPr>
        <w:ind w:left="720"/>
        <w:rPr>
          <w:rFonts w:ascii="Times New Roman" w:hAnsi="Times New Roman"/>
          <w:sz w:val="22"/>
          <w:szCs w:val="24"/>
        </w:rPr>
      </w:pPr>
      <w:r>
        <w:rPr>
          <w:rFonts w:ascii="Times New Roman" w:hAnsi="Times New Roman"/>
          <w:sz w:val="22"/>
          <w:szCs w:val="24"/>
        </w:rPr>
        <w:t>d.</w:t>
      </w:r>
      <w:r>
        <w:rPr>
          <w:rFonts w:ascii="Times New Roman" w:hAnsi="Times New Roman"/>
          <w:sz w:val="22"/>
          <w:szCs w:val="24"/>
        </w:rPr>
        <w:tab/>
        <w:t>gets used to a daily routine</w:t>
      </w:r>
    </w:p>
    <w:p w14:paraId="05E3633C" w14:textId="77777777" w:rsidR="000F5B30" w:rsidRPr="00E439C6" w:rsidRDefault="000F5B30" w:rsidP="000F5B30">
      <w:pPr>
        <w:rPr>
          <w:rFonts w:ascii="Times New Roman" w:hAnsi="Times New Roman"/>
          <w:sz w:val="22"/>
          <w:szCs w:val="24"/>
        </w:rPr>
      </w:pPr>
      <w:r>
        <w:rPr>
          <w:rFonts w:ascii="Times New Roman" w:hAnsi="Times New Roman"/>
          <w:sz w:val="22"/>
          <w:szCs w:val="24"/>
        </w:rPr>
        <w:t>Answer: A</w:t>
      </w:r>
    </w:p>
    <w:p w14:paraId="7F62AEF0" w14:textId="77777777" w:rsidR="000F5B30" w:rsidRPr="00E439C6" w:rsidRDefault="000F5B30" w:rsidP="000F5B3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07DE2B98" w14:textId="77777777" w:rsidR="000F5B30" w:rsidRPr="00E439C6" w:rsidRDefault="000F5B30" w:rsidP="000F5B3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39</w:t>
      </w:r>
    </w:p>
    <w:p w14:paraId="713B2A2D" w14:textId="4DBB89B5" w:rsidR="000F5B30" w:rsidRPr="00E439C6" w:rsidRDefault="00122C43" w:rsidP="000F5B30">
      <w:pPr>
        <w:rPr>
          <w:rFonts w:ascii="Times New Roman" w:hAnsi="Times New Roman"/>
          <w:sz w:val="22"/>
          <w:szCs w:val="24"/>
        </w:rPr>
      </w:pPr>
      <w:r>
        <w:rPr>
          <w:rFonts w:ascii="Times New Roman" w:hAnsi="Times New Roman"/>
          <w:sz w:val="22"/>
          <w:szCs w:val="24"/>
        </w:rPr>
        <w:t xml:space="preserve">Skill: </w:t>
      </w:r>
      <w:r w:rsidR="00EF3998">
        <w:rPr>
          <w:rFonts w:ascii="Times New Roman" w:hAnsi="Times New Roman"/>
          <w:sz w:val="22"/>
          <w:szCs w:val="24"/>
        </w:rPr>
        <w:t>F</w:t>
      </w:r>
    </w:p>
    <w:p w14:paraId="05CDF6E3" w14:textId="77777777" w:rsidR="000F5B30" w:rsidRPr="00E439C6" w:rsidRDefault="00122C43" w:rsidP="000F5B30">
      <w:pPr>
        <w:rPr>
          <w:rFonts w:ascii="Times New Roman" w:hAnsi="Times New Roman"/>
          <w:sz w:val="22"/>
          <w:szCs w:val="24"/>
        </w:rPr>
      </w:pPr>
      <w:r>
        <w:rPr>
          <w:rFonts w:ascii="Times New Roman" w:hAnsi="Times New Roman"/>
          <w:sz w:val="22"/>
          <w:szCs w:val="24"/>
        </w:rPr>
        <w:t>Learning Objective: 1.14</w:t>
      </w:r>
    </w:p>
    <w:p w14:paraId="498523BA" w14:textId="77777777" w:rsidR="000F5B30" w:rsidRDefault="000F5B30" w:rsidP="000F5B3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 xml:space="preserve">s Taxonomy Level: </w:t>
      </w:r>
      <w:r>
        <w:rPr>
          <w:rFonts w:ascii="Times New Roman" w:hAnsi="Times New Roman"/>
          <w:sz w:val="22"/>
          <w:szCs w:val="24"/>
        </w:rPr>
        <w:t>Remember</w:t>
      </w:r>
    </w:p>
    <w:p w14:paraId="13B8786E" w14:textId="77777777" w:rsidR="000F5B30" w:rsidRDefault="000F5B30" w:rsidP="000F5B30">
      <w:pPr>
        <w:rPr>
          <w:rFonts w:ascii="Times New Roman" w:hAnsi="Times New Roman"/>
          <w:sz w:val="22"/>
          <w:szCs w:val="24"/>
        </w:rPr>
      </w:pPr>
    </w:p>
    <w:p w14:paraId="26F0CFFB" w14:textId="12C90BD0" w:rsidR="000F5B30" w:rsidRDefault="00122C43" w:rsidP="000F5B30">
      <w:pPr>
        <w:rPr>
          <w:rFonts w:ascii="Times New Roman" w:hAnsi="Times New Roman"/>
          <w:sz w:val="22"/>
          <w:szCs w:val="24"/>
        </w:rPr>
      </w:pPr>
      <w:r>
        <w:rPr>
          <w:rFonts w:ascii="Times New Roman" w:hAnsi="Times New Roman"/>
          <w:sz w:val="22"/>
          <w:szCs w:val="24"/>
        </w:rPr>
        <w:t>61.</w:t>
      </w:r>
      <w:r w:rsidR="000F5B30">
        <w:rPr>
          <w:rFonts w:ascii="Times New Roman" w:hAnsi="Times New Roman"/>
          <w:sz w:val="22"/>
          <w:szCs w:val="24"/>
        </w:rPr>
        <w:tab/>
        <w:t>Observational studies can occur</w:t>
      </w:r>
      <w:r w:rsidR="00BA690C" w:rsidRPr="008B2125">
        <w:rPr>
          <w:rFonts w:ascii="Times New Roman" w:hAnsi="Times New Roman"/>
          <w:sz w:val="22"/>
          <w:szCs w:val="24"/>
        </w:rPr>
        <w:t xml:space="preserve"> _____.</w:t>
      </w:r>
    </w:p>
    <w:p w14:paraId="7F67969D" w14:textId="5F0B3790" w:rsidR="000F5B30" w:rsidRDefault="000F5B30" w:rsidP="004470A4">
      <w:pPr>
        <w:ind w:left="720"/>
        <w:rPr>
          <w:rFonts w:ascii="Times New Roman" w:hAnsi="Times New Roman"/>
          <w:sz w:val="22"/>
          <w:szCs w:val="24"/>
        </w:rPr>
      </w:pPr>
      <w:r>
        <w:rPr>
          <w:rFonts w:ascii="Times New Roman" w:hAnsi="Times New Roman"/>
          <w:sz w:val="22"/>
          <w:szCs w:val="24"/>
        </w:rPr>
        <w:t>a.</w:t>
      </w:r>
      <w:r>
        <w:rPr>
          <w:rFonts w:ascii="Times New Roman" w:hAnsi="Times New Roman"/>
          <w:sz w:val="22"/>
          <w:szCs w:val="24"/>
        </w:rPr>
        <w:tab/>
        <w:t>only in the lab</w:t>
      </w:r>
    </w:p>
    <w:p w14:paraId="4409FB59" w14:textId="047CC165" w:rsidR="000F5B30" w:rsidRDefault="000F5B30" w:rsidP="004470A4">
      <w:pPr>
        <w:ind w:left="720"/>
        <w:rPr>
          <w:rFonts w:ascii="Times New Roman" w:hAnsi="Times New Roman"/>
          <w:sz w:val="22"/>
          <w:szCs w:val="24"/>
        </w:rPr>
      </w:pPr>
      <w:r>
        <w:rPr>
          <w:rFonts w:ascii="Times New Roman" w:hAnsi="Times New Roman"/>
          <w:sz w:val="22"/>
          <w:szCs w:val="24"/>
        </w:rPr>
        <w:t>b.</w:t>
      </w:r>
      <w:r>
        <w:rPr>
          <w:rFonts w:ascii="Times New Roman" w:hAnsi="Times New Roman"/>
          <w:sz w:val="22"/>
          <w:szCs w:val="24"/>
        </w:rPr>
        <w:tab/>
        <w:t>only in a natural setting</w:t>
      </w:r>
    </w:p>
    <w:p w14:paraId="4DFC57FA" w14:textId="34565673" w:rsidR="000F5B30" w:rsidRDefault="000F5B30" w:rsidP="004470A4">
      <w:pPr>
        <w:ind w:left="720"/>
        <w:rPr>
          <w:rFonts w:ascii="Times New Roman" w:hAnsi="Times New Roman"/>
          <w:sz w:val="22"/>
          <w:szCs w:val="24"/>
        </w:rPr>
      </w:pPr>
      <w:r>
        <w:rPr>
          <w:rFonts w:ascii="Times New Roman" w:hAnsi="Times New Roman"/>
          <w:sz w:val="22"/>
          <w:szCs w:val="24"/>
        </w:rPr>
        <w:t>c.</w:t>
      </w:r>
      <w:r>
        <w:rPr>
          <w:rFonts w:ascii="Times New Roman" w:hAnsi="Times New Roman"/>
          <w:sz w:val="22"/>
          <w:szCs w:val="24"/>
        </w:rPr>
        <w:tab/>
        <w:t>in a lab or in a natural setting</w:t>
      </w:r>
    </w:p>
    <w:p w14:paraId="64C7F912" w14:textId="6BF62061" w:rsidR="000F5B30" w:rsidRDefault="000F5B30" w:rsidP="004470A4">
      <w:pPr>
        <w:ind w:left="720"/>
        <w:rPr>
          <w:rFonts w:ascii="Times New Roman" w:hAnsi="Times New Roman"/>
          <w:sz w:val="22"/>
          <w:szCs w:val="24"/>
        </w:rPr>
      </w:pPr>
      <w:r>
        <w:rPr>
          <w:rFonts w:ascii="Times New Roman" w:hAnsi="Times New Roman"/>
          <w:sz w:val="22"/>
          <w:szCs w:val="24"/>
        </w:rPr>
        <w:t>d.</w:t>
      </w:r>
      <w:r>
        <w:rPr>
          <w:rFonts w:ascii="Times New Roman" w:hAnsi="Times New Roman"/>
          <w:sz w:val="22"/>
          <w:szCs w:val="24"/>
        </w:rPr>
        <w:tab/>
        <w:t>only by video recording participants</w:t>
      </w:r>
    </w:p>
    <w:p w14:paraId="66AB0CEA" w14:textId="77777777" w:rsidR="000F5B30" w:rsidRPr="00E439C6" w:rsidRDefault="000F5B30" w:rsidP="000F5B30">
      <w:pPr>
        <w:rPr>
          <w:rFonts w:ascii="Times New Roman" w:hAnsi="Times New Roman"/>
          <w:sz w:val="22"/>
          <w:szCs w:val="24"/>
        </w:rPr>
      </w:pPr>
      <w:r>
        <w:rPr>
          <w:rFonts w:ascii="Times New Roman" w:hAnsi="Times New Roman"/>
          <w:sz w:val="22"/>
          <w:szCs w:val="24"/>
        </w:rPr>
        <w:t>Answer: C</w:t>
      </w:r>
    </w:p>
    <w:p w14:paraId="4B1B63FE" w14:textId="77777777" w:rsidR="000F5B30" w:rsidRPr="00E439C6" w:rsidRDefault="000F5B30" w:rsidP="000F5B3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74D7F231" w14:textId="77777777" w:rsidR="000F5B30" w:rsidRPr="00E439C6" w:rsidRDefault="000F5B30" w:rsidP="000F5B3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39</w:t>
      </w:r>
    </w:p>
    <w:p w14:paraId="1B7349B9" w14:textId="2E9EC26A" w:rsidR="000F5B30" w:rsidRPr="00E439C6" w:rsidRDefault="00122C43" w:rsidP="000F5B30">
      <w:pPr>
        <w:rPr>
          <w:rFonts w:ascii="Times New Roman" w:hAnsi="Times New Roman"/>
          <w:sz w:val="22"/>
          <w:szCs w:val="24"/>
        </w:rPr>
      </w:pPr>
      <w:r>
        <w:rPr>
          <w:rFonts w:ascii="Times New Roman" w:hAnsi="Times New Roman"/>
          <w:sz w:val="22"/>
          <w:szCs w:val="24"/>
        </w:rPr>
        <w:t xml:space="preserve">Skill: </w:t>
      </w:r>
      <w:r w:rsidR="00EA2E87">
        <w:rPr>
          <w:rFonts w:ascii="Times New Roman" w:hAnsi="Times New Roman"/>
          <w:sz w:val="22"/>
          <w:szCs w:val="24"/>
        </w:rPr>
        <w:t>C</w:t>
      </w:r>
    </w:p>
    <w:p w14:paraId="30E004DE" w14:textId="77777777" w:rsidR="000F5B30" w:rsidRPr="00E439C6" w:rsidRDefault="000F5B30" w:rsidP="000F5B30">
      <w:pPr>
        <w:rPr>
          <w:rFonts w:ascii="Times New Roman" w:hAnsi="Times New Roman"/>
          <w:sz w:val="22"/>
          <w:szCs w:val="24"/>
        </w:rPr>
      </w:pPr>
      <w:r w:rsidRPr="00E439C6">
        <w:rPr>
          <w:rFonts w:ascii="Times New Roman" w:hAnsi="Times New Roman"/>
          <w:sz w:val="22"/>
          <w:szCs w:val="24"/>
        </w:rPr>
        <w:t>Learning Obje</w:t>
      </w:r>
      <w:r w:rsidR="00122C43">
        <w:rPr>
          <w:rFonts w:ascii="Times New Roman" w:hAnsi="Times New Roman"/>
          <w:sz w:val="22"/>
          <w:szCs w:val="24"/>
        </w:rPr>
        <w:t>ctive: 1.14</w:t>
      </w:r>
    </w:p>
    <w:p w14:paraId="1D277724" w14:textId="77777777" w:rsidR="000F5B30" w:rsidRPr="00E439C6" w:rsidRDefault="000F5B30" w:rsidP="000F5B30">
      <w:pPr>
        <w:rPr>
          <w:rFonts w:ascii="Times New Roman" w:hAnsi="Times New Roman"/>
          <w:sz w:val="22"/>
          <w:szCs w:val="24"/>
        </w:rPr>
      </w:pPr>
      <w:r w:rsidRPr="00E439C6">
        <w:rPr>
          <w:rFonts w:ascii="Times New Roman" w:hAnsi="Times New Roman"/>
          <w:sz w:val="22"/>
          <w:szCs w:val="24"/>
        </w:rPr>
        <w:lastRenderedPageBreak/>
        <w:t>Bloom</w:t>
      </w:r>
      <w:r>
        <w:rPr>
          <w:rFonts w:ascii="Times New Roman" w:hAnsi="Times New Roman"/>
          <w:sz w:val="22"/>
          <w:szCs w:val="24"/>
        </w:rPr>
        <w:t>’</w:t>
      </w:r>
      <w:r w:rsidRPr="00E439C6">
        <w:rPr>
          <w:rFonts w:ascii="Times New Roman" w:hAnsi="Times New Roman"/>
          <w:sz w:val="22"/>
          <w:szCs w:val="24"/>
        </w:rPr>
        <w:t>s Taxonomy Level: Understand</w:t>
      </w:r>
    </w:p>
    <w:p w14:paraId="72EADFEC" w14:textId="77777777" w:rsidR="000F5B30" w:rsidRDefault="000F5B30" w:rsidP="00E34586">
      <w:pPr>
        <w:ind w:left="720" w:hanging="720"/>
        <w:rPr>
          <w:rFonts w:ascii="Times New Roman" w:hAnsi="Times New Roman"/>
          <w:sz w:val="22"/>
          <w:szCs w:val="24"/>
        </w:rPr>
      </w:pPr>
    </w:p>
    <w:p w14:paraId="379D6608" w14:textId="5C450D44" w:rsidR="00E34586" w:rsidRPr="00E439C6" w:rsidRDefault="00122C43" w:rsidP="00E34586">
      <w:pPr>
        <w:ind w:left="720" w:hanging="720"/>
        <w:rPr>
          <w:rFonts w:ascii="Times New Roman" w:hAnsi="Times New Roman"/>
          <w:sz w:val="22"/>
          <w:szCs w:val="24"/>
        </w:rPr>
      </w:pPr>
      <w:r>
        <w:rPr>
          <w:rFonts w:ascii="Times New Roman" w:hAnsi="Times New Roman"/>
          <w:sz w:val="22"/>
          <w:szCs w:val="24"/>
        </w:rPr>
        <w:t>62.</w:t>
      </w:r>
      <w:r w:rsidR="00BA690C">
        <w:rPr>
          <w:rFonts w:ascii="Times New Roman" w:hAnsi="Times New Roman"/>
          <w:sz w:val="22"/>
          <w:szCs w:val="24"/>
        </w:rPr>
        <w:tab/>
      </w:r>
      <w:r w:rsidR="00E34586" w:rsidRPr="00E439C6">
        <w:rPr>
          <w:rFonts w:ascii="Times New Roman" w:hAnsi="Times New Roman"/>
          <w:sz w:val="22"/>
          <w:szCs w:val="24"/>
        </w:rPr>
        <w:t>Observational methods have an advantage over questionnaires and interviews in that they involve _____.</w:t>
      </w:r>
    </w:p>
    <w:p w14:paraId="2C602024" w14:textId="77777777" w:rsidR="00E34586" w:rsidRPr="00E439C6" w:rsidRDefault="00E34586" w:rsidP="00E34586">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the reporting of behavior by a close relative of the participant</w:t>
      </w:r>
    </w:p>
    <w:p w14:paraId="7EBDD9BE" w14:textId="77777777" w:rsidR="00E34586" w:rsidRPr="00E439C6" w:rsidRDefault="00E34586" w:rsidP="00E34586">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actual behavior rather than self reports of behavior</w:t>
      </w:r>
    </w:p>
    <w:p w14:paraId="545757F7" w14:textId="77777777" w:rsidR="00E34586" w:rsidRPr="00E439C6" w:rsidRDefault="00E34586" w:rsidP="00E34586">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 xml:space="preserve">the </w:t>
      </w:r>
      <w:r w:rsidRPr="00E439C6">
        <w:rPr>
          <w:rFonts w:ascii="Times New Roman" w:hAnsi="Times New Roman"/>
          <w:sz w:val="22"/>
          <w:szCs w:val="24"/>
        </w:rPr>
        <w:t>self-reporting of behavior</w:t>
      </w:r>
    </w:p>
    <w:p w14:paraId="35D68801" w14:textId="77777777" w:rsidR="00E34586" w:rsidRPr="00E439C6" w:rsidRDefault="00E34586" w:rsidP="00E34586">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less-involved data analysis</w:t>
      </w:r>
    </w:p>
    <w:p w14:paraId="022C7013" w14:textId="77777777" w:rsidR="00E34586" w:rsidRPr="00E439C6" w:rsidRDefault="00E34586" w:rsidP="00E34586">
      <w:pPr>
        <w:rPr>
          <w:rFonts w:ascii="Times New Roman" w:hAnsi="Times New Roman"/>
          <w:sz w:val="22"/>
          <w:szCs w:val="24"/>
        </w:rPr>
      </w:pPr>
      <w:r w:rsidRPr="00E439C6">
        <w:rPr>
          <w:rFonts w:ascii="Times New Roman" w:hAnsi="Times New Roman"/>
          <w:sz w:val="22"/>
          <w:szCs w:val="24"/>
        </w:rPr>
        <w:t>Answer: B</w:t>
      </w:r>
    </w:p>
    <w:p w14:paraId="7DD436FB" w14:textId="77777777" w:rsidR="00E34586" w:rsidRPr="00E439C6" w:rsidRDefault="00E34586" w:rsidP="00E34586">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514E3039" w14:textId="77777777" w:rsidR="00E34586" w:rsidRPr="00E439C6" w:rsidRDefault="00E34586" w:rsidP="00E34586">
      <w:pPr>
        <w:rPr>
          <w:rFonts w:ascii="Times New Roman" w:hAnsi="Times New Roman"/>
          <w:sz w:val="22"/>
          <w:szCs w:val="24"/>
        </w:rPr>
      </w:pPr>
      <w:r w:rsidRPr="00E439C6">
        <w:rPr>
          <w:rFonts w:ascii="Times New Roman" w:hAnsi="Times New Roman"/>
          <w:sz w:val="22"/>
          <w:szCs w:val="24"/>
        </w:rPr>
        <w:t>Page: 3</w:t>
      </w:r>
      <w:r>
        <w:rPr>
          <w:rFonts w:ascii="Times New Roman" w:hAnsi="Times New Roman"/>
          <w:sz w:val="22"/>
          <w:szCs w:val="24"/>
        </w:rPr>
        <w:t>9</w:t>
      </w:r>
    </w:p>
    <w:p w14:paraId="3F9CE0FC" w14:textId="77777777" w:rsidR="00E34586" w:rsidRPr="00E439C6" w:rsidRDefault="00E34586" w:rsidP="00E34586">
      <w:pPr>
        <w:rPr>
          <w:rFonts w:ascii="Times New Roman" w:hAnsi="Times New Roman"/>
          <w:sz w:val="22"/>
          <w:szCs w:val="24"/>
        </w:rPr>
      </w:pPr>
      <w:r w:rsidRPr="00E439C6">
        <w:rPr>
          <w:rFonts w:ascii="Times New Roman" w:hAnsi="Times New Roman"/>
          <w:sz w:val="22"/>
          <w:szCs w:val="24"/>
        </w:rPr>
        <w:t>Skill: F</w:t>
      </w:r>
    </w:p>
    <w:p w14:paraId="006FFB11" w14:textId="77777777" w:rsidR="00E34586" w:rsidRPr="00E439C6" w:rsidRDefault="00122C43" w:rsidP="00E34586">
      <w:pPr>
        <w:rPr>
          <w:rFonts w:ascii="Times New Roman" w:hAnsi="Times New Roman"/>
          <w:sz w:val="22"/>
          <w:szCs w:val="24"/>
        </w:rPr>
      </w:pPr>
      <w:r>
        <w:rPr>
          <w:rFonts w:ascii="Times New Roman" w:hAnsi="Times New Roman"/>
          <w:sz w:val="22"/>
          <w:szCs w:val="24"/>
        </w:rPr>
        <w:t>Learning Objective: 1.14</w:t>
      </w:r>
    </w:p>
    <w:p w14:paraId="62FF74A5" w14:textId="77777777" w:rsidR="00E34586" w:rsidRPr="00E439C6" w:rsidRDefault="00E34586" w:rsidP="00E34586">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D2AC3FE" w14:textId="4FD8D793" w:rsidR="00E34586" w:rsidRDefault="00E34586" w:rsidP="00E34586">
      <w:pPr>
        <w:rPr>
          <w:rFonts w:ascii="Times New Roman" w:hAnsi="Times New Roman"/>
          <w:sz w:val="22"/>
        </w:rPr>
      </w:pPr>
      <w:r w:rsidRPr="00E439C6">
        <w:rPr>
          <w:rFonts w:ascii="Times New Roman" w:hAnsi="Times New Roman"/>
          <w:sz w:val="22"/>
        </w:rPr>
        <w:t>% correct 88</w:t>
      </w:r>
      <w:r>
        <w:rPr>
          <w:rFonts w:ascii="Times New Roman" w:hAnsi="Times New Roman"/>
          <w:sz w:val="22"/>
        </w:rPr>
        <w:t xml:space="preserve">   </w:t>
      </w:r>
      <w:r w:rsidRPr="00E439C6">
        <w:rPr>
          <w:rFonts w:ascii="Times New Roman" w:hAnsi="Times New Roman"/>
          <w:sz w:val="22"/>
        </w:rPr>
        <w:t>a</w:t>
      </w:r>
      <w:r w:rsidR="00E7693C">
        <w:rPr>
          <w:rFonts w:ascii="Times New Roman" w:hAnsi="Times New Roman"/>
          <w:sz w:val="22"/>
        </w:rPr>
        <w:t xml:space="preserve"> </w:t>
      </w:r>
      <w:r w:rsidRPr="00E439C6">
        <w:rPr>
          <w:rFonts w:ascii="Times New Roman" w:hAnsi="Times New Roman"/>
          <w:sz w:val="22"/>
        </w:rPr>
        <w:t>= 0</w:t>
      </w:r>
      <w:r>
        <w:rPr>
          <w:rFonts w:ascii="Times New Roman" w:hAnsi="Times New Roman"/>
          <w:sz w:val="22"/>
        </w:rPr>
        <w:t xml:space="preserve">  b</w:t>
      </w:r>
      <w:r w:rsidR="00E7693C">
        <w:rPr>
          <w:rFonts w:ascii="Times New Roman" w:hAnsi="Times New Roman"/>
          <w:sz w:val="22"/>
        </w:rPr>
        <w:t xml:space="preserve"> </w:t>
      </w:r>
      <w:r>
        <w:rPr>
          <w:rFonts w:ascii="Times New Roman" w:hAnsi="Times New Roman"/>
          <w:sz w:val="22"/>
        </w:rPr>
        <w:t>= 88  c</w:t>
      </w:r>
      <w:r w:rsidR="00E7693C">
        <w:rPr>
          <w:rFonts w:ascii="Times New Roman" w:hAnsi="Times New Roman"/>
          <w:sz w:val="22"/>
        </w:rPr>
        <w:t xml:space="preserve"> </w:t>
      </w:r>
      <w:r>
        <w:rPr>
          <w:rFonts w:ascii="Times New Roman" w:hAnsi="Times New Roman"/>
          <w:sz w:val="22"/>
        </w:rPr>
        <w:t>= 0  d</w:t>
      </w:r>
      <w:r w:rsidR="00E7693C">
        <w:rPr>
          <w:rFonts w:ascii="Times New Roman" w:hAnsi="Times New Roman"/>
          <w:sz w:val="22"/>
        </w:rPr>
        <w:t xml:space="preserve"> </w:t>
      </w:r>
      <w:r>
        <w:rPr>
          <w:rFonts w:ascii="Times New Roman" w:hAnsi="Times New Roman"/>
          <w:sz w:val="22"/>
        </w:rPr>
        <w:t>= 0   r = .53</w:t>
      </w:r>
    </w:p>
    <w:p w14:paraId="6CADDBB6" w14:textId="77777777" w:rsidR="00E34586" w:rsidRDefault="00E34586" w:rsidP="00A53300">
      <w:pPr>
        <w:ind w:left="720" w:hanging="720"/>
        <w:rPr>
          <w:rFonts w:ascii="Times New Roman" w:hAnsi="Times New Roman"/>
          <w:sz w:val="22"/>
          <w:szCs w:val="24"/>
        </w:rPr>
      </w:pPr>
    </w:p>
    <w:p w14:paraId="64D2B972" w14:textId="601AD66C" w:rsidR="00A53300" w:rsidRPr="00E439C6" w:rsidRDefault="00734F47" w:rsidP="00A53300">
      <w:pPr>
        <w:ind w:left="720" w:hanging="720"/>
        <w:rPr>
          <w:rFonts w:ascii="Times New Roman" w:hAnsi="Times New Roman"/>
          <w:sz w:val="22"/>
          <w:szCs w:val="24"/>
        </w:rPr>
      </w:pPr>
      <w:r>
        <w:rPr>
          <w:rFonts w:ascii="Times New Roman" w:hAnsi="Times New Roman"/>
          <w:sz w:val="22"/>
          <w:szCs w:val="24"/>
        </w:rPr>
        <w:t>63.</w:t>
      </w:r>
      <w:r w:rsidR="00BA690C">
        <w:rPr>
          <w:rFonts w:ascii="Times New Roman" w:hAnsi="Times New Roman"/>
          <w:sz w:val="22"/>
          <w:szCs w:val="24"/>
        </w:rPr>
        <w:tab/>
      </w:r>
      <w:r w:rsidR="00A53300" w:rsidRPr="00E439C6">
        <w:rPr>
          <w:rFonts w:ascii="Times New Roman" w:hAnsi="Times New Roman"/>
          <w:sz w:val="22"/>
          <w:szCs w:val="24"/>
        </w:rPr>
        <w:t xml:space="preserve">Which of the following best describes </w:t>
      </w:r>
      <w:r w:rsidR="00A53300" w:rsidRPr="00E439C6">
        <w:rPr>
          <w:rFonts w:ascii="Times New Roman" w:hAnsi="Times New Roman"/>
          <w:i/>
          <w:sz w:val="22"/>
          <w:szCs w:val="24"/>
        </w:rPr>
        <w:t>ethnographic research</w:t>
      </w:r>
      <w:r w:rsidR="00A53300" w:rsidRPr="00E439C6">
        <w:rPr>
          <w:rFonts w:ascii="Times New Roman" w:hAnsi="Times New Roman"/>
          <w:sz w:val="22"/>
          <w:szCs w:val="24"/>
        </w:rPr>
        <w:t>?</w:t>
      </w:r>
    </w:p>
    <w:p w14:paraId="03212CA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observing people and recording their behavior either through filming or through written records</w:t>
      </w:r>
    </w:p>
    <w:p w14:paraId="2ABA94C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participants are allowed to state their own responses following the question</w:t>
      </w:r>
    </w:p>
    <w:p w14:paraId="52EB54A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researchers spend a considerable amount of time among the people they wish to study, often by actually living among them</w:t>
      </w:r>
    </w:p>
    <w:p w14:paraId="291BE69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participants are provided with specific responses to choose from</w:t>
      </w:r>
    </w:p>
    <w:p w14:paraId="2E69C064"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C</w:t>
      </w:r>
    </w:p>
    <w:p w14:paraId="2A068323" w14:textId="4C247A7E"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E34586">
        <w:rPr>
          <w:rFonts w:ascii="Times New Roman" w:hAnsi="Times New Roman"/>
          <w:sz w:val="22"/>
          <w:szCs w:val="24"/>
        </w:rPr>
        <w:t>9</w:t>
      </w:r>
    </w:p>
    <w:p w14:paraId="56E1A22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2916236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51592EF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656A851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53C43177" w14:textId="77777777" w:rsidR="00E34586" w:rsidRPr="00E439C6" w:rsidRDefault="00E34586" w:rsidP="004470A4">
      <w:pPr>
        <w:rPr>
          <w:rFonts w:ascii="Times New Roman" w:hAnsi="Times New Roman"/>
          <w:sz w:val="22"/>
          <w:szCs w:val="24"/>
        </w:rPr>
      </w:pPr>
    </w:p>
    <w:p w14:paraId="28AA7CD2" w14:textId="77777777" w:rsidR="00A53300" w:rsidRPr="00E439C6" w:rsidRDefault="00A53300" w:rsidP="00A53300">
      <w:pPr>
        <w:ind w:left="720" w:hanging="720"/>
        <w:rPr>
          <w:rFonts w:ascii="Times New Roman" w:hAnsi="Times New Roman"/>
          <w:sz w:val="22"/>
          <w:szCs w:val="24"/>
        </w:rPr>
      </w:pPr>
      <w:r>
        <w:rPr>
          <w:rFonts w:ascii="Times New Roman" w:hAnsi="Times New Roman"/>
          <w:sz w:val="22"/>
          <w:szCs w:val="24"/>
        </w:rPr>
        <w:t>64</w:t>
      </w:r>
      <w:r w:rsidRPr="00E439C6">
        <w:rPr>
          <w:rFonts w:ascii="Times New Roman" w:hAnsi="Times New Roman"/>
          <w:sz w:val="22"/>
          <w:szCs w:val="24"/>
        </w:rPr>
        <w:t>.</w:t>
      </w:r>
      <w:r w:rsidRPr="00E439C6">
        <w:rPr>
          <w:rFonts w:ascii="Times New Roman" w:hAnsi="Times New Roman"/>
          <w:sz w:val="22"/>
          <w:szCs w:val="24"/>
        </w:rPr>
        <w:tab/>
        <w:t>Clarence Maloney is a cultural anthropologist. Having lived with individuals from the Republic of Maldives in the Indian Ocean, he has chronicled their daily lives and provided detailed descriptions of this cultural group to the scientific community. Currently, climatologists and anthropologists are working together to illustrate how rising sea levels have changed the daily behaviors of these people and are comparing it to what Maloney had described in the past. Which of the following best describes the type of research that Clarence Maloney conducted?</w:t>
      </w:r>
    </w:p>
    <w:p w14:paraId="2F834EE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an ethnography</w:t>
      </w:r>
    </w:p>
    <w:p w14:paraId="5B7763E9"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Ethnographies are commonly used by anthropologists. They may live with a cultural group, describing many detailed aspects.</w:t>
      </w:r>
    </w:p>
    <w:p w14:paraId="1BBF13DC"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 quasi-experiment</w:t>
      </w:r>
    </w:p>
    <w:p w14:paraId="68F74115" w14:textId="11CA5F84"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This is an example of an ethnography, commonly used by anthropologists.</w:t>
      </w:r>
    </w:p>
    <w:p w14:paraId="7088A6B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 correlation</w:t>
      </w:r>
    </w:p>
    <w:p w14:paraId="4571478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a survey</w:t>
      </w:r>
    </w:p>
    <w:p w14:paraId="4D5DD3F8" w14:textId="77777777" w:rsidR="006918B9" w:rsidRDefault="00A53300" w:rsidP="00A53300">
      <w:pPr>
        <w:rPr>
          <w:rFonts w:ascii="Times New Roman" w:hAnsi="Times New Roman"/>
          <w:sz w:val="22"/>
          <w:szCs w:val="24"/>
        </w:rPr>
      </w:pPr>
      <w:r>
        <w:rPr>
          <w:rFonts w:ascii="Times New Roman" w:hAnsi="Times New Roman"/>
          <w:sz w:val="22"/>
          <w:szCs w:val="24"/>
        </w:rPr>
        <w:t>Answer: A</w:t>
      </w:r>
    </w:p>
    <w:p w14:paraId="1DD7D599" w14:textId="0C69AEA6"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E34586">
        <w:rPr>
          <w:rFonts w:ascii="Times New Roman" w:hAnsi="Times New Roman"/>
          <w:sz w:val="22"/>
          <w:szCs w:val="24"/>
        </w:rPr>
        <w:t>9</w:t>
      </w:r>
    </w:p>
    <w:p w14:paraId="7C2A001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A</w:t>
      </w:r>
    </w:p>
    <w:p w14:paraId="72530E7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775F7C7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2537D8B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Apply</w:t>
      </w:r>
    </w:p>
    <w:p w14:paraId="6A81064B" w14:textId="77777777" w:rsidR="00A53300" w:rsidRPr="00E439C6" w:rsidRDefault="00A53300" w:rsidP="00A53300">
      <w:pPr>
        <w:rPr>
          <w:rFonts w:ascii="Times New Roman" w:hAnsi="Times New Roman"/>
          <w:sz w:val="22"/>
        </w:rPr>
      </w:pPr>
    </w:p>
    <w:p w14:paraId="72DB5F15" w14:textId="00A0DC95" w:rsidR="00A53300" w:rsidRPr="00E439C6" w:rsidRDefault="00A53300" w:rsidP="00A53300">
      <w:pPr>
        <w:ind w:left="720" w:hanging="720"/>
        <w:rPr>
          <w:rFonts w:ascii="Times New Roman" w:hAnsi="Times New Roman"/>
          <w:sz w:val="22"/>
          <w:szCs w:val="24"/>
        </w:rPr>
      </w:pPr>
      <w:r>
        <w:rPr>
          <w:rFonts w:ascii="Times New Roman" w:hAnsi="Times New Roman"/>
          <w:sz w:val="22"/>
          <w:szCs w:val="24"/>
        </w:rPr>
        <w:lastRenderedPageBreak/>
        <w:t>65</w:t>
      </w:r>
      <w:r w:rsidRPr="00E439C6">
        <w:rPr>
          <w:rFonts w:ascii="Times New Roman" w:hAnsi="Times New Roman"/>
          <w:sz w:val="22"/>
          <w:szCs w:val="24"/>
        </w:rPr>
        <w:t>.</w:t>
      </w:r>
      <w:r w:rsidRPr="00E439C6">
        <w:rPr>
          <w:rFonts w:ascii="Times New Roman" w:hAnsi="Times New Roman"/>
          <w:sz w:val="22"/>
          <w:szCs w:val="24"/>
        </w:rPr>
        <w:tab/>
        <w:t>What type of research method involves researchers spending a considerable amount of time among the people they wish to study, often by actually living among them?</w:t>
      </w:r>
    </w:p>
    <w:p w14:paraId="64DBA1C9"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ethnographic research</w:t>
      </w:r>
    </w:p>
    <w:p w14:paraId="58DA9148"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on-site research</w:t>
      </w:r>
    </w:p>
    <w:p w14:paraId="54045B42"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group-processing research</w:t>
      </w:r>
    </w:p>
    <w:p w14:paraId="462DE697"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survey research</w:t>
      </w:r>
    </w:p>
    <w:p w14:paraId="69F4131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538DF45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07E44970" w14:textId="10B0E4A4"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3</w:t>
      </w:r>
      <w:r w:rsidR="00E34586">
        <w:rPr>
          <w:rFonts w:ascii="Times New Roman" w:hAnsi="Times New Roman"/>
          <w:sz w:val="22"/>
          <w:szCs w:val="24"/>
        </w:rPr>
        <w:t>9</w:t>
      </w:r>
    </w:p>
    <w:p w14:paraId="5BE2034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5C10E409"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152D0DCB" w14:textId="2399BDBE"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C76D718" w14:textId="77777777" w:rsidR="00A53300" w:rsidRPr="00E439C6" w:rsidRDefault="00A53300" w:rsidP="00A53300">
      <w:pPr>
        <w:rPr>
          <w:rFonts w:ascii="Times New Roman" w:hAnsi="Times New Roman"/>
          <w:sz w:val="22"/>
          <w:szCs w:val="24"/>
        </w:rPr>
      </w:pPr>
    </w:p>
    <w:p w14:paraId="7626B651" w14:textId="363AF075" w:rsidR="00A53300" w:rsidRPr="00E439C6" w:rsidRDefault="00A53300" w:rsidP="00A53300">
      <w:pPr>
        <w:ind w:left="720" w:hanging="720"/>
        <w:rPr>
          <w:rFonts w:ascii="Times New Roman" w:hAnsi="Times New Roman"/>
          <w:sz w:val="22"/>
          <w:szCs w:val="24"/>
        </w:rPr>
      </w:pPr>
      <w:r>
        <w:rPr>
          <w:rFonts w:ascii="Times New Roman" w:hAnsi="Times New Roman"/>
          <w:sz w:val="22"/>
          <w:szCs w:val="24"/>
        </w:rPr>
        <w:t>66</w:t>
      </w:r>
      <w:r w:rsidRPr="00E439C6">
        <w:rPr>
          <w:rFonts w:ascii="Times New Roman" w:hAnsi="Times New Roman"/>
          <w:sz w:val="22"/>
          <w:szCs w:val="24"/>
        </w:rPr>
        <w:t>.</w:t>
      </w:r>
      <w:r w:rsidRPr="00E439C6">
        <w:rPr>
          <w:rFonts w:ascii="Times New Roman" w:hAnsi="Times New Roman"/>
          <w:sz w:val="22"/>
          <w:szCs w:val="24"/>
        </w:rPr>
        <w:tab/>
        <w:t>A book that presents an anthropologist</w:t>
      </w:r>
      <w:r>
        <w:rPr>
          <w:rFonts w:ascii="Times New Roman" w:hAnsi="Times New Roman"/>
          <w:sz w:val="22"/>
          <w:szCs w:val="24"/>
        </w:rPr>
        <w:t>’</w:t>
      </w:r>
      <w:r w:rsidRPr="00E439C6">
        <w:rPr>
          <w:rFonts w:ascii="Times New Roman" w:hAnsi="Times New Roman"/>
          <w:sz w:val="22"/>
          <w:szCs w:val="24"/>
        </w:rPr>
        <w:t>s observations of what life is like in a particular culture is known as a(n) _____.</w:t>
      </w:r>
    </w:p>
    <w:p w14:paraId="462D3258"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biography</w:t>
      </w:r>
    </w:p>
    <w:p w14:paraId="4EF1299E"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ethnography</w:t>
      </w:r>
    </w:p>
    <w:p w14:paraId="14D66F76"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groupography</w:t>
      </w:r>
    </w:p>
    <w:p w14:paraId="017ECC46"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anthrography</w:t>
      </w:r>
    </w:p>
    <w:p w14:paraId="786F5B1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6305798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64136FFA" w14:textId="6D40217F" w:rsidR="00A53300" w:rsidRPr="00E439C6" w:rsidRDefault="00A53300" w:rsidP="00A53300">
      <w:pPr>
        <w:rPr>
          <w:rFonts w:ascii="Times New Roman" w:hAnsi="Times New Roman"/>
          <w:sz w:val="22"/>
          <w:szCs w:val="24"/>
        </w:rPr>
      </w:pPr>
      <w:r w:rsidRPr="00E439C6">
        <w:rPr>
          <w:rFonts w:ascii="Times New Roman" w:hAnsi="Times New Roman"/>
          <w:sz w:val="22"/>
          <w:szCs w:val="24"/>
        </w:rPr>
        <w:t>Page:</w:t>
      </w:r>
      <w:r>
        <w:rPr>
          <w:rFonts w:ascii="Times New Roman" w:hAnsi="Times New Roman"/>
          <w:sz w:val="22"/>
          <w:szCs w:val="24"/>
        </w:rPr>
        <w:t xml:space="preserve"> 3</w:t>
      </w:r>
      <w:r w:rsidR="00E34586">
        <w:rPr>
          <w:rFonts w:ascii="Times New Roman" w:hAnsi="Times New Roman"/>
          <w:sz w:val="22"/>
          <w:szCs w:val="24"/>
        </w:rPr>
        <w:t>9</w:t>
      </w:r>
    </w:p>
    <w:p w14:paraId="58BBBE6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6887ED29"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39447C88" w14:textId="0F090816"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136A4E4B" w14:textId="77777777" w:rsidR="00A53300" w:rsidRPr="00E439C6" w:rsidRDefault="00A53300" w:rsidP="00A53300">
      <w:pPr>
        <w:rPr>
          <w:rFonts w:ascii="Times New Roman" w:hAnsi="Times New Roman"/>
          <w:sz w:val="22"/>
          <w:szCs w:val="24"/>
        </w:rPr>
      </w:pPr>
    </w:p>
    <w:p w14:paraId="05DC51C9" w14:textId="0E27986B" w:rsidR="006918B9" w:rsidRDefault="00A53300" w:rsidP="00A53300">
      <w:pPr>
        <w:ind w:left="720" w:hanging="720"/>
        <w:rPr>
          <w:rFonts w:ascii="Times New Roman" w:hAnsi="Times New Roman"/>
          <w:sz w:val="22"/>
          <w:szCs w:val="24"/>
        </w:rPr>
      </w:pPr>
      <w:r>
        <w:rPr>
          <w:rFonts w:ascii="Times New Roman" w:hAnsi="Times New Roman"/>
          <w:sz w:val="22"/>
          <w:szCs w:val="24"/>
        </w:rPr>
        <w:t>67</w:t>
      </w:r>
      <w:r w:rsidRPr="00E439C6">
        <w:rPr>
          <w:rFonts w:ascii="Times New Roman" w:hAnsi="Times New Roman"/>
          <w:sz w:val="22"/>
          <w:szCs w:val="24"/>
        </w:rPr>
        <w:t>.</w:t>
      </w:r>
      <w:r w:rsidRPr="00E439C6">
        <w:rPr>
          <w:rFonts w:ascii="Times New Roman" w:hAnsi="Times New Roman"/>
          <w:sz w:val="22"/>
          <w:szCs w:val="24"/>
        </w:rPr>
        <w:tab/>
        <w:t>What is the main disadvantage of the ethnographic method?</w:t>
      </w:r>
    </w:p>
    <w:p w14:paraId="08297FB7"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It is a flawed method.</w:t>
      </w:r>
    </w:p>
    <w:p w14:paraId="21DC4AF8" w14:textId="703A505A"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Most groups usually will not allow researchers to study them.</w:t>
      </w:r>
    </w:p>
    <w:p w14:paraId="38AE0E93"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Researchers do not place any validity on the design.</w:t>
      </w:r>
    </w:p>
    <w:p w14:paraId="52BA094B" w14:textId="3B153C10"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It requires a great deal of time and sacrifice on the part of the researcher.</w:t>
      </w:r>
    </w:p>
    <w:p w14:paraId="4603760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D</w:t>
      </w:r>
    </w:p>
    <w:p w14:paraId="0DD31CE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77093650" w14:textId="5051EEA3"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E34586">
        <w:rPr>
          <w:rFonts w:ascii="Times New Roman" w:hAnsi="Times New Roman"/>
          <w:sz w:val="22"/>
          <w:szCs w:val="24"/>
        </w:rPr>
        <w:t>40</w:t>
      </w:r>
    </w:p>
    <w:p w14:paraId="37759E3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36426C7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2D488AB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2C69DD03" w14:textId="77777777" w:rsidR="00E34586" w:rsidRPr="00E439C6" w:rsidRDefault="00E34586" w:rsidP="00E34586">
      <w:pPr>
        <w:rPr>
          <w:rFonts w:ascii="Times New Roman" w:hAnsi="Times New Roman"/>
          <w:sz w:val="22"/>
          <w:szCs w:val="24"/>
        </w:rPr>
      </w:pPr>
    </w:p>
    <w:p w14:paraId="7450830B" w14:textId="77777777" w:rsidR="00E34586" w:rsidRDefault="00734F47" w:rsidP="00E34586">
      <w:pPr>
        <w:ind w:left="720" w:hanging="720"/>
        <w:rPr>
          <w:rFonts w:ascii="Times New Roman" w:hAnsi="Times New Roman"/>
          <w:sz w:val="22"/>
          <w:szCs w:val="24"/>
        </w:rPr>
      </w:pPr>
      <w:r>
        <w:rPr>
          <w:rFonts w:ascii="Times New Roman" w:hAnsi="Times New Roman"/>
          <w:sz w:val="22"/>
          <w:szCs w:val="24"/>
        </w:rPr>
        <w:t>68.</w:t>
      </w:r>
      <w:r w:rsidR="00E34586">
        <w:rPr>
          <w:rFonts w:ascii="Times New Roman" w:hAnsi="Times New Roman"/>
          <w:sz w:val="22"/>
          <w:szCs w:val="24"/>
        </w:rPr>
        <w:tab/>
        <w:t>What is the main advantage of the ethnographic method?</w:t>
      </w:r>
    </w:p>
    <w:p w14:paraId="4FC03DB9" w14:textId="390A8104" w:rsidR="00E34586" w:rsidRDefault="00E34586" w:rsidP="004470A4">
      <w:pPr>
        <w:ind w:left="720"/>
        <w:rPr>
          <w:rFonts w:ascii="Times New Roman" w:hAnsi="Times New Roman"/>
          <w:sz w:val="22"/>
          <w:szCs w:val="24"/>
        </w:rPr>
      </w:pPr>
      <w:r>
        <w:rPr>
          <w:rFonts w:ascii="Times New Roman" w:hAnsi="Times New Roman"/>
          <w:sz w:val="22"/>
          <w:szCs w:val="24"/>
        </w:rPr>
        <w:t>a.</w:t>
      </w:r>
      <w:r>
        <w:rPr>
          <w:rFonts w:ascii="Times New Roman" w:hAnsi="Times New Roman"/>
          <w:sz w:val="22"/>
          <w:szCs w:val="24"/>
        </w:rPr>
        <w:tab/>
      </w:r>
      <w:r w:rsidR="00BA690C">
        <w:rPr>
          <w:rFonts w:ascii="Times New Roman" w:hAnsi="Times New Roman"/>
          <w:sz w:val="22"/>
          <w:szCs w:val="24"/>
        </w:rPr>
        <w:t xml:space="preserve">to </w:t>
      </w:r>
      <w:r>
        <w:rPr>
          <w:rFonts w:ascii="Times New Roman" w:hAnsi="Times New Roman"/>
          <w:sz w:val="22"/>
          <w:szCs w:val="24"/>
        </w:rPr>
        <w:t>generalize results to all humans</w:t>
      </w:r>
    </w:p>
    <w:p w14:paraId="1D0CBE72" w14:textId="6F8B6FD1" w:rsidR="00E34586" w:rsidRDefault="00E34586" w:rsidP="004470A4">
      <w:pPr>
        <w:ind w:left="720"/>
        <w:rPr>
          <w:rFonts w:ascii="Times New Roman" w:hAnsi="Times New Roman"/>
          <w:sz w:val="22"/>
          <w:szCs w:val="24"/>
        </w:rPr>
      </w:pPr>
      <w:r>
        <w:rPr>
          <w:rFonts w:ascii="Times New Roman" w:hAnsi="Times New Roman"/>
          <w:sz w:val="22"/>
          <w:szCs w:val="24"/>
        </w:rPr>
        <w:t>b.</w:t>
      </w:r>
      <w:r>
        <w:rPr>
          <w:rFonts w:ascii="Times New Roman" w:hAnsi="Times New Roman"/>
          <w:sz w:val="22"/>
          <w:szCs w:val="24"/>
        </w:rPr>
        <w:tab/>
      </w:r>
      <w:r w:rsidR="00BA690C">
        <w:rPr>
          <w:rFonts w:ascii="Times New Roman" w:hAnsi="Times New Roman"/>
          <w:sz w:val="22"/>
          <w:szCs w:val="24"/>
        </w:rPr>
        <w:t xml:space="preserve">to </w:t>
      </w:r>
      <w:r>
        <w:rPr>
          <w:rFonts w:ascii="Times New Roman" w:hAnsi="Times New Roman"/>
          <w:sz w:val="22"/>
          <w:szCs w:val="24"/>
        </w:rPr>
        <w:t>collect a lot of data in a short period of time</w:t>
      </w:r>
    </w:p>
    <w:p w14:paraId="0CF2E5E5" w14:textId="52CDB779" w:rsidR="00E34586" w:rsidRDefault="00E34586" w:rsidP="004470A4">
      <w:pPr>
        <w:ind w:left="720"/>
        <w:rPr>
          <w:rFonts w:ascii="Times New Roman" w:hAnsi="Times New Roman"/>
          <w:sz w:val="22"/>
          <w:szCs w:val="24"/>
        </w:rPr>
      </w:pPr>
      <w:r>
        <w:rPr>
          <w:rFonts w:ascii="Times New Roman" w:hAnsi="Times New Roman"/>
          <w:sz w:val="22"/>
          <w:szCs w:val="24"/>
        </w:rPr>
        <w:t>c.</w:t>
      </w:r>
      <w:r>
        <w:rPr>
          <w:rFonts w:ascii="Times New Roman" w:hAnsi="Times New Roman"/>
          <w:sz w:val="22"/>
          <w:szCs w:val="24"/>
        </w:rPr>
        <w:tab/>
      </w:r>
      <w:r w:rsidR="00BA690C">
        <w:rPr>
          <w:rFonts w:ascii="Times New Roman" w:hAnsi="Times New Roman"/>
          <w:sz w:val="22"/>
          <w:szCs w:val="24"/>
        </w:rPr>
        <w:t xml:space="preserve">to </w:t>
      </w:r>
      <w:r>
        <w:rPr>
          <w:rFonts w:ascii="Times New Roman" w:hAnsi="Times New Roman"/>
          <w:sz w:val="22"/>
          <w:szCs w:val="24"/>
        </w:rPr>
        <w:t>learn how people behave in their daily lives</w:t>
      </w:r>
    </w:p>
    <w:p w14:paraId="5D6A4ACC" w14:textId="7DF78321" w:rsidR="00E34586" w:rsidRDefault="00E34586" w:rsidP="004470A4">
      <w:pPr>
        <w:ind w:left="720"/>
        <w:rPr>
          <w:rFonts w:ascii="Times New Roman" w:hAnsi="Times New Roman"/>
          <w:sz w:val="22"/>
          <w:szCs w:val="24"/>
        </w:rPr>
      </w:pPr>
      <w:r>
        <w:rPr>
          <w:rFonts w:ascii="Times New Roman" w:hAnsi="Times New Roman"/>
          <w:sz w:val="22"/>
          <w:szCs w:val="24"/>
        </w:rPr>
        <w:t>d.</w:t>
      </w:r>
      <w:r>
        <w:rPr>
          <w:rFonts w:ascii="Times New Roman" w:hAnsi="Times New Roman"/>
          <w:sz w:val="22"/>
          <w:szCs w:val="24"/>
        </w:rPr>
        <w:tab/>
      </w:r>
      <w:r w:rsidR="00BA690C">
        <w:rPr>
          <w:rFonts w:ascii="Times New Roman" w:hAnsi="Times New Roman"/>
          <w:sz w:val="22"/>
          <w:szCs w:val="24"/>
        </w:rPr>
        <w:t xml:space="preserve">researchers </w:t>
      </w:r>
      <w:r>
        <w:rPr>
          <w:rFonts w:ascii="Times New Roman" w:hAnsi="Times New Roman"/>
          <w:sz w:val="22"/>
          <w:szCs w:val="24"/>
        </w:rPr>
        <w:t>get to travel to conduct their study</w:t>
      </w:r>
    </w:p>
    <w:p w14:paraId="16691FBC" w14:textId="7B32816F" w:rsidR="006918B9" w:rsidRDefault="00E34586">
      <w:pPr>
        <w:ind w:left="720"/>
        <w:rPr>
          <w:rFonts w:ascii="Times New Roman" w:hAnsi="Times New Roman"/>
          <w:i/>
          <w:sz w:val="22"/>
          <w:szCs w:val="24"/>
        </w:rPr>
      </w:pPr>
      <w:r>
        <w:rPr>
          <w:rFonts w:ascii="Times New Roman" w:hAnsi="Times New Roman"/>
          <w:i/>
          <w:sz w:val="22"/>
          <w:szCs w:val="24"/>
        </w:rPr>
        <w:t>Incorrect: Many ethnographers do travel to conduct research, but it is not required.</w:t>
      </w:r>
    </w:p>
    <w:p w14:paraId="72FD944D" w14:textId="0871F24D" w:rsidR="00E34586" w:rsidRPr="00E439C6" w:rsidRDefault="00E34586" w:rsidP="00E34586">
      <w:pPr>
        <w:rPr>
          <w:rFonts w:ascii="Times New Roman" w:hAnsi="Times New Roman"/>
          <w:sz w:val="22"/>
          <w:szCs w:val="24"/>
        </w:rPr>
      </w:pPr>
      <w:r>
        <w:rPr>
          <w:rFonts w:ascii="Times New Roman" w:hAnsi="Times New Roman"/>
          <w:sz w:val="22"/>
          <w:szCs w:val="24"/>
        </w:rPr>
        <w:t>Answer: C</w:t>
      </w:r>
    </w:p>
    <w:p w14:paraId="052F3920" w14:textId="77777777" w:rsidR="00E34586" w:rsidRPr="00E439C6" w:rsidRDefault="00E34586" w:rsidP="00E34586">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7FAF2A82" w14:textId="77777777" w:rsidR="00E34586" w:rsidRPr="00E439C6" w:rsidRDefault="00E34586" w:rsidP="00E34586">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40</w:t>
      </w:r>
    </w:p>
    <w:p w14:paraId="7DFEABAB" w14:textId="723CB376" w:rsidR="00E34586" w:rsidRPr="00E439C6" w:rsidRDefault="00E34586" w:rsidP="00E34586">
      <w:pPr>
        <w:rPr>
          <w:rFonts w:ascii="Times New Roman" w:hAnsi="Times New Roman"/>
          <w:sz w:val="22"/>
          <w:szCs w:val="24"/>
        </w:rPr>
      </w:pPr>
      <w:r w:rsidRPr="00E439C6">
        <w:rPr>
          <w:rFonts w:ascii="Times New Roman" w:hAnsi="Times New Roman"/>
          <w:sz w:val="22"/>
          <w:szCs w:val="24"/>
        </w:rPr>
        <w:t xml:space="preserve">Skill: </w:t>
      </w:r>
      <w:r w:rsidR="00372854">
        <w:rPr>
          <w:rFonts w:ascii="Times New Roman" w:hAnsi="Times New Roman"/>
          <w:sz w:val="22"/>
          <w:szCs w:val="24"/>
        </w:rPr>
        <w:t>F</w:t>
      </w:r>
    </w:p>
    <w:p w14:paraId="2E0CB56F" w14:textId="77777777" w:rsidR="00E34586" w:rsidRPr="00E439C6" w:rsidRDefault="00E34586" w:rsidP="00E34586">
      <w:pPr>
        <w:rPr>
          <w:rFonts w:ascii="Times New Roman" w:hAnsi="Times New Roman"/>
          <w:sz w:val="22"/>
          <w:szCs w:val="24"/>
        </w:rPr>
      </w:pPr>
      <w:r w:rsidRPr="00E439C6">
        <w:rPr>
          <w:rFonts w:ascii="Times New Roman" w:hAnsi="Times New Roman"/>
          <w:sz w:val="22"/>
          <w:szCs w:val="24"/>
        </w:rPr>
        <w:t>Learning Objective: 1.14</w:t>
      </w:r>
    </w:p>
    <w:p w14:paraId="389935F9" w14:textId="77777777" w:rsidR="00E34586" w:rsidRPr="00E439C6" w:rsidRDefault="00E34586" w:rsidP="00E34586">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68B85258" w14:textId="77777777" w:rsidR="00E34586" w:rsidRDefault="00E34586" w:rsidP="00A53300">
      <w:pPr>
        <w:ind w:left="720" w:hanging="720"/>
        <w:rPr>
          <w:rFonts w:ascii="Times New Roman" w:hAnsi="Times New Roman"/>
          <w:sz w:val="22"/>
          <w:szCs w:val="24"/>
        </w:rPr>
      </w:pPr>
    </w:p>
    <w:p w14:paraId="5FFCD26D" w14:textId="5B9C849F" w:rsidR="006918B9" w:rsidRDefault="00734F47" w:rsidP="00A53300">
      <w:pPr>
        <w:ind w:left="720" w:hanging="720"/>
        <w:rPr>
          <w:rFonts w:ascii="Times New Roman" w:hAnsi="Times New Roman"/>
          <w:sz w:val="22"/>
          <w:szCs w:val="24"/>
        </w:rPr>
      </w:pPr>
      <w:r>
        <w:rPr>
          <w:rFonts w:ascii="Times New Roman" w:hAnsi="Times New Roman"/>
          <w:sz w:val="22"/>
          <w:szCs w:val="24"/>
        </w:rPr>
        <w:lastRenderedPageBreak/>
        <w:t>69.</w:t>
      </w:r>
      <w:r w:rsidR="00BA690C">
        <w:rPr>
          <w:rFonts w:ascii="Times New Roman" w:hAnsi="Times New Roman"/>
          <w:sz w:val="22"/>
          <w:szCs w:val="24"/>
        </w:rPr>
        <w:tab/>
      </w:r>
      <w:r w:rsidR="00A53300" w:rsidRPr="00E439C6">
        <w:rPr>
          <w:rFonts w:ascii="Times New Roman" w:hAnsi="Times New Roman"/>
          <w:sz w:val="22"/>
          <w:szCs w:val="24"/>
        </w:rPr>
        <w:t>What research method entails the detailed examination of the life of one person or a small number of people?</w:t>
      </w:r>
    </w:p>
    <w:p w14:paraId="2AFA6091" w14:textId="59F325C5"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survey</w:t>
      </w:r>
    </w:p>
    <w:p w14:paraId="62576CDF"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interview</w:t>
      </w:r>
    </w:p>
    <w:p w14:paraId="00362195"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case study</w:t>
      </w:r>
    </w:p>
    <w:p w14:paraId="2FF24BAB" w14:textId="012193F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experiment</w:t>
      </w:r>
    </w:p>
    <w:p w14:paraId="7D4DAD7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2805BAD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7EDD1AD2" w14:textId="3956146B"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1D018E">
        <w:rPr>
          <w:rFonts w:ascii="Times New Roman" w:hAnsi="Times New Roman"/>
          <w:sz w:val="22"/>
          <w:szCs w:val="24"/>
        </w:rPr>
        <w:t>40</w:t>
      </w:r>
    </w:p>
    <w:p w14:paraId="035AF94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698B0E10"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5D872C43" w14:textId="37B3031C"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25B9F802" w14:textId="77777777" w:rsidR="00E34586" w:rsidRDefault="00E34586" w:rsidP="00A53300">
      <w:pPr>
        <w:ind w:left="720" w:hanging="720"/>
        <w:rPr>
          <w:rFonts w:ascii="Times New Roman" w:hAnsi="Times New Roman"/>
          <w:sz w:val="22"/>
          <w:szCs w:val="24"/>
        </w:rPr>
      </w:pPr>
    </w:p>
    <w:p w14:paraId="6A6C2D41" w14:textId="1E98A6FF" w:rsidR="00A53300" w:rsidRPr="00E439C6" w:rsidRDefault="00734F47" w:rsidP="00A53300">
      <w:pPr>
        <w:ind w:left="720" w:hanging="720"/>
        <w:rPr>
          <w:rFonts w:ascii="Times New Roman" w:hAnsi="Times New Roman"/>
          <w:sz w:val="22"/>
          <w:szCs w:val="24"/>
        </w:rPr>
      </w:pPr>
      <w:r>
        <w:rPr>
          <w:rFonts w:ascii="Times New Roman" w:hAnsi="Times New Roman"/>
          <w:sz w:val="22"/>
          <w:szCs w:val="24"/>
        </w:rPr>
        <w:t>70.</w:t>
      </w:r>
      <w:r w:rsidR="00BA690C">
        <w:rPr>
          <w:rFonts w:ascii="Times New Roman" w:hAnsi="Times New Roman"/>
          <w:sz w:val="22"/>
          <w:szCs w:val="24"/>
        </w:rPr>
        <w:tab/>
      </w:r>
      <w:r w:rsidR="00A53300" w:rsidRPr="00E439C6">
        <w:rPr>
          <w:rFonts w:ascii="Times New Roman" w:hAnsi="Times New Roman"/>
          <w:sz w:val="22"/>
          <w:szCs w:val="24"/>
        </w:rPr>
        <w:t>What is a disadvantage of the case study method? The results are ____.</w:t>
      </w:r>
    </w:p>
    <w:p w14:paraId="53111039"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not valid</w:t>
      </w:r>
    </w:p>
    <w:p w14:paraId="50A82CFA"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difficult to generalize</w:t>
      </w:r>
    </w:p>
    <w:p w14:paraId="5ED25D97"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usually exaggerated by the participant</w:t>
      </w:r>
    </w:p>
    <w:p w14:paraId="475D63D7"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too difficult to analyze</w:t>
      </w:r>
    </w:p>
    <w:p w14:paraId="64CBFDD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00D690B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427B0510" w14:textId="27F35B19"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E4693B">
        <w:rPr>
          <w:rFonts w:ascii="Times New Roman" w:hAnsi="Times New Roman"/>
          <w:sz w:val="22"/>
          <w:szCs w:val="24"/>
        </w:rPr>
        <w:t>40</w:t>
      </w:r>
    </w:p>
    <w:p w14:paraId="047E1A5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3244D784"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31E7131B" w14:textId="16A77BCB"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 xml:space="preserve">s Taxonomy Level: </w:t>
      </w:r>
      <w:r w:rsidR="00E4693B">
        <w:rPr>
          <w:rFonts w:ascii="Times New Roman" w:hAnsi="Times New Roman"/>
          <w:sz w:val="22"/>
          <w:szCs w:val="24"/>
        </w:rPr>
        <w:t>Understand</w:t>
      </w:r>
    </w:p>
    <w:p w14:paraId="08D4BA5E" w14:textId="1C9237EB" w:rsidR="00A53300" w:rsidRPr="00E439C6" w:rsidRDefault="00A53300" w:rsidP="00A53300">
      <w:pPr>
        <w:rPr>
          <w:rFonts w:ascii="Times New Roman" w:hAnsi="Times New Roman"/>
          <w:sz w:val="22"/>
        </w:rPr>
      </w:pPr>
      <w:r w:rsidRPr="00E439C6">
        <w:rPr>
          <w:rFonts w:ascii="Times New Roman" w:hAnsi="Times New Roman"/>
          <w:sz w:val="22"/>
        </w:rPr>
        <w:t>% correct 71</w:t>
      </w:r>
      <w:r>
        <w:rPr>
          <w:rFonts w:ascii="Times New Roman" w:hAnsi="Times New Roman"/>
          <w:sz w:val="22"/>
        </w:rPr>
        <w:t xml:space="preserve">   </w:t>
      </w:r>
      <w:r w:rsidRPr="00E439C6">
        <w:rPr>
          <w:rFonts w:ascii="Times New Roman" w:hAnsi="Times New Roman"/>
          <w:sz w:val="22"/>
        </w:rPr>
        <w:t>a</w:t>
      </w:r>
      <w:r w:rsidR="00BA690C">
        <w:rPr>
          <w:rFonts w:ascii="Times New Roman" w:hAnsi="Times New Roman"/>
          <w:sz w:val="22"/>
        </w:rPr>
        <w:t xml:space="preserve"> </w:t>
      </w:r>
      <w:r w:rsidRPr="00E439C6">
        <w:rPr>
          <w:rFonts w:ascii="Times New Roman" w:hAnsi="Times New Roman"/>
          <w:sz w:val="22"/>
        </w:rPr>
        <w:t>= 0</w:t>
      </w:r>
      <w:r>
        <w:rPr>
          <w:rFonts w:ascii="Times New Roman" w:hAnsi="Times New Roman"/>
          <w:sz w:val="22"/>
        </w:rPr>
        <w:t xml:space="preserve">  </w:t>
      </w:r>
      <w:r w:rsidRPr="00E439C6">
        <w:rPr>
          <w:rFonts w:ascii="Times New Roman" w:hAnsi="Times New Roman"/>
          <w:sz w:val="22"/>
        </w:rPr>
        <w:t>b</w:t>
      </w:r>
      <w:r w:rsidR="00BA690C">
        <w:rPr>
          <w:rFonts w:ascii="Times New Roman" w:hAnsi="Times New Roman"/>
          <w:sz w:val="22"/>
        </w:rPr>
        <w:t xml:space="preserve"> </w:t>
      </w:r>
      <w:r w:rsidRPr="00E439C6">
        <w:rPr>
          <w:rFonts w:ascii="Times New Roman" w:hAnsi="Times New Roman"/>
          <w:sz w:val="22"/>
        </w:rPr>
        <w:t>= 71</w:t>
      </w:r>
      <w:r>
        <w:rPr>
          <w:rFonts w:ascii="Times New Roman" w:hAnsi="Times New Roman"/>
          <w:sz w:val="22"/>
        </w:rPr>
        <w:t xml:space="preserve">  </w:t>
      </w:r>
      <w:r w:rsidRPr="00E439C6">
        <w:rPr>
          <w:rFonts w:ascii="Times New Roman" w:hAnsi="Times New Roman"/>
          <w:sz w:val="22"/>
        </w:rPr>
        <w:t>c</w:t>
      </w:r>
      <w:r w:rsidR="00BA690C">
        <w:rPr>
          <w:rFonts w:ascii="Times New Roman" w:hAnsi="Times New Roman"/>
          <w:sz w:val="22"/>
        </w:rPr>
        <w:t xml:space="preserve"> </w:t>
      </w:r>
      <w:r w:rsidRPr="00E439C6">
        <w:rPr>
          <w:rFonts w:ascii="Times New Roman" w:hAnsi="Times New Roman"/>
          <w:sz w:val="22"/>
        </w:rPr>
        <w:t>= 12</w:t>
      </w:r>
      <w:r>
        <w:rPr>
          <w:rFonts w:ascii="Times New Roman" w:hAnsi="Times New Roman"/>
          <w:sz w:val="22"/>
        </w:rPr>
        <w:t xml:space="preserve">  </w:t>
      </w:r>
      <w:r w:rsidRPr="00E439C6">
        <w:rPr>
          <w:rFonts w:ascii="Times New Roman" w:hAnsi="Times New Roman"/>
          <w:sz w:val="22"/>
        </w:rPr>
        <w:t>d</w:t>
      </w:r>
      <w:r w:rsidR="00BA690C">
        <w:rPr>
          <w:rFonts w:ascii="Times New Roman" w:hAnsi="Times New Roman"/>
          <w:sz w:val="22"/>
        </w:rPr>
        <w:t xml:space="preserve"> </w:t>
      </w:r>
      <w:r w:rsidRPr="00E439C6">
        <w:rPr>
          <w:rFonts w:ascii="Times New Roman" w:hAnsi="Times New Roman"/>
          <w:sz w:val="22"/>
        </w:rPr>
        <w:t>= 6</w:t>
      </w:r>
      <w:r>
        <w:rPr>
          <w:rFonts w:ascii="Times New Roman" w:hAnsi="Times New Roman"/>
          <w:sz w:val="22"/>
        </w:rPr>
        <w:t xml:space="preserve">   </w:t>
      </w:r>
      <w:r w:rsidRPr="00E439C6">
        <w:rPr>
          <w:rFonts w:ascii="Times New Roman" w:hAnsi="Times New Roman"/>
          <w:sz w:val="22"/>
        </w:rPr>
        <w:t>r = .21</w:t>
      </w:r>
    </w:p>
    <w:p w14:paraId="63FE6D88" w14:textId="77777777" w:rsidR="00A53300" w:rsidRPr="00E439C6" w:rsidRDefault="00A53300" w:rsidP="00A53300">
      <w:pPr>
        <w:rPr>
          <w:rFonts w:ascii="Times New Roman" w:hAnsi="Times New Roman"/>
          <w:sz w:val="22"/>
          <w:szCs w:val="24"/>
        </w:rPr>
      </w:pPr>
    </w:p>
    <w:p w14:paraId="32BCDBE4" w14:textId="7083E201" w:rsidR="00A53300" w:rsidRPr="00E439C6" w:rsidRDefault="00734F47" w:rsidP="00A53300">
      <w:pPr>
        <w:ind w:left="720" w:hanging="720"/>
        <w:rPr>
          <w:rFonts w:ascii="Times New Roman" w:hAnsi="Times New Roman"/>
          <w:sz w:val="22"/>
          <w:szCs w:val="24"/>
        </w:rPr>
      </w:pPr>
      <w:r>
        <w:rPr>
          <w:rFonts w:ascii="Times New Roman" w:hAnsi="Times New Roman"/>
          <w:sz w:val="22"/>
          <w:szCs w:val="24"/>
        </w:rPr>
        <w:t>71</w:t>
      </w:r>
      <w:r w:rsidR="000C41A2">
        <w:rPr>
          <w:rFonts w:ascii="Times New Roman" w:hAnsi="Times New Roman"/>
          <w:sz w:val="22"/>
          <w:szCs w:val="24"/>
        </w:rPr>
        <w:t>.</w:t>
      </w:r>
      <w:r w:rsidR="00A53300" w:rsidRPr="00E439C6">
        <w:rPr>
          <w:rFonts w:ascii="Times New Roman" w:hAnsi="Times New Roman"/>
          <w:sz w:val="22"/>
          <w:szCs w:val="24"/>
        </w:rPr>
        <w:tab/>
        <w:t>Jean Piaget based his ideas about infants</w:t>
      </w:r>
      <w:r w:rsidR="00A53300">
        <w:rPr>
          <w:rFonts w:ascii="Times New Roman" w:hAnsi="Times New Roman"/>
          <w:sz w:val="22"/>
          <w:szCs w:val="24"/>
        </w:rPr>
        <w:t>’</w:t>
      </w:r>
      <w:r w:rsidR="00A53300" w:rsidRPr="00E439C6">
        <w:rPr>
          <w:rFonts w:ascii="Times New Roman" w:hAnsi="Times New Roman"/>
          <w:sz w:val="22"/>
          <w:szCs w:val="24"/>
        </w:rPr>
        <w:t xml:space="preserve"> cognitive development on his detailed observations of his own three children. This is an example of what research method?</w:t>
      </w:r>
    </w:p>
    <w:p w14:paraId="7DBCD711"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survey</w:t>
      </w:r>
    </w:p>
    <w:p w14:paraId="1AD8E630" w14:textId="160CA258" w:rsidR="00A53300" w:rsidRPr="00E439C6" w:rsidRDefault="00A53300" w:rsidP="00A53300">
      <w:pPr>
        <w:ind w:left="720"/>
        <w:rPr>
          <w:rFonts w:ascii="Times New Roman" w:hAnsi="Times New Roman"/>
          <w:sz w:val="22"/>
          <w:szCs w:val="24"/>
        </w:rPr>
      </w:pPr>
      <w:r w:rsidRPr="00E439C6">
        <w:rPr>
          <w:rFonts w:ascii="Times New Roman" w:hAnsi="Times New Roman"/>
          <w:i/>
          <w:sz w:val="22"/>
          <w:szCs w:val="24"/>
        </w:rPr>
        <w:t>Incorrect. The method that examines one person or a small group of people is the case study. Surveys are generally used for large groups of people.</w:t>
      </w:r>
    </w:p>
    <w:p w14:paraId="0E038D84"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interview</w:t>
      </w:r>
    </w:p>
    <w:p w14:paraId="4B01EBFD"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case study</w:t>
      </w:r>
    </w:p>
    <w:p w14:paraId="1C9B5FCA" w14:textId="5093A3DB"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Case studies examine one person or a small group of people.</w:t>
      </w:r>
    </w:p>
    <w:p w14:paraId="0FB68228"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experiment</w:t>
      </w:r>
    </w:p>
    <w:p w14:paraId="67ABEDB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49CBF76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30DFD7EE" w14:textId="1A7EA4F8"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E4693B">
        <w:rPr>
          <w:rFonts w:ascii="Times New Roman" w:hAnsi="Times New Roman"/>
          <w:sz w:val="22"/>
          <w:szCs w:val="24"/>
        </w:rPr>
        <w:t>40</w:t>
      </w:r>
    </w:p>
    <w:p w14:paraId="166B9C4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A</w:t>
      </w:r>
    </w:p>
    <w:p w14:paraId="29C38EF7"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0562EDB5" w14:textId="23C7242D"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Apply</w:t>
      </w:r>
    </w:p>
    <w:p w14:paraId="3F45F7FE" w14:textId="77777777" w:rsidR="00A53300" w:rsidRDefault="00A53300" w:rsidP="00A53300">
      <w:pPr>
        <w:rPr>
          <w:rFonts w:ascii="Times New Roman" w:hAnsi="Times New Roman"/>
          <w:sz w:val="22"/>
          <w:szCs w:val="24"/>
        </w:rPr>
      </w:pPr>
    </w:p>
    <w:p w14:paraId="7A47B0CC" w14:textId="1E486368" w:rsidR="00A53300" w:rsidRDefault="00734F47" w:rsidP="00A53300">
      <w:pPr>
        <w:ind w:left="720" w:hanging="720"/>
        <w:rPr>
          <w:rFonts w:ascii="Times New Roman" w:hAnsi="Times New Roman"/>
          <w:sz w:val="22"/>
          <w:szCs w:val="24"/>
        </w:rPr>
      </w:pPr>
      <w:r>
        <w:rPr>
          <w:rFonts w:ascii="Times New Roman" w:hAnsi="Times New Roman"/>
          <w:sz w:val="22"/>
          <w:szCs w:val="24"/>
        </w:rPr>
        <w:t>72.</w:t>
      </w:r>
      <w:r w:rsidR="00A53300">
        <w:rPr>
          <w:rFonts w:ascii="Times New Roman" w:hAnsi="Times New Roman"/>
          <w:sz w:val="22"/>
          <w:szCs w:val="24"/>
        </w:rPr>
        <w:tab/>
        <w:t>A study measuring heart rate, body temperature, and hormone levels is taking what type of measurements?</w:t>
      </w:r>
    </w:p>
    <w:p w14:paraId="2B568709"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r>
      <w:r>
        <w:rPr>
          <w:rFonts w:ascii="Times New Roman" w:hAnsi="Times New Roman"/>
          <w:sz w:val="22"/>
          <w:szCs w:val="24"/>
        </w:rPr>
        <w:t>biological</w:t>
      </w:r>
    </w:p>
    <w:p w14:paraId="7F20DD33" w14:textId="77777777" w:rsidR="006918B9" w:rsidRDefault="00A53300" w:rsidP="00A53300">
      <w:pPr>
        <w:ind w:left="720"/>
        <w:rPr>
          <w:rFonts w:ascii="Times New Roman" w:hAnsi="Times New Roman"/>
          <w:i/>
          <w:sz w:val="22"/>
          <w:szCs w:val="24"/>
        </w:rPr>
      </w:pPr>
      <w:r>
        <w:rPr>
          <w:rFonts w:ascii="Times New Roman" w:hAnsi="Times New Roman"/>
          <w:i/>
          <w:sz w:val="22"/>
          <w:szCs w:val="24"/>
        </w:rPr>
        <w:t>C</w:t>
      </w:r>
      <w:r w:rsidRPr="00E439C6">
        <w:rPr>
          <w:rFonts w:ascii="Times New Roman" w:hAnsi="Times New Roman"/>
          <w:i/>
          <w:sz w:val="22"/>
          <w:szCs w:val="24"/>
        </w:rPr>
        <w:t xml:space="preserve">orrect. </w:t>
      </w:r>
      <w:r>
        <w:rPr>
          <w:rFonts w:ascii="Times New Roman" w:hAnsi="Times New Roman"/>
          <w:i/>
          <w:sz w:val="22"/>
          <w:szCs w:val="24"/>
        </w:rPr>
        <w:t>Biological changes are the basis of biological measurements.</w:t>
      </w:r>
    </w:p>
    <w:p w14:paraId="27FFBC8B" w14:textId="4E50718C"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Pr>
          <w:rFonts w:ascii="Times New Roman" w:hAnsi="Times New Roman"/>
          <w:sz w:val="22"/>
          <w:szCs w:val="24"/>
        </w:rPr>
        <w:t>ethnographic</w:t>
      </w:r>
    </w:p>
    <w:p w14:paraId="78531820"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case study</w:t>
      </w:r>
    </w:p>
    <w:p w14:paraId="6A9082A9" w14:textId="2AD2E976" w:rsidR="00A53300" w:rsidRPr="00E439C6" w:rsidRDefault="00A53300" w:rsidP="00A53300">
      <w:pPr>
        <w:ind w:left="720"/>
        <w:rPr>
          <w:rFonts w:ascii="Times New Roman" w:hAnsi="Times New Roman"/>
          <w:i/>
          <w:sz w:val="22"/>
          <w:szCs w:val="24"/>
        </w:rPr>
      </w:pPr>
      <w:r>
        <w:rPr>
          <w:rFonts w:ascii="Times New Roman" w:hAnsi="Times New Roman"/>
          <w:i/>
          <w:sz w:val="22"/>
          <w:szCs w:val="24"/>
        </w:rPr>
        <w:t>Inc</w:t>
      </w:r>
      <w:r w:rsidRPr="00E439C6">
        <w:rPr>
          <w:rFonts w:ascii="Times New Roman" w:hAnsi="Times New Roman"/>
          <w:i/>
          <w:sz w:val="22"/>
          <w:szCs w:val="24"/>
        </w:rPr>
        <w:t>orrect. Case studies examine one person or a small group of people.</w:t>
      </w:r>
    </w:p>
    <w:p w14:paraId="44F17EE9"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experiment</w:t>
      </w:r>
      <w:r>
        <w:rPr>
          <w:rFonts w:ascii="Times New Roman" w:hAnsi="Times New Roman"/>
          <w:sz w:val="22"/>
          <w:szCs w:val="24"/>
        </w:rPr>
        <w:t>al</w:t>
      </w:r>
    </w:p>
    <w:p w14:paraId="7F9E9199"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01449C7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Difficulty:</w:t>
      </w:r>
      <w:r>
        <w:rPr>
          <w:rFonts w:ascii="Times New Roman" w:hAnsi="Times New Roman"/>
          <w:sz w:val="22"/>
          <w:szCs w:val="24"/>
        </w:rPr>
        <w:t xml:space="preserve"> </w:t>
      </w:r>
      <w:r w:rsidRPr="00E439C6">
        <w:rPr>
          <w:rFonts w:ascii="Times New Roman" w:hAnsi="Times New Roman"/>
          <w:sz w:val="22"/>
          <w:szCs w:val="24"/>
        </w:rPr>
        <w:t>2</w:t>
      </w:r>
    </w:p>
    <w:p w14:paraId="40321FEC" w14:textId="078B6F66"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E4693B">
        <w:rPr>
          <w:rFonts w:ascii="Times New Roman" w:hAnsi="Times New Roman"/>
          <w:sz w:val="22"/>
          <w:szCs w:val="24"/>
        </w:rPr>
        <w:t>41</w:t>
      </w:r>
    </w:p>
    <w:p w14:paraId="5DFF7328" w14:textId="77777777" w:rsidR="00A53300" w:rsidRPr="00E439C6" w:rsidRDefault="00A53300" w:rsidP="00A53300">
      <w:pPr>
        <w:rPr>
          <w:rFonts w:ascii="Times New Roman" w:hAnsi="Times New Roman"/>
          <w:sz w:val="22"/>
          <w:szCs w:val="24"/>
        </w:rPr>
      </w:pPr>
      <w:r>
        <w:rPr>
          <w:rFonts w:ascii="Times New Roman" w:hAnsi="Times New Roman"/>
          <w:sz w:val="22"/>
          <w:szCs w:val="24"/>
        </w:rPr>
        <w:t>Skill: C</w:t>
      </w:r>
    </w:p>
    <w:p w14:paraId="4BB5F0A0"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50A8BDAB" w14:textId="26D16FAC" w:rsidR="00734F47"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 xml:space="preserve">s Taxonomy Level: </w:t>
      </w:r>
      <w:r>
        <w:rPr>
          <w:rFonts w:ascii="Times New Roman" w:hAnsi="Times New Roman"/>
          <w:sz w:val="22"/>
          <w:szCs w:val="24"/>
        </w:rPr>
        <w:t>Understand</w:t>
      </w:r>
    </w:p>
    <w:p w14:paraId="4860F1ED" w14:textId="77777777" w:rsidR="00684117" w:rsidRPr="004470A4" w:rsidRDefault="00684117" w:rsidP="004470A4">
      <w:pPr>
        <w:ind w:left="720" w:hanging="720"/>
        <w:rPr>
          <w:rFonts w:ascii="Times New Roman" w:hAnsi="Times New Roman"/>
          <w:color w:val="0000FF"/>
          <w:sz w:val="22"/>
        </w:rPr>
      </w:pPr>
    </w:p>
    <w:p w14:paraId="4A2DF0DB" w14:textId="22ADE8EB" w:rsidR="00A53300" w:rsidRPr="00E439C6" w:rsidRDefault="00734F47" w:rsidP="00A53300">
      <w:pPr>
        <w:ind w:left="720" w:hanging="720"/>
        <w:rPr>
          <w:rFonts w:ascii="Times New Roman" w:hAnsi="Times New Roman"/>
          <w:sz w:val="22"/>
          <w:szCs w:val="24"/>
        </w:rPr>
      </w:pPr>
      <w:r>
        <w:rPr>
          <w:rFonts w:ascii="Times New Roman" w:hAnsi="Times New Roman"/>
          <w:sz w:val="22"/>
          <w:szCs w:val="24"/>
        </w:rPr>
        <w:t>73.</w:t>
      </w:r>
      <w:r w:rsidR="00BA690C">
        <w:rPr>
          <w:rFonts w:ascii="Times New Roman" w:hAnsi="Times New Roman"/>
          <w:sz w:val="22"/>
          <w:szCs w:val="24"/>
        </w:rPr>
        <w:tab/>
      </w:r>
      <w:r w:rsidR="00A53300" w:rsidRPr="00E439C6">
        <w:rPr>
          <w:rFonts w:ascii="Times New Roman" w:hAnsi="Times New Roman"/>
          <w:sz w:val="22"/>
          <w:szCs w:val="24"/>
        </w:rPr>
        <w:t>____ are programs intended to change the attitudes or behavior</w:t>
      </w:r>
      <w:r w:rsidR="00A53300">
        <w:rPr>
          <w:rFonts w:ascii="Times New Roman" w:hAnsi="Times New Roman"/>
          <w:sz w:val="22"/>
          <w:szCs w:val="24"/>
        </w:rPr>
        <w:t>s</w:t>
      </w:r>
      <w:r w:rsidR="00A53300" w:rsidRPr="00E439C6">
        <w:rPr>
          <w:rFonts w:ascii="Times New Roman" w:hAnsi="Times New Roman"/>
          <w:sz w:val="22"/>
          <w:szCs w:val="24"/>
        </w:rPr>
        <w:t xml:space="preserve"> of the participants.</w:t>
      </w:r>
    </w:p>
    <w:p w14:paraId="5F7DE0A4"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Interventions</w:t>
      </w:r>
    </w:p>
    <w:p w14:paraId="7B1FE0A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Primary preventions</w:t>
      </w:r>
    </w:p>
    <w:p w14:paraId="10FB124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Experiments</w:t>
      </w:r>
    </w:p>
    <w:p w14:paraId="0AFA22D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Confounding variables</w:t>
      </w:r>
    </w:p>
    <w:p w14:paraId="39183AAC"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718FAFC6" w14:textId="33B89F08"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E4693B">
        <w:rPr>
          <w:rFonts w:ascii="Times New Roman" w:hAnsi="Times New Roman"/>
          <w:sz w:val="22"/>
          <w:szCs w:val="24"/>
        </w:rPr>
        <w:t>42</w:t>
      </w:r>
    </w:p>
    <w:p w14:paraId="3057303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1BE1C6C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r>
        <w:rPr>
          <w:rFonts w:ascii="Times New Roman" w:hAnsi="Times New Roman"/>
          <w:sz w:val="22"/>
          <w:szCs w:val="24"/>
        </w:rPr>
        <w:t>4</w:t>
      </w:r>
    </w:p>
    <w:p w14:paraId="3F92E85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01E7AEEB" w14:textId="77777777" w:rsidR="00B205B2" w:rsidRDefault="00A53300" w:rsidP="00A53300">
      <w:pPr>
        <w:rPr>
          <w:rFonts w:ascii="Times New Roman" w:hAnsi="Times New Roman"/>
          <w:sz w:val="22"/>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302E1D07" w14:textId="77777777" w:rsidR="00B205B2" w:rsidRPr="00E439C6" w:rsidDel="00B205B2" w:rsidRDefault="00B205B2" w:rsidP="00A53300">
      <w:pPr>
        <w:rPr>
          <w:rFonts w:ascii="Times New Roman" w:hAnsi="Times New Roman"/>
          <w:sz w:val="22"/>
          <w:szCs w:val="24"/>
        </w:rPr>
      </w:pPr>
    </w:p>
    <w:p w14:paraId="741C5D19" w14:textId="04CD4236" w:rsidR="00A53300" w:rsidRPr="00E439C6" w:rsidRDefault="00734F47" w:rsidP="00BA690C">
      <w:pPr>
        <w:ind w:left="720" w:hanging="720"/>
        <w:rPr>
          <w:rFonts w:ascii="Times New Roman" w:hAnsi="Times New Roman"/>
          <w:sz w:val="22"/>
          <w:szCs w:val="24"/>
        </w:rPr>
      </w:pPr>
      <w:r>
        <w:rPr>
          <w:rFonts w:ascii="Times New Roman" w:hAnsi="Times New Roman"/>
          <w:sz w:val="22"/>
          <w:szCs w:val="24"/>
        </w:rPr>
        <w:t>74.</w:t>
      </w:r>
      <w:r w:rsidR="00BA690C">
        <w:rPr>
          <w:rFonts w:ascii="Times New Roman" w:hAnsi="Times New Roman"/>
          <w:sz w:val="22"/>
          <w:szCs w:val="24"/>
        </w:rPr>
        <w:tab/>
      </w:r>
      <w:r w:rsidR="00A53300" w:rsidRPr="00E439C6">
        <w:rPr>
          <w:rFonts w:ascii="Times New Roman" w:hAnsi="Times New Roman"/>
          <w:sz w:val="22"/>
          <w:szCs w:val="24"/>
        </w:rPr>
        <w:t>The ____ variable is the variable that is different for the experimental group than for the control group. The ____ variable is the outcome that is measured to calculate the results of the experiment.</w:t>
      </w:r>
    </w:p>
    <w:p w14:paraId="445AFBFA"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quasi-experimental; correlational</w:t>
      </w:r>
    </w:p>
    <w:p w14:paraId="1208112E"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correlational; quasi-experimental</w:t>
      </w:r>
    </w:p>
    <w:p w14:paraId="258215AA"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dependent; independent</w:t>
      </w:r>
    </w:p>
    <w:p w14:paraId="4BDDD31B"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independent; dependent</w:t>
      </w:r>
    </w:p>
    <w:p w14:paraId="371725CE" w14:textId="0A85D8E1" w:rsidR="00A53300" w:rsidRPr="00E439C6" w:rsidRDefault="00A53300" w:rsidP="00A53300">
      <w:pPr>
        <w:rPr>
          <w:rFonts w:ascii="Times New Roman" w:hAnsi="Times New Roman"/>
          <w:sz w:val="22"/>
          <w:szCs w:val="24"/>
        </w:rPr>
      </w:pPr>
      <w:r>
        <w:rPr>
          <w:rFonts w:ascii="Times New Roman" w:hAnsi="Times New Roman"/>
          <w:sz w:val="22"/>
          <w:szCs w:val="24"/>
        </w:rPr>
        <w:t>Answer: D</w:t>
      </w:r>
    </w:p>
    <w:p w14:paraId="0E1230DF" w14:textId="47A59025"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E4693B">
        <w:rPr>
          <w:rFonts w:ascii="Times New Roman" w:hAnsi="Times New Roman"/>
          <w:sz w:val="22"/>
          <w:szCs w:val="24"/>
        </w:rPr>
        <w:t>42</w:t>
      </w:r>
    </w:p>
    <w:p w14:paraId="6AE9971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1E56B43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r>
        <w:rPr>
          <w:rFonts w:ascii="Times New Roman" w:hAnsi="Times New Roman"/>
          <w:sz w:val="22"/>
          <w:szCs w:val="24"/>
        </w:rPr>
        <w:t>4</w:t>
      </w:r>
    </w:p>
    <w:p w14:paraId="7F4C478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2C60933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0FFD1714" w14:textId="77777777" w:rsidR="00A53300" w:rsidRPr="00E439C6" w:rsidRDefault="00A53300" w:rsidP="00A53300">
      <w:pPr>
        <w:rPr>
          <w:rFonts w:ascii="Times New Roman" w:hAnsi="Times New Roman"/>
          <w:sz w:val="22"/>
          <w:szCs w:val="24"/>
        </w:rPr>
      </w:pPr>
    </w:p>
    <w:p w14:paraId="33B19F91" w14:textId="5171C5FE" w:rsidR="006918B9" w:rsidRDefault="00734F47" w:rsidP="00A53300">
      <w:pPr>
        <w:ind w:left="720" w:hanging="720"/>
        <w:rPr>
          <w:rFonts w:ascii="Times New Roman" w:hAnsi="Times New Roman"/>
          <w:sz w:val="22"/>
          <w:szCs w:val="24"/>
        </w:rPr>
      </w:pPr>
      <w:r>
        <w:rPr>
          <w:rFonts w:ascii="Times New Roman" w:hAnsi="Times New Roman"/>
          <w:sz w:val="22"/>
          <w:szCs w:val="24"/>
        </w:rPr>
        <w:t>75.</w:t>
      </w:r>
      <w:r w:rsidR="00BA690C">
        <w:rPr>
          <w:rFonts w:ascii="Times New Roman" w:hAnsi="Times New Roman"/>
          <w:sz w:val="22"/>
          <w:szCs w:val="24"/>
        </w:rPr>
        <w:tab/>
      </w:r>
      <w:r w:rsidR="00A53300" w:rsidRPr="00E439C6">
        <w:rPr>
          <w:rFonts w:ascii="Times New Roman" w:hAnsi="Times New Roman"/>
          <w:sz w:val="22"/>
          <w:szCs w:val="24"/>
        </w:rPr>
        <w:t>The ____ variable is the variable that is different for the experimental group than for the control group.</w:t>
      </w:r>
    </w:p>
    <w:p w14:paraId="70310F43"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quasi-experimental</w:t>
      </w:r>
    </w:p>
    <w:p w14:paraId="5E40877B"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correlational</w:t>
      </w:r>
    </w:p>
    <w:p w14:paraId="7BAD7D5E"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dependent</w:t>
      </w:r>
    </w:p>
    <w:p w14:paraId="6D7EA863"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independent</w:t>
      </w:r>
    </w:p>
    <w:p w14:paraId="15A194D1" w14:textId="49AF8498" w:rsidR="00A53300" w:rsidRPr="00E439C6" w:rsidRDefault="00A53300" w:rsidP="00A53300">
      <w:pPr>
        <w:rPr>
          <w:rFonts w:ascii="Times New Roman" w:hAnsi="Times New Roman"/>
          <w:sz w:val="22"/>
          <w:szCs w:val="24"/>
        </w:rPr>
      </w:pPr>
      <w:r>
        <w:rPr>
          <w:rFonts w:ascii="Times New Roman" w:hAnsi="Times New Roman"/>
          <w:sz w:val="22"/>
          <w:szCs w:val="24"/>
        </w:rPr>
        <w:t>Answer: D</w:t>
      </w:r>
    </w:p>
    <w:p w14:paraId="72D6CDBF" w14:textId="29C39B3D"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E4693B">
        <w:rPr>
          <w:rFonts w:ascii="Times New Roman" w:hAnsi="Times New Roman"/>
          <w:sz w:val="22"/>
          <w:szCs w:val="24"/>
        </w:rPr>
        <w:t>42</w:t>
      </w:r>
    </w:p>
    <w:p w14:paraId="359FFE9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55F6B76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r>
        <w:rPr>
          <w:rFonts w:ascii="Times New Roman" w:hAnsi="Times New Roman"/>
          <w:sz w:val="22"/>
          <w:szCs w:val="24"/>
        </w:rPr>
        <w:t>4</w:t>
      </w:r>
    </w:p>
    <w:p w14:paraId="74E6CE5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5587F83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5C493602" w14:textId="77777777" w:rsidR="00A53300" w:rsidRPr="00E439C6" w:rsidRDefault="00A53300" w:rsidP="00A53300">
      <w:pPr>
        <w:rPr>
          <w:rFonts w:ascii="Times New Roman" w:hAnsi="Times New Roman"/>
          <w:sz w:val="22"/>
          <w:szCs w:val="24"/>
        </w:rPr>
      </w:pPr>
    </w:p>
    <w:p w14:paraId="7FA9CC21" w14:textId="76DFFB67" w:rsidR="00A53300" w:rsidRPr="00E439C6" w:rsidRDefault="00734F47" w:rsidP="00A53300">
      <w:pPr>
        <w:ind w:left="720" w:hanging="720"/>
        <w:rPr>
          <w:rFonts w:ascii="Times New Roman" w:hAnsi="Times New Roman"/>
          <w:sz w:val="22"/>
          <w:szCs w:val="24"/>
        </w:rPr>
      </w:pPr>
      <w:r>
        <w:rPr>
          <w:rFonts w:ascii="Times New Roman" w:hAnsi="Times New Roman"/>
          <w:sz w:val="22"/>
          <w:szCs w:val="24"/>
        </w:rPr>
        <w:t>76.</w:t>
      </w:r>
      <w:r w:rsidR="00BA690C">
        <w:rPr>
          <w:rFonts w:ascii="Times New Roman" w:hAnsi="Times New Roman"/>
          <w:sz w:val="22"/>
          <w:szCs w:val="24"/>
        </w:rPr>
        <w:tab/>
      </w:r>
      <w:r w:rsidR="00A53300" w:rsidRPr="00E439C6">
        <w:rPr>
          <w:rFonts w:ascii="Times New Roman" w:hAnsi="Times New Roman"/>
          <w:sz w:val="22"/>
          <w:szCs w:val="24"/>
        </w:rPr>
        <w:t>The ____ variable is the outcome that is measured to calculate the results of the experiment.</w:t>
      </w:r>
    </w:p>
    <w:p w14:paraId="666B6071"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quasi-experimental</w:t>
      </w:r>
    </w:p>
    <w:p w14:paraId="321E1625"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correlational</w:t>
      </w:r>
    </w:p>
    <w:p w14:paraId="26006E90"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dependent</w:t>
      </w:r>
    </w:p>
    <w:p w14:paraId="4941C2B3"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independent</w:t>
      </w:r>
    </w:p>
    <w:p w14:paraId="391420FF" w14:textId="799E4ECB" w:rsidR="00A53300" w:rsidRPr="00E439C6" w:rsidRDefault="00A53300" w:rsidP="00A53300">
      <w:pPr>
        <w:rPr>
          <w:rFonts w:ascii="Times New Roman" w:hAnsi="Times New Roman"/>
          <w:sz w:val="22"/>
          <w:szCs w:val="24"/>
        </w:rPr>
      </w:pPr>
      <w:r>
        <w:rPr>
          <w:rFonts w:ascii="Times New Roman" w:hAnsi="Times New Roman"/>
          <w:sz w:val="22"/>
          <w:szCs w:val="24"/>
        </w:rPr>
        <w:lastRenderedPageBreak/>
        <w:t>Answer: C</w:t>
      </w:r>
    </w:p>
    <w:p w14:paraId="5442B160" w14:textId="1DB62EF3"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E4693B">
        <w:rPr>
          <w:rFonts w:ascii="Times New Roman" w:hAnsi="Times New Roman"/>
          <w:sz w:val="22"/>
          <w:szCs w:val="24"/>
        </w:rPr>
        <w:t>42</w:t>
      </w:r>
    </w:p>
    <w:p w14:paraId="1D9B887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72CE255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r>
        <w:rPr>
          <w:rFonts w:ascii="Times New Roman" w:hAnsi="Times New Roman"/>
          <w:sz w:val="22"/>
          <w:szCs w:val="24"/>
        </w:rPr>
        <w:t>4</w:t>
      </w:r>
    </w:p>
    <w:p w14:paraId="697BC06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4B9190BA" w14:textId="77777777" w:rsidR="00A53300" w:rsidRPr="00C4219F"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2A6A10D4" w14:textId="77777777" w:rsidR="00A53300" w:rsidRDefault="00A53300" w:rsidP="00A53300">
      <w:pPr>
        <w:tabs>
          <w:tab w:val="left" w:pos="360"/>
        </w:tabs>
        <w:rPr>
          <w:rFonts w:ascii="Times New Roman" w:hAnsi="Times New Roman"/>
          <w:sz w:val="22"/>
        </w:rPr>
      </w:pPr>
    </w:p>
    <w:p w14:paraId="42146603" w14:textId="230CF7B9" w:rsidR="00A53300" w:rsidRPr="00E439C6" w:rsidRDefault="00734F47" w:rsidP="00A53300">
      <w:pPr>
        <w:ind w:left="720" w:hanging="720"/>
        <w:rPr>
          <w:rFonts w:ascii="Times New Roman" w:hAnsi="Times New Roman"/>
          <w:sz w:val="22"/>
          <w:szCs w:val="24"/>
        </w:rPr>
      </w:pPr>
      <w:r>
        <w:rPr>
          <w:rFonts w:ascii="Times New Roman" w:hAnsi="Times New Roman"/>
          <w:sz w:val="22"/>
          <w:szCs w:val="24"/>
        </w:rPr>
        <w:t>77.</w:t>
      </w:r>
      <w:r w:rsidR="00BA690C">
        <w:rPr>
          <w:rFonts w:ascii="Times New Roman" w:hAnsi="Times New Roman"/>
          <w:sz w:val="22"/>
          <w:szCs w:val="24"/>
        </w:rPr>
        <w:tab/>
      </w:r>
      <w:r w:rsidR="00A53300" w:rsidRPr="00E439C6">
        <w:rPr>
          <w:rFonts w:ascii="Times New Roman" w:hAnsi="Times New Roman"/>
          <w:sz w:val="22"/>
          <w:szCs w:val="24"/>
        </w:rPr>
        <w:t>In an experiment, what group receives the treatment?</w:t>
      </w:r>
    </w:p>
    <w:p w14:paraId="239A687E"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experimental group</w:t>
      </w:r>
    </w:p>
    <w:p w14:paraId="75A776B9"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The experimental group receives the treatment so that the performance of the participants in this group can be compared to the performance of the participants in the control group to determine if the treatment had an effect.</w:t>
      </w:r>
    </w:p>
    <w:p w14:paraId="348285F4"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comparison group</w:t>
      </w:r>
    </w:p>
    <w:p w14:paraId="0E59A71A"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cohort group</w:t>
      </w:r>
    </w:p>
    <w:p w14:paraId="206C5289"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control group</w:t>
      </w:r>
    </w:p>
    <w:p w14:paraId="76A70D2F" w14:textId="77777777" w:rsidR="00A53300" w:rsidRPr="00E439C6" w:rsidRDefault="00A53300" w:rsidP="00A53300">
      <w:pPr>
        <w:ind w:left="720"/>
        <w:rPr>
          <w:rFonts w:ascii="Times New Roman" w:hAnsi="Times New Roman"/>
          <w:sz w:val="22"/>
          <w:szCs w:val="24"/>
        </w:rPr>
      </w:pPr>
      <w:r w:rsidRPr="00E439C6">
        <w:rPr>
          <w:rFonts w:ascii="Times New Roman" w:hAnsi="Times New Roman"/>
          <w:i/>
          <w:sz w:val="22"/>
          <w:szCs w:val="24"/>
        </w:rPr>
        <w:t>Incorrect. The control group does not receive the treatment so that the performance of the participants in this group can be compared to the performance of the participants in the experimental group to determine if the treatment had an effect.</w:t>
      </w:r>
    </w:p>
    <w:p w14:paraId="01B1C5D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1C0006C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480FC353" w14:textId="01BA148E"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E4693B">
        <w:rPr>
          <w:rFonts w:ascii="Times New Roman" w:hAnsi="Times New Roman"/>
          <w:sz w:val="22"/>
          <w:szCs w:val="24"/>
        </w:rPr>
        <w:t>42</w:t>
      </w:r>
    </w:p>
    <w:p w14:paraId="1FC5344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28B63E72"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w:t>
      </w:r>
      <w:r>
        <w:rPr>
          <w:rFonts w:ascii="Times New Roman" w:hAnsi="Times New Roman"/>
          <w:sz w:val="22"/>
          <w:szCs w:val="24"/>
        </w:rPr>
        <w:t>4</w:t>
      </w:r>
    </w:p>
    <w:p w14:paraId="19294835" w14:textId="7AD717BA" w:rsidR="00A53300" w:rsidRPr="00C4219F"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5FC3D4D2" w14:textId="77777777" w:rsidR="00A53300" w:rsidRPr="00E439C6" w:rsidRDefault="00A53300" w:rsidP="00A53300">
      <w:pPr>
        <w:rPr>
          <w:rFonts w:ascii="Times New Roman" w:hAnsi="Times New Roman"/>
          <w:sz w:val="22"/>
          <w:szCs w:val="24"/>
          <w:lang w:val="fr-FR"/>
        </w:rPr>
      </w:pPr>
    </w:p>
    <w:p w14:paraId="76C865A3" w14:textId="5A83C971" w:rsidR="00A53300" w:rsidRPr="00E439C6" w:rsidRDefault="00734F47" w:rsidP="00A53300">
      <w:pPr>
        <w:ind w:left="720" w:hanging="720"/>
        <w:rPr>
          <w:rFonts w:ascii="Times New Roman" w:hAnsi="Times New Roman"/>
          <w:sz w:val="22"/>
          <w:szCs w:val="24"/>
        </w:rPr>
      </w:pPr>
      <w:r>
        <w:rPr>
          <w:rFonts w:ascii="Times New Roman" w:hAnsi="Times New Roman"/>
          <w:sz w:val="22"/>
          <w:szCs w:val="24"/>
        </w:rPr>
        <w:t>78.</w:t>
      </w:r>
      <w:r w:rsidR="00BA690C">
        <w:rPr>
          <w:rFonts w:ascii="Times New Roman" w:hAnsi="Times New Roman"/>
          <w:sz w:val="22"/>
          <w:szCs w:val="24"/>
        </w:rPr>
        <w:tab/>
      </w:r>
      <w:r w:rsidR="00A53300" w:rsidRPr="00E439C6">
        <w:rPr>
          <w:rFonts w:ascii="Times New Roman" w:hAnsi="Times New Roman"/>
          <w:sz w:val="22"/>
          <w:szCs w:val="24"/>
        </w:rPr>
        <w:t xml:space="preserve">In an experiment, what group does </w:t>
      </w:r>
      <w:r w:rsidR="00A53300">
        <w:rPr>
          <w:rFonts w:ascii="Times New Roman" w:hAnsi="Times New Roman"/>
          <w:sz w:val="22"/>
          <w:szCs w:val="24"/>
        </w:rPr>
        <w:t>NOT</w:t>
      </w:r>
      <w:r w:rsidR="00A53300" w:rsidRPr="00E439C6">
        <w:rPr>
          <w:rFonts w:ascii="Times New Roman" w:hAnsi="Times New Roman"/>
          <w:sz w:val="22"/>
          <w:szCs w:val="24"/>
        </w:rPr>
        <w:t xml:space="preserve"> receive the treatment?</w:t>
      </w:r>
    </w:p>
    <w:p w14:paraId="00F006E5"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experimental group</w:t>
      </w:r>
    </w:p>
    <w:p w14:paraId="1345293B" w14:textId="77777777" w:rsidR="00A53300" w:rsidRPr="00E439C6" w:rsidRDefault="00A53300" w:rsidP="00A53300">
      <w:pPr>
        <w:ind w:left="720"/>
        <w:rPr>
          <w:rFonts w:ascii="Times New Roman" w:hAnsi="Times New Roman"/>
          <w:sz w:val="22"/>
          <w:szCs w:val="24"/>
        </w:rPr>
      </w:pPr>
      <w:r w:rsidRPr="00E439C6">
        <w:rPr>
          <w:rFonts w:ascii="Times New Roman" w:hAnsi="Times New Roman"/>
          <w:i/>
          <w:sz w:val="22"/>
          <w:szCs w:val="24"/>
        </w:rPr>
        <w:t>Incorrect. The experimental group receives the treatment so that the performance of the participants in this group can be compared to the performance of the participants in the control group to determine if the treatment had an effect.</w:t>
      </w:r>
    </w:p>
    <w:p w14:paraId="5F4B6C16"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comparison group</w:t>
      </w:r>
    </w:p>
    <w:p w14:paraId="6B7E8169"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cohort group</w:t>
      </w:r>
    </w:p>
    <w:p w14:paraId="298124FB"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control group</w:t>
      </w:r>
    </w:p>
    <w:p w14:paraId="4225671D" w14:textId="72866943"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The control group does not receive the treatment so that the performance of the participants in this group can be compared to the performance of the participants in the experimental group to determine if the treatment had an effect.</w:t>
      </w:r>
    </w:p>
    <w:p w14:paraId="2FF18EF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D</w:t>
      </w:r>
    </w:p>
    <w:p w14:paraId="6107566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7189923D" w14:textId="0C22B918"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8F11BE">
        <w:rPr>
          <w:rFonts w:ascii="Times New Roman" w:hAnsi="Times New Roman"/>
          <w:sz w:val="22"/>
          <w:szCs w:val="24"/>
        </w:rPr>
        <w:t>42</w:t>
      </w:r>
    </w:p>
    <w:p w14:paraId="45BC278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5E45E33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r>
        <w:rPr>
          <w:rFonts w:ascii="Times New Roman" w:hAnsi="Times New Roman"/>
          <w:sz w:val="22"/>
          <w:szCs w:val="24"/>
        </w:rPr>
        <w:t>4</w:t>
      </w:r>
    </w:p>
    <w:p w14:paraId="3A2AF8D8" w14:textId="77777777" w:rsidR="00A53300" w:rsidRPr="00C4219F"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1D9948F8" w14:textId="77777777" w:rsidR="00A53300" w:rsidRPr="00E439C6" w:rsidRDefault="00A53300" w:rsidP="00A53300">
      <w:pPr>
        <w:rPr>
          <w:rFonts w:ascii="Times New Roman" w:hAnsi="Times New Roman"/>
          <w:sz w:val="22"/>
          <w:szCs w:val="24"/>
          <w:lang w:val="fr-FR"/>
        </w:rPr>
      </w:pPr>
    </w:p>
    <w:p w14:paraId="1C91050C" w14:textId="0CD3DB75" w:rsidR="00A53300" w:rsidRPr="00E439C6" w:rsidRDefault="00734F47" w:rsidP="00A53300">
      <w:pPr>
        <w:ind w:left="720" w:hanging="720"/>
        <w:rPr>
          <w:rFonts w:ascii="Times New Roman" w:hAnsi="Times New Roman"/>
          <w:sz w:val="22"/>
          <w:szCs w:val="24"/>
        </w:rPr>
      </w:pPr>
      <w:r>
        <w:rPr>
          <w:rFonts w:ascii="Times New Roman" w:hAnsi="Times New Roman"/>
          <w:sz w:val="22"/>
          <w:szCs w:val="24"/>
        </w:rPr>
        <w:t>79.</w:t>
      </w:r>
      <w:r w:rsidR="00BA690C">
        <w:rPr>
          <w:rFonts w:ascii="Times New Roman" w:hAnsi="Times New Roman"/>
          <w:sz w:val="22"/>
          <w:szCs w:val="24"/>
        </w:rPr>
        <w:tab/>
      </w:r>
      <w:r w:rsidR="00A53300" w:rsidRPr="00E439C6">
        <w:rPr>
          <w:rFonts w:ascii="Times New Roman" w:hAnsi="Times New Roman"/>
          <w:sz w:val="22"/>
          <w:szCs w:val="24"/>
        </w:rPr>
        <w:t>According to the text, what variable in an experiment is different for the experimental group than for the control group?</w:t>
      </w:r>
    </w:p>
    <w:p w14:paraId="027B649F"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extraneous variable</w:t>
      </w:r>
    </w:p>
    <w:p w14:paraId="52CFD145" w14:textId="77777777" w:rsidR="00A53300" w:rsidRPr="00E439C6" w:rsidRDefault="00A53300" w:rsidP="00A53300">
      <w:pPr>
        <w:ind w:left="720"/>
        <w:rPr>
          <w:rFonts w:ascii="Times New Roman" w:hAnsi="Times New Roman"/>
          <w:sz w:val="22"/>
          <w:szCs w:val="24"/>
        </w:rPr>
      </w:pPr>
      <w:r w:rsidRPr="00E439C6">
        <w:rPr>
          <w:rFonts w:ascii="Times New Roman" w:hAnsi="Times New Roman"/>
          <w:i/>
          <w:sz w:val="22"/>
          <w:szCs w:val="24"/>
        </w:rPr>
        <w:t>Incorrect. The extraneous variables are all of the variables in an experiment that are not the independent or dependent variables.</w:t>
      </w:r>
    </w:p>
    <w:p w14:paraId="099C360A"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control variable</w:t>
      </w:r>
    </w:p>
    <w:p w14:paraId="48D1CC50"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dependent variable</w:t>
      </w:r>
    </w:p>
    <w:p w14:paraId="3F4EED2B"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independent variable</w:t>
      </w:r>
    </w:p>
    <w:p w14:paraId="683CEEDB" w14:textId="5A746B8D"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lastRenderedPageBreak/>
        <w:t>Correct. The independent variable is the variable that is manipulated in an experiment to determine if the treatment is effective.</w:t>
      </w:r>
    </w:p>
    <w:p w14:paraId="04A4242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D</w:t>
      </w:r>
    </w:p>
    <w:p w14:paraId="280C72F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00A261EB" w14:textId="37B21A0E"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E4693B">
        <w:rPr>
          <w:rFonts w:ascii="Times New Roman" w:hAnsi="Times New Roman"/>
          <w:sz w:val="22"/>
          <w:szCs w:val="24"/>
        </w:rPr>
        <w:t>42</w:t>
      </w:r>
    </w:p>
    <w:p w14:paraId="70932A1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58C2BDA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r>
        <w:rPr>
          <w:rFonts w:ascii="Times New Roman" w:hAnsi="Times New Roman"/>
          <w:sz w:val="22"/>
          <w:szCs w:val="24"/>
        </w:rPr>
        <w:t>4</w:t>
      </w:r>
    </w:p>
    <w:p w14:paraId="41F17F8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68B59D01" w14:textId="77777777" w:rsidR="00A53300" w:rsidRPr="00E439C6" w:rsidRDefault="00A53300" w:rsidP="00A53300">
      <w:pPr>
        <w:rPr>
          <w:rFonts w:ascii="Times New Roman" w:hAnsi="Times New Roman"/>
          <w:sz w:val="22"/>
          <w:szCs w:val="24"/>
        </w:rPr>
      </w:pPr>
    </w:p>
    <w:p w14:paraId="1A551618" w14:textId="3696BE18" w:rsidR="00A53300" w:rsidRPr="00E439C6" w:rsidRDefault="00734F47" w:rsidP="00A53300">
      <w:pPr>
        <w:ind w:left="720" w:hanging="720"/>
        <w:rPr>
          <w:rFonts w:ascii="Times New Roman" w:hAnsi="Times New Roman"/>
          <w:sz w:val="22"/>
          <w:szCs w:val="24"/>
        </w:rPr>
      </w:pPr>
      <w:r>
        <w:rPr>
          <w:rFonts w:ascii="Times New Roman" w:hAnsi="Times New Roman"/>
          <w:sz w:val="22"/>
          <w:szCs w:val="24"/>
        </w:rPr>
        <w:t>80.</w:t>
      </w:r>
      <w:r w:rsidR="00BA690C">
        <w:rPr>
          <w:rFonts w:ascii="Times New Roman" w:hAnsi="Times New Roman"/>
          <w:sz w:val="22"/>
          <w:szCs w:val="24"/>
        </w:rPr>
        <w:tab/>
      </w:r>
      <w:r w:rsidR="00A53300" w:rsidRPr="00E439C6">
        <w:rPr>
          <w:rFonts w:ascii="Times New Roman" w:hAnsi="Times New Roman"/>
          <w:sz w:val="22"/>
          <w:szCs w:val="24"/>
        </w:rPr>
        <w:t>According to the text, what variable in an experiment is measured to calculate the results of the experiment?</w:t>
      </w:r>
    </w:p>
    <w:p w14:paraId="1BCF0D8F"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extraneous variable</w:t>
      </w:r>
    </w:p>
    <w:p w14:paraId="437F4FE5" w14:textId="51ED6881"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control variable</w:t>
      </w:r>
    </w:p>
    <w:p w14:paraId="0628EC7F"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dependent variable</w:t>
      </w:r>
    </w:p>
    <w:p w14:paraId="6B05719E"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The dependent variable is what distinguishes the experiment group from the control group.</w:t>
      </w:r>
    </w:p>
    <w:p w14:paraId="6DA74CDA"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independent variable</w:t>
      </w:r>
    </w:p>
    <w:p w14:paraId="3F90490A" w14:textId="7147E19E" w:rsidR="00A53300" w:rsidRPr="00E439C6" w:rsidRDefault="00A53300" w:rsidP="00A53300">
      <w:pPr>
        <w:ind w:left="720"/>
        <w:rPr>
          <w:rFonts w:ascii="Times New Roman" w:hAnsi="Times New Roman"/>
          <w:sz w:val="22"/>
          <w:szCs w:val="24"/>
        </w:rPr>
      </w:pPr>
      <w:r w:rsidRPr="00E439C6">
        <w:rPr>
          <w:rFonts w:ascii="Times New Roman" w:hAnsi="Times New Roman"/>
          <w:i/>
          <w:sz w:val="22"/>
          <w:szCs w:val="24"/>
        </w:rPr>
        <w:t>Incorrect. The independent variable is the variable that is manipulated in an experiment to determine if the treatment is effective.</w:t>
      </w:r>
    </w:p>
    <w:p w14:paraId="1D4EE93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7754A72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059CB53F" w14:textId="568E8B8C"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E4693B">
        <w:rPr>
          <w:rFonts w:ascii="Times New Roman" w:hAnsi="Times New Roman"/>
          <w:sz w:val="22"/>
          <w:szCs w:val="24"/>
        </w:rPr>
        <w:t>42</w:t>
      </w:r>
    </w:p>
    <w:p w14:paraId="67E1E8F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0FB47B04"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w:t>
      </w:r>
      <w:r>
        <w:rPr>
          <w:rFonts w:ascii="Times New Roman" w:hAnsi="Times New Roman"/>
          <w:sz w:val="22"/>
          <w:szCs w:val="24"/>
        </w:rPr>
        <w:t>4</w:t>
      </w:r>
    </w:p>
    <w:p w14:paraId="4B1E26A5" w14:textId="463C3B1C"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5EBD6826" w14:textId="77777777" w:rsidR="00A53300" w:rsidRPr="00E439C6" w:rsidRDefault="00A53300" w:rsidP="00A53300">
      <w:pPr>
        <w:rPr>
          <w:rFonts w:ascii="Times New Roman" w:hAnsi="Times New Roman"/>
          <w:sz w:val="22"/>
          <w:szCs w:val="24"/>
        </w:rPr>
      </w:pPr>
    </w:p>
    <w:p w14:paraId="23515C56" w14:textId="50076719" w:rsidR="00A53300" w:rsidRPr="00E439C6" w:rsidRDefault="00C10669" w:rsidP="00A53300">
      <w:pPr>
        <w:ind w:left="720" w:hanging="720"/>
        <w:rPr>
          <w:rFonts w:ascii="Times New Roman" w:hAnsi="Times New Roman"/>
          <w:sz w:val="22"/>
          <w:szCs w:val="24"/>
        </w:rPr>
      </w:pPr>
      <w:r>
        <w:rPr>
          <w:rFonts w:ascii="Times New Roman" w:hAnsi="Times New Roman"/>
          <w:sz w:val="22"/>
          <w:szCs w:val="24"/>
        </w:rPr>
        <w:t>81.</w:t>
      </w:r>
      <w:r w:rsidR="00BA690C">
        <w:rPr>
          <w:rFonts w:ascii="Times New Roman" w:hAnsi="Times New Roman"/>
          <w:sz w:val="22"/>
          <w:szCs w:val="24"/>
        </w:rPr>
        <w:tab/>
      </w:r>
      <w:r w:rsidR="00A53300" w:rsidRPr="00E439C6">
        <w:rPr>
          <w:rFonts w:ascii="Times New Roman" w:hAnsi="Times New Roman"/>
          <w:sz w:val="22"/>
          <w:szCs w:val="24"/>
        </w:rPr>
        <w:t>What is the advantage of the experimental method?</w:t>
      </w:r>
    </w:p>
    <w:p w14:paraId="0350239E"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It can detect correlations.</w:t>
      </w:r>
    </w:p>
    <w:p w14:paraId="347305BE" w14:textId="77777777" w:rsidR="00A53300"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It allows for a high degree of control over the participant</w:t>
      </w:r>
      <w:r>
        <w:rPr>
          <w:rFonts w:ascii="Times New Roman" w:hAnsi="Times New Roman"/>
          <w:sz w:val="22"/>
          <w:szCs w:val="24"/>
        </w:rPr>
        <w:t>’</w:t>
      </w:r>
      <w:r w:rsidRPr="00E439C6">
        <w:rPr>
          <w:rFonts w:ascii="Times New Roman" w:hAnsi="Times New Roman"/>
          <w:sz w:val="22"/>
          <w:szCs w:val="24"/>
        </w:rPr>
        <w:t>s behavior.</w:t>
      </w:r>
    </w:p>
    <w:p w14:paraId="3BB01D59" w14:textId="77777777" w:rsidR="00E4693B" w:rsidRPr="009735DF" w:rsidRDefault="00E4693B" w:rsidP="00A53300">
      <w:pPr>
        <w:ind w:left="720"/>
        <w:rPr>
          <w:rFonts w:ascii="Times New Roman" w:hAnsi="Times New Roman"/>
          <w:i/>
          <w:sz w:val="22"/>
          <w:szCs w:val="24"/>
        </w:rPr>
      </w:pPr>
      <w:r w:rsidRPr="00E439C6">
        <w:rPr>
          <w:rFonts w:ascii="Times New Roman" w:hAnsi="Times New Roman"/>
          <w:i/>
          <w:sz w:val="22"/>
          <w:szCs w:val="24"/>
        </w:rPr>
        <w:t>Correct. Rather than monitoring behavior that occurs naturally, the researcher attempts to change the normal patterns of behavior by randomly assigning participants to an experimental or a control group.</w:t>
      </w:r>
    </w:p>
    <w:p w14:paraId="6E62A935"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It helps to describe the behavior of a single participant.</w:t>
      </w:r>
    </w:p>
    <w:p w14:paraId="3F97593B"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 xml:space="preserve">It follows a group of participants over many </w:t>
      </w:r>
      <w:r>
        <w:rPr>
          <w:rFonts w:ascii="Times New Roman" w:hAnsi="Times New Roman"/>
          <w:sz w:val="22"/>
          <w:szCs w:val="24"/>
        </w:rPr>
        <w:t>phases</w:t>
      </w:r>
      <w:r w:rsidRPr="00E439C6">
        <w:rPr>
          <w:rFonts w:ascii="Times New Roman" w:hAnsi="Times New Roman"/>
          <w:sz w:val="22"/>
          <w:szCs w:val="24"/>
        </w:rPr>
        <w:t xml:space="preserve"> of measurement.</w:t>
      </w:r>
    </w:p>
    <w:p w14:paraId="0F8D5E25" w14:textId="19DFF3C4" w:rsidR="00A53300" w:rsidRPr="00E439C6" w:rsidRDefault="00A53300" w:rsidP="00A53300">
      <w:pPr>
        <w:ind w:left="720"/>
        <w:rPr>
          <w:rFonts w:ascii="Times New Roman" w:hAnsi="Times New Roman"/>
          <w:sz w:val="22"/>
          <w:szCs w:val="24"/>
        </w:rPr>
      </w:pPr>
      <w:r w:rsidRPr="00E439C6">
        <w:rPr>
          <w:rFonts w:ascii="Times New Roman" w:hAnsi="Times New Roman"/>
          <w:i/>
          <w:sz w:val="22"/>
          <w:szCs w:val="24"/>
        </w:rPr>
        <w:t>Incorrect. Although longitudinal designs can be experimental, the advantage of the experimental method is that it allows for the very careful control of extraneous variables.</w:t>
      </w:r>
    </w:p>
    <w:p w14:paraId="3D6167EA" w14:textId="36BEEEDF"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Answer: </w:t>
      </w:r>
      <w:r w:rsidR="00E4693B">
        <w:rPr>
          <w:rFonts w:ascii="Times New Roman" w:hAnsi="Times New Roman"/>
          <w:sz w:val="22"/>
          <w:szCs w:val="24"/>
        </w:rPr>
        <w:t>B</w:t>
      </w:r>
    </w:p>
    <w:p w14:paraId="5CDC57D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0C23D404" w14:textId="55DEAAE4"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E4693B">
        <w:rPr>
          <w:rFonts w:ascii="Times New Roman" w:hAnsi="Times New Roman"/>
          <w:sz w:val="22"/>
          <w:szCs w:val="24"/>
        </w:rPr>
        <w:t>42</w:t>
      </w:r>
    </w:p>
    <w:p w14:paraId="5589544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1073E65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r>
        <w:rPr>
          <w:rFonts w:ascii="Times New Roman" w:hAnsi="Times New Roman"/>
          <w:sz w:val="22"/>
          <w:szCs w:val="24"/>
        </w:rPr>
        <w:t>4</w:t>
      </w:r>
    </w:p>
    <w:p w14:paraId="49576AD2" w14:textId="5A4ECA6A" w:rsidR="00A53300" w:rsidRPr="00C4219F"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 xml:space="preserve">s Taxonomy Level: </w:t>
      </w:r>
      <w:r w:rsidR="00E4693B">
        <w:rPr>
          <w:rFonts w:ascii="Times New Roman" w:hAnsi="Times New Roman"/>
          <w:sz w:val="22"/>
          <w:szCs w:val="24"/>
        </w:rPr>
        <w:t>Remember</w:t>
      </w:r>
    </w:p>
    <w:p w14:paraId="39A9D960" w14:textId="77777777" w:rsidR="00A53300" w:rsidRDefault="00A53300" w:rsidP="00A53300">
      <w:pPr>
        <w:tabs>
          <w:tab w:val="left" w:pos="360"/>
        </w:tabs>
        <w:rPr>
          <w:rFonts w:ascii="Times New Roman" w:hAnsi="Times New Roman"/>
          <w:sz w:val="22"/>
        </w:rPr>
      </w:pPr>
    </w:p>
    <w:p w14:paraId="4404FE9B" w14:textId="470B15C1" w:rsidR="00E4693B" w:rsidRDefault="00C10669" w:rsidP="00A53300">
      <w:pPr>
        <w:ind w:left="720" w:hanging="720"/>
        <w:rPr>
          <w:rFonts w:ascii="Times New Roman" w:hAnsi="Times New Roman"/>
          <w:sz w:val="22"/>
          <w:szCs w:val="24"/>
        </w:rPr>
      </w:pPr>
      <w:r>
        <w:rPr>
          <w:rFonts w:ascii="Times New Roman" w:hAnsi="Times New Roman"/>
          <w:sz w:val="22"/>
          <w:szCs w:val="24"/>
        </w:rPr>
        <w:t>82.</w:t>
      </w:r>
      <w:r w:rsidR="00E4693B">
        <w:rPr>
          <w:rFonts w:ascii="Times New Roman" w:hAnsi="Times New Roman"/>
          <w:sz w:val="22"/>
          <w:szCs w:val="24"/>
        </w:rPr>
        <w:tab/>
        <w:t>What is an advantage of the experimental method?</w:t>
      </w:r>
    </w:p>
    <w:p w14:paraId="0EA86C22" w14:textId="0F4E67A1" w:rsidR="00E4693B" w:rsidRDefault="00E4693B" w:rsidP="004470A4">
      <w:pPr>
        <w:ind w:left="720"/>
        <w:rPr>
          <w:rFonts w:ascii="Times New Roman" w:hAnsi="Times New Roman"/>
          <w:sz w:val="22"/>
          <w:szCs w:val="24"/>
        </w:rPr>
      </w:pPr>
      <w:r>
        <w:rPr>
          <w:rFonts w:ascii="Times New Roman" w:hAnsi="Times New Roman"/>
          <w:sz w:val="22"/>
          <w:szCs w:val="24"/>
        </w:rPr>
        <w:t>a.</w:t>
      </w:r>
      <w:r>
        <w:rPr>
          <w:rFonts w:ascii="Times New Roman" w:hAnsi="Times New Roman"/>
          <w:sz w:val="22"/>
          <w:szCs w:val="24"/>
        </w:rPr>
        <w:tab/>
        <w:t>Researchers can conclude a cause and effect relationship between the variables.</w:t>
      </w:r>
    </w:p>
    <w:p w14:paraId="6E491670" w14:textId="4DEA4F26" w:rsidR="00E4693B" w:rsidRDefault="00D44303" w:rsidP="004470A4">
      <w:pPr>
        <w:ind w:left="720"/>
        <w:rPr>
          <w:rFonts w:ascii="Times New Roman" w:hAnsi="Times New Roman"/>
          <w:sz w:val="22"/>
          <w:szCs w:val="24"/>
        </w:rPr>
      </w:pPr>
      <w:r>
        <w:rPr>
          <w:rFonts w:ascii="Times New Roman" w:hAnsi="Times New Roman"/>
          <w:sz w:val="22"/>
          <w:szCs w:val="24"/>
        </w:rPr>
        <w:t>b.</w:t>
      </w:r>
      <w:r>
        <w:rPr>
          <w:rFonts w:ascii="Times New Roman" w:hAnsi="Times New Roman"/>
          <w:sz w:val="22"/>
          <w:szCs w:val="24"/>
        </w:rPr>
        <w:tab/>
        <w:t>There are no confounding variables.</w:t>
      </w:r>
    </w:p>
    <w:p w14:paraId="04EEA879" w14:textId="30EB3F78" w:rsidR="00D44303" w:rsidRDefault="00D44303" w:rsidP="004470A4">
      <w:pPr>
        <w:ind w:left="720"/>
        <w:rPr>
          <w:rFonts w:ascii="Times New Roman" w:hAnsi="Times New Roman"/>
          <w:sz w:val="22"/>
          <w:szCs w:val="24"/>
        </w:rPr>
      </w:pPr>
      <w:r>
        <w:rPr>
          <w:rFonts w:ascii="Times New Roman" w:hAnsi="Times New Roman"/>
          <w:sz w:val="22"/>
          <w:szCs w:val="24"/>
        </w:rPr>
        <w:t>c.</w:t>
      </w:r>
      <w:r>
        <w:rPr>
          <w:rFonts w:ascii="Times New Roman" w:hAnsi="Times New Roman"/>
          <w:sz w:val="22"/>
          <w:szCs w:val="24"/>
        </w:rPr>
        <w:tab/>
        <w:t>Participants will always tell the truth.</w:t>
      </w:r>
    </w:p>
    <w:p w14:paraId="3A0AF126" w14:textId="4BEEB031" w:rsidR="006918B9" w:rsidRDefault="00D44303">
      <w:pPr>
        <w:ind w:left="720"/>
        <w:rPr>
          <w:rFonts w:ascii="Times New Roman" w:hAnsi="Times New Roman"/>
          <w:sz w:val="22"/>
          <w:szCs w:val="24"/>
        </w:rPr>
      </w:pPr>
      <w:r>
        <w:rPr>
          <w:rFonts w:ascii="Times New Roman" w:hAnsi="Times New Roman"/>
          <w:sz w:val="22"/>
          <w:szCs w:val="24"/>
        </w:rPr>
        <w:t>d.</w:t>
      </w:r>
      <w:r>
        <w:rPr>
          <w:rFonts w:ascii="Times New Roman" w:hAnsi="Times New Roman"/>
          <w:sz w:val="22"/>
          <w:szCs w:val="24"/>
        </w:rPr>
        <w:tab/>
        <w:t>Experimental research will always be funded.</w:t>
      </w:r>
    </w:p>
    <w:p w14:paraId="7297FA26" w14:textId="2C46FAA9" w:rsidR="00D44303" w:rsidRPr="00E439C6" w:rsidRDefault="00D44303" w:rsidP="00D44303">
      <w:pPr>
        <w:rPr>
          <w:rFonts w:ascii="Times New Roman" w:hAnsi="Times New Roman"/>
          <w:sz w:val="22"/>
          <w:szCs w:val="24"/>
        </w:rPr>
      </w:pPr>
      <w:r w:rsidRPr="00E439C6">
        <w:rPr>
          <w:rFonts w:ascii="Times New Roman" w:hAnsi="Times New Roman"/>
          <w:sz w:val="22"/>
          <w:szCs w:val="24"/>
        </w:rPr>
        <w:t xml:space="preserve">Answer: </w:t>
      </w:r>
      <w:r>
        <w:rPr>
          <w:rFonts w:ascii="Times New Roman" w:hAnsi="Times New Roman"/>
          <w:sz w:val="22"/>
          <w:szCs w:val="24"/>
        </w:rPr>
        <w:t>A</w:t>
      </w:r>
    </w:p>
    <w:p w14:paraId="4B64759F" w14:textId="77777777" w:rsidR="00D44303" w:rsidRPr="00E439C6" w:rsidRDefault="00D44303" w:rsidP="00D44303">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68012B4D" w14:textId="77777777" w:rsidR="00D44303" w:rsidRPr="00E439C6" w:rsidRDefault="00D44303" w:rsidP="00D44303">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42</w:t>
      </w:r>
    </w:p>
    <w:p w14:paraId="0FE72150" w14:textId="1BB81954" w:rsidR="00D44303" w:rsidRPr="00E439C6" w:rsidRDefault="00051D3F" w:rsidP="00D44303">
      <w:pPr>
        <w:rPr>
          <w:rFonts w:ascii="Times New Roman" w:hAnsi="Times New Roman"/>
          <w:sz w:val="22"/>
          <w:szCs w:val="24"/>
        </w:rPr>
      </w:pPr>
      <w:r>
        <w:rPr>
          <w:rFonts w:ascii="Times New Roman" w:hAnsi="Times New Roman"/>
          <w:sz w:val="22"/>
          <w:szCs w:val="24"/>
        </w:rPr>
        <w:lastRenderedPageBreak/>
        <w:t xml:space="preserve">Skill: </w:t>
      </w:r>
      <w:r w:rsidR="009424E3">
        <w:rPr>
          <w:rFonts w:ascii="Times New Roman" w:hAnsi="Times New Roman"/>
          <w:sz w:val="22"/>
          <w:szCs w:val="24"/>
        </w:rPr>
        <w:t>C</w:t>
      </w:r>
    </w:p>
    <w:p w14:paraId="30F5A29A" w14:textId="77777777" w:rsidR="00D44303" w:rsidRPr="00E439C6" w:rsidRDefault="00D44303" w:rsidP="00D44303">
      <w:pPr>
        <w:rPr>
          <w:rFonts w:ascii="Times New Roman" w:hAnsi="Times New Roman"/>
          <w:sz w:val="22"/>
          <w:szCs w:val="24"/>
        </w:rPr>
      </w:pPr>
      <w:r w:rsidRPr="00E439C6">
        <w:rPr>
          <w:rFonts w:ascii="Times New Roman" w:hAnsi="Times New Roman"/>
          <w:sz w:val="22"/>
          <w:szCs w:val="24"/>
        </w:rPr>
        <w:t>Learning Objective: 1.1</w:t>
      </w:r>
      <w:r>
        <w:rPr>
          <w:rFonts w:ascii="Times New Roman" w:hAnsi="Times New Roman"/>
          <w:sz w:val="22"/>
          <w:szCs w:val="24"/>
        </w:rPr>
        <w:t>4</w:t>
      </w:r>
    </w:p>
    <w:p w14:paraId="5A6BABAF" w14:textId="77777777" w:rsidR="00D44303" w:rsidRPr="00C4219F" w:rsidRDefault="00D44303" w:rsidP="00D44303">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w:t>
      </w:r>
      <w:r>
        <w:rPr>
          <w:rFonts w:ascii="Times New Roman" w:hAnsi="Times New Roman"/>
          <w:sz w:val="22"/>
          <w:szCs w:val="24"/>
        </w:rPr>
        <w:t xml:space="preserve"> Understand</w:t>
      </w:r>
    </w:p>
    <w:p w14:paraId="6FA64C30" w14:textId="77777777" w:rsidR="00D44303" w:rsidRDefault="00D44303" w:rsidP="00A53300">
      <w:pPr>
        <w:ind w:left="720" w:hanging="720"/>
        <w:rPr>
          <w:rFonts w:ascii="Times New Roman" w:hAnsi="Times New Roman"/>
          <w:sz w:val="22"/>
          <w:szCs w:val="24"/>
        </w:rPr>
      </w:pPr>
    </w:p>
    <w:p w14:paraId="24F47B8A" w14:textId="1EEA1A39" w:rsidR="006918B9" w:rsidRDefault="00C10669" w:rsidP="00A53300">
      <w:pPr>
        <w:ind w:left="720" w:hanging="720"/>
        <w:rPr>
          <w:rFonts w:ascii="Times New Roman" w:hAnsi="Times New Roman"/>
          <w:sz w:val="22"/>
          <w:szCs w:val="24"/>
        </w:rPr>
      </w:pPr>
      <w:r>
        <w:rPr>
          <w:rFonts w:ascii="Times New Roman" w:hAnsi="Times New Roman"/>
          <w:sz w:val="22"/>
          <w:szCs w:val="24"/>
        </w:rPr>
        <w:t>83.</w:t>
      </w:r>
      <w:r w:rsidR="00BA690C">
        <w:rPr>
          <w:rFonts w:ascii="Times New Roman" w:hAnsi="Times New Roman"/>
          <w:sz w:val="22"/>
          <w:szCs w:val="24"/>
        </w:rPr>
        <w:tab/>
      </w:r>
      <w:r w:rsidR="00A53300">
        <w:rPr>
          <w:rFonts w:ascii="Times New Roman" w:hAnsi="Times New Roman"/>
          <w:sz w:val="22"/>
          <w:szCs w:val="24"/>
        </w:rPr>
        <w:t>In order to measure aggressiveness in toddlers, a researcher sat on a park bench for an afternoon and observed children playing on the slides and climbing equipment. To get clean results, it was very important that the toddlers not know that someone was observing them. What type of experiment would best fit these criteria?</w:t>
      </w:r>
    </w:p>
    <w:p w14:paraId="4FBE8D2A" w14:textId="50D20AC8"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r>
      <w:r>
        <w:rPr>
          <w:rFonts w:ascii="Times New Roman" w:hAnsi="Times New Roman"/>
          <w:sz w:val="22"/>
          <w:szCs w:val="24"/>
        </w:rPr>
        <w:t>ethnography</w:t>
      </w:r>
    </w:p>
    <w:p w14:paraId="3761A950" w14:textId="77777777" w:rsidR="006918B9" w:rsidRDefault="00A53300" w:rsidP="00A53300">
      <w:pPr>
        <w:ind w:left="720"/>
        <w:rPr>
          <w:rFonts w:ascii="Times New Roman" w:hAnsi="Times New Roman"/>
          <w:i/>
          <w:sz w:val="22"/>
          <w:szCs w:val="24"/>
        </w:rPr>
      </w:pPr>
      <w:r w:rsidRPr="00E439C6">
        <w:rPr>
          <w:rFonts w:ascii="Times New Roman" w:hAnsi="Times New Roman"/>
          <w:i/>
          <w:sz w:val="22"/>
          <w:szCs w:val="24"/>
        </w:rPr>
        <w:t xml:space="preserve">Incorrect. </w:t>
      </w:r>
      <w:r>
        <w:rPr>
          <w:rFonts w:ascii="Times New Roman" w:hAnsi="Times New Roman"/>
          <w:i/>
          <w:sz w:val="22"/>
          <w:szCs w:val="24"/>
        </w:rPr>
        <w:t>Ethnographic research involves spending extensive time among people being observed.</w:t>
      </w:r>
    </w:p>
    <w:p w14:paraId="454D015C" w14:textId="523431A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r>
      <w:r>
        <w:rPr>
          <w:rFonts w:ascii="Times New Roman" w:hAnsi="Times New Roman"/>
          <w:sz w:val="22"/>
          <w:szCs w:val="24"/>
        </w:rPr>
        <w:t>case study</w:t>
      </w:r>
    </w:p>
    <w:p w14:paraId="3639F878"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r>
      <w:r>
        <w:rPr>
          <w:rFonts w:ascii="Times New Roman" w:hAnsi="Times New Roman"/>
          <w:sz w:val="22"/>
          <w:szCs w:val="24"/>
        </w:rPr>
        <w:t>experimental research strategy</w:t>
      </w:r>
    </w:p>
    <w:p w14:paraId="68FDE976" w14:textId="77777777" w:rsidR="00A53300"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r>
      <w:r>
        <w:rPr>
          <w:rFonts w:ascii="Times New Roman" w:hAnsi="Times New Roman"/>
          <w:sz w:val="22"/>
          <w:szCs w:val="24"/>
        </w:rPr>
        <w:t>natural experiment</w:t>
      </w:r>
    </w:p>
    <w:p w14:paraId="4D359811" w14:textId="77777777" w:rsidR="006918B9" w:rsidRDefault="00A53300" w:rsidP="00A53300">
      <w:pPr>
        <w:ind w:left="720"/>
        <w:rPr>
          <w:rFonts w:ascii="Times New Roman" w:hAnsi="Times New Roman"/>
          <w:i/>
          <w:sz w:val="22"/>
          <w:szCs w:val="24"/>
        </w:rPr>
      </w:pPr>
      <w:r w:rsidRPr="00E439C6">
        <w:rPr>
          <w:rFonts w:ascii="Times New Roman" w:hAnsi="Times New Roman"/>
          <w:i/>
          <w:sz w:val="22"/>
          <w:szCs w:val="24"/>
        </w:rPr>
        <w:t xml:space="preserve">Correct. </w:t>
      </w:r>
      <w:r>
        <w:rPr>
          <w:rFonts w:ascii="Times New Roman" w:hAnsi="Times New Roman"/>
          <w:i/>
          <w:sz w:val="22"/>
          <w:szCs w:val="24"/>
        </w:rPr>
        <w:t>Natural experiments are conducted on situations that exist naturally.</w:t>
      </w:r>
    </w:p>
    <w:p w14:paraId="39BBFFD2" w14:textId="38A92D24" w:rsidR="00A53300" w:rsidRPr="00E439C6" w:rsidRDefault="00A53300" w:rsidP="00A53300">
      <w:pPr>
        <w:rPr>
          <w:rFonts w:ascii="Times New Roman" w:hAnsi="Times New Roman"/>
          <w:sz w:val="22"/>
          <w:szCs w:val="24"/>
        </w:rPr>
      </w:pPr>
      <w:r>
        <w:rPr>
          <w:rFonts w:ascii="Times New Roman" w:hAnsi="Times New Roman"/>
          <w:sz w:val="22"/>
          <w:szCs w:val="24"/>
        </w:rPr>
        <w:t>Answer: D</w:t>
      </w:r>
    </w:p>
    <w:p w14:paraId="7C51FC0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703E38C2" w14:textId="127D82D9"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B205B2">
        <w:rPr>
          <w:rFonts w:ascii="Times New Roman" w:hAnsi="Times New Roman"/>
          <w:sz w:val="22"/>
          <w:szCs w:val="24"/>
        </w:rPr>
        <w:t>42</w:t>
      </w:r>
    </w:p>
    <w:p w14:paraId="1E146EE1" w14:textId="741166EA"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Skill: </w:t>
      </w:r>
      <w:r w:rsidR="007373B9">
        <w:rPr>
          <w:rFonts w:ascii="Times New Roman" w:hAnsi="Times New Roman"/>
          <w:sz w:val="22"/>
          <w:szCs w:val="24"/>
        </w:rPr>
        <w:t>A</w:t>
      </w:r>
    </w:p>
    <w:p w14:paraId="51F3272B"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23DACF3E" w14:textId="1C17A3C9" w:rsidR="00A53300"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 xml:space="preserve">s Taxonomy Level: </w:t>
      </w:r>
      <w:r w:rsidR="00B205B2">
        <w:rPr>
          <w:rFonts w:ascii="Times New Roman" w:hAnsi="Times New Roman"/>
          <w:sz w:val="22"/>
          <w:szCs w:val="24"/>
        </w:rPr>
        <w:t>Apply</w:t>
      </w:r>
    </w:p>
    <w:p w14:paraId="1C4D363F" w14:textId="77777777" w:rsidR="00A53300" w:rsidRDefault="00A53300" w:rsidP="00A53300">
      <w:pPr>
        <w:rPr>
          <w:rFonts w:ascii="Times New Roman" w:hAnsi="Times New Roman"/>
          <w:sz w:val="22"/>
          <w:szCs w:val="24"/>
        </w:rPr>
      </w:pPr>
    </w:p>
    <w:p w14:paraId="5926D59E" w14:textId="15FCCF0E" w:rsidR="00A53300" w:rsidRPr="00E439C6" w:rsidRDefault="00C10669" w:rsidP="00A53300">
      <w:pPr>
        <w:ind w:left="720" w:hanging="720"/>
        <w:rPr>
          <w:rFonts w:ascii="Times New Roman" w:hAnsi="Times New Roman"/>
          <w:sz w:val="22"/>
          <w:szCs w:val="24"/>
        </w:rPr>
      </w:pPr>
      <w:r>
        <w:rPr>
          <w:rFonts w:ascii="Times New Roman" w:hAnsi="Times New Roman"/>
          <w:sz w:val="22"/>
          <w:szCs w:val="24"/>
        </w:rPr>
        <w:t>84.</w:t>
      </w:r>
      <w:r w:rsidR="00BA690C">
        <w:rPr>
          <w:rFonts w:ascii="Times New Roman" w:hAnsi="Times New Roman"/>
          <w:sz w:val="22"/>
          <w:szCs w:val="24"/>
        </w:rPr>
        <w:tab/>
      </w:r>
      <w:r w:rsidR="00A53300" w:rsidRPr="00E439C6">
        <w:rPr>
          <w:rFonts w:ascii="Times New Roman" w:hAnsi="Times New Roman"/>
          <w:sz w:val="22"/>
          <w:szCs w:val="24"/>
        </w:rPr>
        <w:t>A ____ is a situation that exists naturally but that provides interesting scientific information to the perceptive observer.</w:t>
      </w:r>
    </w:p>
    <w:p w14:paraId="41DDFA38" w14:textId="77777777" w:rsidR="00A53300"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holistic experiment</w:t>
      </w:r>
    </w:p>
    <w:p w14:paraId="3A0B338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natural experiment</w:t>
      </w:r>
    </w:p>
    <w:p w14:paraId="5AC49D8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random experiment</w:t>
      </w:r>
    </w:p>
    <w:p w14:paraId="43DC3BE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quasi-experiment</w:t>
      </w:r>
    </w:p>
    <w:p w14:paraId="72F3E4E9"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B</w:t>
      </w:r>
    </w:p>
    <w:p w14:paraId="11A1BB7A" w14:textId="2C0E4899"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B205B2">
        <w:rPr>
          <w:rFonts w:ascii="Times New Roman" w:hAnsi="Times New Roman"/>
          <w:sz w:val="22"/>
          <w:szCs w:val="24"/>
        </w:rPr>
        <w:t>42</w:t>
      </w:r>
    </w:p>
    <w:p w14:paraId="04A2027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5645BCE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w:t>
      </w:r>
      <w:r>
        <w:rPr>
          <w:rFonts w:ascii="Times New Roman" w:hAnsi="Times New Roman"/>
          <w:sz w:val="22"/>
          <w:szCs w:val="24"/>
        </w:rPr>
        <w:t>4</w:t>
      </w:r>
    </w:p>
    <w:p w14:paraId="4C6D387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151D31A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1C06EBDA" w14:textId="77777777" w:rsidR="00A53300" w:rsidRPr="00E439C6" w:rsidRDefault="00A53300" w:rsidP="00A53300">
      <w:pPr>
        <w:rPr>
          <w:rFonts w:ascii="Times New Roman" w:hAnsi="Times New Roman"/>
          <w:sz w:val="22"/>
          <w:szCs w:val="24"/>
        </w:rPr>
      </w:pPr>
    </w:p>
    <w:p w14:paraId="4156914B" w14:textId="1EA01777" w:rsidR="006918B9" w:rsidRDefault="00C10669" w:rsidP="00A53300">
      <w:pPr>
        <w:ind w:left="720" w:hanging="720"/>
        <w:rPr>
          <w:rFonts w:ascii="Times New Roman" w:hAnsi="Times New Roman"/>
          <w:sz w:val="22"/>
          <w:szCs w:val="24"/>
        </w:rPr>
      </w:pPr>
      <w:r>
        <w:rPr>
          <w:rFonts w:ascii="Times New Roman" w:hAnsi="Times New Roman"/>
          <w:sz w:val="22"/>
          <w:szCs w:val="24"/>
        </w:rPr>
        <w:t>85.</w:t>
      </w:r>
      <w:r w:rsidR="00BA690C">
        <w:rPr>
          <w:rFonts w:ascii="Times New Roman" w:hAnsi="Times New Roman"/>
          <w:sz w:val="22"/>
          <w:szCs w:val="24"/>
        </w:rPr>
        <w:tab/>
      </w:r>
      <w:r w:rsidR="00A53300" w:rsidRPr="00E439C6">
        <w:rPr>
          <w:rFonts w:ascii="Times New Roman" w:hAnsi="Times New Roman"/>
          <w:sz w:val="22"/>
          <w:szCs w:val="24"/>
        </w:rPr>
        <w:t>According to the text, what type of experiment occurs when the researcher does not control the variables in a particular environment but provides interesting scientific information to the perceptive observer?</w:t>
      </w:r>
    </w:p>
    <w:p w14:paraId="2801E6FA" w14:textId="78326B98"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developmental experiment</w:t>
      </w:r>
    </w:p>
    <w:p w14:paraId="6C06D7D7" w14:textId="77777777" w:rsidR="00A53300" w:rsidRPr="00E439C6" w:rsidRDefault="00A53300" w:rsidP="00A53300">
      <w:pPr>
        <w:ind w:left="720"/>
        <w:rPr>
          <w:rFonts w:ascii="Times New Roman" w:hAnsi="Times New Roman"/>
          <w:sz w:val="22"/>
          <w:szCs w:val="24"/>
        </w:rPr>
      </w:pPr>
      <w:r w:rsidRPr="00E439C6">
        <w:rPr>
          <w:rFonts w:ascii="Times New Roman" w:hAnsi="Times New Roman"/>
          <w:i/>
          <w:sz w:val="22"/>
          <w:szCs w:val="24"/>
        </w:rPr>
        <w:t>Incorrect. The type of experiment that occurs when the researcher does not control the variables of interest are natural experiments.</w:t>
      </w:r>
    </w:p>
    <w:p w14:paraId="5D9336D5"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natural experiment</w:t>
      </w:r>
    </w:p>
    <w:p w14:paraId="73AB8096"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Observing adoptive families for whom no genetic relationship exists is one example of a natural experiment.</w:t>
      </w:r>
    </w:p>
    <w:p w14:paraId="1570FA53"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accidental experiment</w:t>
      </w:r>
    </w:p>
    <w:p w14:paraId="68C12E5F"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qualitative experiment</w:t>
      </w:r>
    </w:p>
    <w:p w14:paraId="72127AEB" w14:textId="3110B374"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4A0273D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5B2303A7" w14:textId="5880A0D9"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B205B2">
        <w:rPr>
          <w:rFonts w:ascii="Times New Roman" w:hAnsi="Times New Roman"/>
          <w:sz w:val="22"/>
          <w:szCs w:val="24"/>
        </w:rPr>
        <w:t>42</w:t>
      </w:r>
    </w:p>
    <w:p w14:paraId="2EA6B304" w14:textId="77777777" w:rsidR="006918B9" w:rsidRDefault="00A53300" w:rsidP="00A53300">
      <w:pPr>
        <w:rPr>
          <w:rFonts w:ascii="Times New Roman" w:hAnsi="Times New Roman"/>
          <w:sz w:val="22"/>
          <w:szCs w:val="24"/>
        </w:rPr>
      </w:pPr>
      <w:r w:rsidRPr="00E439C6">
        <w:rPr>
          <w:rFonts w:ascii="Times New Roman" w:hAnsi="Times New Roman"/>
          <w:sz w:val="22"/>
          <w:szCs w:val="24"/>
        </w:rPr>
        <w:t>Skill: C</w:t>
      </w:r>
    </w:p>
    <w:p w14:paraId="2E27A025"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w:t>
      </w:r>
      <w:r>
        <w:rPr>
          <w:rFonts w:ascii="Times New Roman" w:hAnsi="Times New Roman"/>
          <w:sz w:val="22"/>
          <w:szCs w:val="24"/>
        </w:rPr>
        <w:t>4</w:t>
      </w:r>
    </w:p>
    <w:p w14:paraId="56B91BE7" w14:textId="4C2E7ABE" w:rsidR="00A53300" w:rsidRDefault="00A53300" w:rsidP="00A53300">
      <w:pPr>
        <w:rPr>
          <w:rFonts w:ascii="Times New Roman" w:hAnsi="Times New Roman"/>
          <w:sz w:val="22"/>
          <w:szCs w:val="24"/>
        </w:rPr>
      </w:pPr>
      <w:r w:rsidRPr="00E439C6">
        <w:rPr>
          <w:rFonts w:ascii="Times New Roman" w:hAnsi="Times New Roman"/>
          <w:sz w:val="22"/>
          <w:szCs w:val="24"/>
        </w:rPr>
        <w:lastRenderedPageBreak/>
        <w:t>Bloom</w:t>
      </w:r>
      <w:r>
        <w:rPr>
          <w:rFonts w:ascii="Times New Roman" w:hAnsi="Times New Roman"/>
          <w:sz w:val="22"/>
          <w:szCs w:val="24"/>
        </w:rPr>
        <w:t>’</w:t>
      </w:r>
      <w:r w:rsidRPr="00E439C6">
        <w:rPr>
          <w:rFonts w:ascii="Times New Roman" w:hAnsi="Times New Roman"/>
          <w:sz w:val="22"/>
          <w:szCs w:val="24"/>
        </w:rPr>
        <w:t>s Taxonomy Level: Understand</w:t>
      </w:r>
    </w:p>
    <w:p w14:paraId="16705299" w14:textId="77777777" w:rsidR="00A53300" w:rsidRDefault="00A53300" w:rsidP="00A53300">
      <w:pPr>
        <w:rPr>
          <w:rFonts w:ascii="Times New Roman" w:hAnsi="Times New Roman"/>
          <w:sz w:val="22"/>
          <w:szCs w:val="24"/>
        </w:rPr>
      </w:pPr>
    </w:p>
    <w:p w14:paraId="6E1D7DB6" w14:textId="7EB0FFBA" w:rsidR="00B205B2" w:rsidRPr="00B205B2" w:rsidRDefault="00C10669" w:rsidP="00B205B2">
      <w:pPr>
        <w:ind w:left="720" w:hanging="720"/>
        <w:rPr>
          <w:rFonts w:ascii="Times New Roman" w:hAnsi="Times New Roman"/>
          <w:sz w:val="22"/>
          <w:szCs w:val="24"/>
        </w:rPr>
      </w:pPr>
      <w:r>
        <w:rPr>
          <w:rFonts w:ascii="Times New Roman" w:hAnsi="Times New Roman"/>
          <w:sz w:val="22"/>
          <w:szCs w:val="24"/>
        </w:rPr>
        <w:t>86.</w:t>
      </w:r>
      <w:r w:rsidR="00BA690C">
        <w:rPr>
          <w:rFonts w:ascii="Times New Roman" w:hAnsi="Times New Roman"/>
          <w:sz w:val="22"/>
          <w:szCs w:val="24"/>
        </w:rPr>
        <w:tab/>
      </w:r>
      <w:r w:rsidR="00B205B2" w:rsidRPr="00B205B2">
        <w:rPr>
          <w:rFonts w:ascii="Times New Roman" w:hAnsi="Times New Roman"/>
          <w:sz w:val="22"/>
          <w:szCs w:val="24"/>
        </w:rPr>
        <w:t>____ refers to the consistency of measures, whereas ____ refers to the truthfulness of a measurement.</w:t>
      </w:r>
    </w:p>
    <w:p w14:paraId="7C6CAFEA" w14:textId="77777777" w:rsidR="00B205B2" w:rsidRPr="00B205B2" w:rsidRDefault="00B205B2" w:rsidP="00B205B2">
      <w:pPr>
        <w:ind w:left="1440" w:hanging="720"/>
        <w:rPr>
          <w:rFonts w:ascii="Times New Roman" w:hAnsi="Times New Roman"/>
          <w:sz w:val="22"/>
          <w:szCs w:val="24"/>
        </w:rPr>
      </w:pPr>
      <w:r w:rsidRPr="00B205B2">
        <w:rPr>
          <w:rFonts w:ascii="Times New Roman" w:hAnsi="Times New Roman"/>
          <w:sz w:val="22"/>
          <w:szCs w:val="24"/>
        </w:rPr>
        <w:t>a.</w:t>
      </w:r>
      <w:r w:rsidRPr="00B205B2">
        <w:rPr>
          <w:rFonts w:ascii="Times New Roman" w:hAnsi="Times New Roman"/>
          <w:sz w:val="22"/>
          <w:szCs w:val="24"/>
        </w:rPr>
        <w:tab/>
        <w:t>Reliability; validity</w:t>
      </w:r>
    </w:p>
    <w:p w14:paraId="70A5AD80" w14:textId="77777777" w:rsidR="00B205B2" w:rsidRPr="00B205B2" w:rsidRDefault="00B205B2" w:rsidP="00B205B2">
      <w:pPr>
        <w:ind w:left="1440" w:hanging="720"/>
        <w:rPr>
          <w:rFonts w:ascii="Times New Roman" w:hAnsi="Times New Roman"/>
          <w:sz w:val="22"/>
          <w:szCs w:val="24"/>
        </w:rPr>
      </w:pPr>
      <w:r w:rsidRPr="00B205B2">
        <w:rPr>
          <w:rFonts w:ascii="Times New Roman" w:hAnsi="Times New Roman"/>
          <w:sz w:val="22"/>
          <w:szCs w:val="24"/>
        </w:rPr>
        <w:t>b.</w:t>
      </w:r>
      <w:r w:rsidRPr="00B205B2">
        <w:rPr>
          <w:rFonts w:ascii="Times New Roman" w:hAnsi="Times New Roman"/>
          <w:sz w:val="22"/>
          <w:szCs w:val="24"/>
        </w:rPr>
        <w:tab/>
        <w:t>Validity; reliability</w:t>
      </w:r>
    </w:p>
    <w:p w14:paraId="1EFDED54" w14:textId="77777777" w:rsidR="00B205B2" w:rsidRPr="00B205B2" w:rsidRDefault="00B205B2" w:rsidP="00B205B2">
      <w:pPr>
        <w:ind w:left="1440" w:hanging="720"/>
        <w:rPr>
          <w:rFonts w:ascii="Times New Roman" w:hAnsi="Times New Roman"/>
          <w:sz w:val="22"/>
          <w:szCs w:val="24"/>
        </w:rPr>
      </w:pPr>
      <w:r w:rsidRPr="00B205B2">
        <w:rPr>
          <w:rFonts w:ascii="Times New Roman" w:hAnsi="Times New Roman"/>
          <w:sz w:val="22"/>
          <w:szCs w:val="24"/>
        </w:rPr>
        <w:t>c.</w:t>
      </w:r>
      <w:r w:rsidRPr="00B205B2">
        <w:rPr>
          <w:rFonts w:ascii="Times New Roman" w:hAnsi="Times New Roman"/>
          <w:sz w:val="22"/>
          <w:szCs w:val="24"/>
        </w:rPr>
        <w:tab/>
        <w:t>Variance from the mean; standardization</w:t>
      </w:r>
    </w:p>
    <w:p w14:paraId="0E8683AA" w14:textId="77777777" w:rsidR="00B205B2" w:rsidRPr="00B205B2" w:rsidRDefault="00B205B2" w:rsidP="00B205B2">
      <w:pPr>
        <w:ind w:left="1440" w:hanging="720"/>
        <w:rPr>
          <w:rFonts w:ascii="Times New Roman" w:hAnsi="Times New Roman"/>
          <w:sz w:val="22"/>
          <w:szCs w:val="24"/>
        </w:rPr>
      </w:pPr>
      <w:r w:rsidRPr="00B205B2">
        <w:rPr>
          <w:rFonts w:ascii="Times New Roman" w:hAnsi="Times New Roman"/>
          <w:sz w:val="22"/>
          <w:szCs w:val="24"/>
        </w:rPr>
        <w:t>d.</w:t>
      </w:r>
      <w:r w:rsidRPr="00B205B2">
        <w:rPr>
          <w:rFonts w:ascii="Times New Roman" w:hAnsi="Times New Roman"/>
          <w:sz w:val="22"/>
          <w:szCs w:val="24"/>
        </w:rPr>
        <w:tab/>
        <w:t>Standardization; variance from the mean</w:t>
      </w:r>
    </w:p>
    <w:p w14:paraId="5975C38F" w14:textId="77777777" w:rsidR="00B205B2" w:rsidRPr="00B205B2" w:rsidRDefault="00B205B2" w:rsidP="00B205B2">
      <w:pPr>
        <w:rPr>
          <w:rFonts w:ascii="Times New Roman" w:hAnsi="Times New Roman"/>
          <w:sz w:val="22"/>
          <w:szCs w:val="24"/>
        </w:rPr>
      </w:pPr>
      <w:r w:rsidRPr="00B205B2">
        <w:rPr>
          <w:rFonts w:ascii="Times New Roman" w:hAnsi="Times New Roman"/>
          <w:sz w:val="22"/>
          <w:szCs w:val="24"/>
        </w:rPr>
        <w:t>Answer: A</w:t>
      </w:r>
    </w:p>
    <w:p w14:paraId="15DC24A3" w14:textId="77777777" w:rsidR="00B205B2" w:rsidRPr="00B205B2" w:rsidRDefault="002954DA" w:rsidP="00B205B2">
      <w:pPr>
        <w:rPr>
          <w:rFonts w:ascii="Times New Roman" w:hAnsi="Times New Roman"/>
          <w:sz w:val="22"/>
          <w:szCs w:val="24"/>
        </w:rPr>
      </w:pPr>
      <w:r>
        <w:rPr>
          <w:rFonts w:ascii="Times New Roman" w:hAnsi="Times New Roman"/>
          <w:sz w:val="22"/>
          <w:szCs w:val="24"/>
        </w:rPr>
        <w:t>Page: 43</w:t>
      </w:r>
    </w:p>
    <w:p w14:paraId="397632F8" w14:textId="77777777" w:rsidR="00B205B2" w:rsidRPr="00B205B2" w:rsidRDefault="00B205B2" w:rsidP="00B205B2">
      <w:pPr>
        <w:rPr>
          <w:rFonts w:ascii="Times New Roman" w:hAnsi="Times New Roman"/>
          <w:sz w:val="22"/>
          <w:szCs w:val="24"/>
        </w:rPr>
      </w:pPr>
      <w:r w:rsidRPr="00B205B2">
        <w:rPr>
          <w:rFonts w:ascii="Times New Roman" w:hAnsi="Times New Roman"/>
          <w:sz w:val="22"/>
          <w:szCs w:val="24"/>
        </w:rPr>
        <w:t>Skill: F</w:t>
      </w:r>
    </w:p>
    <w:p w14:paraId="068E1EF3" w14:textId="77777777" w:rsidR="00B205B2" w:rsidRPr="00B205B2" w:rsidRDefault="00B205B2" w:rsidP="00B205B2">
      <w:pPr>
        <w:rPr>
          <w:rFonts w:ascii="Times New Roman" w:hAnsi="Times New Roman"/>
          <w:sz w:val="22"/>
          <w:szCs w:val="24"/>
        </w:rPr>
      </w:pPr>
      <w:r w:rsidRPr="00B205B2">
        <w:rPr>
          <w:rFonts w:ascii="Times New Roman" w:hAnsi="Times New Roman"/>
          <w:sz w:val="22"/>
          <w:szCs w:val="24"/>
        </w:rPr>
        <w:t>Learning Objective: 1.14</w:t>
      </w:r>
    </w:p>
    <w:p w14:paraId="1546155D" w14:textId="77777777" w:rsidR="00B205B2" w:rsidRPr="00B205B2" w:rsidRDefault="00B205B2" w:rsidP="00B205B2">
      <w:pPr>
        <w:rPr>
          <w:rFonts w:ascii="Times New Roman" w:hAnsi="Times New Roman"/>
          <w:sz w:val="22"/>
          <w:szCs w:val="24"/>
        </w:rPr>
      </w:pPr>
      <w:r w:rsidRPr="00B205B2">
        <w:rPr>
          <w:rFonts w:ascii="Times New Roman" w:hAnsi="Times New Roman"/>
          <w:sz w:val="22"/>
          <w:szCs w:val="24"/>
        </w:rPr>
        <w:t>Difficulty: 3</w:t>
      </w:r>
    </w:p>
    <w:p w14:paraId="3CAE5665" w14:textId="77777777" w:rsidR="00B205B2" w:rsidRPr="00B205B2" w:rsidRDefault="00B205B2" w:rsidP="00B205B2">
      <w:pPr>
        <w:rPr>
          <w:rFonts w:ascii="Times New Roman" w:hAnsi="Times New Roman"/>
          <w:sz w:val="22"/>
          <w:szCs w:val="24"/>
        </w:rPr>
      </w:pPr>
      <w:r w:rsidRPr="00B205B2">
        <w:rPr>
          <w:rFonts w:ascii="Times New Roman" w:hAnsi="Times New Roman"/>
          <w:sz w:val="22"/>
          <w:szCs w:val="24"/>
        </w:rPr>
        <w:t>Bloom’s Taxonomy Level: Remember</w:t>
      </w:r>
    </w:p>
    <w:p w14:paraId="073530B8" w14:textId="7A20D1DB" w:rsidR="00B205B2" w:rsidRPr="00B205B2" w:rsidRDefault="00B205B2" w:rsidP="00B205B2">
      <w:pPr>
        <w:rPr>
          <w:rFonts w:ascii="Times New Roman" w:hAnsi="Times New Roman"/>
          <w:sz w:val="22"/>
        </w:rPr>
      </w:pPr>
      <w:r w:rsidRPr="00B205B2">
        <w:rPr>
          <w:rFonts w:ascii="Times New Roman" w:hAnsi="Times New Roman"/>
          <w:sz w:val="22"/>
        </w:rPr>
        <w:t>% correct 88   a</w:t>
      </w:r>
      <w:r w:rsidR="00BA690C">
        <w:rPr>
          <w:rFonts w:ascii="Times New Roman" w:hAnsi="Times New Roman"/>
          <w:sz w:val="22"/>
        </w:rPr>
        <w:t xml:space="preserve"> </w:t>
      </w:r>
      <w:r w:rsidRPr="00B205B2">
        <w:rPr>
          <w:rFonts w:ascii="Times New Roman" w:hAnsi="Times New Roman"/>
          <w:sz w:val="22"/>
        </w:rPr>
        <w:t>= 88  b</w:t>
      </w:r>
      <w:r w:rsidR="00BA690C">
        <w:rPr>
          <w:rFonts w:ascii="Times New Roman" w:hAnsi="Times New Roman"/>
          <w:sz w:val="22"/>
        </w:rPr>
        <w:t xml:space="preserve"> </w:t>
      </w:r>
      <w:r w:rsidRPr="00B205B2">
        <w:rPr>
          <w:rFonts w:ascii="Times New Roman" w:hAnsi="Times New Roman"/>
          <w:sz w:val="22"/>
        </w:rPr>
        <w:t>= 0  c</w:t>
      </w:r>
      <w:r w:rsidR="00BA690C">
        <w:rPr>
          <w:rFonts w:ascii="Times New Roman" w:hAnsi="Times New Roman"/>
          <w:sz w:val="22"/>
        </w:rPr>
        <w:t xml:space="preserve"> </w:t>
      </w:r>
      <w:r w:rsidRPr="00B205B2">
        <w:rPr>
          <w:rFonts w:ascii="Times New Roman" w:hAnsi="Times New Roman"/>
          <w:sz w:val="22"/>
        </w:rPr>
        <w:t>= 0  d</w:t>
      </w:r>
      <w:r w:rsidR="00BA690C">
        <w:rPr>
          <w:rFonts w:ascii="Times New Roman" w:hAnsi="Times New Roman"/>
          <w:sz w:val="22"/>
        </w:rPr>
        <w:t xml:space="preserve"> </w:t>
      </w:r>
      <w:r w:rsidRPr="00B205B2">
        <w:rPr>
          <w:rFonts w:ascii="Times New Roman" w:hAnsi="Times New Roman"/>
          <w:sz w:val="22"/>
        </w:rPr>
        <w:t>= 0   r = .53</w:t>
      </w:r>
    </w:p>
    <w:p w14:paraId="1E9AB606" w14:textId="77777777" w:rsidR="00B205B2" w:rsidRPr="00B205B2" w:rsidRDefault="00B205B2" w:rsidP="00B205B2">
      <w:pPr>
        <w:rPr>
          <w:rFonts w:ascii="Times New Roman" w:hAnsi="Times New Roman"/>
          <w:sz w:val="22"/>
          <w:szCs w:val="24"/>
        </w:rPr>
      </w:pPr>
    </w:p>
    <w:p w14:paraId="3045B9FB" w14:textId="6EBDAA18" w:rsidR="00B205B2" w:rsidRPr="00B205B2" w:rsidRDefault="00C10669" w:rsidP="00B205B2">
      <w:pPr>
        <w:ind w:left="720" w:hanging="720"/>
        <w:rPr>
          <w:rFonts w:ascii="Times New Roman" w:hAnsi="Times New Roman"/>
          <w:sz w:val="22"/>
          <w:szCs w:val="24"/>
        </w:rPr>
      </w:pPr>
      <w:r>
        <w:rPr>
          <w:rFonts w:ascii="Times New Roman" w:hAnsi="Times New Roman"/>
          <w:sz w:val="22"/>
          <w:szCs w:val="24"/>
        </w:rPr>
        <w:t>87.</w:t>
      </w:r>
      <w:r w:rsidR="00BA690C">
        <w:rPr>
          <w:rFonts w:ascii="Times New Roman" w:hAnsi="Times New Roman"/>
          <w:sz w:val="22"/>
          <w:szCs w:val="24"/>
        </w:rPr>
        <w:tab/>
      </w:r>
      <w:r w:rsidR="00B205B2" w:rsidRPr="00B205B2">
        <w:rPr>
          <w:rFonts w:ascii="Times New Roman" w:hAnsi="Times New Roman"/>
          <w:sz w:val="22"/>
          <w:szCs w:val="24"/>
        </w:rPr>
        <w:t>____ refers to the consistency of measurements—if a research method obtains similar results on different occasions.</w:t>
      </w:r>
    </w:p>
    <w:p w14:paraId="7DFC95B1" w14:textId="77777777" w:rsidR="00B205B2" w:rsidRPr="00B205B2" w:rsidRDefault="00B205B2" w:rsidP="00B205B2">
      <w:pPr>
        <w:ind w:left="1440" w:hanging="720"/>
        <w:rPr>
          <w:rFonts w:ascii="Times New Roman" w:hAnsi="Times New Roman"/>
          <w:sz w:val="22"/>
          <w:szCs w:val="24"/>
        </w:rPr>
      </w:pPr>
      <w:r w:rsidRPr="00B205B2">
        <w:rPr>
          <w:rFonts w:ascii="Times New Roman" w:hAnsi="Times New Roman"/>
          <w:sz w:val="22"/>
          <w:szCs w:val="24"/>
        </w:rPr>
        <w:t>a.</w:t>
      </w:r>
      <w:r w:rsidRPr="00B205B2">
        <w:rPr>
          <w:rFonts w:ascii="Times New Roman" w:hAnsi="Times New Roman"/>
          <w:sz w:val="22"/>
          <w:szCs w:val="24"/>
        </w:rPr>
        <w:tab/>
        <w:t>Standardization</w:t>
      </w:r>
    </w:p>
    <w:p w14:paraId="5E079A64" w14:textId="77777777" w:rsidR="00B205B2" w:rsidRPr="00B205B2" w:rsidRDefault="00B205B2" w:rsidP="00B205B2">
      <w:pPr>
        <w:ind w:left="1440" w:hanging="720"/>
        <w:rPr>
          <w:rFonts w:ascii="Times New Roman" w:hAnsi="Times New Roman"/>
          <w:sz w:val="22"/>
          <w:szCs w:val="24"/>
        </w:rPr>
      </w:pPr>
      <w:r w:rsidRPr="00B205B2">
        <w:rPr>
          <w:rFonts w:ascii="Times New Roman" w:hAnsi="Times New Roman"/>
          <w:sz w:val="22"/>
          <w:szCs w:val="24"/>
        </w:rPr>
        <w:t>b.</w:t>
      </w:r>
      <w:r w:rsidRPr="00B205B2">
        <w:rPr>
          <w:rFonts w:ascii="Times New Roman" w:hAnsi="Times New Roman"/>
          <w:sz w:val="22"/>
          <w:szCs w:val="24"/>
        </w:rPr>
        <w:tab/>
        <w:t>Measurability</w:t>
      </w:r>
    </w:p>
    <w:p w14:paraId="64BAC82A" w14:textId="77777777" w:rsidR="00B205B2" w:rsidRPr="00B205B2" w:rsidRDefault="00B205B2" w:rsidP="00B205B2">
      <w:pPr>
        <w:ind w:left="1440" w:hanging="720"/>
        <w:rPr>
          <w:rFonts w:ascii="Times New Roman" w:hAnsi="Times New Roman"/>
          <w:sz w:val="22"/>
          <w:szCs w:val="24"/>
        </w:rPr>
      </w:pPr>
      <w:r w:rsidRPr="00B205B2">
        <w:rPr>
          <w:rFonts w:ascii="Times New Roman" w:hAnsi="Times New Roman"/>
          <w:sz w:val="22"/>
          <w:szCs w:val="24"/>
        </w:rPr>
        <w:t>c.</w:t>
      </w:r>
      <w:r w:rsidRPr="00B205B2">
        <w:rPr>
          <w:rFonts w:ascii="Times New Roman" w:hAnsi="Times New Roman"/>
          <w:sz w:val="22"/>
          <w:szCs w:val="24"/>
        </w:rPr>
        <w:tab/>
        <w:t>Validity</w:t>
      </w:r>
    </w:p>
    <w:p w14:paraId="6C9DEB4A" w14:textId="77777777" w:rsidR="00B205B2" w:rsidRPr="00B205B2" w:rsidRDefault="00B205B2" w:rsidP="00B205B2">
      <w:pPr>
        <w:ind w:left="1440" w:hanging="720"/>
        <w:rPr>
          <w:rFonts w:ascii="Times New Roman" w:hAnsi="Times New Roman"/>
          <w:sz w:val="22"/>
          <w:szCs w:val="24"/>
        </w:rPr>
      </w:pPr>
      <w:r w:rsidRPr="00B205B2">
        <w:rPr>
          <w:rFonts w:ascii="Times New Roman" w:hAnsi="Times New Roman"/>
          <w:sz w:val="22"/>
          <w:szCs w:val="24"/>
        </w:rPr>
        <w:t>d.</w:t>
      </w:r>
      <w:r w:rsidRPr="00B205B2">
        <w:rPr>
          <w:rFonts w:ascii="Times New Roman" w:hAnsi="Times New Roman"/>
          <w:sz w:val="22"/>
          <w:szCs w:val="24"/>
        </w:rPr>
        <w:tab/>
        <w:t>Reliability</w:t>
      </w:r>
    </w:p>
    <w:p w14:paraId="015875A4" w14:textId="77777777" w:rsidR="00B205B2" w:rsidRPr="00B205B2" w:rsidRDefault="00B205B2" w:rsidP="00B205B2">
      <w:pPr>
        <w:rPr>
          <w:rFonts w:ascii="Times New Roman" w:hAnsi="Times New Roman"/>
          <w:sz w:val="22"/>
          <w:szCs w:val="24"/>
        </w:rPr>
      </w:pPr>
      <w:r w:rsidRPr="00B205B2">
        <w:rPr>
          <w:rFonts w:ascii="Times New Roman" w:hAnsi="Times New Roman"/>
          <w:sz w:val="22"/>
          <w:szCs w:val="24"/>
        </w:rPr>
        <w:t>Answer: D</w:t>
      </w:r>
    </w:p>
    <w:p w14:paraId="39A5BC84" w14:textId="77777777" w:rsidR="00B205B2" w:rsidRPr="00B205B2" w:rsidRDefault="002954DA" w:rsidP="00B205B2">
      <w:pPr>
        <w:rPr>
          <w:rFonts w:ascii="Times New Roman" w:hAnsi="Times New Roman"/>
          <w:sz w:val="22"/>
          <w:szCs w:val="24"/>
        </w:rPr>
      </w:pPr>
      <w:r>
        <w:rPr>
          <w:rFonts w:ascii="Times New Roman" w:hAnsi="Times New Roman"/>
          <w:sz w:val="22"/>
          <w:szCs w:val="24"/>
        </w:rPr>
        <w:t>Page: 43</w:t>
      </w:r>
    </w:p>
    <w:p w14:paraId="263DE6AD" w14:textId="77777777" w:rsidR="00B205B2" w:rsidRPr="00B205B2" w:rsidRDefault="00B205B2" w:rsidP="00B205B2">
      <w:pPr>
        <w:rPr>
          <w:rFonts w:ascii="Times New Roman" w:hAnsi="Times New Roman"/>
          <w:sz w:val="22"/>
          <w:szCs w:val="24"/>
        </w:rPr>
      </w:pPr>
      <w:r w:rsidRPr="00B205B2">
        <w:rPr>
          <w:rFonts w:ascii="Times New Roman" w:hAnsi="Times New Roman"/>
          <w:sz w:val="22"/>
          <w:szCs w:val="24"/>
        </w:rPr>
        <w:t>Skill: F</w:t>
      </w:r>
    </w:p>
    <w:p w14:paraId="2FC74E2B" w14:textId="77777777" w:rsidR="00B205B2" w:rsidRPr="00B205B2" w:rsidRDefault="00B205B2" w:rsidP="00B205B2">
      <w:pPr>
        <w:rPr>
          <w:rFonts w:ascii="Times New Roman" w:hAnsi="Times New Roman"/>
          <w:sz w:val="22"/>
          <w:szCs w:val="24"/>
        </w:rPr>
      </w:pPr>
      <w:r w:rsidRPr="00B205B2">
        <w:rPr>
          <w:rFonts w:ascii="Times New Roman" w:hAnsi="Times New Roman"/>
          <w:sz w:val="22"/>
          <w:szCs w:val="24"/>
        </w:rPr>
        <w:t>Learning Objective: 1.14</w:t>
      </w:r>
    </w:p>
    <w:p w14:paraId="0C0EA0DD" w14:textId="77777777" w:rsidR="00B205B2" w:rsidRPr="00B205B2" w:rsidRDefault="00B205B2" w:rsidP="00B205B2">
      <w:pPr>
        <w:rPr>
          <w:rFonts w:ascii="Times New Roman" w:hAnsi="Times New Roman"/>
          <w:sz w:val="22"/>
          <w:szCs w:val="24"/>
        </w:rPr>
      </w:pPr>
      <w:r w:rsidRPr="00B205B2">
        <w:rPr>
          <w:rFonts w:ascii="Times New Roman" w:hAnsi="Times New Roman"/>
          <w:sz w:val="22"/>
          <w:szCs w:val="24"/>
        </w:rPr>
        <w:t>Difficulty: 2</w:t>
      </w:r>
    </w:p>
    <w:p w14:paraId="283DFE93" w14:textId="77777777" w:rsidR="00B205B2" w:rsidRPr="00B205B2" w:rsidRDefault="00B205B2" w:rsidP="00B205B2">
      <w:pPr>
        <w:rPr>
          <w:rFonts w:ascii="Times New Roman" w:hAnsi="Times New Roman"/>
          <w:sz w:val="22"/>
          <w:szCs w:val="24"/>
        </w:rPr>
      </w:pPr>
      <w:r w:rsidRPr="00B205B2">
        <w:rPr>
          <w:rFonts w:ascii="Times New Roman" w:hAnsi="Times New Roman"/>
          <w:sz w:val="22"/>
          <w:szCs w:val="24"/>
        </w:rPr>
        <w:t>Bloom’s Taxonomy Level: Remember</w:t>
      </w:r>
    </w:p>
    <w:p w14:paraId="6D5C2165" w14:textId="77777777" w:rsidR="00B205B2" w:rsidRPr="00B205B2" w:rsidRDefault="00B205B2" w:rsidP="00B205B2">
      <w:pPr>
        <w:rPr>
          <w:rFonts w:ascii="Times New Roman" w:hAnsi="Times New Roman"/>
          <w:sz w:val="22"/>
          <w:szCs w:val="24"/>
        </w:rPr>
      </w:pPr>
    </w:p>
    <w:p w14:paraId="027A1149" w14:textId="7D3341F7" w:rsidR="00B205B2" w:rsidRPr="00B205B2" w:rsidRDefault="00C10669" w:rsidP="00B205B2">
      <w:pPr>
        <w:ind w:left="720" w:hanging="720"/>
        <w:rPr>
          <w:rFonts w:ascii="Times New Roman" w:hAnsi="Times New Roman"/>
          <w:sz w:val="22"/>
          <w:szCs w:val="24"/>
        </w:rPr>
      </w:pPr>
      <w:r>
        <w:rPr>
          <w:rFonts w:ascii="Times New Roman" w:hAnsi="Times New Roman"/>
          <w:sz w:val="22"/>
          <w:szCs w:val="24"/>
        </w:rPr>
        <w:t>88.</w:t>
      </w:r>
      <w:r w:rsidR="00B205B2" w:rsidRPr="00B205B2">
        <w:rPr>
          <w:rFonts w:ascii="Times New Roman" w:hAnsi="Times New Roman"/>
          <w:sz w:val="22"/>
          <w:szCs w:val="24"/>
        </w:rPr>
        <w:tab/>
        <w:t>____ refers to the truthfulness of a method—if a research method measures what it claims to measure.</w:t>
      </w:r>
    </w:p>
    <w:p w14:paraId="1FF5DF16" w14:textId="77777777" w:rsidR="00B205B2" w:rsidRPr="00B205B2" w:rsidRDefault="00B205B2" w:rsidP="00B205B2">
      <w:pPr>
        <w:ind w:left="1440" w:hanging="720"/>
        <w:rPr>
          <w:rFonts w:ascii="Times New Roman" w:hAnsi="Times New Roman"/>
          <w:sz w:val="22"/>
          <w:szCs w:val="24"/>
        </w:rPr>
      </w:pPr>
      <w:r w:rsidRPr="00B205B2">
        <w:rPr>
          <w:rFonts w:ascii="Times New Roman" w:hAnsi="Times New Roman"/>
          <w:sz w:val="22"/>
          <w:szCs w:val="24"/>
        </w:rPr>
        <w:t>a.</w:t>
      </w:r>
      <w:r w:rsidRPr="00B205B2">
        <w:rPr>
          <w:rFonts w:ascii="Times New Roman" w:hAnsi="Times New Roman"/>
          <w:sz w:val="22"/>
          <w:szCs w:val="24"/>
        </w:rPr>
        <w:tab/>
        <w:t>Variance from the mean</w:t>
      </w:r>
    </w:p>
    <w:p w14:paraId="367C0000" w14:textId="77777777" w:rsidR="00B205B2" w:rsidRPr="00B205B2" w:rsidRDefault="00B205B2" w:rsidP="00B205B2">
      <w:pPr>
        <w:ind w:left="1440" w:hanging="720"/>
        <w:rPr>
          <w:rFonts w:ascii="Times New Roman" w:hAnsi="Times New Roman"/>
          <w:sz w:val="22"/>
          <w:szCs w:val="24"/>
        </w:rPr>
      </w:pPr>
      <w:r w:rsidRPr="00B205B2">
        <w:rPr>
          <w:rFonts w:ascii="Times New Roman" w:hAnsi="Times New Roman"/>
          <w:sz w:val="22"/>
          <w:szCs w:val="24"/>
        </w:rPr>
        <w:t>b.</w:t>
      </w:r>
      <w:r w:rsidRPr="00B205B2">
        <w:rPr>
          <w:rFonts w:ascii="Times New Roman" w:hAnsi="Times New Roman"/>
          <w:sz w:val="22"/>
          <w:szCs w:val="24"/>
        </w:rPr>
        <w:tab/>
        <w:t>Validity</w:t>
      </w:r>
    </w:p>
    <w:p w14:paraId="4E18C289" w14:textId="77777777" w:rsidR="00B205B2" w:rsidRPr="00B205B2" w:rsidRDefault="00B205B2" w:rsidP="00B205B2">
      <w:pPr>
        <w:ind w:left="1440" w:hanging="720"/>
        <w:rPr>
          <w:rFonts w:ascii="Times New Roman" w:hAnsi="Times New Roman"/>
          <w:sz w:val="22"/>
          <w:szCs w:val="24"/>
        </w:rPr>
      </w:pPr>
      <w:r w:rsidRPr="00B205B2">
        <w:rPr>
          <w:rFonts w:ascii="Times New Roman" w:hAnsi="Times New Roman"/>
          <w:sz w:val="22"/>
          <w:szCs w:val="24"/>
        </w:rPr>
        <w:t>c.</w:t>
      </w:r>
      <w:r w:rsidRPr="00B205B2">
        <w:rPr>
          <w:rFonts w:ascii="Times New Roman" w:hAnsi="Times New Roman"/>
          <w:sz w:val="22"/>
          <w:szCs w:val="24"/>
        </w:rPr>
        <w:tab/>
        <w:t>Reliability</w:t>
      </w:r>
    </w:p>
    <w:p w14:paraId="26EBE700" w14:textId="77777777" w:rsidR="00B205B2" w:rsidRPr="00B205B2" w:rsidRDefault="00B205B2" w:rsidP="00B205B2">
      <w:pPr>
        <w:ind w:left="1440" w:hanging="720"/>
        <w:rPr>
          <w:rFonts w:ascii="Times New Roman" w:hAnsi="Times New Roman"/>
          <w:sz w:val="22"/>
          <w:szCs w:val="24"/>
        </w:rPr>
      </w:pPr>
      <w:r w:rsidRPr="00B205B2">
        <w:rPr>
          <w:rFonts w:ascii="Times New Roman" w:hAnsi="Times New Roman"/>
          <w:sz w:val="22"/>
          <w:szCs w:val="24"/>
        </w:rPr>
        <w:t>d.</w:t>
      </w:r>
      <w:r w:rsidRPr="00B205B2">
        <w:rPr>
          <w:rFonts w:ascii="Times New Roman" w:hAnsi="Times New Roman"/>
          <w:sz w:val="22"/>
          <w:szCs w:val="24"/>
        </w:rPr>
        <w:tab/>
        <w:t>Standardization</w:t>
      </w:r>
    </w:p>
    <w:p w14:paraId="4309ADB0" w14:textId="77777777" w:rsidR="00B205B2" w:rsidRPr="00B205B2" w:rsidRDefault="00B205B2" w:rsidP="00B205B2">
      <w:pPr>
        <w:rPr>
          <w:rFonts w:ascii="Times New Roman" w:hAnsi="Times New Roman"/>
          <w:sz w:val="22"/>
          <w:szCs w:val="24"/>
        </w:rPr>
      </w:pPr>
      <w:r w:rsidRPr="00B205B2">
        <w:rPr>
          <w:rFonts w:ascii="Times New Roman" w:hAnsi="Times New Roman"/>
          <w:sz w:val="22"/>
          <w:szCs w:val="24"/>
        </w:rPr>
        <w:t>Answer: B</w:t>
      </w:r>
    </w:p>
    <w:p w14:paraId="655905BD" w14:textId="77777777" w:rsidR="00B205B2" w:rsidRPr="00B205B2" w:rsidRDefault="002954DA" w:rsidP="00B205B2">
      <w:pPr>
        <w:rPr>
          <w:rFonts w:ascii="Times New Roman" w:hAnsi="Times New Roman"/>
          <w:sz w:val="22"/>
          <w:szCs w:val="24"/>
        </w:rPr>
      </w:pPr>
      <w:r>
        <w:rPr>
          <w:rFonts w:ascii="Times New Roman" w:hAnsi="Times New Roman"/>
          <w:sz w:val="22"/>
          <w:szCs w:val="24"/>
        </w:rPr>
        <w:t>Page: 43</w:t>
      </w:r>
    </w:p>
    <w:p w14:paraId="233E0478" w14:textId="77777777" w:rsidR="00B205B2" w:rsidRPr="00B205B2" w:rsidRDefault="00B205B2" w:rsidP="00B205B2">
      <w:pPr>
        <w:rPr>
          <w:rFonts w:ascii="Times New Roman" w:hAnsi="Times New Roman"/>
          <w:sz w:val="22"/>
          <w:szCs w:val="24"/>
        </w:rPr>
      </w:pPr>
      <w:r w:rsidRPr="00B205B2">
        <w:rPr>
          <w:rFonts w:ascii="Times New Roman" w:hAnsi="Times New Roman"/>
          <w:sz w:val="22"/>
          <w:szCs w:val="24"/>
        </w:rPr>
        <w:t>Skill: F</w:t>
      </w:r>
    </w:p>
    <w:p w14:paraId="1D3E3D26" w14:textId="77777777" w:rsidR="00B205B2" w:rsidRPr="00B205B2" w:rsidRDefault="00B205B2" w:rsidP="00B205B2">
      <w:pPr>
        <w:rPr>
          <w:rFonts w:ascii="Times New Roman" w:hAnsi="Times New Roman"/>
          <w:sz w:val="22"/>
          <w:szCs w:val="24"/>
        </w:rPr>
      </w:pPr>
      <w:r w:rsidRPr="00B205B2">
        <w:rPr>
          <w:rFonts w:ascii="Times New Roman" w:hAnsi="Times New Roman"/>
          <w:sz w:val="22"/>
          <w:szCs w:val="24"/>
        </w:rPr>
        <w:t>Learning Objective: 1.14</w:t>
      </w:r>
    </w:p>
    <w:p w14:paraId="77BC8E34" w14:textId="77777777" w:rsidR="00B205B2" w:rsidRPr="00B205B2" w:rsidRDefault="00B205B2" w:rsidP="00B205B2">
      <w:pPr>
        <w:rPr>
          <w:rFonts w:ascii="Times New Roman" w:hAnsi="Times New Roman"/>
          <w:sz w:val="22"/>
          <w:szCs w:val="24"/>
        </w:rPr>
      </w:pPr>
      <w:r w:rsidRPr="00B205B2">
        <w:rPr>
          <w:rFonts w:ascii="Times New Roman" w:hAnsi="Times New Roman"/>
          <w:sz w:val="22"/>
          <w:szCs w:val="24"/>
        </w:rPr>
        <w:t>Difficulty: 1</w:t>
      </w:r>
    </w:p>
    <w:p w14:paraId="17A851F6" w14:textId="77777777" w:rsidR="00B205B2" w:rsidRPr="00B205B2" w:rsidRDefault="00B205B2" w:rsidP="00B205B2">
      <w:pPr>
        <w:ind w:left="720" w:hanging="720"/>
        <w:rPr>
          <w:rFonts w:ascii="Times New Roman" w:hAnsi="Times New Roman"/>
          <w:sz w:val="22"/>
          <w:szCs w:val="24"/>
        </w:rPr>
      </w:pPr>
      <w:r w:rsidRPr="00B205B2">
        <w:rPr>
          <w:rFonts w:ascii="Times New Roman" w:hAnsi="Times New Roman"/>
          <w:sz w:val="22"/>
          <w:szCs w:val="24"/>
        </w:rPr>
        <w:t>Bloom’s Taxonomy Level: Remember</w:t>
      </w:r>
    </w:p>
    <w:p w14:paraId="2F5D0197" w14:textId="77777777" w:rsidR="00B205B2" w:rsidRDefault="00B205B2" w:rsidP="00A53300">
      <w:pPr>
        <w:ind w:left="720" w:hanging="720"/>
        <w:rPr>
          <w:rFonts w:ascii="Times New Roman" w:hAnsi="Times New Roman"/>
          <w:sz w:val="22"/>
          <w:szCs w:val="24"/>
        </w:rPr>
      </w:pPr>
    </w:p>
    <w:p w14:paraId="1E12D2AD" w14:textId="3276AC9F" w:rsidR="00A53300" w:rsidRPr="00E439C6" w:rsidRDefault="00C10669" w:rsidP="00A53300">
      <w:pPr>
        <w:ind w:left="720" w:hanging="720"/>
        <w:rPr>
          <w:rFonts w:ascii="Times New Roman" w:hAnsi="Times New Roman"/>
          <w:sz w:val="22"/>
          <w:szCs w:val="24"/>
        </w:rPr>
      </w:pPr>
      <w:r>
        <w:rPr>
          <w:rFonts w:ascii="Times New Roman" w:hAnsi="Times New Roman"/>
          <w:sz w:val="22"/>
          <w:szCs w:val="24"/>
        </w:rPr>
        <w:t>89.</w:t>
      </w:r>
      <w:r w:rsidR="00BA690C">
        <w:rPr>
          <w:rFonts w:ascii="Times New Roman" w:hAnsi="Times New Roman"/>
          <w:sz w:val="22"/>
          <w:szCs w:val="24"/>
        </w:rPr>
        <w:tab/>
      </w:r>
      <w:r w:rsidR="00A53300" w:rsidRPr="00E439C6">
        <w:rPr>
          <w:rFonts w:ascii="Times New Roman" w:hAnsi="Times New Roman"/>
          <w:sz w:val="22"/>
          <w:szCs w:val="24"/>
        </w:rPr>
        <w:t>What research term refers to the consistency of measurements?</w:t>
      </w:r>
    </w:p>
    <w:p w14:paraId="063B1849"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validity</w:t>
      </w:r>
    </w:p>
    <w:p w14:paraId="673E9AF5" w14:textId="41376C1B"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According to the text, validity refers to the truthfulness of a method.</w:t>
      </w:r>
    </w:p>
    <w:p w14:paraId="67CB847D"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reliability</w:t>
      </w:r>
    </w:p>
    <w:p w14:paraId="05A6A74D"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For example, a study where two different interviewers obtained similar results from interviewees would be considered reliable.</w:t>
      </w:r>
    </w:p>
    <w:p w14:paraId="6291D1E0"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correlation</w:t>
      </w:r>
    </w:p>
    <w:p w14:paraId="1BF66E48" w14:textId="241F5F25"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generalization</w:t>
      </w:r>
    </w:p>
    <w:p w14:paraId="57F18B2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687476E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Difficulty:</w:t>
      </w:r>
      <w:r>
        <w:rPr>
          <w:rFonts w:ascii="Times New Roman" w:hAnsi="Times New Roman"/>
          <w:sz w:val="22"/>
          <w:szCs w:val="24"/>
        </w:rPr>
        <w:t xml:space="preserve"> </w:t>
      </w:r>
      <w:r w:rsidRPr="00E439C6">
        <w:rPr>
          <w:rFonts w:ascii="Times New Roman" w:hAnsi="Times New Roman"/>
          <w:sz w:val="22"/>
          <w:szCs w:val="24"/>
        </w:rPr>
        <w:t>2</w:t>
      </w:r>
    </w:p>
    <w:p w14:paraId="5702D2BC" w14:textId="4B594F36"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2954DA">
        <w:rPr>
          <w:rFonts w:ascii="Times New Roman" w:hAnsi="Times New Roman"/>
          <w:sz w:val="22"/>
          <w:szCs w:val="24"/>
        </w:rPr>
        <w:t>43</w:t>
      </w:r>
    </w:p>
    <w:p w14:paraId="225B6D6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5C5B6818"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20590A9B" w14:textId="0F2D6A80"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12F8A392" w14:textId="77777777" w:rsidR="00A53300" w:rsidRPr="00E439C6" w:rsidRDefault="00A53300" w:rsidP="00A53300">
      <w:pPr>
        <w:rPr>
          <w:rFonts w:ascii="Times New Roman" w:hAnsi="Times New Roman"/>
          <w:sz w:val="22"/>
          <w:szCs w:val="24"/>
        </w:rPr>
      </w:pPr>
    </w:p>
    <w:p w14:paraId="67A7C18C" w14:textId="0DC92E66" w:rsidR="00A53300" w:rsidRPr="00E439C6" w:rsidRDefault="00C10669" w:rsidP="00A53300">
      <w:pPr>
        <w:ind w:left="720" w:hanging="720"/>
        <w:rPr>
          <w:rFonts w:ascii="Times New Roman" w:hAnsi="Times New Roman"/>
          <w:sz w:val="22"/>
          <w:szCs w:val="24"/>
        </w:rPr>
      </w:pPr>
      <w:r>
        <w:rPr>
          <w:rFonts w:ascii="Times New Roman" w:hAnsi="Times New Roman"/>
          <w:sz w:val="22"/>
          <w:szCs w:val="24"/>
        </w:rPr>
        <w:t>90.</w:t>
      </w:r>
      <w:r w:rsidR="00BA690C">
        <w:rPr>
          <w:rFonts w:ascii="Times New Roman" w:hAnsi="Times New Roman"/>
          <w:sz w:val="22"/>
          <w:szCs w:val="24"/>
        </w:rPr>
        <w:tab/>
      </w:r>
      <w:r w:rsidR="00A53300" w:rsidRPr="00E439C6">
        <w:rPr>
          <w:rFonts w:ascii="Times New Roman" w:hAnsi="Times New Roman"/>
          <w:sz w:val="22"/>
          <w:szCs w:val="24"/>
        </w:rPr>
        <w:t>According to the text, what research term refers to the truthfulness of a method?</w:t>
      </w:r>
    </w:p>
    <w:p w14:paraId="7D0C5E25"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validity</w:t>
      </w:r>
    </w:p>
    <w:p w14:paraId="3ABAC80F" w14:textId="39B55861"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Validity is more difficult to establish than reliability.</w:t>
      </w:r>
    </w:p>
    <w:p w14:paraId="24F8C92C"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reliability</w:t>
      </w:r>
    </w:p>
    <w:p w14:paraId="6423AD63" w14:textId="5E84BAA2"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Reliability refers to the consistency of a measure.</w:t>
      </w:r>
    </w:p>
    <w:p w14:paraId="7A989E0B"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correlation</w:t>
      </w:r>
    </w:p>
    <w:p w14:paraId="1A5D5399" w14:textId="774A5B2C"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generalization</w:t>
      </w:r>
    </w:p>
    <w:p w14:paraId="095CC47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46E9BF5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105DD8E7" w14:textId="507B9362"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2954DA">
        <w:rPr>
          <w:rFonts w:ascii="Times New Roman" w:hAnsi="Times New Roman"/>
          <w:sz w:val="22"/>
          <w:szCs w:val="24"/>
        </w:rPr>
        <w:t>43</w:t>
      </w:r>
    </w:p>
    <w:p w14:paraId="7B56D22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6A62AAD8"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6131A375" w14:textId="4BF3FDF6"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48589A2B" w14:textId="77777777" w:rsidR="00A53300" w:rsidRDefault="00A53300" w:rsidP="00A53300">
      <w:pPr>
        <w:tabs>
          <w:tab w:val="left" w:pos="360"/>
        </w:tabs>
        <w:rPr>
          <w:rFonts w:ascii="Times New Roman" w:hAnsi="Times New Roman"/>
          <w:sz w:val="22"/>
        </w:rPr>
      </w:pPr>
    </w:p>
    <w:p w14:paraId="0A1F3539" w14:textId="49FD61CA" w:rsidR="00A53300" w:rsidRPr="00E439C6" w:rsidRDefault="00C42793" w:rsidP="00A53300">
      <w:pPr>
        <w:ind w:left="720" w:hanging="720"/>
        <w:rPr>
          <w:rFonts w:ascii="Times New Roman" w:hAnsi="Times New Roman"/>
          <w:sz w:val="22"/>
          <w:szCs w:val="24"/>
        </w:rPr>
      </w:pPr>
      <w:r>
        <w:rPr>
          <w:rFonts w:ascii="Times New Roman" w:hAnsi="Times New Roman"/>
          <w:sz w:val="22"/>
          <w:szCs w:val="24"/>
        </w:rPr>
        <w:t>91.</w:t>
      </w:r>
      <w:r w:rsidR="00BA690C">
        <w:rPr>
          <w:rFonts w:ascii="Times New Roman" w:hAnsi="Times New Roman"/>
          <w:sz w:val="22"/>
          <w:szCs w:val="24"/>
        </w:rPr>
        <w:tab/>
      </w:r>
      <w:r w:rsidR="00A53300">
        <w:rPr>
          <w:rFonts w:ascii="Times New Roman" w:hAnsi="Times New Roman"/>
          <w:sz w:val="22"/>
          <w:szCs w:val="24"/>
        </w:rPr>
        <w:t>If you are diabetic, you want a glucose monitor that provides consistent results. In other words, if you tested your blood sugar five times in a row, it should show the same reading across all five measurements. A criteria for a good glucose monitor would be one that has high</w:t>
      </w:r>
      <w:r w:rsidR="00E7693C" w:rsidRPr="008B2125">
        <w:rPr>
          <w:rFonts w:ascii="Times New Roman" w:hAnsi="Times New Roman"/>
          <w:sz w:val="22"/>
          <w:szCs w:val="24"/>
        </w:rPr>
        <w:t xml:space="preserve"> _____.</w:t>
      </w:r>
    </w:p>
    <w:p w14:paraId="6A4977C3" w14:textId="189D68AA"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validity</w:t>
      </w:r>
    </w:p>
    <w:p w14:paraId="692533F6" w14:textId="77777777" w:rsidR="006918B9" w:rsidRDefault="00A53300" w:rsidP="00A53300">
      <w:pPr>
        <w:ind w:left="720"/>
        <w:rPr>
          <w:rFonts w:ascii="Times New Roman" w:hAnsi="Times New Roman"/>
          <w:i/>
          <w:sz w:val="22"/>
          <w:szCs w:val="24"/>
        </w:rPr>
      </w:pPr>
      <w:r>
        <w:rPr>
          <w:rFonts w:ascii="Times New Roman" w:hAnsi="Times New Roman"/>
          <w:i/>
          <w:sz w:val="22"/>
          <w:szCs w:val="24"/>
        </w:rPr>
        <w:t>Inc</w:t>
      </w:r>
      <w:r w:rsidRPr="00E439C6">
        <w:rPr>
          <w:rFonts w:ascii="Times New Roman" w:hAnsi="Times New Roman"/>
          <w:i/>
          <w:sz w:val="22"/>
          <w:szCs w:val="24"/>
        </w:rPr>
        <w:t xml:space="preserve">orrect. Validity </w:t>
      </w:r>
      <w:r>
        <w:rPr>
          <w:rFonts w:ascii="Times New Roman" w:hAnsi="Times New Roman"/>
          <w:i/>
          <w:sz w:val="22"/>
          <w:szCs w:val="24"/>
        </w:rPr>
        <w:t>asserts that it is measuring what it says it is measuring.</w:t>
      </w:r>
    </w:p>
    <w:p w14:paraId="3645289A" w14:textId="43A7B47A"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reliability</w:t>
      </w:r>
    </w:p>
    <w:p w14:paraId="16336B72" w14:textId="77777777" w:rsidR="00A53300" w:rsidRPr="00E439C6" w:rsidRDefault="00A53300" w:rsidP="00A53300">
      <w:pPr>
        <w:ind w:left="720"/>
        <w:rPr>
          <w:rFonts w:ascii="Times New Roman" w:hAnsi="Times New Roman"/>
          <w:i/>
          <w:sz w:val="22"/>
          <w:szCs w:val="24"/>
        </w:rPr>
      </w:pPr>
      <w:r>
        <w:rPr>
          <w:rFonts w:ascii="Times New Roman" w:hAnsi="Times New Roman"/>
          <w:i/>
          <w:sz w:val="22"/>
          <w:szCs w:val="24"/>
        </w:rPr>
        <w:t>C</w:t>
      </w:r>
      <w:r w:rsidRPr="00E439C6">
        <w:rPr>
          <w:rFonts w:ascii="Times New Roman" w:hAnsi="Times New Roman"/>
          <w:i/>
          <w:sz w:val="22"/>
          <w:szCs w:val="24"/>
        </w:rPr>
        <w:t>orrect. Reliability refers to the consistency of a measure.</w:t>
      </w:r>
    </w:p>
    <w:p w14:paraId="4DADC38A" w14:textId="13C39260"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correlation</w:t>
      </w:r>
    </w:p>
    <w:p w14:paraId="1E3357C8" w14:textId="50D32F7C"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generalization</w:t>
      </w:r>
    </w:p>
    <w:p w14:paraId="32BB548C" w14:textId="7498CF4A"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Answer: </w:t>
      </w:r>
      <w:ins w:id="17" w:author="Lising, Gheron Milanes" w:date="2017-06-07T16:37:00Z">
        <w:r w:rsidR="004A52D9">
          <w:rPr>
            <w:rFonts w:ascii="Times New Roman" w:hAnsi="Times New Roman"/>
            <w:sz w:val="22"/>
            <w:szCs w:val="24"/>
          </w:rPr>
          <w:t>B</w:t>
        </w:r>
      </w:ins>
      <w:del w:id="18" w:author="Lising, Gheron Milanes" w:date="2017-06-07T16:37:00Z">
        <w:r w:rsidDel="004A52D9">
          <w:rPr>
            <w:rFonts w:ascii="Times New Roman" w:hAnsi="Times New Roman"/>
            <w:sz w:val="22"/>
            <w:szCs w:val="24"/>
          </w:rPr>
          <w:delText>C</w:delText>
        </w:r>
      </w:del>
    </w:p>
    <w:p w14:paraId="57A73DD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45FD8AFF" w14:textId="301850D0"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2954DA">
        <w:rPr>
          <w:rFonts w:ascii="Times New Roman" w:hAnsi="Times New Roman"/>
          <w:sz w:val="22"/>
          <w:szCs w:val="24"/>
        </w:rPr>
        <w:t>43</w:t>
      </w:r>
    </w:p>
    <w:p w14:paraId="2ACA439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6FA5E35D"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77968FBB" w14:textId="5347416D"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6614F636" w14:textId="77777777" w:rsidR="00A53300" w:rsidRDefault="00A53300" w:rsidP="00A53300">
      <w:pPr>
        <w:rPr>
          <w:rFonts w:ascii="Times New Roman" w:hAnsi="Times New Roman"/>
          <w:sz w:val="22"/>
          <w:szCs w:val="24"/>
        </w:rPr>
      </w:pPr>
    </w:p>
    <w:p w14:paraId="6EAB535A" w14:textId="1330F374" w:rsidR="006918B9" w:rsidRDefault="00C42793" w:rsidP="00A53300">
      <w:pPr>
        <w:ind w:left="720" w:hanging="720"/>
        <w:rPr>
          <w:rFonts w:ascii="Times New Roman" w:hAnsi="Times New Roman"/>
          <w:sz w:val="22"/>
          <w:szCs w:val="24"/>
        </w:rPr>
      </w:pPr>
      <w:r>
        <w:rPr>
          <w:rFonts w:ascii="Times New Roman" w:hAnsi="Times New Roman"/>
          <w:sz w:val="22"/>
          <w:szCs w:val="24"/>
        </w:rPr>
        <w:t>92.</w:t>
      </w:r>
      <w:r w:rsidR="00BA690C">
        <w:rPr>
          <w:rFonts w:ascii="Times New Roman" w:hAnsi="Times New Roman"/>
          <w:sz w:val="22"/>
          <w:szCs w:val="24"/>
        </w:rPr>
        <w:tab/>
      </w:r>
      <w:r w:rsidR="00A53300">
        <w:rPr>
          <w:rFonts w:ascii="Times New Roman" w:hAnsi="Times New Roman"/>
          <w:sz w:val="22"/>
          <w:szCs w:val="24"/>
        </w:rPr>
        <w:t>If you are diabetic, you want a glucose monitor that accurately tests your blood sugar. It would be dangerous if it gave you an inaccurate reading. Using this criteria, a good glucose monitor would be one that has high</w:t>
      </w:r>
      <w:r w:rsidR="00E7693C" w:rsidRPr="008B2125">
        <w:rPr>
          <w:rFonts w:ascii="Times New Roman" w:hAnsi="Times New Roman"/>
          <w:sz w:val="22"/>
          <w:szCs w:val="24"/>
        </w:rPr>
        <w:t xml:space="preserve"> _____.</w:t>
      </w:r>
    </w:p>
    <w:p w14:paraId="3B9DDE9E" w14:textId="71DFDEB5"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validity</w:t>
      </w:r>
    </w:p>
    <w:p w14:paraId="2E32B533" w14:textId="77777777" w:rsidR="006918B9" w:rsidRDefault="00A53300" w:rsidP="00A53300">
      <w:pPr>
        <w:ind w:left="720"/>
        <w:rPr>
          <w:rFonts w:ascii="Times New Roman" w:hAnsi="Times New Roman"/>
          <w:i/>
          <w:sz w:val="22"/>
          <w:szCs w:val="24"/>
        </w:rPr>
      </w:pPr>
      <w:r>
        <w:rPr>
          <w:rFonts w:ascii="Times New Roman" w:hAnsi="Times New Roman"/>
          <w:i/>
          <w:sz w:val="22"/>
          <w:szCs w:val="24"/>
        </w:rPr>
        <w:t>C</w:t>
      </w:r>
      <w:r w:rsidRPr="00E439C6">
        <w:rPr>
          <w:rFonts w:ascii="Times New Roman" w:hAnsi="Times New Roman"/>
          <w:i/>
          <w:sz w:val="22"/>
          <w:szCs w:val="24"/>
        </w:rPr>
        <w:t xml:space="preserve">orrect. Validity </w:t>
      </w:r>
      <w:r>
        <w:rPr>
          <w:rFonts w:ascii="Times New Roman" w:hAnsi="Times New Roman"/>
          <w:i/>
          <w:sz w:val="22"/>
          <w:szCs w:val="24"/>
        </w:rPr>
        <w:t>asserts that it is measuring what it says it is measuring.</w:t>
      </w:r>
    </w:p>
    <w:p w14:paraId="630FF9E1" w14:textId="3FDBF03C"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reliability</w:t>
      </w:r>
    </w:p>
    <w:p w14:paraId="76F21D0E" w14:textId="77777777" w:rsidR="00A53300" w:rsidRPr="00E439C6" w:rsidRDefault="00A53300" w:rsidP="00A53300">
      <w:pPr>
        <w:ind w:left="720"/>
        <w:rPr>
          <w:rFonts w:ascii="Times New Roman" w:hAnsi="Times New Roman"/>
          <w:i/>
          <w:sz w:val="22"/>
          <w:szCs w:val="24"/>
        </w:rPr>
      </w:pPr>
      <w:r>
        <w:rPr>
          <w:rFonts w:ascii="Times New Roman" w:hAnsi="Times New Roman"/>
          <w:i/>
          <w:sz w:val="22"/>
          <w:szCs w:val="24"/>
        </w:rPr>
        <w:t>Inc</w:t>
      </w:r>
      <w:r w:rsidRPr="00E439C6">
        <w:rPr>
          <w:rFonts w:ascii="Times New Roman" w:hAnsi="Times New Roman"/>
          <w:i/>
          <w:sz w:val="22"/>
          <w:szCs w:val="24"/>
        </w:rPr>
        <w:t>orrect. Reliability refers to the consistency of a measure.</w:t>
      </w:r>
    </w:p>
    <w:p w14:paraId="415186A4" w14:textId="44B56030"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correlation</w:t>
      </w:r>
    </w:p>
    <w:p w14:paraId="6FA7126C" w14:textId="7D37E8BA"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generalization</w:t>
      </w:r>
    </w:p>
    <w:p w14:paraId="777AB90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Answer: </w:t>
      </w:r>
      <w:r>
        <w:rPr>
          <w:rFonts w:ascii="Times New Roman" w:hAnsi="Times New Roman"/>
          <w:sz w:val="22"/>
          <w:szCs w:val="24"/>
        </w:rPr>
        <w:t>A</w:t>
      </w:r>
    </w:p>
    <w:p w14:paraId="3A1A702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234D842D" w14:textId="3EB75071"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2954DA">
        <w:rPr>
          <w:rFonts w:ascii="Times New Roman" w:hAnsi="Times New Roman"/>
          <w:sz w:val="22"/>
          <w:szCs w:val="24"/>
        </w:rPr>
        <w:t>43</w:t>
      </w:r>
    </w:p>
    <w:p w14:paraId="6FD47D6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3AA9823B"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1.14</w:t>
      </w:r>
    </w:p>
    <w:p w14:paraId="3AD6922D" w14:textId="6A5E31CD"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Bloom</w:t>
      </w:r>
      <w:r>
        <w:rPr>
          <w:rFonts w:ascii="Times New Roman" w:hAnsi="Times New Roman"/>
          <w:sz w:val="22"/>
          <w:szCs w:val="24"/>
        </w:rPr>
        <w:t>’</w:t>
      </w:r>
      <w:r w:rsidRPr="00E439C6">
        <w:rPr>
          <w:rFonts w:ascii="Times New Roman" w:hAnsi="Times New Roman"/>
          <w:sz w:val="22"/>
          <w:szCs w:val="24"/>
        </w:rPr>
        <w:t>s Taxonomy Level: Understand</w:t>
      </w:r>
    </w:p>
    <w:p w14:paraId="54B2A076" w14:textId="77777777" w:rsidR="00A53300" w:rsidRPr="00E439C6" w:rsidRDefault="00A53300" w:rsidP="00A53300">
      <w:pPr>
        <w:rPr>
          <w:rFonts w:ascii="Times New Roman" w:hAnsi="Times New Roman"/>
          <w:sz w:val="22"/>
          <w:szCs w:val="24"/>
        </w:rPr>
      </w:pPr>
    </w:p>
    <w:p w14:paraId="63C2C015" w14:textId="64E818DC" w:rsidR="00A53300" w:rsidRPr="00E439C6" w:rsidRDefault="00C42793" w:rsidP="00A53300">
      <w:pPr>
        <w:ind w:left="720" w:hanging="720"/>
        <w:rPr>
          <w:rFonts w:ascii="Times New Roman" w:hAnsi="Times New Roman"/>
          <w:sz w:val="22"/>
          <w:szCs w:val="24"/>
        </w:rPr>
      </w:pPr>
      <w:r>
        <w:rPr>
          <w:rFonts w:ascii="Times New Roman" w:hAnsi="Times New Roman"/>
          <w:sz w:val="22"/>
          <w:szCs w:val="24"/>
        </w:rPr>
        <w:t>93.</w:t>
      </w:r>
      <w:r w:rsidR="00BA690C">
        <w:rPr>
          <w:rFonts w:ascii="Times New Roman" w:hAnsi="Times New Roman"/>
          <w:sz w:val="22"/>
          <w:szCs w:val="24"/>
        </w:rPr>
        <w:tab/>
      </w:r>
      <w:r w:rsidR="00A53300" w:rsidRPr="00E439C6">
        <w:rPr>
          <w:rFonts w:ascii="Times New Roman" w:hAnsi="Times New Roman"/>
          <w:sz w:val="22"/>
          <w:szCs w:val="24"/>
        </w:rPr>
        <w:t xml:space="preserve">In ____ research, data is collected </w:t>
      </w:r>
      <w:r w:rsidR="004204B1">
        <w:rPr>
          <w:rFonts w:ascii="Times New Roman" w:hAnsi="Times New Roman"/>
          <w:sz w:val="22"/>
          <w:szCs w:val="24"/>
        </w:rPr>
        <w:t>from</w:t>
      </w:r>
      <w:r w:rsidR="004204B1" w:rsidRPr="00E439C6">
        <w:rPr>
          <w:rFonts w:ascii="Times New Roman" w:hAnsi="Times New Roman"/>
          <w:sz w:val="22"/>
          <w:szCs w:val="24"/>
        </w:rPr>
        <w:t xml:space="preserve"> </w:t>
      </w:r>
      <w:r w:rsidR="00A53300" w:rsidRPr="00E439C6">
        <w:rPr>
          <w:rFonts w:ascii="Times New Roman" w:hAnsi="Times New Roman"/>
          <w:sz w:val="22"/>
          <w:szCs w:val="24"/>
        </w:rPr>
        <w:t xml:space="preserve">a sample of people </w:t>
      </w:r>
      <w:r w:rsidR="004204B1">
        <w:rPr>
          <w:rFonts w:ascii="Times New Roman" w:hAnsi="Times New Roman"/>
          <w:sz w:val="22"/>
          <w:szCs w:val="24"/>
        </w:rPr>
        <w:t xml:space="preserve">of different ages </w:t>
      </w:r>
      <w:r w:rsidR="00A53300" w:rsidRPr="00E439C6">
        <w:rPr>
          <w:rFonts w:ascii="Times New Roman" w:hAnsi="Times New Roman"/>
          <w:sz w:val="22"/>
          <w:szCs w:val="24"/>
        </w:rPr>
        <w:t>on a single occasion. Then, the researcher examines potential relations between variables in the data, based on the hypotheses of the study.</w:t>
      </w:r>
    </w:p>
    <w:p w14:paraId="590B33BC" w14:textId="77777777" w:rsidR="006918B9" w:rsidRDefault="00A53300" w:rsidP="00A53300">
      <w:pPr>
        <w:ind w:left="1440" w:hanging="720"/>
        <w:rPr>
          <w:rFonts w:ascii="Times New Roman" w:hAnsi="Times New Roman"/>
          <w:sz w:val="22"/>
          <w:szCs w:val="24"/>
          <w:lang w:val="fr-FR"/>
        </w:rPr>
      </w:pPr>
      <w:r w:rsidRPr="00E439C6">
        <w:rPr>
          <w:rFonts w:ascii="Times New Roman" w:hAnsi="Times New Roman"/>
          <w:sz w:val="22"/>
          <w:szCs w:val="24"/>
          <w:lang w:val="fr-FR"/>
        </w:rPr>
        <w:t>a.</w:t>
      </w:r>
      <w:r w:rsidRPr="00E439C6">
        <w:rPr>
          <w:rFonts w:ascii="Times New Roman" w:hAnsi="Times New Roman"/>
          <w:sz w:val="22"/>
          <w:szCs w:val="24"/>
          <w:lang w:val="fr-FR"/>
        </w:rPr>
        <w:tab/>
        <w:t>semi-reliable</w:t>
      </w:r>
    </w:p>
    <w:p w14:paraId="4CBC58F6" w14:textId="77777777" w:rsidR="006918B9" w:rsidRDefault="00A53300" w:rsidP="00A53300">
      <w:pPr>
        <w:ind w:left="1440" w:hanging="720"/>
        <w:rPr>
          <w:rFonts w:ascii="Times New Roman" w:hAnsi="Times New Roman"/>
          <w:sz w:val="22"/>
          <w:szCs w:val="24"/>
          <w:lang w:val="fr-FR"/>
        </w:rPr>
      </w:pPr>
      <w:r w:rsidRPr="00E439C6">
        <w:rPr>
          <w:rFonts w:ascii="Times New Roman" w:hAnsi="Times New Roman"/>
          <w:sz w:val="22"/>
          <w:szCs w:val="24"/>
          <w:lang w:val="fr-FR"/>
        </w:rPr>
        <w:t>b.</w:t>
      </w:r>
      <w:r w:rsidRPr="00E439C6">
        <w:rPr>
          <w:rFonts w:ascii="Times New Roman" w:hAnsi="Times New Roman"/>
          <w:sz w:val="22"/>
          <w:szCs w:val="24"/>
          <w:lang w:val="fr-FR"/>
        </w:rPr>
        <w:tab/>
        <w:t>quasi-lateral</w:t>
      </w:r>
    </w:p>
    <w:p w14:paraId="54241F09"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longitudinal</w:t>
      </w:r>
    </w:p>
    <w:p w14:paraId="66E86365"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cross-sectional</w:t>
      </w:r>
    </w:p>
    <w:p w14:paraId="091E9B76" w14:textId="08C77537" w:rsidR="00A53300" w:rsidRPr="00E439C6" w:rsidRDefault="00A53300" w:rsidP="00A53300">
      <w:pPr>
        <w:rPr>
          <w:rFonts w:ascii="Times New Roman" w:hAnsi="Times New Roman"/>
          <w:sz w:val="22"/>
          <w:szCs w:val="24"/>
        </w:rPr>
      </w:pPr>
      <w:r>
        <w:rPr>
          <w:rFonts w:ascii="Times New Roman" w:hAnsi="Times New Roman"/>
          <w:sz w:val="22"/>
          <w:szCs w:val="24"/>
        </w:rPr>
        <w:t>Answer: D</w:t>
      </w:r>
    </w:p>
    <w:p w14:paraId="763EA1FB" w14:textId="49DBF22F"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4204B1">
        <w:rPr>
          <w:rFonts w:ascii="Times New Roman" w:hAnsi="Times New Roman"/>
          <w:sz w:val="22"/>
          <w:szCs w:val="24"/>
        </w:rPr>
        <w:t>44</w:t>
      </w:r>
    </w:p>
    <w:p w14:paraId="5BD9092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3040F77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1.15</w:t>
      </w:r>
    </w:p>
    <w:p w14:paraId="4762189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195772C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4ADB7FDB" w14:textId="77777777" w:rsidR="00A53300" w:rsidRPr="00E439C6" w:rsidRDefault="00A53300" w:rsidP="00A53300">
      <w:pPr>
        <w:rPr>
          <w:rFonts w:ascii="Times New Roman" w:hAnsi="Times New Roman"/>
          <w:sz w:val="22"/>
          <w:szCs w:val="24"/>
        </w:rPr>
      </w:pPr>
    </w:p>
    <w:p w14:paraId="61C4D18B" w14:textId="370EA257" w:rsidR="00A53300" w:rsidRPr="00E439C6" w:rsidRDefault="00C42793" w:rsidP="00A53300">
      <w:pPr>
        <w:ind w:left="720" w:hanging="720"/>
        <w:rPr>
          <w:rFonts w:ascii="Times New Roman" w:hAnsi="Times New Roman"/>
          <w:sz w:val="22"/>
          <w:szCs w:val="24"/>
        </w:rPr>
      </w:pPr>
      <w:r>
        <w:rPr>
          <w:rFonts w:ascii="Times New Roman" w:hAnsi="Times New Roman"/>
          <w:sz w:val="22"/>
          <w:szCs w:val="24"/>
        </w:rPr>
        <w:t>94.</w:t>
      </w:r>
      <w:r w:rsidR="00BA690C">
        <w:rPr>
          <w:rFonts w:ascii="Times New Roman" w:hAnsi="Times New Roman"/>
          <w:sz w:val="22"/>
          <w:szCs w:val="24"/>
        </w:rPr>
        <w:tab/>
      </w:r>
      <w:r w:rsidR="00A53300" w:rsidRPr="00E439C6">
        <w:rPr>
          <w:rFonts w:ascii="Times New Roman" w:hAnsi="Times New Roman"/>
          <w:sz w:val="22"/>
          <w:szCs w:val="24"/>
        </w:rPr>
        <w:t>Professor Cook is conducting a research study on the cognitive abilities of infants and young children. Rather than follow subjects from birth to the age of 10, he assesses small groups from various ages. Of 1-year-olds he measures five children, of 2-year-olds he measures five different children, and so forth. By the time he has completed his study</w:t>
      </w:r>
      <w:r w:rsidR="00A53300">
        <w:rPr>
          <w:rFonts w:ascii="Times New Roman" w:hAnsi="Times New Roman"/>
          <w:sz w:val="22"/>
          <w:szCs w:val="24"/>
        </w:rPr>
        <w:t>,</w:t>
      </w:r>
      <w:r w:rsidR="00A53300" w:rsidRPr="00E439C6">
        <w:rPr>
          <w:rFonts w:ascii="Times New Roman" w:hAnsi="Times New Roman"/>
          <w:sz w:val="22"/>
          <w:szCs w:val="24"/>
        </w:rPr>
        <w:t xml:space="preserve"> Dr. Cook has an assessment of 50 different children from 10 different age groups. Which of the following describes the research method that Dr. Cook is using?</w:t>
      </w:r>
    </w:p>
    <w:p w14:paraId="56A7AB4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a cross-sectional design</w:t>
      </w:r>
    </w:p>
    <w:p w14:paraId="7963485D"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In cross-sectional research, data are collected on a sample of people on a single occasion. Then, the researcher examines potential relations between variables in the data, based on the hypotheses of the study.</w:t>
      </w:r>
    </w:p>
    <w:p w14:paraId="70DC1C1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 longitudinal design</w:t>
      </w:r>
    </w:p>
    <w:p w14:paraId="472F2F9E"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A longitudinal study follows the same persons over time and collects data on two or more occasions.</w:t>
      </w:r>
    </w:p>
    <w:p w14:paraId="7842AB5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 quasi-experimental design</w:t>
      </w:r>
    </w:p>
    <w:p w14:paraId="30B34A5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a semi-reliable design</w:t>
      </w:r>
    </w:p>
    <w:p w14:paraId="57D8A7B6" w14:textId="77777777" w:rsidR="006918B9" w:rsidRDefault="00A53300" w:rsidP="00A53300">
      <w:pPr>
        <w:rPr>
          <w:rFonts w:ascii="Times New Roman" w:hAnsi="Times New Roman"/>
          <w:sz w:val="22"/>
          <w:szCs w:val="24"/>
        </w:rPr>
      </w:pPr>
      <w:r>
        <w:rPr>
          <w:rFonts w:ascii="Times New Roman" w:hAnsi="Times New Roman"/>
          <w:sz w:val="22"/>
          <w:szCs w:val="24"/>
        </w:rPr>
        <w:t>Answer: A</w:t>
      </w:r>
    </w:p>
    <w:p w14:paraId="243E14C4" w14:textId="7C39FE2B"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4204B1">
        <w:rPr>
          <w:rFonts w:ascii="Times New Roman" w:hAnsi="Times New Roman"/>
          <w:sz w:val="22"/>
          <w:szCs w:val="24"/>
        </w:rPr>
        <w:t>44</w:t>
      </w:r>
    </w:p>
    <w:p w14:paraId="7CAF696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A</w:t>
      </w:r>
    </w:p>
    <w:p w14:paraId="706BC28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1.15</w:t>
      </w:r>
    </w:p>
    <w:p w14:paraId="71137A2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13422FC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Apply</w:t>
      </w:r>
    </w:p>
    <w:p w14:paraId="6D2F46F2" w14:textId="77777777" w:rsidR="00A53300" w:rsidRDefault="00A53300" w:rsidP="00A53300">
      <w:pPr>
        <w:tabs>
          <w:tab w:val="left" w:pos="360"/>
        </w:tabs>
        <w:rPr>
          <w:rFonts w:ascii="Times New Roman" w:hAnsi="Times New Roman"/>
          <w:sz w:val="22"/>
        </w:rPr>
      </w:pPr>
    </w:p>
    <w:p w14:paraId="49C19C76" w14:textId="4776A518" w:rsidR="00A53300" w:rsidRPr="00E439C6" w:rsidRDefault="00C42793" w:rsidP="00A53300">
      <w:pPr>
        <w:ind w:left="720" w:hanging="720"/>
        <w:rPr>
          <w:rFonts w:ascii="Times New Roman" w:hAnsi="Times New Roman"/>
          <w:sz w:val="22"/>
          <w:szCs w:val="24"/>
        </w:rPr>
      </w:pPr>
      <w:r>
        <w:rPr>
          <w:rFonts w:ascii="Times New Roman" w:hAnsi="Times New Roman"/>
          <w:sz w:val="22"/>
          <w:szCs w:val="24"/>
        </w:rPr>
        <w:t>95.</w:t>
      </w:r>
      <w:r w:rsidR="00BA690C">
        <w:rPr>
          <w:rFonts w:ascii="Times New Roman" w:hAnsi="Times New Roman"/>
          <w:sz w:val="22"/>
          <w:szCs w:val="24"/>
        </w:rPr>
        <w:tab/>
      </w:r>
      <w:r w:rsidR="00A53300" w:rsidRPr="00E439C6">
        <w:rPr>
          <w:rFonts w:ascii="Times New Roman" w:hAnsi="Times New Roman"/>
          <w:sz w:val="22"/>
          <w:szCs w:val="24"/>
        </w:rPr>
        <w:t xml:space="preserve">What type of design collects data on a sample of people </w:t>
      </w:r>
      <w:r w:rsidR="004204B1">
        <w:rPr>
          <w:rFonts w:ascii="Times New Roman" w:hAnsi="Times New Roman"/>
          <w:sz w:val="22"/>
          <w:szCs w:val="24"/>
        </w:rPr>
        <w:t xml:space="preserve">of different ages </w:t>
      </w:r>
      <w:r w:rsidR="00A53300" w:rsidRPr="00E439C6">
        <w:rPr>
          <w:rFonts w:ascii="Times New Roman" w:hAnsi="Times New Roman"/>
          <w:sz w:val="22"/>
          <w:szCs w:val="24"/>
        </w:rPr>
        <w:t>on a single occasion?</w:t>
      </w:r>
    </w:p>
    <w:p w14:paraId="76FDBA0C"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survey method</w:t>
      </w:r>
    </w:p>
    <w:p w14:paraId="250366B4"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longitudinal method</w:t>
      </w:r>
    </w:p>
    <w:p w14:paraId="743D6F5D" w14:textId="7ED74F1F" w:rsidR="00A53300" w:rsidRPr="00E439C6" w:rsidRDefault="00A53300" w:rsidP="00A53300">
      <w:pPr>
        <w:ind w:left="720"/>
        <w:rPr>
          <w:rFonts w:ascii="Times New Roman" w:hAnsi="Times New Roman"/>
          <w:sz w:val="22"/>
          <w:szCs w:val="24"/>
        </w:rPr>
      </w:pPr>
      <w:r w:rsidRPr="00E439C6">
        <w:rPr>
          <w:rFonts w:ascii="Times New Roman" w:hAnsi="Times New Roman"/>
          <w:i/>
          <w:sz w:val="22"/>
          <w:szCs w:val="24"/>
        </w:rPr>
        <w:t>Incorrect. The longitudinal method observes a group for at least two measurements and potentially many measurements.</w:t>
      </w:r>
    </w:p>
    <w:p w14:paraId="09D35468"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cross-sectional method</w:t>
      </w:r>
    </w:p>
    <w:p w14:paraId="64B0098E" w14:textId="0E87C669"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Cross-sectional studies can be completed quickly and inexpensively, but the resulting correlations can be difficult to interpret.</w:t>
      </w:r>
    </w:p>
    <w:p w14:paraId="506B666D"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correlational method</w:t>
      </w:r>
    </w:p>
    <w:p w14:paraId="4345354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C</w:t>
      </w:r>
    </w:p>
    <w:p w14:paraId="5119717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582263BA" w14:textId="291A5349"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4204B1">
        <w:rPr>
          <w:rFonts w:ascii="Times New Roman" w:hAnsi="Times New Roman"/>
          <w:sz w:val="22"/>
          <w:szCs w:val="24"/>
        </w:rPr>
        <w:t>44</w:t>
      </w:r>
    </w:p>
    <w:p w14:paraId="3A58C8B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Skill: C</w:t>
      </w:r>
    </w:p>
    <w:p w14:paraId="11B3912A"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1.15</w:t>
      </w:r>
    </w:p>
    <w:p w14:paraId="5C2998E4" w14:textId="0B59DE58"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42DB376C" w14:textId="77777777" w:rsidR="00A53300" w:rsidRPr="00E439C6" w:rsidRDefault="00A53300" w:rsidP="00A53300">
      <w:pPr>
        <w:rPr>
          <w:rFonts w:ascii="Times New Roman" w:hAnsi="Times New Roman"/>
          <w:sz w:val="22"/>
          <w:szCs w:val="24"/>
        </w:rPr>
      </w:pPr>
    </w:p>
    <w:p w14:paraId="6EEA06D8" w14:textId="2DA85A1E" w:rsidR="00A53300" w:rsidRPr="00E439C6" w:rsidRDefault="00C42793" w:rsidP="00A53300">
      <w:pPr>
        <w:ind w:left="720" w:hanging="720"/>
        <w:rPr>
          <w:rFonts w:ascii="Times New Roman" w:hAnsi="Times New Roman"/>
          <w:sz w:val="22"/>
          <w:szCs w:val="24"/>
        </w:rPr>
      </w:pPr>
      <w:r>
        <w:rPr>
          <w:rFonts w:ascii="Times New Roman" w:hAnsi="Times New Roman"/>
          <w:sz w:val="22"/>
          <w:szCs w:val="24"/>
        </w:rPr>
        <w:t>96</w:t>
      </w:r>
      <w:r w:rsidR="00677A20">
        <w:rPr>
          <w:rFonts w:ascii="Times New Roman" w:hAnsi="Times New Roman"/>
          <w:sz w:val="22"/>
          <w:szCs w:val="24"/>
        </w:rPr>
        <w:t>.</w:t>
      </w:r>
      <w:r w:rsidR="00BA690C">
        <w:rPr>
          <w:rFonts w:ascii="Times New Roman" w:hAnsi="Times New Roman"/>
          <w:sz w:val="22"/>
          <w:szCs w:val="24"/>
        </w:rPr>
        <w:tab/>
      </w:r>
      <w:r w:rsidR="00A53300" w:rsidRPr="00E439C6">
        <w:rPr>
          <w:rFonts w:ascii="Times New Roman" w:hAnsi="Times New Roman"/>
          <w:sz w:val="22"/>
          <w:szCs w:val="24"/>
        </w:rPr>
        <w:t>What is the main strength of a cross-sectional study? It can ____.</w:t>
      </w:r>
    </w:p>
    <w:p w14:paraId="231579CB"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isolate the influence of a generation</w:t>
      </w:r>
    </w:p>
    <w:p w14:paraId="09EE14D3"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be completed quickly and inexpensively</w:t>
      </w:r>
    </w:p>
    <w:p w14:paraId="0DA19F59"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The main disadvantage is that resulting correlations can be difficult to interpret.</w:t>
      </w:r>
    </w:p>
    <w:p w14:paraId="0C6AD1C2"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assess the influence of time between measurements</w:t>
      </w:r>
    </w:p>
    <w:p w14:paraId="78FDAA55" w14:textId="77777777" w:rsidR="00A53300" w:rsidRPr="00E439C6" w:rsidRDefault="00A53300" w:rsidP="00A53300">
      <w:pPr>
        <w:ind w:left="720"/>
        <w:rPr>
          <w:rFonts w:ascii="Times New Roman" w:hAnsi="Times New Roman"/>
          <w:sz w:val="22"/>
          <w:szCs w:val="24"/>
        </w:rPr>
      </w:pPr>
      <w:r w:rsidRPr="00E439C6">
        <w:rPr>
          <w:rFonts w:ascii="Times New Roman" w:hAnsi="Times New Roman"/>
          <w:i/>
          <w:sz w:val="22"/>
          <w:szCs w:val="24"/>
        </w:rPr>
        <w:t>Incorrect. Since the cross-sectional design only assesses a group at one time of measurement, it cannot be used to evaluate the influence of time between measurements.</w:t>
      </w:r>
    </w:p>
    <w:p w14:paraId="367C7B30"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assess the strength of a relationship</w:t>
      </w:r>
    </w:p>
    <w:p w14:paraId="608EA11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5AC732E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26F93E5C" w14:textId="0222CECE"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4204B1">
        <w:rPr>
          <w:rFonts w:ascii="Times New Roman" w:hAnsi="Times New Roman"/>
          <w:sz w:val="22"/>
          <w:szCs w:val="24"/>
        </w:rPr>
        <w:t>44</w:t>
      </w:r>
    </w:p>
    <w:p w14:paraId="42DA12D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431247A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1.15</w:t>
      </w:r>
    </w:p>
    <w:p w14:paraId="2F54BC2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60C3B548" w14:textId="77777777" w:rsidR="00A53300" w:rsidRPr="00E439C6" w:rsidRDefault="00A53300" w:rsidP="00A53300">
      <w:pPr>
        <w:rPr>
          <w:rFonts w:ascii="Times New Roman" w:hAnsi="Times New Roman"/>
          <w:sz w:val="22"/>
          <w:szCs w:val="24"/>
        </w:rPr>
      </w:pPr>
    </w:p>
    <w:p w14:paraId="4F0E6811" w14:textId="2E9606EB" w:rsidR="00A53300" w:rsidRPr="00E439C6" w:rsidRDefault="00C42793" w:rsidP="00A53300">
      <w:pPr>
        <w:ind w:left="720" w:hanging="720"/>
        <w:rPr>
          <w:rFonts w:ascii="Times New Roman" w:hAnsi="Times New Roman"/>
          <w:sz w:val="22"/>
          <w:szCs w:val="24"/>
        </w:rPr>
      </w:pPr>
      <w:r>
        <w:rPr>
          <w:rFonts w:ascii="Times New Roman" w:hAnsi="Times New Roman"/>
          <w:sz w:val="22"/>
          <w:szCs w:val="24"/>
        </w:rPr>
        <w:t>97.</w:t>
      </w:r>
      <w:r w:rsidR="00BA690C">
        <w:rPr>
          <w:rFonts w:ascii="Times New Roman" w:hAnsi="Times New Roman"/>
          <w:sz w:val="22"/>
          <w:szCs w:val="24"/>
        </w:rPr>
        <w:tab/>
      </w:r>
      <w:r w:rsidR="00A53300" w:rsidRPr="00E439C6">
        <w:rPr>
          <w:rFonts w:ascii="Times New Roman" w:hAnsi="Times New Roman"/>
          <w:sz w:val="22"/>
          <w:szCs w:val="24"/>
        </w:rPr>
        <w:t>A(n) ____</w:t>
      </w:r>
      <w:r w:rsidR="00A53300" w:rsidRPr="00E439C6">
        <w:rPr>
          <w:rFonts w:ascii="Times New Roman" w:hAnsi="Times New Roman"/>
          <w:bCs/>
          <w:vanish/>
          <w:sz w:val="22"/>
          <w:szCs w:val="24"/>
        </w:rPr>
        <w:t>______</w:t>
      </w:r>
      <w:r w:rsidR="00A53300" w:rsidRPr="00E439C6">
        <w:rPr>
          <w:rFonts w:ascii="Times New Roman" w:hAnsi="Times New Roman"/>
          <w:b/>
          <w:bCs/>
          <w:sz w:val="22"/>
          <w:szCs w:val="24"/>
        </w:rPr>
        <w:t xml:space="preserve"> </w:t>
      </w:r>
      <w:r w:rsidR="00A53300" w:rsidRPr="00E439C6">
        <w:rPr>
          <w:rFonts w:ascii="Times New Roman" w:hAnsi="Times New Roman"/>
          <w:bCs/>
          <w:sz w:val="22"/>
          <w:szCs w:val="24"/>
        </w:rPr>
        <w:t>is a</w:t>
      </w:r>
      <w:r w:rsidR="00A53300" w:rsidRPr="00E439C6">
        <w:rPr>
          <w:rFonts w:ascii="Times New Roman" w:hAnsi="Times New Roman"/>
          <w:sz w:val="22"/>
          <w:szCs w:val="24"/>
        </w:rPr>
        <w:t xml:space="preserve"> statistical relationship between two variables, such that knowing one of the variables makes it possible to predict the other.</w:t>
      </w:r>
    </w:p>
    <w:p w14:paraId="76BB370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correlation</w:t>
      </w:r>
    </w:p>
    <w:p w14:paraId="073A119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theory</w:t>
      </w:r>
    </w:p>
    <w:p w14:paraId="59C2450B"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experiment</w:t>
      </w:r>
    </w:p>
    <w:p w14:paraId="0CDF99C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quasi-experiment</w:t>
      </w:r>
    </w:p>
    <w:p w14:paraId="791A4405"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7FB07BE2" w14:textId="7C035F57"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4204B1">
        <w:rPr>
          <w:rFonts w:ascii="Times New Roman" w:hAnsi="Times New Roman"/>
          <w:sz w:val="22"/>
          <w:szCs w:val="24"/>
        </w:rPr>
        <w:t>44</w:t>
      </w:r>
    </w:p>
    <w:p w14:paraId="308D87E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40A3C46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1.15</w:t>
      </w:r>
    </w:p>
    <w:p w14:paraId="65B22CDB"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7F6FC96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7E8ECB02" w14:textId="77777777" w:rsidR="00A53300" w:rsidRPr="00E439C6" w:rsidRDefault="00A53300" w:rsidP="00A53300">
      <w:pPr>
        <w:rPr>
          <w:rFonts w:ascii="Times New Roman" w:hAnsi="Times New Roman"/>
          <w:sz w:val="22"/>
          <w:szCs w:val="24"/>
          <w:lang w:val="fr-FR"/>
        </w:rPr>
      </w:pPr>
    </w:p>
    <w:p w14:paraId="470F1452" w14:textId="6B8C6BD8" w:rsidR="00A53300" w:rsidRPr="00E439C6" w:rsidRDefault="00C42793" w:rsidP="00A53300">
      <w:pPr>
        <w:ind w:left="720" w:hanging="720"/>
        <w:rPr>
          <w:rFonts w:ascii="Times New Roman" w:hAnsi="Times New Roman"/>
          <w:sz w:val="22"/>
          <w:szCs w:val="24"/>
        </w:rPr>
      </w:pPr>
      <w:r>
        <w:rPr>
          <w:rFonts w:ascii="Times New Roman" w:hAnsi="Times New Roman"/>
          <w:sz w:val="22"/>
          <w:szCs w:val="24"/>
        </w:rPr>
        <w:t>98.</w:t>
      </w:r>
      <w:r w:rsidR="00BA690C">
        <w:rPr>
          <w:rFonts w:ascii="Times New Roman" w:hAnsi="Times New Roman"/>
          <w:sz w:val="22"/>
          <w:szCs w:val="24"/>
        </w:rPr>
        <w:tab/>
      </w:r>
      <w:r w:rsidR="00A53300" w:rsidRPr="00E439C6">
        <w:rPr>
          <w:rFonts w:ascii="Times New Roman" w:hAnsi="Times New Roman"/>
          <w:sz w:val="22"/>
          <w:szCs w:val="24"/>
        </w:rPr>
        <w:t xml:space="preserve">A(n) </w:t>
      </w:r>
      <w:r w:rsidR="00A53300" w:rsidRPr="00E439C6">
        <w:rPr>
          <w:rFonts w:ascii="Times New Roman" w:hAnsi="Times New Roman"/>
          <w:i/>
          <w:sz w:val="22"/>
          <w:szCs w:val="24"/>
        </w:rPr>
        <w:t>____</w:t>
      </w:r>
      <w:r w:rsidR="00A53300" w:rsidRPr="00E439C6">
        <w:rPr>
          <w:rFonts w:ascii="Times New Roman" w:hAnsi="Times New Roman"/>
          <w:sz w:val="22"/>
          <w:szCs w:val="24"/>
        </w:rPr>
        <w:t xml:space="preserve"> means that when one variable increases</w:t>
      </w:r>
      <w:r w:rsidR="00A53300">
        <w:rPr>
          <w:rFonts w:ascii="Times New Roman" w:hAnsi="Times New Roman"/>
          <w:sz w:val="22"/>
          <w:szCs w:val="24"/>
        </w:rPr>
        <w:t>,</w:t>
      </w:r>
      <w:r w:rsidR="00A53300" w:rsidRPr="00E439C6">
        <w:rPr>
          <w:rFonts w:ascii="Times New Roman" w:hAnsi="Times New Roman"/>
          <w:sz w:val="22"/>
          <w:szCs w:val="24"/>
        </w:rPr>
        <w:t xml:space="preserve"> the other increases as well; a(n) ____ means that when one variable increases</w:t>
      </w:r>
      <w:r w:rsidR="00A53300">
        <w:rPr>
          <w:rFonts w:ascii="Times New Roman" w:hAnsi="Times New Roman"/>
          <w:sz w:val="22"/>
          <w:szCs w:val="24"/>
        </w:rPr>
        <w:t>,</w:t>
      </w:r>
      <w:r w:rsidR="00A53300" w:rsidRPr="00E439C6">
        <w:rPr>
          <w:rFonts w:ascii="Times New Roman" w:hAnsi="Times New Roman"/>
          <w:sz w:val="22"/>
          <w:szCs w:val="24"/>
        </w:rPr>
        <w:t xml:space="preserve"> the other decreases.</w:t>
      </w:r>
    </w:p>
    <w:p w14:paraId="288B6CB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positive correlation; negative correlation</w:t>
      </w:r>
    </w:p>
    <w:p w14:paraId="07D6D45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negative correlation; positive correlation</w:t>
      </w:r>
    </w:p>
    <w:p w14:paraId="579DE7D9"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additive correlation; subtractive correlation</w:t>
      </w:r>
    </w:p>
    <w:p w14:paraId="5FD45788"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subtractive correlation; additive correlation</w:t>
      </w:r>
    </w:p>
    <w:p w14:paraId="702EE53A"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A</w:t>
      </w:r>
    </w:p>
    <w:p w14:paraId="521CE6B1" w14:textId="05A09B00"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4204B1">
        <w:rPr>
          <w:rFonts w:ascii="Times New Roman" w:hAnsi="Times New Roman"/>
          <w:sz w:val="22"/>
          <w:szCs w:val="24"/>
        </w:rPr>
        <w:t>44</w:t>
      </w:r>
    </w:p>
    <w:p w14:paraId="39CB019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3C0A0B2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1.15</w:t>
      </w:r>
    </w:p>
    <w:p w14:paraId="6859A6B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3</w:t>
      </w:r>
    </w:p>
    <w:p w14:paraId="525D770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Remember</w:t>
      </w:r>
    </w:p>
    <w:p w14:paraId="66ABF206" w14:textId="77777777" w:rsidR="00A53300" w:rsidRPr="00E439C6" w:rsidRDefault="00A53300" w:rsidP="00A53300">
      <w:pPr>
        <w:rPr>
          <w:rFonts w:ascii="Times New Roman" w:hAnsi="Times New Roman"/>
          <w:sz w:val="22"/>
          <w:szCs w:val="24"/>
        </w:rPr>
      </w:pPr>
    </w:p>
    <w:p w14:paraId="6D70D001" w14:textId="05121EF4" w:rsidR="00A53300" w:rsidRPr="00E439C6" w:rsidRDefault="00C42793" w:rsidP="00A53300">
      <w:pPr>
        <w:ind w:left="720" w:hanging="720"/>
        <w:rPr>
          <w:rFonts w:ascii="Times New Roman" w:hAnsi="Times New Roman"/>
          <w:sz w:val="22"/>
          <w:szCs w:val="24"/>
        </w:rPr>
      </w:pPr>
      <w:r>
        <w:rPr>
          <w:rFonts w:ascii="Times New Roman" w:hAnsi="Times New Roman"/>
          <w:sz w:val="22"/>
          <w:szCs w:val="24"/>
        </w:rPr>
        <w:t>99.</w:t>
      </w:r>
      <w:r w:rsidR="00BA690C">
        <w:rPr>
          <w:rFonts w:ascii="Times New Roman" w:hAnsi="Times New Roman"/>
          <w:sz w:val="22"/>
          <w:szCs w:val="24"/>
        </w:rPr>
        <w:tab/>
      </w:r>
      <w:r w:rsidR="00A53300" w:rsidRPr="00E439C6">
        <w:rPr>
          <w:rFonts w:ascii="Times New Roman" w:hAnsi="Times New Roman"/>
          <w:sz w:val="22"/>
          <w:szCs w:val="24"/>
        </w:rPr>
        <w:t xml:space="preserve">Which of the following is an example of a </w:t>
      </w:r>
      <w:r w:rsidR="00A53300" w:rsidRPr="00E439C6">
        <w:rPr>
          <w:rFonts w:ascii="Times New Roman" w:hAnsi="Times New Roman"/>
          <w:i/>
          <w:sz w:val="22"/>
          <w:szCs w:val="24"/>
        </w:rPr>
        <w:t>positive correlation</w:t>
      </w:r>
      <w:r w:rsidR="00A53300" w:rsidRPr="00E439C6">
        <w:rPr>
          <w:rFonts w:ascii="Times New Roman" w:hAnsi="Times New Roman"/>
          <w:sz w:val="22"/>
          <w:szCs w:val="24"/>
        </w:rPr>
        <w:t>?</w:t>
      </w:r>
    </w:p>
    <w:p w14:paraId="1BE8B1E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exercise and physical health</w:t>
      </w:r>
    </w:p>
    <w:p w14:paraId="48FE7271"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As exercise increases, a person</w:t>
      </w:r>
      <w:r>
        <w:rPr>
          <w:rFonts w:ascii="Times New Roman" w:hAnsi="Times New Roman"/>
          <w:i/>
          <w:sz w:val="22"/>
          <w:szCs w:val="24"/>
        </w:rPr>
        <w:t>’</w:t>
      </w:r>
      <w:r w:rsidRPr="00E439C6">
        <w:rPr>
          <w:rFonts w:ascii="Times New Roman" w:hAnsi="Times New Roman"/>
          <w:i/>
          <w:sz w:val="22"/>
          <w:szCs w:val="24"/>
        </w:rPr>
        <w:t>s physical health would be predicted to increase.</w:t>
      </w:r>
    </w:p>
    <w:p w14:paraId="64792C5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immunizations and illnesses</w:t>
      </w:r>
    </w:p>
    <w:p w14:paraId="17A811C1"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lastRenderedPageBreak/>
        <w:t>Incorrect. This is a negative correlation; as immunizations increase, the rate of illnesses would be predicted to decrease.</w:t>
      </w:r>
    </w:p>
    <w:p w14:paraId="25BDD967"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poor weather conditions and motor vehicle accidents</w:t>
      </w:r>
    </w:p>
    <w:p w14:paraId="6CA73C1E"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 xml:space="preserve">gas </w:t>
      </w:r>
      <w:r w:rsidR="00FE6577">
        <w:rPr>
          <w:rFonts w:ascii="Times New Roman" w:hAnsi="Times New Roman"/>
          <w:sz w:val="22"/>
          <w:szCs w:val="24"/>
        </w:rPr>
        <w:t>prices</w:t>
      </w:r>
      <w:r w:rsidRPr="00E439C6">
        <w:rPr>
          <w:rFonts w:ascii="Times New Roman" w:hAnsi="Times New Roman"/>
          <w:sz w:val="22"/>
          <w:szCs w:val="24"/>
        </w:rPr>
        <w:t xml:space="preserve"> and the rate of driving</w:t>
      </w:r>
    </w:p>
    <w:p w14:paraId="122B09DA" w14:textId="77777777" w:rsidR="006918B9" w:rsidRDefault="00A53300" w:rsidP="00A53300">
      <w:pPr>
        <w:rPr>
          <w:rFonts w:ascii="Times New Roman" w:hAnsi="Times New Roman"/>
          <w:sz w:val="22"/>
          <w:szCs w:val="24"/>
        </w:rPr>
      </w:pPr>
      <w:r>
        <w:rPr>
          <w:rFonts w:ascii="Times New Roman" w:hAnsi="Times New Roman"/>
          <w:sz w:val="22"/>
          <w:szCs w:val="24"/>
        </w:rPr>
        <w:t>Answer: A</w:t>
      </w:r>
    </w:p>
    <w:p w14:paraId="4326C539" w14:textId="66BA3FB6"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4204B1">
        <w:rPr>
          <w:rFonts w:ascii="Times New Roman" w:hAnsi="Times New Roman"/>
          <w:sz w:val="22"/>
          <w:szCs w:val="24"/>
        </w:rPr>
        <w:t>44</w:t>
      </w:r>
    </w:p>
    <w:p w14:paraId="4168F31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7241F1C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1.15</w:t>
      </w:r>
    </w:p>
    <w:p w14:paraId="66E60D6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229D10A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7E9456D0" w14:textId="77777777" w:rsidR="00A53300" w:rsidRPr="00E439C6" w:rsidRDefault="00A53300" w:rsidP="00A53300">
      <w:pPr>
        <w:rPr>
          <w:rFonts w:ascii="Times New Roman" w:hAnsi="Times New Roman"/>
          <w:sz w:val="22"/>
          <w:szCs w:val="24"/>
        </w:rPr>
      </w:pPr>
    </w:p>
    <w:p w14:paraId="1BD377B4" w14:textId="233A3642" w:rsidR="00A53300" w:rsidRPr="00E439C6" w:rsidRDefault="00C42793" w:rsidP="00A53300">
      <w:pPr>
        <w:ind w:left="720" w:hanging="720"/>
        <w:rPr>
          <w:rFonts w:ascii="Times New Roman" w:hAnsi="Times New Roman"/>
          <w:sz w:val="22"/>
          <w:szCs w:val="24"/>
        </w:rPr>
      </w:pPr>
      <w:r>
        <w:rPr>
          <w:rFonts w:ascii="Times New Roman" w:hAnsi="Times New Roman"/>
          <w:sz w:val="22"/>
          <w:szCs w:val="24"/>
        </w:rPr>
        <w:t>100.</w:t>
      </w:r>
      <w:r w:rsidR="00BA690C">
        <w:rPr>
          <w:rFonts w:ascii="Times New Roman" w:hAnsi="Times New Roman"/>
          <w:sz w:val="22"/>
          <w:szCs w:val="24"/>
        </w:rPr>
        <w:tab/>
      </w:r>
      <w:r w:rsidR="00A53300" w:rsidRPr="00E439C6">
        <w:rPr>
          <w:rFonts w:ascii="Times New Roman" w:hAnsi="Times New Roman"/>
          <w:sz w:val="22"/>
          <w:szCs w:val="24"/>
        </w:rPr>
        <w:t xml:space="preserve">Which of the following is an example of a </w:t>
      </w:r>
      <w:r w:rsidR="00A53300" w:rsidRPr="00E439C6">
        <w:rPr>
          <w:rFonts w:ascii="Times New Roman" w:hAnsi="Times New Roman"/>
          <w:i/>
          <w:sz w:val="22"/>
          <w:szCs w:val="24"/>
        </w:rPr>
        <w:t>negative correlation</w:t>
      </w:r>
      <w:r w:rsidR="00A53300" w:rsidRPr="00E439C6">
        <w:rPr>
          <w:rFonts w:ascii="Times New Roman" w:hAnsi="Times New Roman"/>
          <w:sz w:val="22"/>
          <w:szCs w:val="24"/>
        </w:rPr>
        <w:t>?</w:t>
      </w:r>
    </w:p>
    <w:p w14:paraId="1AA3FDE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exercise and physical health</w:t>
      </w:r>
    </w:p>
    <w:p w14:paraId="20501B4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study time and grades</w:t>
      </w:r>
    </w:p>
    <w:p w14:paraId="3C341C09"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As study time increases, one would predict an increase in grades; a positive correlation.</w:t>
      </w:r>
    </w:p>
    <w:p w14:paraId="36244E8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exposure to sunlight and plant growth</w:t>
      </w:r>
    </w:p>
    <w:p w14:paraId="79E1CE2D"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gas prices and the rate of driving</w:t>
      </w:r>
    </w:p>
    <w:p w14:paraId="01B57C07" w14:textId="1825B6C8"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As gas prices increase, the rate of driving would be predicted to decrease.</w:t>
      </w:r>
    </w:p>
    <w:p w14:paraId="768FB1A9" w14:textId="77777777" w:rsidR="006918B9" w:rsidRDefault="00A53300" w:rsidP="00A53300">
      <w:pPr>
        <w:rPr>
          <w:rFonts w:ascii="Times New Roman" w:hAnsi="Times New Roman"/>
          <w:sz w:val="22"/>
          <w:szCs w:val="24"/>
        </w:rPr>
      </w:pPr>
      <w:r>
        <w:rPr>
          <w:rFonts w:ascii="Times New Roman" w:hAnsi="Times New Roman"/>
          <w:sz w:val="22"/>
          <w:szCs w:val="24"/>
        </w:rPr>
        <w:t>Answer: D</w:t>
      </w:r>
    </w:p>
    <w:p w14:paraId="4EF04C03" w14:textId="66AF850A"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FE6577">
        <w:rPr>
          <w:rFonts w:ascii="Times New Roman" w:hAnsi="Times New Roman"/>
          <w:sz w:val="22"/>
          <w:szCs w:val="24"/>
        </w:rPr>
        <w:t>44</w:t>
      </w:r>
    </w:p>
    <w:p w14:paraId="73A0E69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7EBBA82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1.15</w:t>
      </w:r>
    </w:p>
    <w:p w14:paraId="002E533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0C3AE1E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49F97053" w14:textId="77777777" w:rsidR="00A53300" w:rsidRPr="00E439C6" w:rsidRDefault="00A53300" w:rsidP="00A53300">
      <w:pPr>
        <w:rPr>
          <w:rFonts w:ascii="Times New Roman" w:hAnsi="Times New Roman"/>
          <w:sz w:val="22"/>
          <w:szCs w:val="24"/>
        </w:rPr>
      </w:pPr>
    </w:p>
    <w:p w14:paraId="01570FB7" w14:textId="0B403D9F" w:rsidR="00A53300" w:rsidRPr="00E439C6" w:rsidRDefault="0030067D" w:rsidP="00A53300">
      <w:pPr>
        <w:ind w:left="720" w:hanging="720"/>
        <w:rPr>
          <w:rFonts w:ascii="Times New Roman" w:hAnsi="Times New Roman"/>
          <w:sz w:val="22"/>
          <w:szCs w:val="24"/>
        </w:rPr>
      </w:pPr>
      <w:r>
        <w:rPr>
          <w:rFonts w:ascii="Times New Roman" w:hAnsi="Times New Roman"/>
          <w:sz w:val="22"/>
          <w:szCs w:val="24"/>
        </w:rPr>
        <w:t>101.</w:t>
      </w:r>
      <w:r w:rsidR="00BA690C">
        <w:rPr>
          <w:rFonts w:ascii="Times New Roman" w:hAnsi="Times New Roman"/>
          <w:sz w:val="22"/>
          <w:szCs w:val="24"/>
        </w:rPr>
        <w:tab/>
      </w:r>
      <w:r w:rsidR="00A53300" w:rsidRPr="00E439C6">
        <w:rPr>
          <w:rFonts w:ascii="Times New Roman" w:hAnsi="Times New Roman"/>
          <w:sz w:val="22"/>
          <w:szCs w:val="24"/>
        </w:rPr>
        <w:t>It is a basic statistical principle of scientific research that ____, meaning that when two variables are correlated</w:t>
      </w:r>
      <w:r w:rsidR="00A53300">
        <w:rPr>
          <w:rFonts w:ascii="Times New Roman" w:hAnsi="Times New Roman"/>
          <w:sz w:val="22"/>
          <w:szCs w:val="24"/>
        </w:rPr>
        <w:t>,</w:t>
      </w:r>
      <w:r w:rsidR="00A53300" w:rsidRPr="00E439C6">
        <w:rPr>
          <w:rFonts w:ascii="Times New Roman" w:hAnsi="Times New Roman"/>
          <w:sz w:val="22"/>
          <w:szCs w:val="24"/>
        </w:rPr>
        <w:t xml:space="preserve"> it is not possible to tell whether one variable ___ the other.</w:t>
      </w:r>
    </w:p>
    <w:p w14:paraId="0402956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the standard curve is always correlational; is expressed by</w:t>
      </w:r>
    </w:p>
    <w:p w14:paraId="652B7088" w14:textId="77777777" w:rsidR="006918B9"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quasi-experiments have functionality; is related to</w:t>
      </w:r>
    </w:p>
    <w:p w14:paraId="07378221" w14:textId="019FA938"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 xml:space="preserve">Incorrect. The term </w:t>
      </w:r>
      <w:r w:rsidRPr="00E439C6">
        <w:rPr>
          <w:rFonts w:ascii="Times New Roman" w:hAnsi="Times New Roman"/>
          <w:sz w:val="22"/>
          <w:szCs w:val="24"/>
        </w:rPr>
        <w:t>quasi-experimental</w:t>
      </w:r>
      <w:r w:rsidRPr="00E439C6">
        <w:rPr>
          <w:rFonts w:ascii="Times New Roman" w:hAnsi="Times New Roman"/>
          <w:i/>
          <w:sz w:val="22"/>
          <w:szCs w:val="24"/>
        </w:rPr>
        <w:t xml:space="preserve"> does not have a scientific meaning and is not discussed in the text.</w:t>
      </w:r>
    </w:p>
    <w:p w14:paraId="7787E741"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correlation does not imply causation; caused</w:t>
      </w:r>
    </w:p>
    <w:p w14:paraId="33BF9C74"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A basic principle of a correlation is that one cannot imply causation just because two factors are related; there are too many variables that are unaccounted for.</w:t>
      </w:r>
    </w:p>
    <w:p w14:paraId="58E1E11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hypotheses always support the theory; acted as a catalyst for</w:t>
      </w:r>
    </w:p>
    <w:p w14:paraId="75B2CD26" w14:textId="77777777" w:rsidR="006918B9" w:rsidRDefault="00A53300" w:rsidP="00A53300">
      <w:pPr>
        <w:rPr>
          <w:rFonts w:ascii="Times New Roman" w:hAnsi="Times New Roman"/>
          <w:sz w:val="22"/>
          <w:szCs w:val="24"/>
        </w:rPr>
      </w:pPr>
      <w:r>
        <w:rPr>
          <w:rFonts w:ascii="Times New Roman" w:hAnsi="Times New Roman"/>
          <w:sz w:val="22"/>
          <w:szCs w:val="24"/>
        </w:rPr>
        <w:t>Answer: C</w:t>
      </w:r>
    </w:p>
    <w:p w14:paraId="416EF202" w14:textId="4E88EB2C"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FE6577">
        <w:rPr>
          <w:rFonts w:ascii="Times New Roman" w:hAnsi="Times New Roman"/>
          <w:sz w:val="22"/>
          <w:szCs w:val="24"/>
        </w:rPr>
        <w:t>44</w:t>
      </w:r>
    </w:p>
    <w:p w14:paraId="584708E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382E298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1.15</w:t>
      </w:r>
    </w:p>
    <w:p w14:paraId="5DFC6ADF"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379CE1C0"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188D5C71" w14:textId="5936AD3D" w:rsidR="00A53300" w:rsidRPr="00E439C6" w:rsidRDefault="00A53300" w:rsidP="00A53300">
      <w:pPr>
        <w:rPr>
          <w:rFonts w:ascii="Times New Roman" w:hAnsi="Times New Roman"/>
          <w:sz w:val="22"/>
        </w:rPr>
      </w:pPr>
      <w:r w:rsidRPr="00E439C6">
        <w:rPr>
          <w:rFonts w:ascii="Times New Roman" w:hAnsi="Times New Roman"/>
          <w:sz w:val="22"/>
        </w:rPr>
        <w:t>% correct 71</w:t>
      </w:r>
      <w:r>
        <w:rPr>
          <w:rFonts w:ascii="Times New Roman" w:hAnsi="Times New Roman"/>
          <w:sz w:val="22"/>
        </w:rPr>
        <w:t xml:space="preserve">   </w:t>
      </w:r>
      <w:r w:rsidRPr="00E439C6">
        <w:rPr>
          <w:rFonts w:ascii="Times New Roman" w:hAnsi="Times New Roman"/>
          <w:sz w:val="22"/>
        </w:rPr>
        <w:t>a</w:t>
      </w:r>
      <w:r w:rsidR="00E7693C">
        <w:rPr>
          <w:rFonts w:ascii="Times New Roman" w:hAnsi="Times New Roman"/>
          <w:sz w:val="22"/>
        </w:rPr>
        <w:t xml:space="preserve"> </w:t>
      </w:r>
      <w:r w:rsidRPr="00E439C6">
        <w:rPr>
          <w:rFonts w:ascii="Times New Roman" w:hAnsi="Times New Roman"/>
          <w:sz w:val="22"/>
        </w:rPr>
        <w:t>= 6</w:t>
      </w:r>
      <w:r>
        <w:rPr>
          <w:rFonts w:ascii="Times New Roman" w:hAnsi="Times New Roman"/>
          <w:sz w:val="22"/>
        </w:rPr>
        <w:t xml:space="preserve">  </w:t>
      </w:r>
      <w:r w:rsidRPr="00E439C6">
        <w:rPr>
          <w:rFonts w:ascii="Times New Roman" w:hAnsi="Times New Roman"/>
          <w:sz w:val="22"/>
        </w:rPr>
        <w:t>b</w:t>
      </w:r>
      <w:r w:rsidR="00E7693C">
        <w:rPr>
          <w:rFonts w:ascii="Times New Roman" w:hAnsi="Times New Roman"/>
          <w:sz w:val="22"/>
        </w:rPr>
        <w:t xml:space="preserve"> </w:t>
      </w:r>
      <w:r w:rsidRPr="00E439C6">
        <w:rPr>
          <w:rFonts w:ascii="Times New Roman" w:hAnsi="Times New Roman"/>
          <w:sz w:val="22"/>
        </w:rPr>
        <w:t>= 6</w:t>
      </w:r>
      <w:r>
        <w:rPr>
          <w:rFonts w:ascii="Times New Roman" w:hAnsi="Times New Roman"/>
          <w:sz w:val="22"/>
        </w:rPr>
        <w:t xml:space="preserve">  </w:t>
      </w:r>
      <w:r w:rsidRPr="00E439C6">
        <w:rPr>
          <w:rFonts w:ascii="Times New Roman" w:hAnsi="Times New Roman"/>
          <w:sz w:val="22"/>
        </w:rPr>
        <w:t>c</w:t>
      </w:r>
      <w:r w:rsidR="00E7693C">
        <w:rPr>
          <w:rFonts w:ascii="Times New Roman" w:hAnsi="Times New Roman"/>
          <w:sz w:val="22"/>
        </w:rPr>
        <w:t xml:space="preserve"> </w:t>
      </w:r>
      <w:r w:rsidRPr="00E439C6">
        <w:rPr>
          <w:rFonts w:ascii="Times New Roman" w:hAnsi="Times New Roman"/>
          <w:sz w:val="22"/>
        </w:rPr>
        <w:t>= 71</w:t>
      </w:r>
      <w:r>
        <w:rPr>
          <w:rFonts w:ascii="Times New Roman" w:hAnsi="Times New Roman"/>
          <w:sz w:val="22"/>
        </w:rPr>
        <w:t xml:space="preserve">  </w:t>
      </w:r>
      <w:r w:rsidRPr="00E439C6">
        <w:rPr>
          <w:rFonts w:ascii="Times New Roman" w:hAnsi="Times New Roman"/>
          <w:sz w:val="22"/>
        </w:rPr>
        <w:t>d</w:t>
      </w:r>
      <w:r w:rsidR="00E7693C">
        <w:rPr>
          <w:rFonts w:ascii="Times New Roman" w:hAnsi="Times New Roman"/>
          <w:sz w:val="22"/>
        </w:rPr>
        <w:t xml:space="preserve"> </w:t>
      </w:r>
      <w:r w:rsidRPr="00E439C6">
        <w:rPr>
          <w:rFonts w:ascii="Times New Roman" w:hAnsi="Times New Roman"/>
          <w:sz w:val="22"/>
        </w:rPr>
        <w:t>= 6</w:t>
      </w:r>
      <w:r>
        <w:rPr>
          <w:rFonts w:ascii="Times New Roman" w:hAnsi="Times New Roman"/>
          <w:sz w:val="22"/>
        </w:rPr>
        <w:t xml:space="preserve">   </w:t>
      </w:r>
      <w:r w:rsidRPr="00E439C6">
        <w:rPr>
          <w:rFonts w:ascii="Times New Roman" w:hAnsi="Times New Roman"/>
          <w:sz w:val="22"/>
        </w:rPr>
        <w:t>r = .49</w:t>
      </w:r>
    </w:p>
    <w:p w14:paraId="02201ECA" w14:textId="77777777" w:rsidR="00A53300" w:rsidRPr="00E439C6" w:rsidRDefault="00A53300" w:rsidP="00A53300">
      <w:pPr>
        <w:rPr>
          <w:rFonts w:ascii="Times New Roman" w:hAnsi="Times New Roman"/>
          <w:sz w:val="22"/>
          <w:szCs w:val="24"/>
          <w:lang w:val="fr-FR"/>
        </w:rPr>
      </w:pPr>
    </w:p>
    <w:p w14:paraId="2549E6A7" w14:textId="3A88C6B7" w:rsidR="00A53300" w:rsidRPr="00E439C6" w:rsidRDefault="0030067D" w:rsidP="00A53300">
      <w:pPr>
        <w:ind w:left="720" w:hanging="720"/>
        <w:rPr>
          <w:rFonts w:ascii="Times New Roman" w:hAnsi="Times New Roman"/>
          <w:sz w:val="22"/>
          <w:szCs w:val="24"/>
        </w:rPr>
      </w:pPr>
      <w:r>
        <w:rPr>
          <w:rFonts w:ascii="Times New Roman" w:hAnsi="Times New Roman"/>
          <w:sz w:val="22"/>
          <w:szCs w:val="24"/>
        </w:rPr>
        <w:t>102</w:t>
      </w:r>
      <w:r w:rsidR="006A6FC1">
        <w:rPr>
          <w:rFonts w:ascii="Times New Roman" w:hAnsi="Times New Roman"/>
          <w:sz w:val="22"/>
          <w:szCs w:val="24"/>
        </w:rPr>
        <w:t>.</w:t>
      </w:r>
      <w:r w:rsidR="00BA690C">
        <w:rPr>
          <w:rFonts w:ascii="Times New Roman" w:hAnsi="Times New Roman"/>
          <w:sz w:val="22"/>
          <w:szCs w:val="24"/>
        </w:rPr>
        <w:tab/>
      </w:r>
      <w:r w:rsidR="00A53300" w:rsidRPr="00E439C6">
        <w:rPr>
          <w:rFonts w:ascii="Times New Roman" w:hAnsi="Times New Roman"/>
          <w:sz w:val="22"/>
          <w:szCs w:val="24"/>
        </w:rPr>
        <w:t>What type of correlation occurs when both variables increase in the same direction together?</w:t>
      </w:r>
    </w:p>
    <w:p w14:paraId="1F226226"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positive correlation</w:t>
      </w:r>
    </w:p>
    <w:p w14:paraId="051C0F3E"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For example, as exercise increases, a person</w:t>
      </w:r>
      <w:r>
        <w:rPr>
          <w:rFonts w:ascii="Times New Roman" w:hAnsi="Times New Roman"/>
          <w:i/>
          <w:sz w:val="22"/>
          <w:szCs w:val="24"/>
        </w:rPr>
        <w:t>’</w:t>
      </w:r>
      <w:r w:rsidRPr="00E439C6">
        <w:rPr>
          <w:rFonts w:ascii="Times New Roman" w:hAnsi="Times New Roman"/>
          <w:i/>
          <w:sz w:val="22"/>
          <w:szCs w:val="24"/>
        </w:rPr>
        <w:t>s physical health would be predicted to increase.</w:t>
      </w:r>
    </w:p>
    <w:p w14:paraId="20818349"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negative correlation</w:t>
      </w:r>
    </w:p>
    <w:p w14:paraId="23963F1E"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When both variables vary in the same direction, the correlation is positive.</w:t>
      </w:r>
    </w:p>
    <w:p w14:paraId="56003332" w14:textId="77777777" w:rsidR="00A53300" w:rsidRPr="00E439C6" w:rsidRDefault="00A53300" w:rsidP="00A53300">
      <w:pPr>
        <w:ind w:left="720"/>
        <w:rPr>
          <w:rFonts w:ascii="Times New Roman" w:hAnsi="Times New Roman"/>
          <w:sz w:val="22"/>
          <w:szCs w:val="24"/>
          <w:lang w:val="fr-FR"/>
        </w:rPr>
      </w:pPr>
      <w:r w:rsidRPr="00E439C6">
        <w:rPr>
          <w:rFonts w:ascii="Times New Roman" w:hAnsi="Times New Roman"/>
          <w:sz w:val="22"/>
          <w:szCs w:val="24"/>
          <w:lang w:val="fr-FR"/>
        </w:rPr>
        <w:lastRenderedPageBreak/>
        <w:t>c.</w:t>
      </w:r>
      <w:r w:rsidRPr="00E439C6">
        <w:rPr>
          <w:rFonts w:ascii="Times New Roman" w:hAnsi="Times New Roman"/>
          <w:sz w:val="22"/>
          <w:szCs w:val="24"/>
          <w:lang w:val="fr-FR"/>
        </w:rPr>
        <w:tab/>
        <w:t>inverse correlation</w:t>
      </w:r>
    </w:p>
    <w:p w14:paraId="145904FA" w14:textId="77777777" w:rsidR="006918B9" w:rsidRDefault="00A53300" w:rsidP="00A53300">
      <w:pPr>
        <w:ind w:left="720"/>
        <w:rPr>
          <w:rFonts w:ascii="Times New Roman" w:hAnsi="Times New Roman"/>
          <w:sz w:val="22"/>
          <w:szCs w:val="24"/>
          <w:lang w:val="fr-FR"/>
        </w:rPr>
      </w:pPr>
      <w:r w:rsidRPr="00E439C6">
        <w:rPr>
          <w:rFonts w:ascii="Times New Roman" w:hAnsi="Times New Roman"/>
          <w:sz w:val="22"/>
          <w:szCs w:val="24"/>
          <w:lang w:val="fr-FR"/>
        </w:rPr>
        <w:t>d.</w:t>
      </w:r>
      <w:r w:rsidRPr="00E439C6">
        <w:rPr>
          <w:rFonts w:ascii="Times New Roman" w:hAnsi="Times New Roman"/>
          <w:sz w:val="22"/>
          <w:szCs w:val="24"/>
          <w:lang w:val="fr-FR"/>
        </w:rPr>
        <w:tab/>
        <w:t>multiple correlation</w:t>
      </w:r>
    </w:p>
    <w:p w14:paraId="2FC5D5BC" w14:textId="677526A9"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A</w:t>
      </w:r>
    </w:p>
    <w:p w14:paraId="53A5572D"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090E36F0" w14:textId="037E3D98"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FE6577">
        <w:rPr>
          <w:rFonts w:ascii="Times New Roman" w:hAnsi="Times New Roman"/>
          <w:sz w:val="22"/>
          <w:szCs w:val="24"/>
        </w:rPr>
        <w:t>44</w:t>
      </w:r>
    </w:p>
    <w:p w14:paraId="015E43A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1855DC1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1.15</w:t>
      </w:r>
    </w:p>
    <w:p w14:paraId="30E965A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04EE84D7" w14:textId="77777777" w:rsidR="00A53300" w:rsidRPr="00E439C6" w:rsidRDefault="00A53300" w:rsidP="00A53300">
      <w:pPr>
        <w:rPr>
          <w:rFonts w:ascii="Times New Roman" w:hAnsi="Times New Roman"/>
          <w:sz w:val="22"/>
          <w:szCs w:val="24"/>
        </w:rPr>
      </w:pPr>
    </w:p>
    <w:p w14:paraId="4D6AE5EA" w14:textId="2C3C3F09" w:rsidR="00A53300" w:rsidRPr="00E439C6" w:rsidRDefault="0030067D" w:rsidP="00A53300">
      <w:pPr>
        <w:ind w:left="720" w:hanging="720"/>
        <w:rPr>
          <w:rFonts w:ascii="Times New Roman" w:hAnsi="Times New Roman"/>
          <w:sz w:val="22"/>
          <w:szCs w:val="24"/>
        </w:rPr>
      </w:pPr>
      <w:r>
        <w:rPr>
          <w:rFonts w:ascii="Times New Roman" w:hAnsi="Times New Roman"/>
          <w:sz w:val="22"/>
          <w:szCs w:val="24"/>
        </w:rPr>
        <w:t>103.</w:t>
      </w:r>
      <w:r w:rsidR="00BA690C">
        <w:rPr>
          <w:rFonts w:ascii="Times New Roman" w:hAnsi="Times New Roman"/>
          <w:sz w:val="22"/>
          <w:szCs w:val="24"/>
        </w:rPr>
        <w:tab/>
      </w:r>
      <w:r w:rsidR="00A53300" w:rsidRPr="00E439C6">
        <w:rPr>
          <w:rFonts w:ascii="Times New Roman" w:hAnsi="Times New Roman"/>
          <w:sz w:val="22"/>
          <w:szCs w:val="24"/>
        </w:rPr>
        <w:t>What type of correlation occurs when one variable increases while the other variable decreases?</w:t>
      </w:r>
    </w:p>
    <w:p w14:paraId="1EB2E0C6"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positive correlation</w:t>
      </w:r>
    </w:p>
    <w:p w14:paraId="25380DAA" w14:textId="3620ADA8"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When the variables vary in opposite directions, the correlation is negative.</w:t>
      </w:r>
    </w:p>
    <w:p w14:paraId="0D3BECA8"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negative correlation</w:t>
      </w:r>
    </w:p>
    <w:p w14:paraId="70E415F7" w14:textId="4F65BE22"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As gas prices increase, the rate of driving would be predicted to decrease.</w:t>
      </w:r>
    </w:p>
    <w:p w14:paraId="792B9BA3"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no correlation</w:t>
      </w:r>
    </w:p>
    <w:p w14:paraId="4B59E52F"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multiple correlation</w:t>
      </w:r>
    </w:p>
    <w:p w14:paraId="01161509" w14:textId="4EF29563"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47319CE3"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555C8728" w14:textId="1670B55E"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sidR="00FE6577">
        <w:rPr>
          <w:rFonts w:ascii="Times New Roman" w:hAnsi="Times New Roman"/>
          <w:sz w:val="22"/>
          <w:szCs w:val="24"/>
        </w:rPr>
        <w:t>44</w:t>
      </w:r>
    </w:p>
    <w:p w14:paraId="59B9F4E7"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490416E0"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1.15</w:t>
      </w:r>
    </w:p>
    <w:p w14:paraId="50E2FFE1" w14:textId="52BA1D55"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2F7F33E7" w14:textId="77777777" w:rsidR="00A53300" w:rsidRPr="00E439C6" w:rsidRDefault="00A53300" w:rsidP="00A53300">
      <w:pPr>
        <w:rPr>
          <w:rFonts w:ascii="Times New Roman" w:hAnsi="Times New Roman"/>
          <w:sz w:val="22"/>
          <w:szCs w:val="24"/>
        </w:rPr>
      </w:pPr>
    </w:p>
    <w:p w14:paraId="3DF7049A" w14:textId="1E4B0CF8" w:rsidR="00FE6577" w:rsidRPr="00E439C6" w:rsidRDefault="00FE6577" w:rsidP="00FE6577">
      <w:pPr>
        <w:rPr>
          <w:rFonts w:ascii="Times New Roman" w:hAnsi="Times New Roman"/>
          <w:sz w:val="22"/>
          <w:szCs w:val="24"/>
        </w:rPr>
      </w:pPr>
      <w:r>
        <w:rPr>
          <w:rFonts w:ascii="Times New Roman" w:hAnsi="Times New Roman"/>
          <w:sz w:val="22"/>
          <w:szCs w:val="24"/>
        </w:rPr>
        <w:t>104</w:t>
      </w:r>
      <w:r w:rsidRPr="00E439C6">
        <w:rPr>
          <w:rFonts w:ascii="Times New Roman" w:hAnsi="Times New Roman"/>
          <w:sz w:val="22"/>
          <w:szCs w:val="24"/>
        </w:rPr>
        <w:t>.</w:t>
      </w:r>
      <w:r w:rsidRPr="00E439C6">
        <w:rPr>
          <w:rFonts w:ascii="Times New Roman" w:hAnsi="Times New Roman"/>
          <w:sz w:val="22"/>
          <w:szCs w:val="24"/>
        </w:rPr>
        <w:tab/>
        <w:t>A basic statistical principle of scientific research is that correlation _____.</w:t>
      </w:r>
    </w:p>
    <w:p w14:paraId="48786010" w14:textId="77777777" w:rsidR="00FE6577" w:rsidRPr="00E439C6" w:rsidRDefault="00FE6577" w:rsidP="00FE6577">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indicates causation</w:t>
      </w:r>
    </w:p>
    <w:p w14:paraId="4D0A10AA" w14:textId="77777777" w:rsidR="00FE6577" w:rsidRPr="00E439C6" w:rsidRDefault="00FE6577" w:rsidP="00FE6577">
      <w:pPr>
        <w:ind w:left="720"/>
        <w:rPr>
          <w:rFonts w:ascii="Times New Roman" w:hAnsi="Times New Roman"/>
          <w:i/>
          <w:sz w:val="22"/>
          <w:szCs w:val="24"/>
        </w:rPr>
      </w:pPr>
      <w:r w:rsidRPr="00E439C6">
        <w:rPr>
          <w:rFonts w:ascii="Times New Roman" w:hAnsi="Times New Roman"/>
          <w:i/>
          <w:sz w:val="22"/>
          <w:szCs w:val="24"/>
        </w:rPr>
        <w:t>Incorrect. Correlation does not indicate causation, it only indicates a significant relationship.</w:t>
      </w:r>
    </w:p>
    <w:p w14:paraId="162E3535" w14:textId="77777777" w:rsidR="00FE6577" w:rsidRPr="00E439C6" w:rsidRDefault="00FE6577" w:rsidP="00FE6577">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does not imply causation</w:t>
      </w:r>
    </w:p>
    <w:p w14:paraId="05BBF7DE" w14:textId="77777777" w:rsidR="00FE6577" w:rsidRPr="00E439C6" w:rsidRDefault="00FE6577" w:rsidP="00FE6577">
      <w:pPr>
        <w:ind w:left="720"/>
        <w:rPr>
          <w:rFonts w:ascii="Times New Roman" w:hAnsi="Times New Roman"/>
          <w:i/>
          <w:sz w:val="22"/>
          <w:szCs w:val="24"/>
        </w:rPr>
      </w:pPr>
      <w:r w:rsidRPr="00E439C6">
        <w:rPr>
          <w:rFonts w:ascii="Times New Roman" w:hAnsi="Times New Roman"/>
          <w:i/>
          <w:sz w:val="22"/>
          <w:szCs w:val="24"/>
        </w:rPr>
        <w:t>Correct. This principle is nevertheless frequently overlooked in research on human development.</w:t>
      </w:r>
    </w:p>
    <w:p w14:paraId="1720A950" w14:textId="77777777" w:rsidR="00FE6577" w:rsidRPr="00E439C6" w:rsidRDefault="00FE6577" w:rsidP="00FE6577">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implies causation if it is significantly positive</w:t>
      </w:r>
    </w:p>
    <w:p w14:paraId="5B0C153D" w14:textId="77777777" w:rsidR="00FE6577" w:rsidRPr="00E439C6" w:rsidRDefault="00FE6577" w:rsidP="00FE6577">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implies causation if it is significantly negative</w:t>
      </w:r>
    </w:p>
    <w:p w14:paraId="7997A152" w14:textId="77777777" w:rsidR="00FE6577" w:rsidRPr="00E439C6" w:rsidRDefault="00FE6577" w:rsidP="00FE6577">
      <w:pPr>
        <w:rPr>
          <w:rFonts w:ascii="Times New Roman" w:hAnsi="Times New Roman"/>
          <w:sz w:val="22"/>
          <w:szCs w:val="24"/>
        </w:rPr>
      </w:pPr>
      <w:r w:rsidRPr="00E439C6">
        <w:rPr>
          <w:rFonts w:ascii="Times New Roman" w:hAnsi="Times New Roman"/>
          <w:sz w:val="22"/>
          <w:szCs w:val="24"/>
        </w:rPr>
        <w:t>Answer: B</w:t>
      </w:r>
    </w:p>
    <w:p w14:paraId="4914B0AA" w14:textId="77777777" w:rsidR="00FE6577" w:rsidRPr="00E439C6" w:rsidRDefault="00FE6577" w:rsidP="00FE6577">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39CA368F" w14:textId="77777777" w:rsidR="00FE6577" w:rsidRPr="00E439C6" w:rsidRDefault="00FE6577" w:rsidP="00FE6577">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44</w:t>
      </w:r>
    </w:p>
    <w:p w14:paraId="1D9BECC2" w14:textId="77777777" w:rsidR="00FE6577" w:rsidRPr="00E439C6" w:rsidRDefault="00FE6577" w:rsidP="00FE6577">
      <w:pPr>
        <w:rPr>
          <w:rFonts w:ascii="Times New Roman" w:hAnsi="Times New Roman"/>
          <w:sz w:val="22"/>
          <w:szCs w:val="24"/>
        </w:rPr>
      </w:pPr>
      <w:r w:rsidRPr="00E439C6">
        <w:rPr>
          <w:rFonts w:ascii="Times New Roman" w:hAnsi="Times New Roman"/>
          <w:sz w:val="22"/>
          <w:szCs w:val="24"/>
        </w:rPr>
        <w:t>Skill: C</w:t>
      </w:r>
    </w:p>
    <w:p w14:paraId="234F7D3F" w14:textId="77777777" w:rsidR="006918B9" w:rsidRDefault="00FE6577" w:rsidP="00FE6577">
      <w:pPr>
        <w:rPr>
          <w:rFonts w:ascii="Times New Roman" w:hAnsi="Times New Roman"/>
          <w:sz w:val="22"/>
          <w:szCs w:val="24"/>
        </w:rPr>
      </w:pPr>
      <w:r w:rsidRPr="00E439C6">
        <w:rPr>
          <w:rFonts w:ascii="Times New Roman" w:hAnsi="Times New Roman"/>
          <w:sz w:val="22"/>
          <w:szCs w:val="24"/>
        </w:rPr>
        <w:t>Learning Objective: 1.15</w:t>
      </w:r>
    </w:p>
    <w:p w14:paraId="212C924F" w14:textId="3CEE76C7" w:rsidR="00FE6577" w:rsidRPr="00E439C6" w:rsidRDefault="00FE6577" w:rsidP="00FE6577">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45F5AB68" w14:textId="77777777" w:rsidR="00FE6577" w:rsidRDefault="00FE6577" w:rsidP="00A53300">
      <w:pPr>
        <w:ind w:left="720" w:hanging="720"/>
        <w:rPr>
          <w:rFonts w:ascii="Times New Roman" w:hAnsi="Times New Roman"/>
          <w:sz w:val="22"/>
          <w:szCs w:val="24"/>
        </w:rPr>
      </w:pPr>
    </w:p>
    <w:p w14:paraId="7CBD82EE" w14:textId="0B711E33" w:rsidR="00A53300" w:rsidRPr="00E439C6" w:rsidRDefault="0030067D" w:rsidP="00A53300">
      <w:pPr>
        <w:ind w:left="720" w:hanging="720"/>
        <w:rPr>
          <w:rFonts w:ascii="Times New Roman" w:hAnsi="Times New Roman"/>
          <w:sz w:val="22"/>
          <w:szCs w:val="24"/>
        </w:rPr>
      </w:pPr>
      <w:r>
        <w:rPr>
          <w:rFonts w:ascii="Times New Roman" w:hAnsi="Times New Roman"/>
          <w:sz w:val="22"/>
          <w:szCs w:val="24"/>
        </w:rPr>
        <w:t>105.</w:t>
      </w:r>
      <w:r w:rsidR="00BA690C">
        <w:rPr>
          <w:rFonts w:ascii="Times New Roman" w:hAnsi="Times New Roman"/>
          <w:sz w:val="22"/>
          <w:szCs w:val="24"/>
        </w:rPr>
        <w:tab/>
      </w:r>
      <w:r w:rsidR="00A53300" w:rsidRPr="00E439C6">
        <w:rPr>
          <w:rFonts w:ascii="Times New Roman" w:hAnsi="Times New Roman"/>
          <w:sz w:val="22"/>
          <w:szCs w:val="24"/>
        </w:rPr>
        <w:t>A(n) ____ design is one in which the same persons are followed over time and data are collected on two or more occasions.</w:t>
      </w:r>
    </w:p>
    <w:p w14:paraId="0D54CF9D"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ethnographic research</w:t>
      </w:r>
    </w:p>
    <w:p w14:paraId="09AD63EC"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quasi-experimental research</w:t>
      </w:r>
    </w:p>
    <w:p w14:paraId="5BDF1CD0"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longitudinal research</w:t>
      </w:r>
    </w:p>
    <w:p w14:paraId="19614DBA"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cross-sectional research</w:t>
      </w:r>
    </w:p>
    <w:p w14:paraId="44EF9D34" w14:textId="77777777" w:rsidR="00A53300" w:rsidRPr="00E439C6" w:rsidRDefault="00A53300" w:rsidP="00A53300">
      <w:pPr>
        <w:rPr>
          <w:rFonts w:ascii="Times New Roman" w:hAnsi="Times New Roman"/>
          <w:sz w:val="22"/>
          <w:szCs w:val="24"/>
        </w:rPr>
      </w:pPr>
      <w:r>
        <w:rPr>
          <w:rFonts w:ascii="Times New Roman" w:hAnsi="Times New Roman"/>
          <w:sz w:val="22"/>
          <w:szCs w:val="24"/>
        </w:rPr>
        <w:t>Answer: C</w:t>
      </w:r>
    </w:p>
    <w:p w14:paraId="376EBC6B" w14:textId="0E657B39" w:rsidR="00A53300" w:rsidRPr="00E439C6" w:rsidRDefault="00A53300" w:rsidP="00A53300">
      <w:pPr>
        <w:rPr>
          <w:rFonts w:ascii="Times New Roman" w:hAnsi="Times New Roman"/>
          <w:sz w:val="22"/>
          <w:szCs w:val="24"/>
        </w:rPr>
      </w:pPr>
      <w:r w:rsidRPr="00E439C6">
        <w:rPr>
          <w:rFonts w:ascii="Times New Roman" w:hAnsi="Times New Roman"/>
          <w:sz w:val="22"/>
          <w:szCs w:val="24"/>
        </w:rPr>
        <w:t>Page:</w:t>
      </w:r>
      <w:r>
        <w:rPr>
          <w:rFonts w:ascii="Times New Roman" w:hAnsi="Times New Roman"/>
          <w:sz w:val="22"/>
          <w:szCs w:val="24"/>
        </w:rPr>
        <w:t xml:space="preserve"> 4</w:t>
      </w:r>
      <w:r w:rsidR="00FE6577">
        <w:rPr>
          <w:rFonts w:ascii="Times New Roman" w:hAnsi="Times New Roman"/>
          <w:sz w:val="22"/>
          <w:szCs w:val="24"/>
        </w:rPr>
        <w:t>5</w:t>
      </w:r>
    </w:p>
    <w:p w14:paraId="2E3F174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F</w:t>
      </w:r>
    </w:p>
    <w:p w14:paraId="456C164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1.15</w:t>
      </w:r>
    </w:p>
    <w:p w14:paraId="5E9F1FFE"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1</w:t>
      </w:r>
    </w:p>
    <w:p w14:paraId="199B45B1"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Bloom</w:t>
      </w:r>
      <w:r>
        <w:rPr>
          <w:rFonts w:ascii="Times New Roman" w:hAnsi="Times New Roman"/>
          <w:sz w:val="22"/>
          <w:szCs w:val="24"/>
        </w:rPr>
        <w:t>’</w:t>
      </w:r>
      <w:r w:rsidRPr="00E439C6">
        <w:rPr>
          <w:rFonts w:ascii="Times New Roman" w:hAnsi="Times New Roman"/>
          <w:sz w:val="22"/>
          <w:szCs w:val="24"/>
        </w:rPr>
        <w:t>s Taxonomy Level: Remember</w:t>
      </w:r>
    </w:p>
    <w:p w14:paraId="74CD58C9" w14:textId="77777777" w:rsidR="00A53300" w:rsidRPr="00E439C6" w:rsidRDefault="00A53300" w:rsidP="00A53300">
      <w:pPr>
        <w:rPr>
          <w:rFonts w:ascii="Times New Roman" w:hAnsi="Times New Roman"/>
          <w:sz w:val="22"/>
          <w:szCs w:val="24"/>
        </w:rPr>
      </w:pPr>
    </w:p>
    <w:p w14:paraId="04D40DC9" w14:textId="0DA0516A" w:rsidR="00A53300" w:rsidRPr="00E439C6" w:rsidRDefault="0030067D" w:rsidP="00A53300">
      <w:pPr>
        <w:ind w:left="720" w:hanging="720"/>
        <w:rPr>
          <w:rFonts w:ascii="Times New Roman" w:hAnsi="Times New Roman"/>
          <w:sz w:val="22"/>
          <w:szCs w:val="24"/>
        </w:rPr>
      </w:pPr>
      <w:r>
        <w:rPr>
          <w:rFonts w:ascii="Times New Roman" w:hAnsi="Times New Roman"/>
          <w:sz w:val="22"/>
          <w:szCs w:val="24"/>
        </w:rPr>
        <w:t>106.</w:t>
      </w:r>
      <w:r w:rsidR="00BA690C">
        <w:rPr>
          <w:rFonts w:ascii="Times New Roman" w:hAnsi="Times New Roman"/>
          <w:sz w:val="22"/>
          <w:szCs w:val="24"/>
        </w:rPr>
        <w:tab/>
      </w:r>
      <w:r w:rsidR="00A53300" w:rsidRPr="00E439C6">
        <w:rPr>
          <w:rFonts w:ascii="Times New Roman" w:hAnsi="Times New Roman"/>
          <w:sz w:val="22"/>
          <w:szCs w:val="24"/>
        </w:rPr>
        <w:t>Dr. Mitchell is conducting a research study on temperament. As a basis of this study</w:t>
      </w:r>
      <w:r w:rsidR="00A53300">
        <w:rPr>
          <w:rFonts w:ascii="Times New Roman" w:hAnsi="Times New Roman"/>
          <w:sz w:val="22"/>
          <w:szCs w:val="24"/>
        </w:rPr>
        <w:t>,</w:t>
      </w:r>
      <w:r w:rsidR="00A53300" w:rsidRPr="00E439C6">
        <w:rPr>
          <w:rFonts w:ascii="Times New Roman" w:hAnsi="Times New Roman"/>
          <w:sz w:val="22"/>
          <w:szCs w:val="24"/>
        </w:rPr>
        <w:t xml:space="preserve"> he plans to follow 1,000 subjects from the age of 5 to the age of 35. At periodic times he will revisit subjects and their temperament. Dr. Mitchell</w:t>
      </w:r>
      <w:r w:rsidR="00A53300">
        <w:rPr>
          <w:rFonts w:ascii="Times New Roman" w:hAnsi="Times New Roman"/>
          <w:sz w:val="22"/>
          <w:szCs w:val="24"/>
        </w:rPr>
        <w:t>’</w:t>
      </w:r>
      <w:r w:rsidR="00A53300" w:rsidRPr="00E439C6">
        <w:rPr>
          <w:rFonts w:ascii="Times New Roman" w:hAnsi="Times New Roman"/>
          <w:sz w:val="22"/>
          <w:szCs w:val="24"/>
        </w:rPr>
        <w:t>s research study is planned to last for 30 years. Which of the following best describes the type of research Dr. Mitchell is conducting?</w:t>
      </w:r>
    </w:p>
    <w:p w14:paraId="562187B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ethnographic research</w:t>
      </w:r>
    </w:p>
    <w:p w14:paraId="5F619F46"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quasi-experimental research</w:t>
      </w:r>
    </w:p>
    <w:p w14:paraId="3F28280E"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longitudinal research</w:t>
      </w:r>
    </w:p>
    <w:p w14:paraId="029582F2"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The same persons are followed over time and data are collected on two or more occasions. The length of longitudinal research designs varies widely, from a few weeks or months to years or even decades.</w:t>
      </w:r>
    </w:p>
    <w:p w14:paraId="3CCD39EF" w14:textId="77777777" w:rsidR="00A53300" w:rsidRPr="00E439C6" w:rsidRDefault="00A53300" w:rsidP="00A53300">
      <w:pPr>
        <w:ind w:left="1440" w:hanging="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cross-sectional research</w:t>
      </w:r>
    </w:p>
    <w:p w14:paraId="28344C43"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Cross-sectional studies sample various subjects from smaller subpopulations of the larger desired time frame.</w:t>
      </w:r>
    </w:p>
    <w:p w14:paraId="6A51F65F" w14:textId="77777777" w:rsidR="006918B9" w:rsidRDefault="00A53300" w:rsidP="00A53300">
      <w:pPr>
        <w:rPr>
          <w:rFonts w:ascii="Times New Roman" w:hAnsi="Times New Roman"/>
          <w:sz w:val="22"/>
          <w:szCs w:val="24"/>
        </w:rPr>
      </w:pPr>
      <w:r>
        <w:rPr>
          <w:rFonts w:ascii="Times New Roman" w:hAnsi="Times New Roman"/>
          <w:sz w:val="22"/>
          <w:szCs w:val="24"/>
        </w:rPr>
        <w:t>Answer: C</w:t>
      </w:r>
    </w:p>
    <w:p w14:paraId="359F81F7" w14:textId="3B84A245"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4</w:t>
      </w:r>
      <w:r w:rsidR="00FE6577">
        <w:rPr>
          <w:rFonts w:ascii="Times New Roman" w:hAnsi="Times New Roman"/>
          <w:sz w:val="22"/>
          <w:szCs w:val="24"/>
        </w:rPr>
        <w:t>5</w:t>
      </w:r>
    </w:p>
    <w:p w14:paraId="4349C1E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A</w:t>
      </w:r>
    </w:p>
    <w:p w14:paraId="7FA0F80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Learning Objective: 1.15</w:t>
      </w:r>
    </w:p>
    <w:p w14:paraId="5D585CCA"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 2</w:t>
      </w:r>
    </w:p>
    <w:p w14:paraId="21ECA466"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Apply</w:t>
      </w:r>
    </w:p>
    <w:p w14:paraId="0E6BAFEE" w14:textId="77777777" w:rsidR="00A53300" w:rsidRPr="00E439C6" w:rsidRDefault="00A53300" w:rsidP="00A53300">
      <w:pPr>
        <w:rPr>
          <w:rFonts w:ascii="Times New Roman" w:hAnsi="Times New Roman"/>
          <w:sz w:val="22"/>
          <w:szCs w:val="24"/>
        </w:rPr>
      </w:pPr>
    </w:p>
    <w:p w14:paraId="0D309338" w14:textId="5A5FFC8A" w:rsidR="00A53300" w:rsidRPr="00E439C6" w:rsidRDefault="0030067D" w:rsidP="00A53300">
      <w:pPr>
        <w:ind w:left="720" w:hanging="720"/>
        <w:rPr>
          <w:rFonts w:ascii="Times New Roman" w:hAnsi="Times New Roman"/>
          <w:sz w:val="22"/>
          <w:szCs w:val="24"/>
        </w:rPr>
      </w:pPr>
      <w:r>
        <w:rPr>
          <w:rFonts w:ascii="Times New Roman" w:hAnsi="Times New Roman"/>
          <w:sz w:val="22"/>
          <w:szCs w:val="24"/>
        </w:rPr>
        <w:t>107.</w:t>
      </w:r>
      <w:r w:rsidR="00BA690C">
        <w:rPr>
          <w:rFonts w:ascii="Times New Roman" w:hAnsi="Times New Roman"/>
          <w:sz w:val="22"/>
          <w:szCs w:val="24"/>
        </w:rPr>
        <w:tab/>
      </w:r>
      <w:r w:rsidR="00A53300" w:rsidRPr="00E439C6">
        <w:rPr>
          <w:rFonts w:ascii="Times New Roman" w:hAnsi="Times New Roman"/>
          <w:sz w:val="22"/>
          <w:szCs w:val="24"/>
        </w:rPr>
        <w:t xml:space="preserve">What type of design follows the same group of people over time and </w:t>
      </w:r>
      <w:r w:rsidR="00A53300">
        <w:rPr>
          <w:rFonts w:ascii="Times New Roman" w:hAnsi="Times New Roman"/>
          <w:sz w:val="22"/>
          <w:szCs w:val="24"/>
        </w:rPr>
        <w:t>collects data</w:t>
      </w:r>
      <w:r w:rsidR="00A53300" w:rsidRPr="00E439C6">
        <w:rPr>
          <w:rFonts w:ascii="Times New Roman" w:hAnsi="Times New Roman"/>
          <w:sz w:val="22"/>
          <w:szCs w:val="24"/>
        </w:rPr>
        <w:t xml:space="preserve"> on two or more occasions?</w:t>
      </w:r>
    </w:p>
    <w:p w14:paraId="06070EFE"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survey method</w:t>
      </w:r>
    </w:p>
    <w:p w14:paraId="688C0AFF"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longitudinal method</w:t>
      </w:r>
    </w:p>
    <w:p w14:paraId="6361263E" w14:textId="57D6DA92"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The length of longitudinal studies varies widely, from a few weeks or months to a few years or decades.</w:t>
      </w:r>
    </w:p>
    <w:p w14:paraId="21050758"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cross-sectional method</w:t>
      </w:r>
    </w:p>
    <w:p w14:paraId="58F7873F"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Incorrect. The cross-sectional design observes a group for only one measurement.</w:t>
      </w:r>
    </w:p>
    <w:p w14:paraId="2B0C5248"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correlational method</w:t>
      </w:r>
    </w:p>
    <w:p w14:paraId="12BD583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04ED26F2"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18FBCEE9" w14:textId="1ACFFDE2" w:rsidR="00A53300" w:rsidRPr="00E439C6" w:rsidRDefault="00A53300" w:rsidP="00A53300">
      <w:pPr>
        <w:rPr>
          <w:rFonts w:ascii="Times New Roman" w:hAnsi="Times New Roman"/>
          <w:sz w:val="22"/>
          <w:szCs w:val="24"/>
        </w:rPr>
      </w:pPr>
      <w:r w:rsidRPr="00E439C6">
        <w:rPr>
          <w:rFonts w:ascii="Times New Roman" w:hAnsi="Times New Roman"/>
          <w:sz w:val="22"/>
          <w:szCs w:val="24"/>
        </w:rPr>
        <w:t>Page:</w:t>
      </w:r>
      <w:r>
        <w:rPr>
          <w:rFonts w:ascii="Times New Roman" w:hAnsi="Times New Roman"/>
          <w:sz w:val="22"/>
          <w:szCs w:val="24"/>
        </w:rPr>
        <w:t xml:space="preserve"> 4</w:t>
      </w:r>
      <w:r w:rsidR="00B40580">
        <w:rPr>
          <w:rFonts w:ascii="Times New Roman" w:hAnsi="Times New Roman"/>
          <w:sz w:val="22"/>
          <w:szCs w:val="24"/>
        </w:rPr>
        <w:t>5</w:t>
      </w:r>
    </w:p>
    <w:p w14:paraId="0F3D6E9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0504EE96"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1.15</w:t>
      </w:r>
    </w:p>
    <w:p w14:paraId="0996004F" w14:textId="5F8ED16B"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5A968933" w14:textId="77777777" w:rsidR="00A53300" w:rsidRPr="00E439C6" w:rsidRDefault="00A53300" w:rsidP="00A53300">
      <w:pPr>
        <w:rPr>
          <w:rFonts w:ascii="Times New Roman" w:hAnsi="Times New Roman"/>
          <w:sz w:val="22"/>
          <w:szCs w:val="24"/>
        </w:rPr>
      </w:pPr>
    </w:p>
    <w:p w14:paraId="5C1A53B3" w14:textId="2F681A58" w:rsidR="00A53300" w:rsidRPr="00E439C6" w:rsidRDefault="0030067D" w:rsidP="00A53300">
      <w:pPr>
        <w:ind w:left="720" w:hanging="720"/>
        <w:rPr>
          <w:rFonts w:ascii="Times New Roman" w:hAnsi="Times New Roman"/>
          <w:sz w:val="22"/>
          <w:szCs w:val="24"/>
        </w:rPr>
      </w:pPr>
      <w:r>
        <w:rPr>
          <w:rFonts w:ascii="Times New Roman" w:hAnsi="Times New Roman"/>
          <w:sz w:val="22"/>
          <w:szCs w:val="24"/>
        </w:rPr>
        <w:t>108.</w:t>
      </w:r>
      <w:r w:rsidR="00BA690C">
        <w:rPr>
          <w:rFonts w:ascii="Times New Roman" w:hAnsi="Times New Roman"/>
          <w:sz w:val="22"/>
          <w:szCs w:val="24"/>
        </w:rPr>
        <w:tab/>
      </w:r>
      <w:r w:rsidR="00A53300" w:rsidRPr="00E439C6">
        <w:rPr>
          <w:rFonts w:ascii="Times New Roman" w:hAnsi="Times New Roman"/>
          <w:sz w:val="22"/>
          <w:szCs w:val="24"/>
        </w:rPr>
        <w:t>What effect occurs when the performance of people of different ages varies because they grew up in different generations?</w:t>
      </w:r>
    </w:p>
    <w:p w14:paraId="7909E2A0"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gender effect</w:t>
      </w:r>
    </w:p>
    <w:p w14:paraId="54116BB9"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time of measurement effect</w:t>
      </w:r>
    </w:p>
    <w:p w14:paraId="64C848B6" w14:textId="29419582"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age effect</w:t>
      </w:r>
    </w:p>
    <w:p w14:paraId="729A66C0" w14:textId="77777777" w:rsidR="00A53300" w:rsidRPr="00E439C6" w:rsidRDefault="00A53300" w:rsidP="00A53300">
      <w:pPr>
        <w:ind w:left="720"/>
        <w:rPr>
          <w:rFonts w:ascii="Times New Roman" w:hAnsi="Times New Roman"/>
          <w:sz w:val="22"/>
          <w:szCs w:val="24"/>
        </w:rPr>
      </w:pPr>
      <w:r w:rsidRPr="00E439C6">
        <w:rPr>
          <w:rFonts w:ascii="Times New Roman" w:hAnsi="Times New Roman"/>
          <w:i/>
          <w:sz w:val="22"/>
          <w:szCs w:val="24"/>
        </w:rPr>
        <w:t>Incorrect. The effect of aging is a different course of variability than the cohort effect</w:t>
      </w:r>
      <w:r>
        <w:rPr>
          <w:rFonts w:ascii="Times New Roman" w:hAnsi="Times New Roman"/>
          <w:i/>
          <w:sz w:val="22"/>
          <w:szCs w:val="24"/>
        </w:rPr>
        <w:t>,</w:t>
      </w:r>
      <w:r w:rsidRPr="00E439C6">
        <w:rPr>
          <w:rFonts w:ascii="Times New Roman" w:hAnsi="Times New Roman"/>
          <w:i/>
          <w:sz w:val="22"/>
          <w:szCs w:val="24"/>
        </w:rPr>
        <w:t xml:space="preserve"> even though aging is influenced by the generation in which one was born.</w:t>
      </w:r>
    </w:p>
    <w:p w14:paraId="2864BE86"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cohort effect</w:t>
      </w:r>
    </w:p>
    <w:p w14:paraId="3BEDEE60" w14:textId="77777777"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Longitudinal studies that follow one population over time can minimize the cohort effect.</w:t>
      </w:r>
    </w:p>
    <w:p w14:paraId="31DEAE98"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D</w:t>
      </w:r>
    </w:p>
    <w:p w14:paraId="46DCCF4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20083993" w14:textId="32411A10" w:rsidR="00A53300" w:rsidRPr="00E439C6" w:rsidRDefault="00A53300" w:rsidP="00A53300">
      <w:pPr>
        <w:rPr>
          <w:rFonts w:ascii="Times New Roman" w:hAnsi="Times New Roman"/>
          <w:sz w:val="22"/>
          <w:szCs w:val="24"/>
        </w:rPr>
      </w:pPr>
      <w:r w:rsidRPr="00E439C6">
        <w:rPr>
          <w:rFonts w:ascii="Times New Roman" w:hAnsi="Times New Roman"/>
          <w:sz w:val="22"/>
          <w:szCs w:val="24"/>
        </w:rPr>
        <w:lastRenderedPageBreak/>
        <w:t xml:space="preserve">Page: </w:t>
      </w:r>
      <w:r>
        <w:rPr>
          <w:rFonts w:ascii="Times New Roman" w:hAnsi="Times New Roman"/>
          <w:sz w:val="22"/>
          <w:szCs w:val="24"/>
        </w:rPr>
        <w:t>4</w:t>
      </w:r>
      <w:r w:rsidR="00B40580">
        <w:rPr>
          <w:rFonts w:ascii="Times New Roman" w:hAnsi="Times New Roman"/>
          <w:sz w:val="22"/>
          <w:szCs w:val="24"/>
        </w:rPr>
        <w:t>5</w:t>
      </w:r>
    </w:p>
    <w:p w14:paraId="76957605"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356EB850"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1.15</w:t>
      </w:r>
    </w:p>
    <w:p w14:paraId="752F6C91" w14:textId="3B5E8DB2" w:rsidR="00A53300" w:rsidRPr="00E439C6"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3764E39F" w14:textId="77777777" w:rsidR="00A53300" w:rsidRPr="00E439C6" w:rsidRDefault="00A53300" w:rsidP="00A53300">
      <w:pPr>
        <w:rPr>
          <w:rFonts w:ascii="Times New Roman" w:hAnsi="Times New Roman"/>
          <w:sz w:val="22"/>
          <w:szCs w:val="24"/>
        </w:rPr>
      </w:pPr>
    </w:p>
    <w:p w14:paraId="347D28CC" w14:textId="47C75E23" w:rsidR="00A53300" w:rsidRPr="00E439C6" w:rsidRDefault="0030067D" w:rsidP="00A53300">
      <w:pPr>
        <w:ind w:left="720" w:hanging="720"/>
        <w:rPr>
          <w:rFonts w:ascii="Times New Roman" w:hAnsi="Times New Roman"/>
          <w:sz w:val="22"/>
          <w:szCs w:val="24"/>
        </w:rPr>
      </w:pPr>
      <w:r>
        <w:rPr>
          <w:rFonts w:ascii="Times New Roman" w:hAnsi="Times New Roman"/>
          <w:sz w:val="22"/>
          <w:szCs w:val="24"/>
        </w:rPr>
        <w:t>109.</w:t>
      </w:r>
      <w:r w:rsidR="00A53300" w:rsidRPr="00E439C6">
        <w:rPr>
          <w:rFonts w:ascii="Times New Roman" w:hAnsi="Times New Roman"/>
          <w:sz w:val="22"/>
          <w:szCs w:val="24"/>
        </w:rPr>
        <w:tab/>
        <w:t>What term describes when participants drop out of a longitudinal study?</w:t>
      </w:r>
    </w:p>
    <w:p w14:paraId="4092F260"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a.</w:t>
      </w:r>
      <w:r w:rsidRPr="00E439C6">
        <w:rPr>
          <w:rFonts w:ascii="Times New Roman" w:hAnsi="Times New Roman"/>
          <w:sz w:val="22"/>
          <w:szCs w:val="24"/>
        </w:rPr>
        <w:tab/>
        <w:t>selective survival</w:t>
      </w:r>
    </w:p>
    <w:p w14:paraId="190270A8"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b.</w:t>
      </w:r>
      <w:r w:rsidRPr="00E439C6">
        <w:rPr>
          <w:rFonts w:ascii="Times New Roman" w:hAnsi="Times New Roman"/>
          <w:sz w:val="22"/>
          <w:szCs w:val="24"/>
        </w:rPr>
        <w:tab/>
        <w:t>attrition</w:t>
      </w:r>
    </w:p>
    <w:p w14:paraId="3CD6CDF7" w14:textId="73A195F3" w:rsidR="00A53300" w:rsidRPr="00E439C6" w:rsidRDefault="00A53300" w:rsidP="00A53300">
      <w:pPr>
        <w:ind w:left="720"/>
        <w:rPr>
          <w:rFonts w:ascii="Times New Roman" w:hAnsi="Times New Roman"/>
          <w:i/>
          <w:sz w:val="22"/>
          <w:szCs w:val="24"/>
        </w:rPr>
      </w:pPr>
      <w:r w:rsidRPr="00E439C6">
        <w:rPr>
          <w:rFonts w:ascii="Times New Roman" w:hAnsi="Times New Roman"/>
          <w:i/>
          <w:sz w:val="22"/>
          <w:szCs w:val="24"/>
        </w:rPr>
        <w:t>Correct. Attrition is highest among low-SES groups, meaning longitudinal studies can end up being less representative of the SES range of the entire population.</w:t>
      </w:r>
    </w:p>
    <w:p w14:paraId="1B1DAA77" w14:textId="77777777" w:rsidR="006918B9" w:rsidRDefault="00A53300" w:rsidP="00A53300">
      <w:pPr>
        <w:ind w:left="720"/>
        <w:rPr>
          <w:rFonts w:ascii="Times New Roman" w:hAnsi="Times New Roman"/>
          <w:sz w:val="22"/>
          <w:szCs w:val="24"/>
        </w:rPr>
      </w:pPr>
      <w:r w:rsidRPr="00E439C6">
        <w:rPr>
          <w:rFonts w:ascii="Times New Roman" w:hAnsi="Times New Roman"/>
          <w:sz w:val="22"/>
          <w:szCs w:val="24"/>
        </w:rPr>
        <w:t>c.</w:t>
      </w:r>
      <w:r w:rsidRPr="00E439C6">
        <w:rPr>
          <w:rFonts w:ascii="Times New Roman" w:hAnsi="Times New Roman"/>
          <w:sz w:val="22"/>
          <w:szCs w:val="24"/>
        </w:rPr>
        <w:tab/>
        <w:t>cohort effect</w:t>
      </w:r>
    </w:p>
    <w:p w14:paraId="2D229256" w14:textId="0DA8ADBB" w:rsidR="00A53300" w:rsidRPr="00E439C6" w:rsidRDefault="00A53300" w:rsidP="00A53300">
      <w:pPr>
        <w:ind w:left="720"/>
        <w:rPr>
          <w:rFonts w:ascii="Times New Roman" w:hAnsi="Times New Roman"/>
          <w:sz w:val="22"/>
          <w:szCs w:val="24"/>
        </w:rPr>
      </w:pPr>
      <w:r w:rsidRPr="00E439C6">
        <w:rPr>
          <w:rFonts w:ascii="Times New Roman" w:hAnsi="Times New Roman"/>
          <w:i/>
          <w:sz w:val="22"/>
          <w:szCs w:val="24"/>
        </w:rPr>
        <w:t>Incorrect. The cohort effect occurs because of differences in generations. Attrition is the term that describes when participants drop out of a longitudinal study.</w:t>
      </w:r>
    </w:p>
    <w:p w14:paraId="2254C3F0" w14:textId="77777777" w:rsidR="00A53300" w:rsidRPr="00E439C6" w:rsidRDefault="00A53300" w:rsidP="00A53300">
      <w:pPr>
        <w:ind w:left="720"/>
        <w:rPr>
          <w:rFonts w:ascii="Times New Roman" w:hAnsi="Times New Roman"/>
          <w:sz w:val="22"/>
          <w:szCs w:val="24"/>
        </w:rPr>
      </w:pPr>
      <w:r w:rsidRPr="00E439C6">
        <w:rPr>
          <w:rFonts w:ascii="Times New Roman" w:hAnsi="Times New Roman"/>
          <w:sz w:val="22"/>
          <w:szCs w:val="24"/>
        </w:rPr>
        <w:t>d.</w:t>
      </w:r>
      <w:r w:rsidRPr="00E439C6">
        <w:rPr>
          <w:rFonts w:ascii="Times New Roman" w:hAnsi="Times New Roman"/>
          <w:sz w:val="22"/>
          <w:szCs w:val="24"/>
        </w:rPr>
        <w:tab/>
        <w:t>selective sampling</w:t>
      </w:r>
    </w:p>
    <w:p w14:paraId="28ED87BC"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Answer: B</w:t>
      </w:r>
    </w:p>
    <w:p w14:paraId="3B7CFDF4"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45275E7E" w14:textId="63CCDA43" w:rsidR="00A53300" w:rsidRPr="00E439C6" w:rsidRDefault="00A53300" w:rsidP="00A5330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4</w:t>
      </w:r>
      <w:r w:rsidR="00B40580">
        <w:rPr>
          <w:rFonts w:ascii="Times New Roman" w:hAnsi="Times New Roman"/>
          <w:sz w:val="22"/>
          <w:szCs w:val="24"/>
        </w:rPr>
        <w:t>5</w:t>
      </w:r>
    </w:p>
    <w:p w14:paraId="1260F459" w14:textId="77777777" w:rsidR="00A53300" w:rsidRPr="00E439C6" w:rsidRDefault="00A53300" w:rsidP="00A53300">
      <w:pPr>
        <w:rPr>
          <w:rFonts w:ascii="Times New Roman" w:hAnsi="Times New Roman"/>
          <w:sz w:val="22"/>
          <w:szCs w:val="24"/>
        </w:rPr>
      </w:pPr>
      <w:r w:rsidRPr="00E439C6">
        <w:rPr>
          <w:rFonts w:ascii="Times New Roman" w:hAnsi="Times New Roman"/>
          <w:sz w:val="22"/>
          <w:szCs w:val="24"/>
        </w:rPr>
        <w:t>Skill: C</w:t>
      </w:r>
    </w:p>
    <w:p w14:paraId="04C5CD39" w14:textId="77777777" w:rsidR="006918B9" w:rsidRDefault="00A53300" w:rsidP="00A53300">
      <w:pPr>
        <w:rPr>
          <w:rFonts w:ascii="Times New Roman" w:hAnsi="Times New Roman"/>
          <w:sz w:val="22"/>
          <w:szCs w:val="24"/>
        </w:rPr>
      </w:pPr>
      <w:r w:rsidRPr="00E439C6">
        <w:rPr>
          <w:rFonts w:ascii="Times New Roman" w:hAnsi="Times New Roman"/>
          <w:sz w:val="22"/>
          <w:szCs w:val="24"/>
        </w:rPr>
        <w:t>Learning Objective: 1.15</w:t>
      </w:r>
    </w:p>
    <w:p w14:paraId="605D02CF" w14:textId="5C214E4D" w:rsidR="00A53300" w:rsidRDefault="00A53300" w:rsidP="00A5330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25E7A485" w14:textId="77777777" w:rsidR="00867705" w:rsidRPr="00E439C6" w:rsidRDefault="00867705" w:rsidP="00A53300">
      <w:pPr>
        <w:rPr>
          <w:rFonts w:ascii="Times New Roman" w:hAnsi="Times New Roman"/>
          <w:sz w:val="22"/>
          <w:szCs w:val="24"/>
        </w:rPr>
      </w:pPr>
    </w:p>
    <w:p w14:paraId="4F64FD1F" w14:textId="77777777" w:rsidR="00B40580" w:rsidRPr="00146DBA" w:rsidRDefault="0030067D" w:rsidP="004470A4">
      <w:pPr>
        <w:pStyle w:val="Heading3"/>
        <w:keepNext w:val="0"/>
        <w:spacing w:before="0" w:after="0"/>
        <w:rPr>
          <w:rFonts w:ascii="Times New Roman" w:hAnsi="Times New Roman"/>
          <w:b w:val="0"/>
          <w:sz w:val="22"/>
          <w:szCs w:val="22"/>
        </w:rPr>
      </w:pPr>
      <w:bookmarkStart w:id="19" w:name="_Toc311454124"/>
      <w:r w:rsidRPr="004470A4">
        <w:rPr>
          <w:rFonts w:ascii="Times New Roman" w:hAnsi="Times New Roman"/>
          <w:b w:val="0"/>
          <w:sz w:val="22"/>
        </w:rPr>
        <w:t>110.</w:t>
      </w:r>
      <w:r w:rsidR="00B40580" w:rsidRPr="004470A4">
        <w:rPr>
          <w:rFonts w:ascii="Times New Roman" w:hAnsi="Times New Roman"/>
          <w:b w:val="0"/>
          <w:sz w:val="22"/>
        </w:rPr>
        <w:tab/>
      </w:r>
      <w:r w:rsidR="00B40580" w:rsidRPr="00146DBA">
        <w:rPr>
          <w:rFonts w:ascii="Times New Roman" w:hAnsi="Times New Roman"/>
          <w:b w:val="0"/>
          <w:sz w:val="22"/>
          <w:szCs w:val="22"/>
        </w:rPr>
        <w:t>Which type of research design combines the cross-sectional and longitudinal approaches?</w:t>
      </w:r>
      <w:bookmarkEnd w:id="19"/>
    </w:p>
    <w:p w14:paraId="704F7609" w14:textId="4D61C8B3" w:rsidR="00B40580" w:rsidRPr="004470A4" w:rsidRDefault="00B40580" w:rsidP="004470A4">
      <w:pPr>
        <w:ind w:left="720"/>
        <w:rPr>
          <w:sz w:val="22"/>
        </w:rPr>
      </w:pPr>
      <w:r w:rsidRPr="004470A4">
        <w:rPr>
          <w:sz w:val="22"/>
        </w:rPr>
        <w:t>a.</w:t>
      </w:r>
      <w:r w:rsidRPr="004470A4">
        <w:rPr>
          <w:sz w:val="22"/>
        </w:rPr>
        <w:tab/>
        <w:t>cross-longitudinal</w:t>
      </w:r>
    </w:p>
    <w:p w14:paraId="33702710" w14:textId="05938593" w:rsidR="00B40580" w:rsidRPr="004470A4" w:rsidRDefault="00B40580" w:rsidP="004470A4">
      <w:pPr>
        <w:ind w:left="720"/>
        <w:rPr>
          <w:sz w:val="22"/>
        </w:rPr>
      </w:pPr>
      <w:r w:rsidRPr="004470A4">
        <w:rPr>
          <w:sz w:val="22"/>
        </w:rPr>
        <w:t>b.</w:t>
      </w:r>
      <w:r w:rsidRPr="004470A4">
        <w:rPr>
          <w:sz w:val="22"/>
        </w:rPr>
        <w:tab/>
        <w:t>longitudinal-sequential</w:t>
      </w:r>
    </w:p>
    <w:p w14:paraId="70976AF3" w14:textId="2558124C" w:rsidR="00B40580" w:rsidRPr="004470A4" w:rsidRDefault="00B40580" w:rsidP="004470A4">
      <w:pPr>
        <w:ind w:left="720"/>
        <w:rPr>
          <w:sz w:val="22"/>
        </w:rPr>
      </w:pPr>
      <w:r w:rsidRPr="004470A4">
        <w:rPr>
          <w:sz w:val="22"/>
        </w:rPr>
        <w:t>c.</w:t>
      </w:r>
      <w:r w:rsidRPr="004470A4">
        <w:rPr>
          <w:sz w:val="22"/>
        </w:rPr>
        <w:tab/>
        <w:t>time consistent</w:t>
      </w:r>
    </w:p>
    <w:p w14:paraId="7BEED9D2" w14:textId="4F39D1AB" w:rsidR="008840C6" w:rsidRPr="004470A4" w:rsidRDefault="00B40580" w:rsidP="004470A4">
      <w:pPr>
        <w:ind w:left="720"/>
        <w:rPr>
          <w:sz w:val="22"/>
        </w:rPr>
      </w:pPr>
      <w:r w:rsidRPr="004470A4">
        <w:rPr>
          <w:sz w:val="22"/>
        </w:rPr>
        <w:t>d.</w:t>
      </w:r>
      <w:r w:rsidRPr="004470A4">
        <w:rPr>
          <w:sz w:val="22"/>
        </w:rPr>
        <w:tab/>
        <w:t>cross-sequential</w:t>
      </w:r>
    </w:p>
    <w:p w14:paraId="15273CB6" w14:textId="77777777" w:rsidR="00B40580" w:rsidRPr="00146DBA" w:rsidRDefault="00B40580" w:rsidP="00B40580">
      <w:pPr>
        <w:rPr>
          <w:rFonts w:ascii="Times New Roman" w:hAnsi="Times New Roman"/>
          <w:sz w:val="22"/>
          <w:szCs w:val="22"/>
        </w:rPr>
      </w:pPr>
      <w:r w:rsidRPr="00146DBA">
        <w:rPr>
          <w:rFonts w:ascii="Times New Roman" w:hAnsi="Times New Roman"/>
          <w:sz w:val="22"/>
          <w:szCs w:val="22"/>
        </w:rPr>
        <w:t>Answer: D</w:t>
      </w:r>
    </w:p>
    <w:p w14:paraId="1D50C97E" w14:textId="77777777" w:rsidR="00B40580" w:rsidRPr="00146DBA" w:rsidRDefault="00B40580" w:rsidP="00B40580">
      <w:pPr>
        <w:rPr>
          <w:rFonts w:ascii="Times New Roman" w:hAnsi="Times New Roman"/>
          <w:sz w:val="22"/>
          <w:szCs w:val="22"/>
        </w:rPr>
      </w:pPr>
      <w:r w:rsidRPr="00146DBA">
        <w:rPr>
          <w:rFonts w:ascii="Times New Roman" w:hAnsi="Times New Roman"/>
          <w:sz w:val="22"/>
          <w:szCs w:val="22"/>
        </w:rPr>
        <w:t>Difficulty: 2</w:t>
      </w:r>
    </w:p>
    <w:p w14:paraId="3F4EA32A" w14:textId="77777777" w:rsidR="00B40580" w:rsidRPr="00146DBA" w:rsidRDefault="00B40580" w:rsidP="00B40580">
      <w:pPr>
        <w:rPr>
          <w:rFonts w:ascii="Times New Roman" w:hAnsi="Times New Roman"/>
          <w:sz w:val="22"/>
          <w:szCs w:val="22"/>
        </w:rPr>
      </w:pPr>
      <w:r w:rsidRPr="00146DBA">
        <w:rPr>
          <w:rFonts w:ascii="Times New Roman" w:hAnsi="Times New Roman"/>
          <w:sz w:val="22"/>
          <w:szCs w:val="22"/>
        </w:rPr>
        <w:t>Page: 45</w:t>
      </w:r>
    </w:p>
    <w:p w14:paraId="46D66B88" w14:textId="44DE1BA6" w:rsidR="00B40580" w:rsidRPr="00146DBA" w:rsidRDefault="0030067D" w:rsidP="00B40580">
      <w:pPr>
        <w:rPr>
          <w:rFonts w:ascii="Times New Roman" w:hAnsi="Times New Roman"/>
          <w:sz w:val="22"/>
          <w:szCs w:val="22"/>
        </w:rPr>
      </w:pPr>
      <w:r w:rsidRPr="00146DBA">
        <w:rPr>
          <w:rFonts w:ascii="Times New Roman" w:hAnsi="Times New Roman"/>
          <w:sz w:val="22"/>
          <w:szCs w:val="22"/>
        </w:rPr>
        <w:t xml:space="preserve">Skill: </w:t>
      </w:r>
      <w:r w:rsidR="00BB2095" w:rsidRPr="00146DBA">
        <w:rPr>
          <w:rFonts w:ascii="Times New Roman" w:hAnsi="Times New Roman"/>
          <w:sz w:val="22"/>
          <w:szCs w:val="22"/>
        </w:rPr>
        <w:t>F</w:t>
      </w:r>
    </w:p>
    <w:p w14:paraId="52AF22DE" w14:textId="77777777" w:rsidR="006918B9" w:rsidRDefault="00B40580" w:rsidP="00B40580">
      <w:pPr>
        <w:rPr>
          <w:rFonts w:ascii="Times New Roman" w:hAnsi="Times New Roman"/>
          <w:sz w:val="22"/>
          <w:szCs w:val="22"/>
        </w:rPr>
      </w:pPr>
      <w:r w:rsidRPr="00146DBA">
        <w:rPr>
          <w:rFonts w:ascii="Times New Roman" w:hAnsi="Times New Roman"/>
          <w:sz w:val="22"/>
          <w:szCs w:val="22"/>
        </w:rPr>
        <w:t>Learning Objective: 1.15</w:t>
      </w:r>
    </w:p>
    <w:p w14:paraId="267186FB" w14:textId="335EB0BD" w:rsidR="00B40580" w:rsidRPr="00146DBA" w:rsidRDefault="00B40580" w:rsidP="00B40580">
      <w:pPr>
        <w:rPr>
          <w:rFonts w:ascii="Times New Roman" w:hAnsi="Times New Roman"/>
          <w:sz w:val="22"/>
          <w:szCs w:val="22"/>
        </w:rPr>
      </w:pPr>
      <w:r w:rsidRPr="00146DBA">
        <w:rPr>
          <w:rFonts w:ascii="Times New Roman" w:hAnsi="Times New Roman"/>
          <w:sz w:val="22"/>
          <w:szCs w:val="22"/>
        </w:rPr>
        <w:t>Bloom’s Taxonomy Level: Remember</w:t>
      </w:r>
    </w:p>
    <w:p w14:paraId="6C5419DB" w14:textId="77777777" w:rsidR="00B40580" w:rsidRDefault="00B40580" w:rsidP="00B40580">
      <w:pPr>
        <w:rPr>
          <w:rFonts w:ascii="Times New Roman" w:hAnsi="Times New Roman"/>
          <w:sz w:val="22"/>
          <w:szCs w:val="24"/>
        </w:rPr>
      </w:pPr>
    </w:p>
    <w:p w14:paraId="7170DC1E" w14:textId="782D647C" w:rsidR="00B40580" w:rsidRDefault="0036599C" w:rsidP="00B40580">
      <w:pPr>
        <w:rPr>
          <w:rFonts w:ascii="Times New Roman" w:hAnsi="Times New Roman"/>
          <w:sz w:val="22"/>
          <w:szCs w:val="24"/>
        </w:rPr>
      </w:pPr>
      <w:r>
        <w:rPr>
          <w:rFonts w:ascii="Times New Roman" w:hAnsi="Times New Roman"/>
          <w:sz w:val="22"/>
          <w:szCs w:val="24"/>
        </w:rPr>
        <w:t>111.</w:t>
      </w:r>
      <w:r w:rsidR="00B40580">
        <w:rPr>
          <w:rFonts w:ascii="Times New Roman" w:hAnsi="Times New Roman"/>
          <w:sz w:val="22"/>
          <w:szCs w:val="24"/>
        </w:rPr>
        <w:tab/>
        <w:t>For a cross-sequential design, researchers</w:t>
      </w:r>
      <w:r w:rsidR="00E7693C" w:rsidRPr="008B2125">
        <w:rPr>
          <w:rFonts w:ascii="Times New Roman" w:hAnsi="Times New Roman"/>
          <w:sz w:val="22"/>
          <w:szCs w:val="24"/>
        </w:rPr>
        <w:t xml:space="preserve"> _____.</w:t>
      </w:r>
    </w:p>
    <w:p w14:paraId="11B96AF4" w14:textId="1F6EF796" w:rsidR="00B40580" w:rsidRDefault="00B40580" w:rsidP="004470A4">
      <w:pPr>
        <w:ind w:left="720"/>
        <w:rPr>
          <w:rFonts w:ascii="Times New Roman" w:hAnsi="Times New Roman"/>
          <w:sz w:val="22"/>
          <w:szCs w:val="24"/>
        </w:rPr>
      </w:pPr>
      <w:r>
        <w:rPr>
          <w:rFonts w:ascii="Times New Roman" w:hAnsi="Times New Roman"/>
          <w:sz w:val="22"/>
          <w:szCs w:val="24"/>
        </w:rPr>
        <w:t>a.</w:t>
      </w:r>
      <w:r>
        <w:rPr>
          <w:rFonts w:ascii="Times New Roman" w:hAnsi="Times New Roman"/>
          <w:sz w:val="22"/>
          <w:szCs w:val="24"/>
        </w:rPr>
        <w:tab/>
        <w:t>study people in different age groups and follow them over time</w:t>
      </w:r>
    </w:p>
    <w:p w14:paraId="1148D674" w14:textId="180BDB30" w:rsidR="00B40580" w:rsidRDefault="00B40580" w:rsidP="004470A4">
      <w:pPr>
        <w:ind w:left="720"/>
        <w:rPr>
          <w:rFonts w:ascii="Times New Roman" w:hAnsi="Times New Roman"/>
          <w:sz w:val="22"/>
          <w:szCs w:val="24"/>
        </w:rPr>
      </w:pPr>
      <w:r>
        <w:rPr>
          <w:rFonts w:ascii="Times New Roman" w:hAnsi="Times New Roman"/>
          <w:sz w:val="22"/>
          <w:szCs w:val="24"/>
        </w:rPr>
        <w:t>b.</w:t>
      </w:r>
      <w:r>
        <w:rPr>
          <w:rFonts w:ascii="Times New Roman" w:hAnsi="Times New Roman"/>
          <w:sz w:val="22"/>
          <w:szCs w:val="24"/>
        </w:rPr>
        <w:tab/>
        <w:t>study people in different age groups at one time point</w:t>
      </w:r>
    </w:p>
    <w:p w14:paraId="3257E261" w14:textId="6F140916" w:rsidR="00B40580" w:rsidRDefault="00B40580" w:rsidP="004470A4">
      <w:pPr>
        <w:ind w:left="720"/>
        <w:rPr>
          <w:rFonts w:ascii="Times New Roman" w:hAnsi="Times New Roman"/>
          <w:sz w:val="22"/>
          <w:szCs w:val="24"/>
        </w:rPr>
      </w:pPr>
      <w:r>
        <w:rPr>
          <w:rFonts w:ascii="Times New Roman" w:hAnsi="Times New Roman"/>
          <w:sz w:val="22"/>
          <w:szCs w:val="24"/>
        </w:rPr>
        <w:t>c.</w:t>
      </w:r>
      <w:r>
        <w:rPr>
          <w:rFonts w:ascii="Times New Roman" w:hAnsi="Times New Roman"/>
          <w:sz w:val="22"/>
          <w:szCs w:val="24"/>
        </w:rPr>
        <w:tab/>
        <w:t>follow one group of people over time</w:t>
      </w:r>
    </w:p>
    <w:p w14:paraId="70946C97" w14:textId="132F4258" w:rsidR="00B40580" w:rsidRDefault="00B40580" w:rsidP="004470A4">
      <w:pPr>
        <w:ind w:left="720"/>
        <w:rPr>
          <w:rFonts w:ascii="Times New Roman" w:hAnsi="Times New Roman"/>
          <w:sz w:val="22"/>
          <w:szCs w:val="24"/>
        </w:rPr>
      </w:pPr>
      <w:r>
        <w:rPr>
          <w:rFonts w:ascii="Times New Roman" w:hAnsi="Times New Roman"/>
          <w:sz w:val="22"/>
          <w:szCs w:val="24"/>
        </w:rPr>
        <w:t>d.</w:t>
      </w:r>
      <w:r>
        <w:rPr>
          <w:rFonts w:ascii="Times New Roman" w:hAnsi="Times New Roman"/>
          <w:sz w:val="22"/>
          <w:szCs w:val="24"/>
        </w:rPr>
        <w:tab/>
        <w:t>spend a considerable amount of time with the people they want to study</w:t>
      </w:r>
    </w:p>
    <w:p w14:paraId="0916D665" w14:textId="77777777" w:rsidR="00B40580" w:rsidRPr="00E439C6" w:rsidRDefault="00B40580" w:rsidP="00B40580">
      <w:pPr>
        <w:rPr>
          <w:rFonts w:ascii="Times New Roman" w:hAnsi="Times New Roman"/>
          <w:sz w:val="22"/>
          <w:szCs w:val="24"/>
        </w:rPr>
      </w:pPr>
      <w:r>
        <w:rPr>
          <w:rFonts w:ascii="Times New Roman" w:hAnsi="Times New Roman"/>
          <w:sz w:val="22"/>
          <w:szCs w:val="24"/>
        </w:rPr>
        <w:t>Answer: A</w:t>
      </w:r>
    </w:p>
    <w:p w14:paraId="4C2B85C8" w14:textId="77777777" w:rsidR="00B40580" w:rsidRPr="00E439C6" w:rsidRDefault="00B40580" w:rsidP="00B40580">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6A3D9614" w14:textId="1710F7AC" w:rsidR="006918B9" w:rsidRDefault="00B40580" w:rsidP="00B40580">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45–46</w:t>
      </w:r>
    </w:p>
    <w:p w14:paraId="7EB536A0" w14:textId="23D9812E" w:rsidR="00B40580" w:rsidRPr="00E439C6" w:rsidRDefault="0036599C" w:rsidP="00B40580">
      <w:pPr>
        <w:rPr>
          <w:rFonts w:ascii="Times New Roman" w:hAnsi="Times New Roman"/>
          <w:sz w:val="22"/>
          <w:szCs w:val="24"/>
        </w:rPr>
      </w:pPr>
      <w:r>
        <w:rPr>
          <w:rFonts w:ascii="Times New Roman" w:hAnsi="Times New Roman"/>
          <w:sz w:val="22"/>
          <w:szCs w:val="24"/>
        </w:rPr>
        <w:t xml:space="preserve">Skill: </w:t>
      </w:r>
      <w:r w:rsidR="00881748">
        <w:rPr>
          <w:rFonts w:ascii="Times New Roman" w:hAnsi="Times New Roman"/>
          <w:sz w:val="22"/>
          <w:szCs w:val="24"/>
        </w:rPr>
        <w:t>F</w:t>
      </w:r>
    </w:p>
    <w:p w14:paraId="19299591" w14:textId="77777777" w:rsidR="006918B9" w:rsidRDefault="00B40580" w:rsidP="00B40580">
      <w:pPr>
        <w:rPr>
          <w:rFonts w:ascii="Times New Roman" w:hAnsi="Times New Roman"/>
          <w:sz w:val="22"/>
          <w:szCs w:val="24"/>
        </w:rPr>
      </w:pPr>
      <w:r w:rsidRPr="00E439C6">
        <w:rPr>
          <w:rFonts w:ascii="Times New Roman" w:hAnsi="Times New Roman"/>
          <w:sz w:val="22"/>
          <w:szCs w:val="24"/>
        </w:rPr>
        <w:t>Learning Objective: 1.15</w:t>
      </w:r>
    </w:p>
    <w:p w14:paraId="02C40BF6" w14:textId="57B36B56" w:rsidR="00B40580" w:rsidRDefault="00B40580" w:rsidP="00B40580">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 xml:space="preserve">s Taxonomy Level: </w:t>
      </w:r>
      <w:r>
        <w:rPr>
          <w:rFonts w:ascii="Times New Roman" w:hAnsi="Times New Roman"/>
          <w:sz w:val="22"/>
          <w:szCs w:val="24"/>
        </w:rPr>
        <w:t>Remember</w:t>
      </w:r>
    </w:p>
    <w:p w14:paraId="360B86C7" w14:textId="77777777" w:rsidR="00B40580" w:rsidRDefault="00B40580" w:rsidP="00B40580">
      <w:pPr>
        <w:rPr>
          <w:rFonts w:ascii="Times New Roman" w:hAnsi="Times New Roman"/>
          <w:sz w:val="22"/>
          <w:szCs w:val="24"/>
        </w:rPr>
      </w:pPr>
    </w:p>
    <w:p w14:paraId="733E52CA" w14:textId="1BE25B1E" w:rsidR="00B40580" w:rsidRDefault="0036599C" w:rsidP="004470A4">
      <w:pPr>
        <w:ind w:left="720" w:hanging="720"/>
        <w:rPr>
          <w:rFonts w:ascii="Times New Roman" w:hAnsi="Times New Roman"/>
          <w:sz w:val="22"/>
          <w:szCs w:val="24"/>
        </w:rPr>
      </w:pPr>
      <w:r>
        <w:rPr>
          <w:rFonts w:ascii="Times New Roman" w:hAnsi="Times New Roman"/>
          <w:sz w:val="22"/>
          <w:szCs w:val="24"/>
        </w:rPr>
        <w:t>112.</w:t>
      </w:r>
      <w:r w:rsidR="00E14248">
        <w:rPr>
          <w:rFonts w:ascii="Times New Roman" w:hAnsi="Times New Roman"/>
          <w:sz w:val="22"/>
          <w:szCs w:val="24"/>
        </w:rPr>
        <w:tab/>
        <w:t>Professor Murakami administers a cognitive test to a group of kids who are age 6 and to another group of kids who are age 8. Two years later she tested these same two groups of kids again. This approach would be considered a _____ design.</w:t>
      </w:r>
    </w:p>
    <w:p w14:paraId="38FAFFB3" w14:textId="55CE45CC" w:rsidR="00E14248" w:rsidRDefault="00E14248" w:rsidP="004470A4">
      <w:pPr>
        <w:ind w:left="720"/>
        <w:rPr>
          <w:rFonts w:ascii="Times New Roman" w:hAnsi="Times New Roman"/>
          <w:sz w:val="22"/>
          <w:szCs w:val="24"/>
        </w:rPr>
      </w:pPr>
      <w:r>
        <w:rPr>
          <w:rFonts w:ascii="Times New Roman" w:hAnsi="Times New Roman"/>
          <w:sz w:val="22"/>
          <w:szCs w:val="24"/>
        </w:rPr>
        <w:t>a.</w:t>
      </w:r>
      <w:r>
        <w:rPr>
          <w:rFonts w:ascii="Times New Roman" w:hAnsi="Times New Roman"/>
          <w:sz w:val="22"/>
          <w:szCs w:val="24"/>
        </w:rPr>
        <w:tab/>
        <w:t>cross-sectional</w:t>
      </w:r>
    </w:p>
    <w:p w14:paraId="10305AA9" w14:textId="6558756B" w:rsidR="00E14248" w:rsidRDefault="00E14248" w:rsidP="004470A4">
      <w:pPr>
        <w:ind w:left="720"/>
        <w:rPr>
          <w:rFonts w:ascii="Times New Roman" w:hAnsi="Times New Roman"/>
          <w:sz w:val="22"/>
          <w:szCs w:val="24"/>
        </w:rPr>
      </w:pPr>
      <w:r>
        <w:rPr>
          <w:rFonts w:ascii="Times New Roman" w:hAnsi="Times New Roman"/>
          <w:sz w:val="22"/>
          <w:szCs w:val="24"/>
        </w:rPr>
        <w:t>b.</w:t>
      </w:r>
      <w:r>
        <w:rPr>
          <w:rFonts w:ascii="Times New Roman" w:hAnsi="Times New Roman"/>
          <w:sz w:val="22"/>
          <w:szCs w:val="24"/>
        </w:rPr>
        <w:tab/>
        <w:t>longitudinal</w:t>
      </w:r>
    </w:p>
    <w:p w14:paraId="2A12B6B3" w14:textId="0D9D64FD" w:rsidR="00E14248" w:rsidRDefault="00E14248" w:rsidP="004470A4">
      <w:pPr>
        <w:ind w:left="720"/>
        <w:rPr>
          <w:rFonts w:ascii="Times New Roman" w:hAnsi="Times New Roman"/>
          <w:sz w:val="22"/>
          <w:szCs w:val="24"/>
        </w:rPr>
      </w:pPr>
      <w:r>
        <w:rPr>
          <w:rFonts w:ascii="Times New Roman" w:hAnsi="Times New Roman"/>
          <w:sz w:val="22"/>
          <w:szCs w:val="24"/>
        </w:rPr>
        <w:t>c.</w:t>
      </w:r>
      <w:r>
        <w:rPr>
          <w:rFonts w:ascii="Times New Roman" w:hAnsi="Times New Roman"/>
          <w:sz w:val="22"/>
          <w:szCs w:val="24"/>
        </w:rPr>
        <w:tab/>
        <w:t>cross-sequential</w:t>
      </w:r>
    </w:p>
    <w:p w14:paraId="32789DE0" w14:textId="7E7C3CE9" w:rsidR="006918B9" w:rsidRDefault="00E14248">
      <w:pPr>
        <w:ind w:left="720"/>
        <w:rPr>
          <w:rFonts w:ascii="Times New Roman" w:hAnsi="Times New Roman"/>
          <w:sz w:val="22"/>
          <w:szCs w:val="24"/>
        </w:rPr>
      </w:pPr>
      <w:r>
        <w:rPr>
          <w:rFonts w:ascii="Times New Roman" w:hAnsi="Times New Roman"/>
          <w:sz w:val="22"/>
          <w:szCs w:val="24"/>
        </w:rPr>
        <w:lastRenderedPageBreak/>
        <w:t>d.</w:t>
      </w:r>
      <w:r>
        <w:rPr>
          <w:rFonts w:ascii="Times New Roman" w:hAnsi="Times New Roman"/>
          <w:sz w:val="22"/>
          <w:szCs w:val="24"/>
        </w:rPr>
        <w:tab/>
        <w:t>natural experimental</w:t>
      </w:r>
    </w:p>
    <w:p w14:paraId="7C6B5822" w14:textId="6B5B8E8D" w:rsidR="00E14248" w:rsidRPr="00E439C6" w:rsidRDefault="00E14248" w:rsidP="00E14248">
      <w:pPr>
        <w:rPr>
          <w:rFonts w:ascii="Times New Roman" w:hAnsi="Times New Roman"/>
          <w:sz w:val="22"/>
          <w:szCs w:val="24"/>
        </w:rPr>
      </w:pPr>
      <w:r>
        <w:rPr>
          <w:rFonts w:ascii="Times New Roman" w:hAnsi="Times New Roman"/>
          <w:sz w:val="22"/>
          <w:szCs w:val="24"/>
        </w:rPr>
        <w:t>Answer: C</w:t>
      </w:r>
    </w:p>
    <w:p w14:paraId="3D20FA13" w14:textId="77777777" w:rsidR="00E14248" w:rsidRPr="00E439C6" w:rsidRDefault="00E14248" w:rsidP="00E14248">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35269022" w14:textId="77777777" w:rsidR="00E14248" w:rsidRPr="00E439C6" w:rsidRDefault="00E14248" w:rsidP="00E14248">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45</w:t>
      </w:r>
    </w:p>
    <w:p w14:paraId="23742B0A" w14:textId="42FA1F02" w:rsidR="00E14248" w:rsidRPr="00E439C6" w:rsidRDefault="00E14248" w:rsidP="00E14248">
      <w:pPr>
        <w:rPr>
          <w:rFonts w:ascii="Times New Roman" w:hAnsi="Times New Roman"/>
          <w:sz w:val="22"/>
          <w:szCs w:val="24"/>
        </w:rPr>
      </w:pPr>
      <w:r w:rsidRPr="00E439C6">
        <w:rPr>
          <w:rFonts w:ascii="Times New Roman" w:hAnsi="Times New Roman"/>
          <w:sz w:val="22"/>
          <w:szCs w:val="24"/>
        </w:rPr>
        <w:t xml:space="preserve">Skill: </w:t>
      </w:r>
      <w:r w:rsidR="00634A21">
        <w:rPr>
          <w:rFonts w:ascii="Times New Roman" w:hAnsi="Times New Roman"/>
          <w:sz w:val="22"/>
          <w:szCs w:val="24"/>
        </w:rPr>
        <w:t>A</w:t>
      </w:r>
    </w:p>
    <w:p w14:paraId="2D95BD7C" w14:textId="77777777" w:rsidR="006918B9" w:rsidRDefault="00E14248" w:rsidP="00E14248">
      <w:pPr>
        <w:rPr>
          <w:rFonts w:ascii="Times New Roman" w:hAnsi="Times New Roman"/>
          <w:sz w:val="22"/>
          <w:szCs w:val="24"/>
        </w:rPr>
      </w:pPr>
      <w:r w:rsidRPr="00E439C6">
        <w:rPr>
          <w:rFonts w:ascii="Times New Roman" w:hAnsi="Times New Roman"/>
          <w:sz w:val="22"/>
          <w:szCs w:val="24"/>
        </w:rPr>
        <w:t>Learning Objective: 1.15</w:t>
      </w:r>
    </w:p>
    <w:p w14:paraId="3D8BE222" w14:textId="584D6E85" w:rsidR="00E14248" w:rsidRDefault="00E14248" w:rsidP="00E14248">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’s Taxonomy Level: Apply</w:t>
      </w:r>
    </w:p>
    <w:p w14:paraId="3A6EFFE7" w14:textId="77777777" w:rsidR="008A5596" w:rsidRDefault="008A5596" w:rsidP="00E14248">
      <w:pPr>
        <w:rPr>
          <w:rFonts w:ascii="Times New Roman" w:hAnsi="Times New Roman"/>
          <w:sz w:val="22"/>
          <w:szCs w:val="24"/>
        </w:rPr>
      </w:pPr>
    </w:p>
    <w:p w14:paraId="4F5C1AAE" w14:textId="7F39B199" w:rsidR="008A5596" w:rsidRDefault="0036599C" w:rsidP="004470A4">
      <w:pPr>
        <w:ind w:left="720" w:hanging="720"/>
        <w:rPr>
          <w:rFonts w:ascii="Times New Roman" w:hAnsi="Times New Roman"/>
          <w:sz w:val="22"/>
          <w:szCs w:val="24"/>
        </w:rPr>
      </w:pPr>
      <w:r>
        <w:rPr>
          <w:rFonts w:ascii="Times New Roman" w:hAnsi="Times New Roman"/>
          <w:sz w:val="22"/>
          <w:szCs w:val="24"/>
        </w:rPr>
        <w:t>113.</w:t>
      </w:r>
      <w:r w:rsidR="008A5596">
        <w:rPr>
          <w:rFonts w:ascii="Times New Roman" w:hAnsi="Times New Roman"/>
          <w:sz w:val="22"/>
          <w:szCs w:val="24"/>
        </w:rPr>
        <w:tab/>
        <w:t>The main advantage of the _____design is that it allows researchers to test whether differences are related to chronological age or to cohort effects.</w:t>
      </w:r>
    </w:p>
    <w:p w14:paraId="1B787648" w14:textId="635F3DA1" w:rsidR="008A5596" w:rsidRDefault="008A5596" w:rsidP="004470A4">
      <w:pPr>
        <w:ind w:left="720"/>
        <w:rPr>
          <w:rFonts w:ascii="Times New Roman" w:hAnsi="Times New Roman"/>
          <w:sz w:val="22"/>
          <w:szCs w:val="24"/>
        </w:rPr>
      </w:pPr>
      <w:r>
        <w:rPr>
          <w:rFonts w:ascii="Times New Roman" w:hAnsi="Times New Roman"/>
          <w:sz w:val="22"/>
          <w:szCs w:val="24"/>
        </w:rPr>
        <w:t>a.</w:t>
      </w:r>
      <w:r>
        <w:rPr>
          <w:rFonts w:ascii="Times New Roman" w:hAnsi="Times New Roman"/>
          <w:sz w:val="22"/>
          <w:szCs w:val="24"/>
        </w:rPr>
        <w:tab/>
        <w:t>longitudinal</w:t>
      </w:r>
    </w:p>
    <w:p w14:paraId="775E5F4D" w14:textId="516DB168" w:rsidR="008A5596" w:rsidRDefault="008A5596" w:rsidP="004470A4">
      <w:pPr>
        <w:ind w:left="720"/>
        <w:rPr>
          <w:rFonts w:ascii="Times New Roman" w:hAnsi="Times New Roman"/>
          <w:sz w:val="22"/>
          <w:szCs w:val="24"/>
        </w:rPr>
      </w:pPr>
      <w:r>
        <w:rPr>
          <w:rFonts w:ascii="Times New Roman" w:hAnsi="Times New Roman"/>
          <w:sz w:val="22"/>
          <w:szCs w:val="24"/>
        </w:rPr>
        <w:t>b.</w:t>
      </w:r>
      <w:r>
        <w:rPr>
          <w:rFonts w:ascii="Times New Roman" w:hAnsi="Times New Roman"/>
          <w:sz w:val="22"/>
          <w:szCs w:val="24"/>
        </w:rPr>
        <w:tab/>
        <w:t>cross-sequential</w:t>
      </w:r>
    </w:p>
    <w:p w14:paraId="7A7B012F" w14:textId="783BBB1E" w:rsidR="008A5596" w:rsidRDefault="008A5596" w:rsidP="004470A4">
      <w:pPr>
        <w:ind w:left="720"/>
        <w:rPr>
          <w:rFonts w:ascii="Times New Roman" w:hAnsi="Times New Roman"/>
          <w:sz w:val="22"/>
          <w:szCs w:val="24"/>
        </w:rPr>
      </w:pPr>
      <w:r>
        <w:rPr>
          <w:rFonts w:ascii="Times New Roman" w:hAnsi="Times New Roman"/>
          <w:sz w:val="22"/>
          <w:szCs w:val="24"/>
        </w:rPr>
        <w:t>c.</w:t>
      </w:r>
      <w:r>
        <w:rPr>
          <w:rFonts w:ascii="Times New Roman" w:hAnsi="Times New Roman"/>
          <w:sz w:val="22"/>
          <w:szCs w:val="24"/>
        </w:rPr>
        <w:tab/>
        <w:t>ethnographic</w:t>
      </w:r>
    </w:p>
    <w:p w14:paraId="5BE95DC9" w14:textId="26867406" w:rsidR="008A5596" w:rsidRDefault="008A5596" w:rsidP="004470A4">
      <w:pPr>
        <w:ind w:left="720"/>
        <w:rPr>
          <w:rFonts w:ascii="Times New Roman" w:hAnsi="Times New Roman"/>
          <w:sz w:val="22"/>
          <w:szCs w:val="24"/>
        </w:rPr>
      </w:pPr>
      <w:r>
        <w:rPr>
          <w:rFonts w:ascii="Times New Roman" w:hAnsi="Times New Roman"/>
          <w:sz w:val="22"/>
          <w:szCs w:val="24"/>
        </w:rPr>
        <w:t>d.</w:t>
      </w:r>
      <w:r>
        <w:rPr>
          <w:rFonts w:ascii="Times New Roman" w:hAnsi="Times New Roman"/>
          <w:sz w:val="22"/>
          <w:szCs w:val="24"/>
        </w:rPr>
        <w:tab/>
        <w:t>cross-sequential</w:t>
      </w:r>
    </w:p>
    <w:p w14:paraId="22BFCFA6" w14:textId="77777777" w:rsidR="008A5596" w:rsidRPr="00E439C6" w:rsidRDefault="008A5596" w:rsidP="008A5596">
      <w:pPr>
        <w:rPr>
          <w:rFonts w:ascii="Times New Roman" w:hAnsi="Times New Roman"/>
          <w:sz w:val="22"/>
          <w:szCs w:val="24"/>
        </w:rPr>
      </w:pPr>
      <w:r>
        <w:rPr>
          <w:rFonts w:ascii="Times New Roman" w:hAnsi="Times New Roman"/>
          <w:sz w:val="22"/>
          <w:szCs w:val="24"/>
        </w:rPr>
        <w:t>Answer: D</w:t>
      </w:r>
    </w:p>
    <w:p w14:paraId="338DCECD" w14:textId="77777777" w:rsidR="008A5596" w:rsidRPr="00E439C6" w:rsidRDefault="008A5596" w:rsidP="008A5596">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62434A7D" w14:textId="77777777" w:rsidR="008A5596" w:rsidRPr="00E439C6" w:rsidRDefault="008A5596" w:rsidP="008A5596">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46</w:t>
      </w:r>
    </w:p>
    <w:p w14:paraId="4A8D8A35" w14:textId="1084794E" w:rsidR="008A5596" w:rsidRPr="00E439C6" w:rsidRDefault="0036599C" w:rsidP="008A5596">
      <w:pPr>
        <w:rPr>
          <w:rFonts w:ascii="Times New Roman" w:hAnsi="Times New Roman"/>
          <w:sz w:val="22"/>
          <w:szCs w:val="24"/>
        </w:rPr>
      </w:pPr>
      <w:r>
        <w:rPr>
          <w:rFonts w:ascii="Times New Roman" w:hAnsi="Times New Roman"/>
          <w:sz w:val="22"/>
          <w:szCs w:val="24"/>
        </w:rPr>
        <w:t xml:space="preserve">Skill: </w:t>
      </w:r>
      <w:r w:rsidR="008A1552">
        <w:rPr>
          <w:rFonts w:ascii="Times New Roman" w:hAnsi="Times New Roman"/>
          <w:sz w:val="22"/>
          <w:szCs w:val="24"/>
        </w:rPr>
        <w:t>F</w:t>
      </w:r>
    </w:p>
    <w:p w14:paraId="7528A943" w14:textId="77777777" w:rsidR="006918B9" w:rsidRDefault="008A5596" w:rsidP="008A5596">
      <w:pPr>
        <w:rPr>
          <w:rFonts w:ascii="Times New Roman" w:hAnsi="Times New Roman"/>
          <w:sz w:val="22"/>
          <w:szCs w:val="24"/>
        </w:rPr>
      </w:pPr>
      <w:r w:rsidRPr="00E439C6">
        <w:rPr>
          <w:rFonts w:ascii="Times New Roman" w:hAnsi="Times New Roman"/>
          <w:sz w:val="22"/>
          <w:szCs w:val="24"/>
        </w:rPr>
        <w:t>Learning Objective: 1.15</w:t>
      </w:r>
    </w:p>
    <w:p w14:paraId="04481477" w14:textId="6492F75D" w:rsidR="008A5596" w:rsidRDefault="008A5596" w:rsidP="008A5596">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 xml:space="preserve">s Taxonomy Level: </w:t>
      </w:r>
      <w:r>
        <w:rPr>
          <w:rFonts w:ascii="Times New Roman" w:hAnsi="Times New Roman"/>
          <w:sz w:val="22"/>
          <w:szCs w:val="24"/>
        </w:rPr>
        <w:t>Remember</w:t>
      </w:r>
    </w:p>
    <w:p w14:paraId="5C45D326" w14:textId="77777777" w:rsidR="008A5596" w:rsidRDefault="008A5596" w:rsidP="008A5596">
      <w:pPr>
        <w:rPr>
          <w:rFonts w:ascii="Times New Roman" w:hAnsi="Times New Roman"/>
          <w:sz w:val="22"/>
          <w:szCs w:val="24"/>
        </w:rPr>
      </w:pPr>
    </w:p>
    <w:p w14:paraId="7DC2424D" w14:textId="77777777" w:rsidR="008A5596" w:rsidRDefault="0036599C" w:rsidP="008A5596">
      <w:pPr>
        <w:rPr>
          <w:rFonts w:ascii="Times New Roman" w:hAnsi="Times New Roman"/>
          <w:sz w:val="22"/>
          <w:szCs w:val="24"/>
        </w:rPr>
      </w:pPr>
      <w:r>
        <w:rPr>
          <w:rFonts w:ascii="Times New Roman" w:hAnsi="Times New Roman"/>
          <w:sz w:val="22"/>
          <w:szCs w:val="24"/>
        </w:rPr>
        <w:t>114.</w:t>
      </w:r>
      <w:r w:rsidR="008A5596">
        <w:rPr>
          <w:rFonts w:ascii="Times New Roman" w:hAnsi="Times New Roman"/>
          <w:sz w:val="22"/>
          <w:szCs w:val="24"/>
        </w:rPr>
        <w:tab/>
        <w:t>Which of the following is a disadvantage of the cross-sequential design?</w:t>
      </w:r>
    </w:p>
    <w:p w14:paraId="20767A96" w14:textId="0F1DC30E" w:rsidR="008A5596" w:rsidRDefault="008A5596" w:rsidP="004470A4">
      <w:pPr>
        <w:ind w:left="720"/>
        <w:rPr>
          <w:rFonts w:ascii="Times New Roman" w:hAnsi="Times New Roman"/>
          <w:sz w:val="22"/>
          <w:szCs w:val="24"/>
        </w:rPr>
      </w:pPr>
      <w:r>
        <w:rPr>
          <w:rFonts w:ascii="Times New Roman" w:hAnsi="Times New Roman"/>
          <w:sz w:val="22"/>
          <w:szCs w:val="24"/>
        </w:rPr>
        <w:t>a.</w:t>
      </w:r>
      <w:r>
        <w:rPr>
          <w:rFonts w:ascii="Times New Roman" w:hAnsi="Times New Roman"/>
          <w:sz w:val="22"/>
          <w:szCs w:val="24"/>
        </w:rPr>
        <w:tab/>
        <w:t>participants often drop out of the study over time</w:t>
      </w:r>
    </w:p>
    <w:p w14:paraId="7C4994A5" w14:textId="03D09E65" w:rsidR="008A5596" w:rsidRDefault="008A5596" w:rsidP="004470A4">
      <w:pPr>
        <w:ind w:left="720"/>
        <w:rPr>
          <w:rFonts w:ascii="Times New Roman" w:hAnsi="Times New Roman"/>
          <w:sz w:val="22"/>
          <w:szCs w:val="24"/>
        </w:rPr>
      </w:pPr>
      <w:r>
        <w:rPr>
          <w:rFonts w:ascii="Times New Roman" w:hAnsi="Times New Roman"/>
          <w:sz w:val="22"/>
          <w:szCs w:val="24"/>
        </w:rPr>
        <w:t>b.</w:t>
      </w:r>
      <w:r>
        <w:rPr>
          <w:rFonts w:ascii="Times New Roman" w:hAnsi="Times New Roman"/>
          <w:sz w:val="22"/>
          <w:szCs w:val="24"/>
        </w:rPr>
        <w:tab/>
        <w:t>traveling is required</w:t>
      </w:r>
    </w:p>
    <w:p w14:paraId="2DD87B13" w14:textId="755945E8" w:rsidR="008A5596" w:rsidRDefault="008A5596" w:rsidP="004470A4">
      <w:pPr>
        <w:ind w:left="720"/>
        <w:rPr>
          <w:rFonts w:ascii="Times New Roman" w:hAnsi="Times New Roman"/>
          <w:sz w:val="22"/>
          <w:szCs w:val="24"/>
        </w:rPr>
      </w:pPr>
      <w:r>
        <w:rPr>
          <w:rFonts w:ascii="Times New Roman" w:hAnsi="Times New Roman"/>
          <w:sz w:val="22"/>
          <w:szCs w:val="24"/>
        </w:rPr>
        <w:t>c.</w:t>
      </w:r>
      <w:r>
        <w:rPr>
          <w:rFonts w:ascii="Times New Roman" w:hAnsi="Times New Roman"/>
          <w:sz w:val="22"/>
          <w:szCs w:val="24"/>
        </w:rPr>
        <w:tab/>
        <w:t>participants become too old to study</w:t>
      </w:r>
    </w:p>
    <w:p w14:paraId="64F64890" w14:textId="15274F6D" w:rsidR="008A5596" w:rsidRDefault="008A5596" w:rsidP="004470A4">
      <w:pPr>
        <w:ind w:left="720"/>
        <w:rPr>
          <w:rFonts w:ascii="Times New Roman" w:hAnsi="Times New Roman"/>
          <w:sz w:val="22"/>
          <w:szCs w:val="24"/>
        </w:rPr>
      </w:pPr>
      <w:r>
        <w:rPr>
          <w:rFonts w:ascii="Times New Roman" w:hAnsi="Times New Roman"/>
          <w:sz w:val="22"/>
          <w:szCs w:val="24"/>
        </w:rPr>
        <w:t>d.</w:t>
      </w:r>
      <w:r>
        <w:rPr>
          <w:rFonts w:ascii="Times New Roman" w:hAnsi="Times New Roman"/>
          <w:sz w:val="22"/>
          <w:szCs w:val="24"/>
        </w:rPr>
        <w:tab/>
      </w:r>
      <w:r w:rsidR="008A730B">
        <w:rPr>
          <w:rFonts w:ascii="Times New Roman" w:hAnsi="Times New Roman"/>
          <w:sz w:val="22"/>
          <w:szCs w:val="24"/>
        </w:rPr>
        <w:t>the results are only correlational</w:t>
      </w:r>
    </w:p>
    <w:p w14:paraId="574AB326" w14:textId="77777777" w:rsidR="008A730B" w:rsidRPr="00E439C6" w:rsidRDefault="008A730B" w:rsidP="008A730B">
      <w:pPr>
        <w:rPr>
          <w:rFonts w:ascii="Times New Roman" w:hAnsi="Times New Roman"/>
          <w:sz w:val="22"/>
          <w:szCs w:val="24"/>
        </w:rPr>
      </w:pPr>
      <w:r>
        <w:rPr>
          <w:rFonts w:ascii="Times New Roman" w:hAnsi="Times New Roman"/>
          <w:sz w:val="22"/>
          <w:szCs w:val="24"/>
        </w:rPr>
        <w:t>Answer: A</w:t>
      </w:r>
    </w:p>
    <w:p w14:paraId="67C795CA" w14:textId="77777777" w:rsidR="008A730B" w:rsidRPr="00E439C6" w:rsidRDefault="008A730B" w:rsidP="008A730B">
      <w:pPr>
        <w:rPr>
          <w:rFonts w:ascii="Times New Roman" w:hAnsi="Times New Roman"/>
          <w:sz w:val="22"/>
          <w:szCs w:val="24"/>
        </w:rPr>
      </w:pPr>
      <w:r w:rsidRPr="00E439C6">
        <w:rPr>
          <w:rFonts w:ascii="Times New Roman" w:hAnsi="Times New Roman"/>
          <w:sz w:val="22"/>
          <w:szCs w:val="24"/>
        </w:rPr>
        <w:t>Difficulty:</w:t>
      </w:r>
      <w:r>
        <w:rPr>
          <w:rFonts w:ascii="Times New Roman" w:hAnsi="Times New Roman"/>
          <w:sz w:val="22"/>
          <w:szCs w:val="24"/>
        </w:rPr>
        <w:t xml:space="preserve"> </w:t>
      </w:r>
      <w:r w:rsidRPr="00E439C6">
        <w:rPr>
          <w:rFonts w:ascii="Times New Roman" w:hAnsi="Times New Roman"/>
          <w:sz w:val="22"/>
          <w:szCs w:val="24"/>
        </w:rPr>
        <w:t>2</w:t>
      </w:r>
    </w:p>
    <w:p w14:paraId="6ECA502E" w14:textId="77777777" w:rsidR="008A730B" w:rsidRPr="00E439C6" w:rsidRDefault="008A730B" w:rsidP="008A730B">
      <w:pPr>
        <w:rPr>
          <w:rFonts w:ascii="Times New Roman" w:hAnsi="Times New Roman"/>
          <w:sz w:val="22"/>
          <w:szCs w:val="24"/>
        </w:rPr>
      </w:pPr>
      <w:r w:rsidRPr="00E439C6">
        <w:rPr>
          <w:rFonts w:ascii="Times New Roman" w:hAnsi="Times New Roman"/>
          <w:sz w:val="22"/>
          <w:szCs w:val="24"/>
        </w:rPr>
        <w:t xml:space="preserve">Page: </w:t>
      </w:r>
      <w:r>
        <w:rPr>
          <w:rFonts w:ascii="Times New Roman" w:hAnsi="Times New Roman"/>
          <w:sz w:val="22"/>
          <w:szCs w:val="24"/>
        </w:rPr>
        <w:t>46</w:t>
      </w:r>
    </w:p>
    <w:p w14:paraId="6272E0D5" w14:textId="452E5630" w:rsidR="008A730B" w:rsidRPr="00E439C6" w:rsidRDefault="0036599C" w:rsidP="008A730B">
      <w:pPr>
        <w:rPr>
          <w:rFonts w:ascii="Times New Roman" w:hAnsi="Times New Roman"/>
          <w:sz w:val="22"/>
          <w:szCs w:val="24"/>
        </w:rPr>
      </w:pPr>
      <w:r>
        <w:rPr>
          <w:rFonts w:ascii="Times New Roman" w:hAnsi="Times New Roman"/>
          <w:sz w:val="22"/>
          <w:szCs w:val="24"/>
        </w:rPr>
        <w:t xml:space="preserve">Skill: </w:t>
      </w:r>
      <w:r w:rsidR="0023099D">
        <w:rPr>
          <w:rFonts w:ascii="Times New Roman" w:hAnsi="Times New Roman"/>
          <w:sz w:val="22"/>
          <w:szCs w:val="24"/>
        </w:rPr>
        <w:t>C</w:t>
      </w:r>
    </w:p>
    <w:p w14:paraId="746F131B" w14:textId="77777777" w:rsidR="006918B9" w:rsidRDefault="008A730B" w:rsidP="008A730B">
      <w:pPr>
        <w:rPr>
          <w:rFonts w:ascii="Times New Roman" w:hAnsi="Times New Roman"/>
          <w:sz w:val="22"/>
          <w:szCs w:val="24"/>
        </w:rPr>
      </w:pPr>
      <w:r w:rsidRPr="00E439C6">
        <w:rPr>
          <w:rFonts w:ascii="Times New Roman" w:hAnsi="Times New Roman"/>
          <w:sz w:val="22"/>
          <w:szCs w:val="24"/>
        </w:rPr>
        <w:t>Learning Objective: 1.15</w:t>
      </w:r>
    </w:p>
    <w:p w14:paraId="5BC99FC6" w14:textId="33F2608F" w:rsidR="008A730B" w:rsidRDefault="008A730B" w:rsidP="008A730B">
      <w:pPr>
        <w:rPr>
          <w:rFonts w:ascii="Times New Roman" w:hAnsi="Times New Roman"/>
          <w:sz w:val="22"/>
          <w:szCs w:val="24"/>
        </w:rPr>
      </w:pPr>
      <w:r w:rsidRPr="00E439C6">
        <w:rPr>
          <w:rFonts w:ascii="Times New Roman" w:hAnsi="Times New Roman"/>
          <w:sz w:val="22"/>
          <w:szCs w:val="24"/>
        </w:rPr>
        <w:t>Bloom</w:t>
      </w:r>
      <w:r>
        <w:rPr>
          <w:rFonts w:ascii="Times New Roman" w:hAnsi="Times New Roman"/>
          <w:sz w:val="22"/>
          <w:szCs w:val="24"/>
        </w:rPr>
        <w:t>’</w:t>
      </w:r>
      <w:r w:rsidRPr="00E439C6">
        <w:rPr>
          <w:rFonts w:ascii="Times New Roman" w:hAnsi="Times New Roman"/>
          <w:sz w:val="22"/>
          <w:szCs w:val="24"/>
        </w:rPr>
        <w:t>s Taxonomy Level: Understand</w:t>
      </w:r>
    </w:p>
    <w:p w14:paraId="44D5A076" w14:textId="77777777" w:rsidR="00E7693C" w:rsidRPr="00E439C6" w:rsidRDefault="00E7693C" w:rsidP="008A730B">
      <w:pPr>
        <w:rPr>
          <w:rFonts w:ascii="Times New Roman" w:hAnsi="Times New Roman"/>
          <w:sz w:val="22"/>
          <w:szCs w:val="24"/>
        </w:rPr>
      </w:pPr>
    </w:p>
    <w:p w14:paraId="610347DE" w14:textId="6CD5B969" w:rsidR="00A53300" w:rsidRDefault="00A53300" w:rsidP="00A53300">
      <w:pPr>
        <w:pStyle w:val="Heading3"/>
      </w:pPr>
      <w:bookmarkStart w:id="20" w:name="_Toc311454125"/>
      <w:r>
        <w:t>Short Answer Questions</w:t>
      </w:r>
      <w:bookmarkEnd w:id="20"/>
    </w:p>
    <w:p w14:paraId="55E900CA" w14:textId="77777777" w:rsidR="00A53300" w:rsidRDefault="00A53300" w:rsidP="00A53300">
      <w:pPr>
        <w:rPr>
          <w:rFonts w:ascii="Times New Roman" w:hAnsi="Times New Roman"/>
          <w:sz w:val="28"/>
          <w:szCs w:val="28"/>
        </w:rPr>
      </w:pPr>
    </w:p>
    <w:p w14:paraId="66D029DC" w14:textId="25BC6F27" w:rsidR="00A53300" w:rsidRPr="00995A77" w:rsidRDefault="00C10E94" w:rsidP="00A53300">
      <w:pPr>
        <w:rPr>
          <w:sz w:val="22"/>
          <w:szCs w:val="22"/>
        </w:rPr>
      </w:pPr>
      <w:r>
        <w:rPr>
          <w:sz w:val="22"/>
          <w:szCs w:val="22"/>
        </w:rPr>
        <w:t xml:space="preserve">115. </w:t>
      </w:r>
      <w:r w:rsidR="00A53300" w:rsidRPr="00995A77">
        <w:rPr>
          <w:sz w:val="22"/>
          <w:szCs w:val="22"/>
        </w:rPr>
        <w:t>Your professor assigns a presentation and requires that all sources come from peer-reviewed journals. What does peer-reviewed mean?</w:t>
      </w:r>
    </w:p>
    <w:p w14:paraId="5AE2CD03" w14:textId="77777777" w:rsidR="00A53300" w:rsidRPr="00995A77" w:rsidRDefault="00A53300" w:rsidP="00A53300">
      <w:pPr>
        <w:rPr>
          <w:b/>
          <w:sz w:val="22"/>
          <w:szCs w:val="22"/>
        </w:rPr>
      </w:pPr>
      <w:r w:rsidRPr="00995A77">
        <w:rPr>
          <w:b/>
          <w:sz w:val="22"/>
          <w:szCs w:val="22"/>
        </w:rPr>
        <w:t>Answer: This means that the editor of the journal sends the manuscript to others who are expert</w:t>
      </w:r>
      <w:r>
        <w:rPr>
          <w:b/>
          <w:sz w:val="22"/>
          <w:szCs w:val="22"/>
        </w:rPr>
        <w:t>s</w:t>
      </w:r>
      <w:r w:rsidRPr="00995A77">
        <w:rPr>
          <w:b/>
          <w:sz w:val="22"/>
          <w:szCs w:val="22"/>
        </w:rPr>
        <w:t xml:space="preserve"> in the field</w:t>
      </w:r>
      <w:r>
        <w:rPr>
          <w:b/>
          <w:sz w:val="22"/>
          <w:szCs w:val="22"/>
        </w:rPr>
        <w:t>,</w:t>
      </w:r>
      <w:r w:rsidRPr="00995A77">
        <w:rPr>
          <w:b/>
          <w:sz w:val="22"/>
          <w:szCs w:val="22"/>
        </w:rPr>
        <w:t xml:space="preserve"> who then decide whether the work is rigorous enough to meet the standards of publication.</w:t>
      </w:r>
    </w:p>
    <w:p w14:paraId="49DFE21A" w14:textId="49010229" w:rsidR="00A53300" w:rsidRPr="00995A77" w:rsidRDefault="00A53300" w:rsidP="00A53300">
      <w:pPr>
        <w:rPr>
          <w:sz w:val="22"/>
          <w:szCs w:val="22"/>
        </w:rPr>
      </w:pPr>
      <w:r w:rsidRPr="00995A77">
        <w:rPr>
          <w:sz w:val="22"/>
          <w:szCs w:val="22"/>
        </w:rPr>
        <w:t xml:space="preserve">Page: </w:t>
      </w:r>
      <w:r>
        <w:rPr>
          <w:sz w:val="22"/>
          <w:szCs w:val="22"/>
        </w:rPr>
        <w:t>3</w:t>
      </w:r>
      <w:r w:rsidR="00C10E94">
        <w:rPr>
          <w:sz w:val="22"/>
          <w:szCs w:val="22"/>
        </w:rPr>
        <w:t>6</w:t>
      </w:r>
    </w:p>
    <w:p w14:paraId="2CF1DC82" w14:textId="77777777" w:rsidR="00A53300" w:rsidRDefault="00A53300" w:rsidP="00A53300">
      <w:pPr>
        <w:rPr>
          <w:sz w:val="22"/>
          <w:szCs w:val="22"/>
        </w:rPr>
      </w:pPr>
      <w:r>
        <w:rPr>
          <w:sz w:val="22"/>
          <w:szCs w:val="22"/>
        </w:rPr>
        <w:t>Learning Objective: 1.13</w:t>
      </w:r>
    </w:p>
    <w:p w14:paraId="55A531A1" w14:textId="77777777" w:rsidR="00A53300" w:rsidRPr="00995A77" w:rsidRDefault="00A53300" w:rsidP="00A53300">
      <w:pPr>
        <w:rPr>
          <w:sz w:val="22"/>
          <w:szCs w:val="22"/>
        </w:rPr>
      </w:pPr>
      <w:r w:rsidRPr="00995A77">
        <w:rPr>
          <w:sz w:val="22"/>
          <w:szCs w:val="22"/>
        </w:rPr>
        <w:t>Bloom</w:t>
      </w:r>
      <w:r>
        <w:rPr>
          <w:sz w:val="22"/>
          <w:szCs w:val="22"/>
        </w:rPr>
        <w:t>’</w:t>
      </w:r>
      <w:r w:rsidRPr="00995A77">
        <w:rPr>
          <w:sz w:val="22"/>
          <w:szCs w:val="22"/>
        </w:rPr>
        <w:t>s Taxonomy Level: Understand</w:t>
      </w:r>
    </w:p>
    <w:p w14:paraId="3D6DD57D" w14:textId="77777777" w:rsidR="00A53300" w:rsidRPr="00995A77" w:rsidRDefault="00A53300" w:rsidP="00A53300">
      <w:pPr>
        <w:rPr>
          <w:sz w:val="22"/>
          <w:szCs w:val="22"/>
        </w:rPr>
      </w:pPr>
    </w:p>
    <w:p w14:paraId="39A3FABF" w14:textId="201EBAE0" w:rsidR="00A53300" w:rsidRPr="00995A77" w:rsidRDefault="00C10E94" w:rsidP="00A53300">
      <w:pPr>
        <w:rPr>
          <w:sz w:val="22"/>
          <w:szCs w:val="22"/>
        </w:rPr>
      </w:pPr>
      <w:r>
        <w:rPr>
          <w:sz w:val="22"/>
          <w:szCs w:val="22"/>
        </w:rPr>
        <w:t>116.</w:t>
      </w:r>
      <w:r w:rsidR="00D13D29">
        <w:rPr>
          <w:sz w:val="22"/>
          <w:szCs w:val="22"/>
        </w:rPr>
        <w:t xml:space="preserve"> </w:t>
      </w:r>
      <w:r w:rsidR="00A53300" w:rsidRPr="00995A77">
        <w:rPr>
          <w:sz w:val="22"/>
          <w:szCs w:val="22"/>
        </w:rPr>
        <w:t>Give an example of qualitative data. Can a researcher turn interview data into quantitative data? Explain.</w:t>
      </w:r>
    </w:p>
    <w:p w14:paraId="62D73F29" w14:textId="77777777" w:rsidR="00A53300" w:rsidRPr="00995A77" w:rsidRDefault="00A53300" w:rsidP="00A53300">
      <w:pPr>
        <w:rPr>
          <w:b/>
          <w:sz w:val="22"/>
          <w:szCs w:val="22"/>
        </w:rPr>
      </w:pPr>
      <w:r w:rsidRPr="00995A77">
        <w:rPr>
          <w:b/>
          <w:sz w:val="22"/>
          <w:szCs w:val="22"/>
        </w:rPr>
        <w:t>Answers will vary</w:t>
      </w:r>
      <w:r>
        <w:rPr>
          <w:b/>
          <w:sz w:val="22"/>
          <w:szCs w:val="22"/>
        </w:rPr>
        <w:t>.</w:t>
      </w:r>
      <w:r w:rsidRPr="00995A77">
        <w:rPr>
          <w:b/>
          <w:sz w:val="22"/>
          <w:szCs w:val="22"/>
        </w:rPr>
        <w:t xml:space="preserve"> Example</w:t>
      </w:r>
      <w:r>
        <w:rPr>
          <w:b/>
          <w:sz w:val="22"/>
          <w:szCs w:val="22"/>
        </w:rPr>
        <w:t>:</w:t>
      </w:r>
      <w:r w:rsidRPr="00995A77">
        <w:rPr>
          <w:b/>
          <w:sz w:val="22"/>
          <w:szCs w:val="22"/>
        </w:rPr>
        <w:t xml:space="preserve"> A researcher could ask students about their hoped-for self and feared self in an interview. Responses could then be coded into categories, such as health, education, </w:t>
      </w:r>
      <w:r>
        <w:rPr>
          <w:b/>
          <w:sz w:val="22"/>
          <w:szCs w:val="22"/>
        </w:rPr>
        <w:t xml:space="preserve">and </w:t>
      </w:r>
      <w:r w:rsidRPr="00995A77">
        <w:rPr>
          <w:b/>
          <w:sz w:val="22"/>
          <w:szCs w:val="22"/>
        </w:rPr>
        <w:t>family.</w:t>
      </w:r>
    </w:p>
    <w:p w14:paraId="769EF690" w14:textId="563D897E" w:rsidR="00A53300" w:rsidRDefault="00A53300" w:rsidP="00A53300">
      <w:pPr>
        <w:rPr>
          <w:sz w:val="22"/>
          <w:szCs w:val="22"/>
        </w:rPr>
      </w:pPr>
      <w:r w:rsidRPr="00995A77">
        <w:rPr>
          <w:sz w:val="22"/>
          <w:szCs w:val="22"/>
        </w:rPr>
        <w:lastRenderedPageBreak/>
        <w:t xml:space="preserve">Page: </w:t>
      </w:r>
      <w:r>
        <w:rPr>
          <w:sz w:val="22"/>
          <w:szCs w:val="22"/>
        </w:rPr>
        <w:t>3</w:t>
      </w:r>
      <w:r w:rsidR="00C10E94">
        <w:rPr>
          <w:sz w:val="22"/>
          <w:szCs w:val="22"/>
        </w:rPr>
        <w:t>8</w:t>
      </w:r>
    </w:p>
    <w:p w14:paraId="4B65D704" w14:textId="77777777" w:rsidR="00A53300" w:rsidRPr="00995A77" w:rsidRDefault="00A53300" w:rsidP="00A53300">
      <w:pPr>
        <w:rPr>
          <w:sz w:val="22"/>
          <w:szCs w:val="22"/>
        </w:rPr>
      </w:pPr>
      <w:r>
        <w:rPr>
          <w:sz w:val="22"/>
          <w:szCs w:val="22"/>
        </w:rPr>
        <w:t>Learning Objective: 1.14</w:t>
      </w:r>
    </w:p>
    <w:p w14:paraId="1CF69317" w14:textId="77777777" w:rsidR="00A53300" w:rsidRPr="00995A77" w:rsidRDefault="00A53300" w:rsidP="00A53300">
      <w:pPr>
        <w:rPr>
          <w:b/>
          <w:sz w:val="22"/>
          <w:szCs w:val="22"/>
        </w:rPr>
      </w:pPr>
      <w:r w:rsidRPr="00995A77">
        <w:rPr>
          <w:sz w:val="22"/>
          <w:szCs w:val="22"/>
        </w:rPr>
        <w:t>Bloom</w:t>
      </w:r>
      <w:r>
        <w:rPr>
          <w:sz w:val="22"/>
          <w:szCs w:val="22"/>
        </w:rPr>
        <w:t>’</w:t>
      </w:r>
      <w:r w:rsidRPr="00995A77">
        <w:rPr>
          <w:sz w:val="22"/>
          <w:szCs w:val="22"/>
        </w:rPr>
        <w:t>s Taxonomy Level: Apply</w:t>
      </w:r>
    </w:p>
    <w:p w14:paraId="3A759CA4" w14:textId="77777777" w:rsidR="00A53300" w:rsidRPr="00995A77" w:rsidRDefault="00A53300" w:rsidP="00A53300">
      <w:pPr>
        <w:rPr>
          <w:sz w:val="22"/>
          <w:szCs w:val="22"/>
        </w:rPr>
      </w:pPr>
    </w:p>
    <w:p w14:paraId="4D071DC3" w14:textId="55F3F8A4" w:rsidR="00A53300" w:rsidRPr="00995A77" w:rsidRDefault="00C10E94" w:rsidP="00A53300">
      <w:pPr>
        <w:rPr>
          <w:sz w:val="22"/>
          <w:szCs w:val="22"/>
        </w:rPr>
      </w:pPr>
      <w:r>
        <w:rPr>
          <w:sz w:val="22"/>
          <w:szCs w:val="22"/>
        </w:rPr>
        <w:t>117.</w:t>
      </w:r>
      <w:r w:rsidR="00221474">
        <w:rPr>
          <w:sz w:val="22"/>
          <w:szCs w:val="22"/>
        </w:rPr>
        <w:t xml:space="preserve"> </w:t>
      </w:r>
      <w:r w:rsidR="00A53300" w:rsidRPr="00995A77">
        <w:rPr>
          <w:sz w:val="22"/>
          <w:szCs w:val="22"/>
        </w:rPr>
        <w:t>Questionnaires are the most commonly used research method in the social sciences. Are there any disadvantages? Explain.</w:t>
      </w:r>
    </w:p>
    <w:p w14:paraId="250DA80B" w14:textId="77777777" w:rsidR="00A53300" w:rsidRPr="00995A77" w:rsidRDefault="00A53300" w:rsidP="00A53300">
      <w:pPr>
        <w:rPr>
          <w:b/>
          <w:sz w:val="22"/>
          <w:szCs w:val="22"/>
        </w:rPr>
      </w:pPr>
      <w:r w:rsidRPr="00995A77">
        <w:rPr>
          <w:b/>
          <w:sz w:val="22"/>
          <w:szCs w:val="22"/>
        </w:rPr>
        <w:t>Answer: Questionnaires that provide closed-end responses cannot capture the complexity of many phenomena in the same way that open-ended interviews can.</w:t>
      </w:r>
    </w:p>
    <w:p w14:paraId="17F47E8C" w14:textId="45907B29" w:rsidR="00A53300" w:rsidRPr="00995A77" w:rsidRDefault="00A53300" w:rsidP="00A53300">
      <w:pPr>
        <w:rPr>
          <w:sz w:val="22"/>
          <w:szCs w:val="22"/>
        </w:rPr>
      </w:pPr>
      <w:r w:rsidRPr="00995A77">
        <w:rPr>
          <w:sz w:val="22"/>
          <w:szCs w:val="22"/>
        </w:rPr>
        <w:t xml:space="preserve">Page: </w:t>
      </w:r>
      <w:r>
        <w:rPr>
          <w:sz w:val="22"/>
          <w:szCs w:val="22"/>
        </w:rPr>
        <w:t>3</w:t>
      </w:r>
      <w:r w:rsidR="00C10E94">
        <w:rPr>
          <w:sz w:val="22"/>
          <w:szCs w:val="22"/>
        </w:rPr>
        <w:t>8</w:t>
      </w:r>
    </w:p>
    <w:p w14:paraId="19A77E74" w14:textId="77777777" w:rsidR="00A53300" w:rsidRDefault="00A53300" w:rsidP="00A53300">
      <w:pPr>
        <w:rPr>
          <w:sz w:val="22"/>
          <w:szCs w:val="22"/>
        </w:rPr>
      </w:pPr>
      <w:r>
        <w:rPr>
          <w:sz w:val="22"/>
          <w:szCs w:val="22"/>
        </w:rPr>
        <w:t>Learning Objective: 1.14</w:t>
      </w:r>
    </w:p>
    <w:p w14:paraId="49AAE774" w14:textId="77777777" w:rsidR="00A53300" w:rsidRPr="00995A77" w:rsidRDefault="00A53300" w:rsidP="00A53300">
      <w:pPr>
        <w:rPr>
          <w:sz w:val="22"/>
          <w:szCs w:val="22"/>
        </w:rPr>
      </w:pPr>
      <w:r w:rsidRPr="00995A77">
        <w:rPr>
          <w:sz w:val="22"/>
          <w:szCs w:val="22"/>
        </w:rPr>
        <w:t>Bloom</w:t>
      </w:r>
      <w:r>
        <w:rPr>
          <w:sz w:val="22"/>
          <w:szCs w:val="22"/>
        </w:rPr>
        <w:t>’</w:t>
      </w:r>
      <w:r w:rsidRPr="00995A77">
        <w:rPr>
          <w:sz w:val="22"/>
          <w:szCs w:val="22"/>
        </w:rPr>
        <w:t>s Taxonomy Level: Apply</w:t>
      </w:r>
    </w:p>
    <w:p w14:paraId="3C7E39A3" w14:textId="77777777" w:rsidR="00A53300" w:rsidRPr="00995A77" w:rsidRDefault="00A53300" w:rsidP="00A53300">
      <w:pPr>
        <w:rPr>
          <w:b/>
          <w:sz w:val="22"/>
          <w:szCs w:val="22"/>
        </w:rPr>
      </w:pPr>
    </w:p>
    <w:p w14:paraId="5175FCA7" w14:textId="0B96A08B" w:rsidR="00A53300" w:rsidRPr="00995A77" w:rsidRDefault="00C10E94" w:rsidP="00A53300">
      <w:pPr>
        <w:rPr>
          <w:sz w:val="22"/>
          <w:szCs w:val="22"/>
        </w:rPr>
      </w:pPr>
      <w:r>
        <w:rPr>
          <w:sz w:val="22"/>
          <w:szCs w:val="22"/>
        </w:rPr>
        <w:t xml:space="preserve">118. </w:t>
      </w:r>
      <w:r w:rsidR="00A53300" w:rsidRPr="00995A77">
        <w:rPr>
          <w:sz w:val="22"/>
          <w:szCs w:val="22"/>
        </w:rPr>
        <w:t>What is ethnographic research and are there any disadvantages?</w:t>
      </w:r>
    </w:p>
    <w:p w14:paraId="366A75B9" w14:textId="77777777" w:rsidR="00A53300" w:rsidRPr="00995A77" w:rsidRDefault="00A53300" w:rsidP="00A53300">
      <w:pPr>
        <w:rPr>
          <w:b/>
          <w:sz w:val="22"/>
          <w:szCs w:val="22"/>
        </w:rPr>
      </w:pPr>
      <w:r w:rsidRPr="00995A77">
        <w:rPr>
          <w:b/>
          <w:sz w:val="22"/>
          <w:szCs w:val="22"/>
        </w:rPr>
        <w:t>Answer: Ethnographic research is often conducted by anthropologists. It entails living among a population to get an insider</w:t>
      </w:r>
      <w:r>
        <w:rPr>
          <w:b/>
          <w:sz w:val="22"/>
          <w:szCs w:val="22"/>
        </w:rPr>
        <w:t>’</w:t>
      </w:r>
      <w:r w:rsidRPr="00995A77">
        <w:rPr>
          <w:b/>
          <w:sz w:val="22"/>
          <w:szCs w:val="22"/>
        </w:rPr>
        <w:t>s view of a culture. The disadvantages include: a lot of time and money to spend long periods of time in often remote areas</w:t>
      </w:r>
      <w:r>
        <w:rPr>
          <w:b/>
          <w:sz w:val="22"/>
          <w:szCs w:val="22"/>
        </w:rPr>
        <w:t>,</w:t>
      </w:r>
      <w:r w:rsidRPr="00995A77">
        <w:rPr>
          <w:b/>
          <w:sz w:val="22"/>
          <w:szCs w:val="22"/>
        </w:rPr>
        <w:t xml:space="preserve"> and also, the researcher may be biased in his/her interpretations.</w:t>
      </w:r>
    </w:p>
    <w:p w14:paraId="2D3318FE" w14:textId="2C99BCBA" w:rsidR="00A53300" w:rsidRPr="00995A77" w:rsidRDefault="00A53300" w:rsidP="00A53300">
      <w:pPr>
        <w:rPr>
          <w:sz w:val="22"/>
          <w:szCs w:val="22"/>
        </w:rPr>
      </w:pPr>
      <w:r w:rsidRPr="00995A77">
        <w:rPr>
          <w:sz w:val="22"/>
          <w:szCs w:val="22"/>
        </w:rPr>
        <w:t xml:space="preserve">Page: </w:t>
      </w:r>
      <w:r w:rsidR="00C10E94">
        <w:rPr>
          <w:sz w:val="22"/>
          <w:szCs w:val="22"/>
        </w:rPr>
        <w:t>40</w:t>
      </w:r>
      <w:r w:rsidR="00BA690C">
        <w:rPr>
          <w:sz w:val="22"/>
          <w:szCs w:val="22"/>
        </w:rPr>
        <w:t>–</w:t>
      </w:r>
      <w:r w:rsidR="00C10E94">
        <w:rPr>
          <w:sz w:val="22"/>
          <w:szCs w:val="22"/>
        </w:rPr>
        <w:t>41</w:t>
      </w:r>
    </w:p>
    <w:p w14:paraId="1C529980" w14:textId="77777777" w:rsidR="00A53300" w:rsidRDefault="00A53300" w:rsidP="00A53300">
      <w:pPr>
        <w:rPr>
          <w:sz w:val="22"/>
          <w:szCs w:val="22"/>
        </w:rPr>
      </w:pPr>
      <w:r>
        <w:rPr>
          <w:sz w:val="22"/>
          <w:szCs w:val="22"/>
        </w:rPr>
        <w:t>Learning Objective: 1.14</w:t>
      </w:r>
    </w:p>
    <w:p w14:paraId="27D77315" w14:textId="77777777" w:rsidR="00A53300" w:rsidRPr="00995A77" w:rsidRDefault="00A53300" w:rsidP="00A53300">
      <w:pPr>
        <w:rPr>
          <w:sz w:val="22"/>
          <w:szCs w:val="22"/>
        </w:rPr>
      </w:pPr>
      <w:r w:rsidRPr="00995A77">
        <w:rPr>
          <w:sz w:val="22"/>
          <w:szCs w:val="22"/>
        </w:rPr>
        <w:t>Bloom</w:t>
      </w:r>
      <w:r>
        <w:rPr>
          <w:sz w:val="22"/>
          <w:szCs w:val="22"/>
        </w:rPr>
        <w:t>’</w:t>
      </w:r>
      <w:r w:rsidRPr="00995A77">
        <w:rPr>
          <w:sz w:val="22"/>
          <w:szCs w:val="22"/>
        </w:rPr>
        <w:t>s Taxonomy Level: Apply</w:t>
      </w:r>
    </w:p>
    <w:p w14:paraId="0F66AD38" w14:textId="77777777" w:rsidR="00A53300" w:rsidRPr="00995A77" w:rsidRDefault="00A53300" w:rsidP="00A53300">
      <w:pPr>
        <w:rPr>
          <w:sz w:val="22"/>
          <w:szCs w:val="22"/>
        </w:rPr>
      </w:pPr>
    </w:p>
    <w:p w14:paraId="711006D9" w14:textId="20EA094F" w:rsidR="00A53300" w:rsidRPr="00995A77" w:rsidRDefault="00C10E94" w:rsidP="00A53300">
      <w:pPr>
        <w:rPr>
          <w:sz w:val="22"/>
          <w:szCs w:val="22"/>
        </w:rPr>
      </w:pPr>
      <w:r>
        <w:rPr>
          <w:sz w:val="22"/>
          <w:szCs w:val="22"/>
        </w:rPr>
        <w:t xml:space="preserve">119. </w:t>
      </w:r>
      <w:r w:rsidR="00A53300" w:rsidRPr="00995A77">
        <w:rPr>
          <w:sz w:val="22"/>
          <w:szCs w:val="22"/>
        </w:rPr>
        <w:t>Who was Doddy and how did Darwin study him?</w:t>
      </w:r>
    </w:p>
    <w:p w14:paraId="0EE393F1" w14:textId="77777777" w:rsidR="00A53300" w:rsidRPr="00995A77" w:rsidRDefault="00A53300" w:rsidP="00A53300">
      <w:pPr>
        <w:rPr>
          <w:b/>
          <w:sz w:val="22"/>
          <w:szCs w:val="22"/>
        </w:rPr>
      </w:pPr>
      <w:r w:rsidRPr="00995A77">
        <w:rPr>
          <w:b/>
          <w:sz w:val="22"/>
          <w:szCs w:val="22"/>
        </w:rPr>
        <w:t>Answer: Doddy was Darwin</w:t>
      </w:r>
      <w:r>
        <w:rPr>
          <w:b/>
          <w:sz w:val="22"/>
          <w:szCs w:val="22"/>
        </w:rPr>
        <w:t>’</w:t>
      </w:r>
      <w:r w:rsidRPr="00995A77">
        <w:rPr>
          <w:b/>
          <w:sz w:val="22"/>
          <w:szCs w:val="22"/>
        </w:rPr>
        <w:t>s infant son</w:t>
      </w:r>
      <w:r>
        <w:rPr>
          <w:b/>
          <w:sz w:val="22"/>
          <w:szCs w:val="22"/>
        </w:rPr>
        <w:t>,</w:t>
      </w:r>
      <w:r w:rsidRPr="00995A77">
        <w:rPr>
          <w:b/>
          <w:sz w:val="22"/>
          <w:szCs w:val="22"/>
        </w:rPr>
        <w:t xml:space="preserve"> who</w:t>
      </w:r>
      <w:r>
        <w:rPr>
          <w:b/>
          <w:sz w:val="22"/>
          <w:szCs w:val="22"/>
        </w:rPr>
        <w:t>m</w:t>
      </w:r>
      <w:r w:rsidRPr="00995A77">
        <w:rPr>
          <w:b/>
          <w:sz w:val="22"/>
          <w:szCs w:val="22"/>
        </w:rPr>
        <w:t xml:space="preserve"> Darwin studied by keeping a diary to learn how development progresses. In this case study method</w:t>
      </w:r>
      <w:r>
        <w:rPr>
          <w:b/>
          <w:sz w:val="22"/>
          <w:szCs w:val="22"/>
        </w:rPr>
        <w:t>,</w:t>
      </w:r>
      <w:r w:rsidRPr="00995A77">
        <w:rPr>
          <w:b/>
          <w:sz w:val="22"/>
          <w:szCs w:val="22"/>
        </w:rPr>
        <w:t xml:space="preserve"> Darwin documented his observations, such as how Doddy got angry when cake was taken away from him and he slapped his nurse. He concluded that this aggressive behavior must be innate because Doddy had never been hit.</w:t>
      </w:r>
    </w:p>
    <w:p w14:paraId="4BAF479C" w14:textId="4D73D817" w:rsidR="00A53300" w:rsidRPr="00995A77" w:rsidRDefault="00A53300" w:rsidP="00A53300">
      <w:pPr>
        <w:rPr>
          <w:sz w:val="22"/>
          <w:szCs w:val="22"/>
        </w:rPr>
      </w:pPr>
      <w:r w:rsidRPr="00995A77">
        <w:rPr>
          <w:sz w:val="22"/>
          <w:szCs w:val="22"/>
        </w:rPr>
        <w:t xml:space="preserve">Page: </w:t>
      </w:r>
      <w:r w:rsidR="00C10E94">
        <w:rPr>
          <w:sz w:val="22"/>
          <w:szCs w:val="22"/>
        </w:rPr>
        <w:t>40</w:t>
      </w:r>
      <w:r w:rsidR="00BA690C">
        <w:rPr>
          <w:sz w:val="22"/>
          <w:szCs w:val="22"/>
        </w:rPr>
        <w:t>–</w:t>
      </w:r>
      <w:r w:rsidR="00C10E94">
        <w:rPr>
          <w:sz w:val="22"/>
          <w:szCs w:val="22"/>
        </w:rPr>
        <w:t>41</w:t>
      </w:r>
    </w:p>
    <w:p w14:paraId="1E5B1B51" w14:textId="77777777" w:rsidR="00A53300" w:rsidRDefault="00A53300" w:rsidP="00A53300">
      <w:pPr>
        <w:rPr>
          <w:sz w:val="22"/>
          <w:szCs w:val="22"/>
        </w:rPr>
      </w:pPr>
      <w:r>
        <w:rPr>
          <w:sz w:val="22"/>
          <w:szCs w:val="22"/>
        </w:rPr>
        <w:t>Learning Objective: 1.14</w:t>
      </w:r>
    </w:p>
    <w:p w14:paraId="2833BEA1" w14:textId="77777777" w:rsidR="00A53300" w:rsidRPr="00995A77" w:rsidRDefault="00A53300" w:rsidP="00A53300">
      <w:pPr>
        <w:rPr>
          <w:rFonts w:ascii="Times New Roman" w:hAnsi="Times New Roman"/>
          <w:sz w:val="22"/>
          <w:szCs w:val="22"/>
        </w:rPr>
      </w:pPr>
      <w:r w:rsidRPr="00995A77">
        <w:rPr>
          <w:sz w:val="22"/>
          <w:szCs w:val="22"/>
        </w:rPr>
        <w:t>Bloom</w:t>
      </w:r>
      <w:r>
        <w:rPr>
          <w:sz w:val="22"/>
          <w:szCs w:val="22"/>
        </w:rPr>
        <w:t>’</w:t>
      </w:r>
      <w:r w:rsidRPr="00995A77">
        <w:rPr>
          <w:sz w:val="22"/>
          <w:szCs w:val="22"/>
        </w:rPr>
        <w:t>s Taxonomy Level: Understand</w:t>
      </w:r>
    </w:p>
    <w:p w14:paraId="39D691EE" w14:textId="7035D3A1" w:rsidR="00BA690C" w:rsidRDefault="00BA690C" w:rsidP="00A53300">
      <w:pPr>
        <w:pStyle w:val="Heading3"/>
        <w:rPr>
          <w:rFonts w:ascii="Times New Roman" w:hAnsi="Times New Roman" w:cs="Times New Roman"/>
          <w:b w:val="0"/>
          <w:bCs w:val="0"/>
          <w:sz w:val="22"/>
          <w:szCs w:val="22"/>
        </w:rPr>
      </w:pPr>
    </w:p>
    <w:p w14:paraId="6424F5E9" w14:textId="77A93A97" w:rsidR="00A53300" w:rsidRDefault="00A53300" w:rsidP="00A53300">
      <w:pPr>
        <w:pStyle w:val="Heading3"/>
      </w:pPr>
      <w:bookmarkStart w:id="21" w:name="_Toc311454126"/>
      <w:r>
        <w:t>Essay Questions</w:t>
      </w:r>
      <w:bookmarkEnd w:id="21"/>
    </w:p>
    <w:p w14:paraId="78FADA29" w14:textId="77777777" w:rsidR="00A53300" w:rsidRDefault="00A53300" w:rsidP="00A53300">
      <w:pPr>
        <w:rPr>
          <w:rFonts w:ascii="Times New Roman" w:hAnsi="Times New Roman"/>
          <w:sz w:val="28"/>
          <w:szCs w:val="28"/>
        </w:rPr>
      </w:pPr>
    </w:p>
    <w:p w14:paraId="4A905406" w14:textId="2DF230FC" w:rsidR="00A53300" w:rsidRPr="00995A77" w:rsidRDefault="009E1D9C" w:rsidP="00A53300">
      <w:pPr>
        <w:rPr>
          <w:sz w:val="22"/>
          <w:szCs w:val="22"/>
        </w:rPr>
      </w:pPr>
      <w:r>
        <w:rPr>
          <w:sz w:val="22"/>
          <w:szCs w:val="22"/>
        </w:rPr>
        <w:t xml:space="preserve">120. </w:t>
      </w:r>
      <w:r w:rsidR="00A53300" w:rsidRPr="00995A77">
        <w:rPr>
          <w:sz w:val="22"/>
          <w:szCs w:val="22"/>
        </w:rPr>
        <w:t>In 1947, Sidney Farber injected a two-year-old boy who had leukemia with various versions of an experimental drug that led to remission. By the next year he had treated 16 patients and had enough data for a publication. Parents were sometimes told about the drug trial, but often it was after the fact. Children were almost never informed or consulted. Authorities at Children</w:t>
      </w:r>
      <w:r w:rsidR="00A53300">
        <w:rPr>
          <w:sz w:val="22"/>
          <w:szCs w:val="22"/>
        </w:rPr>
        <w:t>’</w:t>
      </w:r>
      <w:r w:rsidR="00A53300" w:rsidRPr="00995A77">
        <w:rPr>
          <w:sz w:val="22"/>
          <w:szCs w:val="22"/>
        </w:rPr>
        <w:t xml:space="preserve">s Hospital in Boston were infuriated at these clinical trials; they figured that because these children were on their deathbeds anyways, it would be better to </w:t>
      </w:r>
      <w:r w:rsidR="00A53300">
        <w:rPr>
          <w:sz w:val="22"/>
          <w:szCs w:val="22"/>
        </w:rPr>
        <w:t>“</w:t>
      </w:r>
      <w:r w:rsidR="00A53300" w:rsidRPr="00995A77">
        <w:rPr>
          <w:sz w:val="22"/>
          <w:szCs w:val="22"/>
        </w:rPr>
        <w:t>let them die in peace.</w:t>
      </w:r>
      <w:r w:rsidR="00A53300">
        <w:rPr>
          <w:sz w:val="22"/>
          <w:szCs w:val="22"/>
        </w:rPr>
        <w:t>”</w:t>
      </w:r>
      <w:r w:rsidR="00A53300" w:rsidRPr="00995A77">
        <w:rPr>
          <w:sz w:val="22"/>
          <w:szCs w:val="22"/>
        </w:rPr>
        <w:t xml:space="preserve"> Can clinical trials</w:t>
      </w:r>
      <w:r w:rsidR="00A53300">
        <w:rPr>
          <w:sz w:val="22"/>
          <w:szCs w:val="22"/>
        </w:rPr>
        <w:t xml:space="preserve"> </w:t>
      </w:r>
      <w:r w:rsidR="00A53300" w:rsidRPr="00995A77">
        <w:rPr>
          <w:sz w:val="22"/>
          <w:szCs w:val="22"/>
        </w:rPr>
        <w:t>such as these</w:t>
      </w:r>
      <w:r w:rsidR="00A53300">
        <w:rPr>
          <w:sz w:val="22"/>
          <w:szCs w:val="22"/>
        </w:rPr>
        <w:t xml:space="preserve"> </w:t>
      </w:r>
      <w:r w:rsidR="00A53300" w:rsidRPr="00995A77">
        <w:rPr>
          <w:sz w:val="22"/>
          <w:szCs w:val="22"/>
        </w:rPr>
        <w:t>be carried out with children today? Why or why not?</w:t>
      </w:r>
    </w:p>
    <w:p w14:paraId="1DF45135" w14:textId="77777777" w:rsidR="00A53300" w:rsidRPr="00995A77" w:rsidRDefault="00A53300" w:rsidP="00A53300">
      <w:pPr>
        <w:rPr>
          <w:b/>
          <w:sz w:val="22"/>
          <w:szCs w:val="22"/>
        </w:rPr>
      </w:pPr>
      <w:r w:rsidRPr="00995A77">
        <w:rPr>
          <w:b/>
          <w:sz w:val="22"/>
          <w:szCs w:val="22"/>
        </w:rPr>
        <w:t>Many clinical trials are being carried out today</w:t>
      </w:r>
      <w:r>
        <w:rPr>
          <w:b/>
          <w:sz w:val="22"/>
          <w:szCs w:val="22"/>
        </w:rPr>
        <w:t>,</w:t>
      </w:r>
      <w:r w:rsidRPr="00995A77">
        <w:rPr>
          <w:b/>
          <w:sz w:val="22"/>
          <w:szCs w:val="22"/>
        </w:rPr>
        <w:t xml:space="preserve"> but because we now have Institutional Review Boards (IRBs), Farber would be required to get informed consent from the parents of children under age 18, and the child would be told that they were free to stop the experiment at any time for any reason.</w:t>
      </w:r>
    </w:p>
    <w:p w14:paraId="40DC2EBA" w14:textId="3F4DF0B0" w:rsidR="00A53300" w:rsidRPr="00995A77" w:rsidRDefault="00A53300" w:rsidP="00A53300">
      <w:pPr>
        <w:rPr>
          <w:sz w:val="22"/>
          <w:szCs w:val="22"/>
        </w:rPr>
      </w:pPr>
      <w:r w:rsidRPr="00995A77">
        <w:rPr>
          <w:sz w:val="22"/>
          <w:szCs w:val="22"/>
        </w:rPr>
        <w:t xml:space="preserve">Page: </w:t>
      </w:r>
      <w:r>
        <w:rPr>
          <w:sz w:val="22"/>
          <w:szCs w:val="22"/>
        </w:rPr>
        <w:t>3</w:t>
      </w:r>
      <w:r w:rsidR="009E1D9C">
        <w:rPr>
          <w:sz w:val="22"/>
          <w:szCs w:val="22"/>
        </w:rPr>
        <w:t>7</w:t>
      </w:r>
    </w:p>
    <w:p w14:paraId="59F9728E" w14:textId="77777777" w:rsidR="00A53300" w:rsidRDefault="00A53300" w:rsidP="00A53300">
      <w:pPr>
        <w:rPr>
          <w:sz w:val="22"/>
          <w:szCs w:val="22"/>
        </w:rPr>
      </w:pPr>
      <w:r>
        <w:rPr>
          <w:sz w:val="22"/>
          <w:szCs w:val="22"/>
        </w:rPr>
        <w:t>Learning Objective: 1.13</w:t>
      </w:r>
    </w:p>
    <w:p w14:paraId="36A48F41" w14:textId="5C04A932" w:rsidR="00860169" w:rsidRDefault="00A53300" w:rsidP="00A53300">
      <w:pPr>
        <w:rPr>
          <w:sz w:val="22"/>
          <w:szCs w:val="22"/>
        </w:rPr>
      </w:pPr>
      <w:r w:rsidRPr="00995A77">
        <w:rPr>
          <w:sz w:val="22"/>
          <w:szCs w:val="22"/>
        </w:rPr>
        <w:t>Bloom</w:t>
      </w:r>
      <w:r>
        <w:rPr>
          <w:sz w:val="22"/>
          <w:szCs w:val="22"/>
        </w:rPr>
        <w:t>’</w:t>
      </w:r>
      <w:r w:rsidRPr="00995A77">
        <w:rPr>
          <w:sz w:val="22"/>
          <w:szCs w:val="22"/>
        </w:rPr>
        <w:t>s Taxonomy Level: Apply</w:t>
      </w:r>
    </w:p>
    <w:p w14:paraId="16A95668" w14:textId="77777777" w:rsidR="00865B7D" w:rsidRDefault="00865B7D" w:rsidP="00A53300">
      <w:pPr>
        <w:rPr>
          <w:rFonts w:ascii="Arial" w:hAnsi="Arial" w:cs="Arial"/>
          <w:b/>
          <w:sz w:val="26"/>
          <w:szCs w:val="26"/>
        </w:rPr>
        <w:sectPr w:rsidR="00865B7D" w:rsidSect="00A53300">
          <w:headerReference w:type="default" r:id="rId12"/>
          <w:pgSz w:w="12240" w:h="15840"/>
          <w:pgMar w:top="1440" w:right="1800" w:bottom="1440" w:left="1800" w:header="720" w:footer="720" w:gutter="0"/>
          <w:cols w:space="720"/>
          <w:docGrid w:linePitch="360"/>
        </w:sectPr>
      </w:pPr>
    </w:p>
    <w:p w14:paraId="1EC63541" w14:textId="4DA5839F" w:rsidR="00542970" w:rsidRPr="004470A4" w:rsidRDefault="00542970" w:rsidP="00542970">
      <w:pPr>
        <w:pStyle w:val="Heading1"/>
        <w:rPr>
          <w:rFonts w:ascii="Arial" w:hAnsi="Arial" w:cs="Arial"/>
          <w:sz w:val="28"/>
          <w:szCs w:val="28"/>
        </w:rPr>
      </w:pPr>
      <w:bookmarkStart w:id="22" w:name="_Toc311454127"/>
      <w:r w:rsidRPr="004470A4">
        <w:rPr>
          <w:rFonts w:ascii="Arial" w:hAnsi="Arial" w:cs="Arial"/>
          <w:sz w:val="28"/>
          <w:szCs w:val="28"/>
        </w:rPr>
        <w:lastRenderedPageBreak/>
        <w:t>REVEL Quiz Questions</w:t>
      </w:r>
      <w:bookmarkEnd w:id="22"/>
    </w:p>
    <w:p w14:paraId="30C580C2" w14:textId="77777777" w:rsidR="00483EDC" w:rsidRDefault="00483EDC" w:rsidP="00A53300">
      <w:pPr>
        <w:rPr>
          <w:sz w:val="22"/>
          <w:szCs w:val="22"/>
        </w:rPr>
      </w:pPr>
    </w:p>
    <w:p w14:paraId="2FC09D23" w14:textId="77777777" w:rsidR="00483EDC" w:rsidRPr="003A30E1" w:rsidRDefault="00483EDC" w:rsidP="00483EDC">
      <w:pPr>
        <w:rPr>
          <w:rFonts w:ascii="Times New Roman" w:hAnsi="Times New Roman"/>
          <w:b/>
          <w:sz w:val="22"/>
          <w:szCs w:val="22"/>
        </w:rPr>
      </w:pPr>
      <w:r w:rsidRPr="003A30E1">
        <w:rPr>
          <w:rFonts w:ascii="Times New Roman" w:hAnsi="Times New Roman"/>
          <w:b/>
          <w:sz w:val="22"/>
          <w:szCs w:val="22"/>
        </w:rPr>
        <w:t>ArnettChild_2e_EOC_Q1.1</w:t>
      </w:r>
    </w:p>
    <w:p w14:paraId="0B59035C" w14:textId="77777777" w:rsidR="00483EDC" w:rsidRPr="003A30E1" w:rsidRDefault="00483EDC" w:rsidP="00483EDC">
      <w:pPr>
        <w:rPr>
          <w:rFonts w:ascii="Times New Roman" w:hAnsi="Times New Roman"/>
          <w:sz w:val="22"/>
          <w:szCs w:val="22"/>
        </w:rPr>
      </w:pPr>
    </w:p>
    <w:p w14:paraId="70E2AA60"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Cultures in developing countries tend to be ____________ whereas cultures in developed countries tend to be ________________.</w:t>
      </w:r>
    </w:p>
    <w:p w14:paraId="42AF096E" w14:textId="77777777" w:rsidR="00483EDC" w:rsidRPr="003A30E1" w:rsidRDefault="00483EDC" w:rsidP="00483EDC">
      <w:pPr>
        <w:tabs>
          <w:tab w:val="left" w:pos="1440"/>
        </w:tabs>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innovative; traditional</w:t>
      </w:r>
    </w:p>
    <w:p w14:paraId="500991CF" w14:textId="77777777" w:rsidR="00483EDC" w:rsidRPr="003A30E1" w:rsidRDefault="00483EDC" w:rsidP="00483EDC">
      <w:pPr>
        <w:tabs>
          <w:tab w:val="left" w:pos="1440"/>
        </w:tabs>
        <w:ind w:left="720"/>
        <w:rPr>
          <w:rFonts w:ascii="Times New Roman" w:hAnsi="Times New Roman"/>
          <w:sz w:val="22"/>
          <w:szCs w:val="22"/>
        </w:rPr>
      </w:pPr>
      <w:r w:rsidRPr="003A30E1">
        <w:rPr>
          <w:rFonts w:ascii="Times New Roman" w:hAnsi="Times New Roman"/>
          <w:sz w:val="22"/>
          <w:szCs w:val="22"/>
        </w:rPr>
        <w:t xml:space="preserve">b. </w:t>
      </w:r>
      <w:r w:rsidRPr="003A30E1">
        <w:rPr>
          <w:rFonts w:ascii="Times New Roman" w:hAnsi="Times New Roman"/>
          <w:sz w:val="22"/>
          <w:szCs w:val="22"/>
        </w:rPr>
        <w:tab/>
        <w:t>individualistic; collectivistic</w:t>
      </w:r>
    </w:p>
    <w:p w14:paraId="1A2B8BAB" w14:textId="77777777" w:rsidR="00483EDC" w:rsidRPr="003A30E1" w:rsidRDefault="00483EDC" w:rsidP="00483EDC">
      <w:pPr>
        <w:tabs>
          <w:tab w:val="left" w:pos="1440"/>
        </w:tabs>
        <w:ind w:left="720"/>
        <w:rPr>
          <w:rFonts w:ascii="Times New Roman" w:hAnsi="Times New Roman"/>
          <w:sz w:val="22"/>
          <w:szCs w:val="22"/>
        </w:rPr>
      </w:pPr>
      <w:r w:rsidRPr="003A30E1">
        <w:rPr>
          <w:rFonts w:ascii="Times New Roman" w:hAnsi="Times New Roman"/>
          <w:sz w:val="22"/>
          <w:szCs w:val="22"/>
        </w:rPr>
        <w:t xml:space="preserve">c. </w:t>
      </w:r>
      <w:r w:rsidRPr="003A30E1">
        <w:rPr>
          <w:rFonts w:ascii="Times New Roman" w:hAnsi="Times New Roman"/>
          <w:sz w:val="22"/>
          <w:szCs w:val="22"/>
        </w:rPr>
        <w:tab/>
        <w:t>more wealthy; less wealthy</w:t>
      </w:r>
    </w:p>
    <w:p w14:paraId="1399CDF4" w14:textId="77777777" w:rsidR="00483EDC" w:rsidRPr="003A30E1" w:rsidRDefault="00483EDC" w:rsidP="00483EDC">
      <w:pPr>
        <w:tabs>
          <w:tab w:val="left" w:pos="1440"/>
        </w:tabs>
        <w:ind w:left="720"/>
        <w:rPr>
          <w:rFonts w:ascii="Times New Roman" w:hAnsi="Times New Roman"/>
          <w:sz w:val="22"/>
          <w:szCs w:val="22"/>
        </w:rPr>
      </w:pPr>
      <w:r w:rsidRPr="003A30E1">
        <w:rPr>
          <w:rFonts w:ascii="Times New Roman" w:hAnsi="Times New Roman"/>
          <w:sz w:val="22"/>
          <w:szCs w:val="22"/>
        </w:rPr>
        <w:t xml:space="preserve">d. </w:t>
      </w:r>
      <w:r w:rsidRPr="003A30E1">
        <w:rPr>
          <w:rFonts w:ascii="Times New Roman" w:hAnsi="Times New Roman"/>
          <w:sz w:val="22"/>
          <w:szCs w:val="22"/>
        </w:rPr>
        <w:tab/>
        <w:t>collectivistic; individualistic</w:t>
      </w:r>
    </w:p>
    <w:p w14:paraId="0E7ED14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D</w:t>
      </w:r>
    </w:p>
    <w:p w14:paraId="322F36C8"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5855740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Population Growth and the Demographic Divide</w:t>
      </w:r>
    </w:p>
    <w:p w14:paraId="6150A3BB"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Factual</w:t>
      </w:r>
    </w:p>
    <w:p w14:paraId="6DA61473"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1.1 Describe how the human population has changed over the past 10,000 years and distinguish between the demographic profiles of developed countries and developing countries.</w:t>
      </w:r>
    </w:p>
    <w:p w14:paraId="176B5F9D" w14:textId="77777777" w:rsidR="00483EDC" w:rsidRPr="003A30E1" w:rsidRDefault="00483EDC" w:rsidP="00483EDC">
      <w:pPr>
        <w:rPr>
          <w:rFonts w:ascii="Times New Roman" w:hAnsi="Times New Roman"/>
          <w:sz w:val="22"/>
          <w:szCs w:val="22"/>
        </w:rPr>
      </w:pPr>
    </w:p>
    <w:p w14:paraId="0D3FC9CD" w14:textId="77777777" w:rsidR="00483EDC" w:rsidRPr="003A30E1" w:rsidRDefault="00483EDC" w:rsidP="00483EDC">
      <w:pPr>
        <w:rPr>
          <w:rFonts w:ascii="Times New Roman" w:hAnsi="Times New Roman"/>
          <w:b/>
          <w:sz w:val="22"/>
          <w:szCs w:val="22"/>
        </w:rPr>
      </w:pPr>
      <w:r w:rsidRPr="003A30E1">
        <w:rPr>
          <w:rFonts w:ascii="Times New Roman" w:hAnsi="Times New Roman"/>
          <w:b/>
          <w:sz w:val="22"/>
          <w:szCs w:val="22"/>
        </w:rPr>
        <w:t>ArnettChild_2e_EOC_Q1.2</w:t>
      </w:r>
    </w:p>
    <w:p w14:paraId="632D870D" w14:textId="77777777" w:rsidR="00483EDC" w:rsidRPr="003A30E1" w:rsidRDefault="00483EDC" w:rsidP="00483EDC">
      <w:pPr>
        <w:rPr>
          <w:rFonts w:ascii="Times New Roman" w:hAnsi="Times New Roman"/>
          <w:sz w:val="22"/>
          <w:szCs w:val="22"/>
        </w:rPr>
      </w:pPr>
    </w:p>
    <w:p w14:paraId="64A2E5CC"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Rashmi lives in Delhi, an urban metropolis in India. Chami lives in Bihar, a rural town in India. Natalie lives in Houston, an urban metropolis in the United States. In terms of education, income, and health care, which two girls are more alike?</w:t>
      </w:r>
    </w:p>
    <w:p w14:paraId="5856A869" w14:textId="77777777" w:rsidR="00483EDC" w:rsidRPr="003A30E1" w:rsidRDefault="00483EDC" w:rsidP="00483EDC">
      <w:pPr>
        <w:tabs>
          <w:tab w:val="left" w:pos="1440"/>
        </w:tabs>
        <w:ind w:left="720"/>
        <w:rPr>
          <w:rFonts w:ascii="Times New Roman" w:hAnsi="Times New Roman"/>
          <w:sz w:val="22"/>
          <w:szCs w:val="22"/>
        </w:rPr>
      </w:pPr>
      <w:r w:rsidRPr="003A30E1">
        <w:rPr>
          <w:rFonts w:ascii="Times New Roman" w:hAnsi="Times New Roman"/>
          <w:sz w:val="22"/>
          <w:szCs w:val="22"/>
        </w:rPr>
        <w:t xml:space="preserve">a. </w:t>
      </w:r>
      <w:r w:rsidRPr="003A30E1">
        <w:rPr>
          <w:rFonts w:ascii="Times New Roman" w:hAnsi="Times New Roman"/>
          <w:sz w:val="22"/>
          <w:szCs w:val="22"/>
        </w:rPr>
        <w:tab/>
        <w:t>Rashmi and Chami</w:t>
      </w:r>
    </w:p>
    <w:p w14:paraId="0F87B42A" w14:textId="77777777" w:rsidR="00483EDC" w:rsidRPr="003A30E1" w:rsidRDefault="00483EDC" w:rsidP="00483EDC">
      <w:pPr>
        <w:tabs>
          <w:tab w:val="left" w:pos="1440"/>
        </w:tabs>
        <w:ind w:left="720"/>
        <w:rPr>
          <w:rFonts w:ascii="Times New Roman" w:hAnsi="Times New Roman"/>
          <w:sz w:val="22"/>
          <w:szCs w:val="22"/>
        </w:rPr>
      </w:pPr>
      <w:r w:rsidRPr="003A30E1">
        <w:rPr>
          <w:rFonts w:ascii="Times New Roman" w:hAnsi="Times New Roman"/>
          <w:sz w:val="22"/>
          <w:szCs w:val="22"/>
        </w:rPr>
        <w:t xml:space="preserve">b. </w:t>
      </w:r>
      <w:r w:rsidRPr="003A30E1">
        <w:rPr>
          <w:rFonts w:ascii="Times New Roman" w:hAnsi="Times New Roman"/>
          <w:sz w:val="22"/>
          <w:szCs w:val="22"/>
        </w:rPr>
        <w:tab/>
        <w:t>Natalie and Chami</w:t>
      </w:r>
    </w:p>
    <w:p w14:paraId="641777F0" w14:textId="77777777" w:rsidR="00483EDC" w:rsidRPr="003A30E1" w:rsidRDefault="00483EDC" w:rsidP="00483EDC">
      <w:pPr>
        <w:tabs>
          <w:tab w:val="left" w:pos="1440"/>
        </w:tabs>
        <w:ind w:left="720"/>
        <w:rPr>
          <w:rFonts w:ascii="Times New Roman" w:hAnsi="Times New Roman"/>
          <w:sz w:val="22"/>
          <w:szCs w:val="22"/>
        </w:rPr>
      </w:pPr>
      <w:r w:rsidRPr="003A30E1">
        <w:rPr>
          <w:rFonts w:ascii="Times New Roman" w:hAnsi="Times New Roman"/>
          <w:sz w:val="22"/>
          <w:szCs w:val="22"/>
        </w:rPr>
        <w:t xml:space="preserve">c. </w:t>
      </w:r>
      <w:r w:rsidRPr="003A30E1">
        <w:rPr>
          <w:rFonts w:ascii="Times New Roman" w:hAnsi="Times New Roman"/>
          <w:sz w:val="22"/>
          <w:szCs w:val="22"/>
        </w:rPr>
        <w:tab/>
        <w:t>Because she is in the United States, Natalie has far superior health care</w:t>
      </w:r>
    </w:p>
    <w:p w14:paraId="7361135E" w14:textId="77777777" w:rsidR="00483EDC" w:rsidRPr="003A30E1" w:rsidRDefault="00483EDC" w:rsidP="00483EDC">
      <w:pPr>
        <w:tabs>
          <w:tab w:val="left" w:pos="1440"/>
        </w:tabs>
        <w:ind w:left="720"/>
        <w:rPr>
          <w:rFonts w:ascii="Times New Roman" w:hAnsi="Times New Roman"/>
          <w:sz w:val="22"/>
          <w:szCs w:val="22"/>
        </w:rPr>
      </w:pPr>
      <w:r w:rsidRPr="003A30E1">
        <w:rPr>
          <w:rFonts w:ascii="Times New Roman" w:hAnsi="Times New Roman"/>
          <w:sz w:val="22"/>
          <w:szCs w:val="22"/>
        </w:rPr>
        <w:t xml:space="preserve">d. </w:t>
      </w:r>
      <w:r w:rsidRPr="003A30E1">
        <w:rPr>
          <w:rFonts w:ascii="Times New Roman" w:hAnsi="Times New Roman"/>
          <w:sz w:val="22"/>
          <w:szCs w:val="22"/>
        </w:rPr>
        <w:tab/>
        <w:t>Rashmi and Natalie</w:t>
      </w:r>
    </w:p>
    <w:p w14:paraId="6E30ED8A"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D</w:t>
      </w:r>
    </w:p>
    <w:p w14:paraId="6615B2A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2</w:t>
      </w:r>
    </w:p>
    <w:p w14:paraId="6973A3AE"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Population Growth and the Demographic Divide</w:t>
      </w:r>
    </w:p>
    <w:p w14:paraId="145B4373"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0C374236"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1.1 Describe how the human population has changed over the past 10,000 years and distinguish between the demographic profiles of developed countries and developing countries.</w:t>
      </w:r>
    </w:p>
    <w:p w14:paraId="3EF3C445" w14:textId="77777777" w:rsidR="00483EDC" w:rsidRPr="003A30E1" w:rsidRDefault="00483EDC" w:rsidP="00483EDC">
      <w:pPr>
        <w:rPr>
          <w:rFonts w:ascii="Times New Roman" w:hAnsi="Times New Roman"/>
          <w:sz w:val="22"/>
          <w:szCs w:val="22"/>
        </w:rPr>
      </w:pPr>
    </w:p>
    <w:p w14:paraId="28BD5CD1" w14:textId="77777777" w:rsidR="00483EDC" w:rsidRPr="003A30E1" w:rsidRDefault="00483EDC" w:rsidP="00483EDC">
      <w:pPr>
        <w:rPr>
          <w:rFonts w:ascii="Times New Roman" w:hAnsi="Times New Roman"/>
          <w:b/>
          <w:sz w:val="22"/>
          <w:szCs w:val="22"/>
        </w:rPr>
      </w:pPr>
      <w:r w:rsidRPr="003A30E1">
        <w:rPr>
          <w:rFonts w:ascii="Times New Roman" w:hAnsi="Times New Roman"/>
          <w:b/>
          <w:sz w:val="22"/>
          <w:szCs w:val="22"/>
        </w:rPr>
        <w:t>ArnettChild_2e_EOC_Q1.3</w:t>
      </w:r>
    </w:p>
    <w:p w14:paraId="039E77ED" w14:textId="77777777" w:rsidR="00483EDC" w:rsidRPr="003A30E1" w:rsidRDefault="00483EDC" w:rsidP="00483EDC">
      <w:pPr>
        <w:rPr>
          <w:rFonts w:ascii="Times New Roman" w:hAnsi="Times New Roman"/>
          <w:sz w:val="22"/>
          <w:szCs w:val="22"/>
        </w:rPr>
      </w:pPr>
    </w:p>
    <w:p w14:paraId="716B62D6"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Which of the following is true about minority and majority cultures within countries of the world?</w:t>
      </w:r>
    </w:p>
    <w:p w14:paraId="3FBB9E3C"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Ethnic minority cultures often have more individualistic values as a means to survive being in the minority.</w:t>
      </w:r>
    </w:p>
    <w:p w14:paraId="1BB22C41"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Ethnic minority groups are almost always the final group to arrive in a country.</w:t>
      </w:r>
    </w:p>
    <w:p w14:paraId="1D5885E5"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Some ethnic minority groups arise as a result of immigration.</w:t>
      </w:r>
    </w:p>
    <w:p w14:paraId="68155238"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Majority cultures often have higher SES than minority cultures.</w:t>
      </w:r>
    </w:p>
    <w:p w14:paraId="150018BF"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C</w:t>
      </w:r>
    </w:p>
    <w:p w14:paraId="3FC2082A"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2</w:t>
      </w:r>
    </w:p>
    <w:p w14:paraId="11C0169E"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Variations Within Countries</w:t>
      </w:r>
    </w:p>
    <w:p w14:paraId="11305955"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 xml:space="preserve">Skill: </w:t>
      </w:r>
      <w:r w:rsidRPr="003A30E1">
        <w:rPr>
          <w:rFonts w:ascii="Times New Roman" w:hAnsi="Times New Roman"/>
          <w:color w:val="222222"/>
          <w:sz w:val="22"/>
          <w:szCs w:val="22"/>
        </w:rPr>
        <w:t>Conceptual</w:t>
      </w:r>
    </w:p>
    <w:p w14:paraId="06DFD29F"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 xml:space="preserve">LO 1.2 Define the term </w:t>
      </w:r>
      <w:r w:rsidRPr="003A30E1">
        <w:rPr>
          <w:rFonts w:ascii="Times New Roman" w:hAnsi="Times New Roman"/>
          <w:i/>
          <w:sz w:val="22"/>
          <w:szCs w:val="22"/>
        </w:rPr>
        <w:t>socioeconomic status</w:t>
      </w:r>
      <w:r w:rsidRPr="003A30E1">
        <w:rPr>
          <w:rFonts w:ascii="Times New Roman" w:hAnsi="Times New Roman"/>
          <w:sz w:val="22"/>
          <w:szCs w:val="22"/>
        </w:rPr>
        <w:t xml:space="preserve"> (SES) and explain why SES, gender, and ethnicity are important aspects of child development within countries.</w:t>
      </w:r>
    </w:p>
    <w:p w14:paraId="34CEE6F9" w14:textId="735AEDA0" w:rsidR="00483EDC" w:rsidRPr="003A30E1" w:rsidRDefault="00FA3533" w:rsidP="00483EDC">
      <w:pPr>
        <w:rPr>
          <w:rFonts w:ascii="Times New Roman" w:hAnsi="Times New Roman"/>
          <w:b/>
          <w:sz w:val="22"/>
          <w:szCs w:val="22"/>
        </w:rPr>
      </w:pPr>
      <w:r>
        <w:rPr>
          <w:rFonts w:ascii="Times New Roman" w:hAnsi="Times New Roman"/>
          <w:sz w:val="22"/>
          <w:szCs w:val="22"/>
        </w:rPr>
        <w:br w:type="page"/>
      </w:r>
      <w:r w:rsidR="00483EDC" w:rsidRPr="003A30E1">
        <w:rPr>
          <w:rFonts w:ascii="Times New Roman" w:hAnsi="Times New Roman"/>
          <w:b/>
          <w:sz w:val="22"/>
          <w:szCs w:val="22"/>
        </w:rPr>
        <w:lastRenderedPageBreak/>
        <w:t>ArnettChild_2e_EOC_Q1.4</w:t>
      </w:r>
    </w:p>
    <w:p w14:paraId="007FA245" w14:textId="77777777" w:rsidR="00483EDC" w:rsidRPr="003A30E1" w:rsidRDefault="00483EDC" w:rsidP="00483EDC">
      <w:pPr>
        <w:rPr>
          <w:rFonts w:ascii="Times New Roman" w:hAnsi="Times New Roman"/>
          <w:sz w:val="22"/>
          <w:szCs w:val="22"/>
        </w:rPr>
      </w:pPr>
    </w:p>
    <w:p w14:paraId="3B80F34E"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Which option best describes the main reason for the rise of hunter-gatherer societies?</w:t>
      </w:r>
    </w:p>
    <w:p w14:paraId="5D02C0B1"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Women’s pelvises were wider so they couldn’t walk as easily and needed to stay home.</w:t>
      </w:r>
    </w:p>
    <w:p w14:paraId="4DA724EF"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Human infants had a longer period of dependency on their mothers.</w:t>
      </w:r>
    </w:p>
    <w:p w14:paraId="2040CE7A"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Humans could make fire, so men needed to hunt for meat to cook.</w:t>
      </w:r>
    </w:p>
    <w:p w14:paraId="713DD624"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Humans could make simple tools so they needed a “home base” to store them.</w:t>
      </w:r>
    </w:p>
    <w:p w14:paraId="6C4D094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B</w:t>
      </w:r>
    </w:p>
    <w:p w14:paraId="6269DFB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2</w:t>
      </w:r>
    </w:p>
    <w:p w14:paraId="12B7E06C"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Evolution and the Birth of Culture</w:t>
      </w:r>
    </w:p>
    <w:p w14:paraId="33295585"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Applied</w:t>
      </w:r>
    </w:p>
    <w:p w14:paraId="53C2915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1.3 Trace the evolutionary origins of the human species and summarize the features of the first human cultures.</w:t>
      </w:r>
    </w:p>
    <w:p w14:paraId="6A4E1E54" w14:textId="77777777" w:rsidR="00483EDC" w:rsidRPr="003A30E1" w:rsidRDefault="00483EDC" w:rsidP="00483EDC">
      <w:pPr>
        <w:rPr>
          <w:rFonts w:ascii="Times New Roman" w:hAnsi="Times New Roman"/>
          <w:sz w:val="22"/>
          <w:szCs w:val="22"/>
        </w:rPr>
      </w:pPr>
    </w:p>
    <w:p w14:paraId="51EE5C0C" w14:textId="77777777" w:rsidR="00483EDC" w:rsidRPr="003A30E1" w:rsidRDefault="00483EDC" w:rsidP="00483EDC">
      <w:pPr>
        <w:rPr>
          <w:rFonts w:ascii="Times New Roman" w:hAnsi="Times New Roman"/>
          <w:b/>
          <w:sz w:val="22"/>
          <w:szCs w:val="22"/>
        </w:rPr>
      </w:pPr>
      <w:r w:rsidRPr="003A30E1">
        <w:rPr>
          <w:rFonts w:ascii="Times New Roman" w:hAnsi="Times New Roman"/>
          <w:b/>
          <w:sz w:val="22"/>
          <w:szCs w:val="22"/>
        </w:rPr>
        <w:t>ArnettChild_2e_EOC_Q1.5</w:t>
      </w:r>
    </w:p>
    <w:p w14:paraId="404E28E7" w14:textId="77777777" w:rsidR="00483EDC" w:rsidRPr="003A30E1" w:rsidRDefault="00483EDC" w:rsidP="00483EDC">
      <w:pPr>
        <w:rPr>
          <w:rFonts w:ascii="Times New Roman" w:hAnsi="Times New Roman"/>
          <w:sz w:val="22"/>
          <w:szCs w:val="22"/>
        </w:rPr>
      </w:pPr>
    </w:p>
    <w:p w14:paraId="1183F90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Which is the accurate order in which human cultural events happened?</w:t>
      </w:r>
    </w:p>
    <w:p w14:paraId="0EF4D2CB" w14:textId="696EF1F1"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r>
      <w:r w:rsidR="00B454BC">
        <w:rPr>
          <w:rFonts w:ascii="Times New Roman" w:hAnsi="Times New Roman"/>
          <w:sz w:val="22"/>
          <w:szCs w:val="22"/>
        </w:rPr>
        <w:t>f</w:t>
      </w:r>
      <w:r w:rsidRPr="003A30E1">
        <w:rPr>
          <w:rFonts w:ascii="Times New Roman" w:hAnsi="Times New Roman"/>
          <w:sz w:val="22"/>
          <w:szCs w:val="22"/>
        </w:rPr>
        <w:t>arming and domestication of animals, art production, and trade between groups, specialization of work</w:t>
      </w:r>
    </w:p>
    <w:p w14:paraId="61475C08" w14:textId="6044A7C1"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r>
      <w:r w:rsidR="00B454BC">
        <w:rPr>
          <w:rFonts w:ascii="Times New Roman" w:hAnsi="Times New Roman"/>
          <w:sz w:val="22"/>
          <w:szCs w:val="22"/>
        </w:rPr>
        <w:t>a</w:t>
      </w:r>
      <w:r w:rsidRPr="003A30E1">
        <w:rPr>
          <w:rFonts w:ascii="Times New Roman" w:hAnsi="Times New Roman"/>
          <w:sz w:val="22"/>
          <w:szCs w:val="22"/>
        </w:rPr>
        <w:t>rt production and trade between groups, farming, and domestication of animals, specialization of work</w:t>
      </w:r>
    </w:p>
    <w:p w14:paraId="09A29825" w14:textId="44E484F5"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r>
      <w:r w:rsidR="00B454BC">
        <w:rPr>
          <w:rFonts w:ascii="Times New Roman" w:hAnsi="Times New Roman"/>
          <w:sz w:val="22"/>
          <w:szCs w:val="22"/>
        </w:rPr>
        <w:t>f</w:t>
      </w:r>
      <w:r w:rsidRPr="003A30E1">
        <w:rPr>
          <w:rFonts w:ascii="Times New Roman" w:hAnsi="Times New Roman"/>
          <w:sz w:val="22"/>
          <w:szCs w:val="22"/>
        </w:rPr>
        <w:t>arming and domestication of animals, specialization of work, art production, and trade between groups</w:t>
      </w:r>
    </w:p>
    <w:p w14:paraId="3DB372DF" w14:textId="0DCD8FC9"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r>
      <w:r w:rsidR="00B454BC">
        <w:rPr>
          <w:rFonts w:ascii="Times New Roman" w:hAnsi="Times New Roman"/>
          <w:sz w:val="22"/>
          <w:szCs w:val="22"/>
        </w:rPr>
        <w:t>s</w:t>
      </w:r>
      <w:r w:rsidRPr="003A30E1">
        <w:rPr>
          <w:rFonts w:ascii="Times New Roman" w:hAnsi="Times New Roman"/>
          <w:sz w:val="22"/>
          <w:szCs w:val="22"/>
        </w:rPr>
        <w:t>pecialization of work, art production, and trade between groups, farming, and domestication of animals</w:t>
      </w:r>
    </w:p>
    <w:p w14:paraId="284AAE0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B</w:t>
      </w:r>
    </w:p>
    <w:p w14:paraId="5403144A"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3</w:t>
      </w:r>
    </w:p>
    <w:p w14:paraId="152E3B3E"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Evolution and the Birth of Culture</w:t>
      </w:r>
    </w:p>
    <w:p w14:paraId="29A383A1"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Factual</w:t>
      </w:r>
    </w:p>
    <w:p w14:paraId="00FD839F"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1.3 Trace the evolutionary origins of the human species and summarize the features of the first human cultures.</w:t>
      </w:r>
    </w:p>
    <w:p w14:paraId="18AF0CDB" w14:textId="77777777" w:rsidR="00483EDC" w:rsidRPr="003A30E1" w:rsidRDefault="00483EDC" w:rsidP="00483EDC">
      <w:pPr>
        <w:rPr>
          <w:rFonts w:ascii="Times New Roman" w:hAnsi="Times New Roman"/>
          <w:sz w:val="22"/>
          <w:szCs w:val="22"/>
        </w:rPr>
      </w:pPr>
    </w:p>
    <w:p w14:paraId="0E8CF9D7" w14:textId="77777777" w:rsidR="00483EDC" w:rsidRPr="004470A4" w:rsidRDefault="00483EDC" w:rsidP="00483EDC">
      <w:pPr>
        <w:rPr>
          <w:rFonts w:ascii="Times New Roman" w:hAnsi="Times New Roman"/>
          <w:b/>
          <w:sz w:val="22"/>
          <w:szCs w:val="22"/>
        </w:rPr>
      </w:pPr>
      <w:r w:rsidRPr="004470A4">
        <w:rPr>
          <w:rFonts w:ascii="Times New Roman" w:hAnsi="Times New Roman"/>
          <w:b/>
          <w:sz w:val="22"/>
          <w:szCs w:val="22"/>
        </w:rPr>
        <w:t>ArnettChild_2e_EOC_Q1.6</w:t>
      </w:r>
    </w:p>
    <w:p w14:paraId="515968A3" w14:textId="77777777" w:rsidR="00483EDC" w:rsidRPr="003A30E1" w:rsidRDefault="00483EDC" w:rsidP="00483EDC">
      <w:pPr>
        <w:rPr>
          <w:rFonts w:ascii="Times New Roman" w:hAnsi="Times New Roman"/>
          <w:sz w:val="22"/>
          <w:szCs w:val="22"/>
        </w:rPr>
      </w:pPr>
    </w:p>
    <w:p w14:paraId="6E1007E5"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Which of the following is NOT a cultural adaptation to the environment?</w:t>
      </w:r>
    </w:p>
    <w:p w14:paraId="780BDA11"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Inuit people are able to survive sub-zero temperatures with specialized shelters and clothing.</w:t>
      </w:r>
    </w:p>
    <w:p w14:paraId="79B9C45F"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Fijian people have certain food taboos for pregnant and lactating women, which correlate with the marine toxicity of the foods.</w:t>
      </w:r>
    </w:p>
    <w:p w14:paraId="66AF56A3"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Polynesian people throw a large 1st birthday party for their children because, historically, many babies died within the first year of life.</w:t>
      </w:r>
    </w:p>
    <w:p w14:paraId="6F9B9B3B"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Tibetan highlanders are born with higher levels of oxygen in their blood to counteract the lower levels of oxygen at high elevations.</w:t>
      </w:r>
    </w:p>
    <w:p w14:paraId="3F9F157A"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D</w:t>
      </w:r>
    </w:p>
    <w:p w14:paraId="5507CAA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2</w:t>
      </w:r>
    </w:p>
    <w:p w14:paraId="26F640A3"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Human Evolution and Child Development Today</w:t>
      </w:r>
    </w:p>
    <w:p w14:paraId="501A6A22"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Applied</w:t>
      </w:r>
    </w:p>
    <w:p w14:paraId="206667AE"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1.4 Apply information about human evolution to how child development takes place today.</w:t>
      </w:r>
    </w:p>
    <w:p w14:paraId="1FADE09C" w14:textId="025AFC54" w:rsidR="00483EDC" w:rsidRPr="003A30E1" w:rsidRDefault="00FA3533" w:rsidP="00483EDC">
      <w:pPr>
        <w:rPr>
          <w:rFonts w:ascii="Times New Roman" w:hAnsi="Times New Roman"/>
          <w:b/>
          <w:sz w:val="22"/>
          <w:szCs w:val="22"/>
        </w:rPr>
      </w:pPr>
      <w:r>
        <w:rPr>
          <w:rFonts w:ascii="Times New Roman" w:hAnsi="Times New Roman"/>
          <w:sz w:val="22"/>
          <w:szCs w:val="22"/>
        </w:rPr>
        <w:br w:type="page"/>
      </w:r>
      <w:r w:rsidR="00483EDC" w:rsidRPr="003A30E1">
        <w:rPr>
          <w:rFonts w:ascii="Times New Roman" w:hAnsi="Times New Roman"/>
          <w:b/>
          <w:sz w:val="22"/>
          <w:szCs w:val="22"/>
        </w:rPr>
        <w:lastRenderedPageBreak/>
        <w:t>ArnettChild_2e_EOC_Q1.7</w:t>
      </w:r>
    </w:p>
    <w:p w14:paraId="6C8E76B1" w14:textId="77777777" w:rsidR="00483EDC" w:rsidRPr="003A30E1" w:rsidRDefault="00483EDC" w:rsidP="00483EDC">
      <w:pPr>
        <w:rPr>
          <w:rFonts w:ascii="Times New Roman" w:hAnsi="Times New Roman"/>
          <w:sz w:val="22"/>
          <w:szCs w:val="22"/>
        </w:rPr>
      </w:pPr>
    </w:p>
    <w:p w14:paraId="306C6315"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According to Erikson, the driving force behind human development is ______________.</w:t>
      </w:r>
    </w:p>
    <w:p w14:paraId="4921DCFE"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sexual desire</w:t>
      </w:r>
    </w:p>
    <w:p w14:paraId="3327D73D"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attachment to parents</w:t>
      </w:r>
    </w:p>
    <w:p w14:paraId="1A790645"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cognitive curiosity</w:t>
      </w:r>
    </w:p>
    <w:p w14:paraId="2FF24701"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the need to become integrated into the social and cultural environment</w:t>
      </w:r>
    </w:p>
    <w:p w14:paraId="7C9AC53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D</w:t>
      </w:r>
    </w:p>
    <w:p w14:paraId="588C65E8"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1D2E659A"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Psychoanalytic Theories</w:t>
      </w:r>
    </w:p>
    <w:p w14:paraId="17FC8323"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Factual</w:t>
      </w:r>
    </w:p>
    <w:p w14:paraId="4D3FA66A"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1.5 Summarize Freud’s psychosexual theory and Erikson’s psychosocial theory of child development and describe the main limitations of each.</w:t>
      </w:r>
    </w:p>
    <w:p w14:paraId="1DDFFC0A" w14:textId="77777777" w:rsidR="00483EDC" w:rsidRPr="003A30E1" w:rsidRDefault="00483EDC" w:rsidP="00483EDC">
      <w:pPr>
        <w:rPr>
          <w:rFonts w:ascii="Times New Roman" w:hAnsi="Times New Roman"/>
          <w:sz w:val="22"/>
          <w:szCs w:val="22"/>
        </w:rPr>
      </w:pPr>
    </w:p>
    <w:p w14:paraId="34D4C2B5" w14:textId="77777777" w:rsidR="00483EDC" w:rsidRPr="003A30E1" w:rsidRDefault="00483EDC" w:rsidP="00483EDC">
      <w:pPr>
        <w:rPr>
          <w:rFonts w:ascii="Times New Roman" w:hAnsi="Times New Roman"/>
          <w:b/>
          <w:sz w:val="22"/>
          <w:szCs w:val="22"/>
        </w:rPr>
      </w:pPr>
      <w:r w:rsidRPr="003A30E1">
        <w:rPr>
          <w:rFonts w:ascii="Times New Roman" w:hAnsi="Times New Roman"/>
          <w:b/>
          <w:sz w:val="22"/>
          <w:szCs w:val="22"/>
        </w:rPr>
        <w:t>ArnettChild_2e_EOC_Q1.8</w:t>
      </w:r>
    </w:p>
    <w:p w14:paraId="613E60A2" w14:textId="77777777" w:rsidR="00483EDC" w:rsidRPr="003A30E1" w:rsidRDefault="00483EDC" w:rsidP="00483EDC">
      <w:pPr>
        <w:rPr>
          <w:rFonts w:ascii="Times New Roman" w:hAnsi="Times New Roman"/>
          <w:sz w:val="22"/>
          <w:szCs w:val="22"/>
        </w:rPr>
      </w:pPr>
    </w:p>
    <w:p w14:paraId="310E209C"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Hakim is in high school and is trying to decide whether he wants to go to college, and what career he will eventually have. What stage would Erikson say Hakim is in?</w:t>
      </w:r>
    </w:p>
    <w:p w14:paraId="0605E0E2" w14:textId="13AAD700"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r>
      <w:r w:rsidR="00B454BC">
        <w:rPr>
          <w:rFonts w:ascii="Times New Roman" w:hAnsi="Times New Roman"/>
          <w:sz w:val="22"/>
          <w:szCs w:val="22"/>
        </w:rPr>
        <w:t>i</w:t>
      </w:r>
      <w:r w:rsidRPr="003A30E1">
        <w:rPr>
          <w:rFonts w:ascii="Times New Roman" w:hAnsi="Times New Roman"/>
          <w:sz w:val="22"/>
          <w:szCs w:val="22"/>
        </w:rPr>
        <w:t>dentity v. identity confusion</w:t>
      </w:r>
    </w:p>
    <w:p w14:paraId="2A90FA45" w14:textId="5039A14E"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r>
      <w:r w:rsidR="00B454BC">
        <w:rPr>
          <w:rFonts w:ascii="Times New Roman" w:hAnsi="Times New Roman"/>
          <w:sz w:val="22"/>
          <w:szCs w:val="22"/>
        </w:rPr>
        <w:t>g</w:t>
      </w:r>
      <w:r w:rsidRPr="003A30E1">
        <w:rPr>
          <w:rFonts w:ascii="Times New Roman" w:hAnsi="Times New Roman"/>
          <w:sz w:val="22"/>
          <w:szCs w:val="22"/>
        </w:rPr>
        <w:t>enerativity v. stagnation</w:t>
      </w:r>
    </w:p>
    <w:p w14:paraId="16DDFD70" w14:textId="40C9AD2F"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r>
      <w:r w:rsidR="00B454BC">
        <w:rPr>
          <w:rFonts w:ascii="Times New Roman" w:hAnsi="Times New Roman"/>
          <w:sz w:val="22"/>
          <w:szCs w:val="22"/>
        </w:rPr>
        <w:t>i</w:t>
      </w:r>
      <w:r w:rsidRPr="003A30E1">
        <w:rPr>
          <w:rFonts w:ascii="Times New Roman" w:hAnsi="Times New Roman"/>
          <w:sz w:val="22"/>
          <w:szCs w:val="22"/>
        </w:rPr>
        <w:t>ntimacy v. isolation</w:t>
      </w:r>
    </w:p>
    <w:p w14:paraId="5D507964" w14:textId="386B0D2D"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r>
      <w:r w:rsidR="00B454BC">
        <w:rPr>
          <w:rFonts w:ascii="Times New Roman" w:hAnsi="Times New Roman"/>
          <w:sz w:val="22"/>
          <w:szCs w:val="22"/>
        </w:rPr>
        <w:t>i</w:t>
      </w:r>
      <w:r w:rsidRPr="003A30E1">
        <w:rPr>
          <w:rFonts w:ascii="Times New Roman" w:hAnsi="Times New Roman"/>
          <w:sz w:val="22"/>
          <w:szCs w:val="22"/>
        </w:rPr>
        <w:t>ndustry v. inferiority</w:t>
      </w:r>
    </w:p>
    <w:p w14:paraId="734DEB02"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A</w:t>
      </w:r>
    </w:p>
    <w:p w14:paraId="0F3DAB55"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2</w:t>
      </w:r>
    </w:p>
    <w:p w14:paraId="4BE29C3E"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Psychoanalytic Theories</w:t>
      </w:r>
    </w:p>
    <w:p w14:paraId="4F90D17C"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Factual</w:t>
      </w:r>
    </w:p>
    <w:p w14:paraId="01C16F85"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1.5 Summarize Freud’s psychosexual theory and Erikson’s psychosocial theory of child development and describe the main limitations of each.</w:t>
      </w:r>
    </w:p>
    <w:p w14:paraId="74E00340" w14:textId="77777777" w:rsidR="00483EDC" w:rsidRPr="003A30E1" w:rsidRDefault="00483EDC" w:rsidP="00483EDC">
      <w:pPr>
        <w:rPr>
          <w:rFonts w:ascii="Times New Roman" w:hAnsi="Times New Roman"/>
          <w:sz w:val="22"/>
          <w:szCs w:val="22"/>
        </w:rPr>
      </w:pPr>
    </w:p>
    <w:p w14:paraId="50E9A876" w14:textId="77777777" w:rsidR="00483EDC" w:rsidRPr="003A30E1" w:rsidRDefault="00483EDC" w:rsidP="00483EDC">
      <w:pPr>
        <w:rPr>
          <w:rFonts w:ascii="Times New Roman" w:hAnsi="Times New Roman"/>
          <w:b/>
          <w:sz w:val="22"/>
          <w:szCs w:val="22"/>
        </w:rPr>
      </w:pPr>
      <w:r w:rsidRPr="003A30E1">
        <w:rPr>
          <w:rFonts w:ascii="Times New Roman" w:hAnsi="Times New Roman"/>
          <w:b/>
          <w:sz w:val="22"/>
          <w:szCs w:val="22"/>
        </w:rPr>
        <w:t>ArnettChild_2e_EOC_Q1.9</w:t>
      </w:r>
    </w:p>
    <w:p w14:paraId="2EF08B2A" w14:textId="77777777" w:rsidR="00483EDC" w:rsidRPr="003A30E1" w:rsidRDefault="00483EDC" w:rsidP="00483EDC">
      <w:pPr>
        <w:rPr>
          <w:rFonts w:ascii="Times New Roman" w:hAnsi="Times New Roman"/>
          <w:sz w:val="22"/>
          <w:szCs w:val="22"/>
        </w:rPr>
      </w:pPr>
    </w:p>
    <w:p w14:paraId="5D178AFF"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 xml:space="preserve">Which of the following is an example of </w:t>
      </w:r>
      <w:r w:rsidRPr="003A30E1">
        <w:rPr>
          <w:rFonts w:ascii="Times New Roman" w:hAnsi="Times New Roman"/>
          <w:i/>
          <w:sz w:val="22"/>
          <w:szCs w:val="22"/>
        </w:rPr>
        <w:t>negative reinforcement</w:t>
      </w:r>
      <w:r w:rsidRPr="003A30E1">
        <w:rPr>
          <w:rFonts w:ascii="Times New Roman" w:hAnsi="Times New Roman"/>
          <w:sz w:val="22"/>
          <w:szCs w:val="22"/>
        </w:rPr>
        <w:t>?</w:t>
      </w:r>
    </w:p>
    <w:p w14:paraId="6B3C3013"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Leilani does well on her math test, so her mother takes her out for ice cream.</w:t>
      </w:r>
    </w:p>
    <w:p w14:paraId="7F0D4821"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When Carter hits his baby brother, his father sends him to his room for timeout.</w:t>
      </w:r>
    </w:p>
    <w:p w14:paraId="3B950450"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Tiffany did not eat her vegetables at dinner, so her parents took away her nightly TV privileges.</w:t>
      </w:r>
    </w:p>
    <w:p w14:paraId="5ED3414F"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Owen wakes up faster in the morning now that his mother bought him a really annoying alarm clock.</w:t>
      </w:r>
    </w:p>
    <w:p w14:paraId="697D622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D</w:t>
      </w:r>
    </w:p>
    <w:p w14:paraId="0A2AF53E"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3</w:t>
      </w:r>
    </w:p>
    <w:p w14:paraId="2D0F1029"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Behaviorism and Learning Theories</w:t>
      </w:r>
    </w:p>
    <w:p w14:paraId="35EBB70F"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Applied</w:t>
      </w:r>
    </w:p>
    <w:p w14:paraId="2EDA7CD6"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 xml:space="preserve">LO 1.6 Describe behaviorism, including the role of conditioning and the variation known as </w:t>
      </w:r>
      <w:r w:rsidRPr="003A30E1">
        <w:rPr>
          <w:rFonts w:ascii="Times New Roman" w:hAnsi="Times New Roman"/>
          <w:i/>
          <w:sz w:val="22"/>
          <w:szCs w:val="22"/>
        </w:rPr>
        <w:t>social learning theory</w:t>
      </w:r>
      <w:r w:rsidRPr="003A30E1">
        <w:rPr>
          <w:rFonts w:ascii="Times New Roman" w:hAnsi="Times New Roman"/>
          <w:sz w:val="22"/>
          <w:szCs w:val="22"/>
        </w:rPr>
        <w:t>.</w:t>
      </w:r>
    </w:p>
    <w:p w14:paraId="0EF3F509" w14:textId="77777777" w:rsidR="00483EDC" w:rsidRPr="003A30E1" w:rsidRDefault="00483EDC" w:rsidP="00483EDC">
      <w:pPr>
        <w:rPr>
          <w:rFonts w:ascii="Times New Roman" w:hAnsi="Times New Roman"/>
          <w:sz w:val="22"/>
          <w:szCs w:val="22"/>
        </w:rPr>
      </w:pPr>
    </w:p>
    <w:p w14:paraId="400C2533" w14:textId="77777777" w:rsidR="00483EDC" w:rsidRPr="003A30E1" w:rsidRDefault="00483EDC" w:rsidP="00483EDC">
      <w:pPr>
        <w:rPr>
          <w:rFonts w:ascii="Times New Roman" w:hAnsi="Times New Roman"/>
          <w:b/>
          <w:sz w:val="22"/>
          <w:szCs w:val="22"/>
        </w:rPr>
      </w:pPr>
      <w:r w:rsidRPr="003A30E1">
        <w:rPr>
          <w:rFonts w:ascii="Times New Roman" w:hAnsi="Times New Roman"/>
          <w:b/>
          <w:sz w:val="22"/>
          <w:szCs w:val="22"/>
        </w:rPr>
        <w:t>ArnettChild_2e_EOC_Q1.10</w:t>
      </w:r>
    </w:p>
    <w:p w14:paraId="2CFBE195" w14:textId="77777777" w:rsidR="00483EDC" w:rsidRPr="003A30E1" w:rsidRDefault="00483EDC" w:rsidP="00483EDC">
      <w:pPr>
        <w:rPr>
          <w:rFonts w:ascii="Times New Roman" w:hAnsi="Times New Roman"/>
          <w:b/>
          <w:sz w:val="22"/>
          <w:szCs w:val="22"/>
        </w:rPr>
      </w:pPr>
    </w:p>
    <w:p w14:paraId="5609D29D"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Piaget believed the driving force behind development was _____________.</w:t>
      </w:r>
    </w:p>
    <w:p w14:paraId="51E1C7CC"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punishment</w:t>
      </w:r>
    </w:p>
    <w:p w14:paraId="5DBAB320"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the environment</w:t>
      </w:r>
    </w:p>
    <w:p w14:paraId="5E76C08B"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formal schooling</w:t>
      </w:r>
    </w:p>
    <w:p w14:paraId="0CC5803F"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lastRenderedPageBreak/>
        <w:t>d.</w:t>
      </w:r>
      <w:r w:rsidRPr="003A30E1">
        <w:rPr>
          <w:rFonts w:ascii="Times New Roman" w:hAnsi="Times New Roman"/>
          <w:sz w:val="22"/>
          <w:szCs w:val="22"/>
        </w:rPr>
        <w:tab/>
        <w:t>maturation</w:t>
      </w:r>
    </w:p>
    <w:p w14:paraId="0FD5AC02"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D</w:t>
      </w:r>
    </w:p>
    <w:p w14:paraId="13348845"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615C73BD"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Constructivist Theories</w:t>
      </w:r>
    </w:p>
    <w:p w14:paraId="32D10E1A"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Factual</w:t>
      </w:r>
    </w:p>
    <w:p w14:paraId="1916B94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1.7 Summarize the constructivist theories of Piaget and Vygotsky.</w:t>
      </w:r>
    </w:p>
    <w:p w14:paraId="17CE1390" w14:textId="77777777" w:rsidR="00483EDC" w:rsidRPr="003A30E1" w:rsidRDefault="00483EDC" w:rsidP="00483EDC">
      <w:pPr>
        <w:rPr>
          <w:rFonts w:ascii="Times New Roman" w:hAnsi="Times New Roman"/>
          <w:sz w:val="22"/>
          <w:szCs w:val="22"/>
        </w:rPr>
      </w:pPr>
    </w:p>
    <w:p w14:paraId="57D13515" w14:textId="77777777" w:rsidR="00483EDC" w:rsidRPr="003A30E1" w:rsidRDefault="00483EDC" w:rsidP="00483EDC">
      <w:pPr>
        <w:rPr>
          <w:rFonts w:ascii="Times New Roman" w:hAnsi="Times New Roman"/>
          <w:b/>
          <w:sz w:val="22"/>
          <w:szCs w:val="22"/>
        </w:rPr>
      </w:pPr>
      <w:r w:rsidRPr="003A30E1">
        <w:rPr>
          <w:rFonts w:ascii="Times New Roman" w:hAnsi="Times New Roman"/>
          <w:b/>
          <w:sz w:val="22"/>
          <w:szCs w:val="22"/>
        </w:rPr>
        <w:t>ArnettChild_2e_EOC_Q1.11</w:t>
      </w:r>
    </w:p>
    <w:p w14:paraId="0FEE4232" w14:textId="77777777" w:rsidR="00483EDC" w:rsidRPr="003A30E1" w:rsidRDefault="00483EDC" w:rsidP="00483EDC">
      <w:pPr>
        <w:rPr>
          <w:rFonts w:ascii="Times New Roman" w:hAnsi="Times New Roman"/>
          <w:sz w:val="22"/>
          <w:szCs w:val="22"/>
        </w:rPr>
      </w:pPr>
    </w:p>
    <w:p w14:paraId="426E2A4B"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Which of the following is an example of Vygotsky’s idea of scaffolding?</w:t>
      </w:r>
    </w:p>
    <w:p w14:paraId="17594695"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After years of watching her mother cut the grass, Emmy is able to cut it on her own when she turns 13 years old.</w:t>
      </w:r>
    </w:p>
    <w:p w14:paraId="56F5729B"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Juan is toilet training. Every time he uses the toilet, his parents give him a gummy candy. Slowly, they begin rewarding him less and less until he is able to use the toilet without expecting a candy.</w:t>
      </w:r>
    </w:p>
    <w:p w14:paraId="213A9228"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Jesse watches his dad fold the laundry. One day, his dad asks for his help matching up the socks. A few weeks later, he shows him how to fold shirts. Six months later, Jesse is folding all the family’s laundry.</w:t>
      </w:r>
    </w:p>
    <w:p w14:paraId="5F05C6F2"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Lea’s teacher thinks that the best way to have children learn their multiplication tables is to do several worksheets.</w:t>
      </w:r>
    </w:p>
    <w:p w14:paraId="7BAE1783"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C</w:t>
      </w:r>
    </w:p>
    <w:p w14:paraId="60C9087B"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2</w:t>
      </w:r>
    </w:p>
    <w:p w14:paraId="1B573552"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Constructivist Theories</w:t>
      </w:r>
    </w:p>
    <w:p w14:paraId="7BA54E12"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0FB10D1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1.7 Summarize the constructivist theories of Piaget and Vygotsky.</w:t>
      </w:r>
    </w:p>
    <w:p w14:paraId="164FEB46" w14:textId="77777777" w:rsidR="00483EDC" w:rsidRPr="003A30E1" w:rsidRDefault="00483EDC" w:rsidP="00483EDC">
      <w:pPr>
        <w:rPr>
          <w:rFonts w:ascii="Times New Roman" w:hAnsi="Times New Roman"/>
          <w:sz w:val="22"/>
          <w:szCs w:val="22"/>
        </w:rPr>
      </w:pPr>
    </w:p>
    <w:p w14:paraId="13018D96" w14:textId="77777777" w:rsidR="00483EDC" w:rsidRPr="003A30E1" w:rsidRDefault="00483EDC" w:rsidP="00483EDC">
      <w:pPr>
        <w:rPr>
          <w:rFonts w:ascii="Times New Roman" w:hAnsi="Times New Roman"/>
          <w:b/>
          <w:sz w:val="22"/>
          <w:szCs w:val="22"/>
        </w:rPr>
      </w:pPr>
      <w:r w:rsidRPr="003A30E1">
        <w:rPr>
          <w:rFonts w:ascii="Times New Roman" w:hAnsi="Times New Roman"/>
          <w:b/>
          <w:sz w:val="22"/>
          <w:szCs w:val="22"/>
        </w:rPr>
        <w:t>ArnettChild_2e_EOC_Q1.12</w:t>
      </w:r>
    </w:p>
    <w:p w14:paraId="3DA16CF6" w14:textId="77777777" w:rsidR="00483EDC" w:rsidRPr="003A30E1" w:rsidRDefault="00483EDC" w:rsidP="00483EDC">
      <w:pPr>
        <w:rPr>
          <w:rFonts w:ascii="Times New Roman" w:hAnsi="Times New Roman"/>
          <w:sz w:val="22"/>
          <w:szCs w:val="22"/>
        </w:rPr>
      </w:pPr>
    </w:p>
    <w:p w14:paraId="74DDFF6B"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According to information-processing theorists, which of the following is NOT a component of the thinking process?</w:t>
      </w:r>
    </w:p>
    <w:p w14:paraId="039C94DA"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attention</w:t>
      </w:r>
    </w:p>
    <w:p w14:paraId="29070EBE"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processing</w:t>
      </w:r>
    </w:p>
    <w:p w14:paraId="0ECD548F"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memory</w:t>
      </w:r>
    </w:p>
    <w:p w14:paraId="7631BB00"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conservation</w:t>
      </w:r>
    </w:p>
    <w:p w14:paraId="6CDFF305"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D</w:t>
      </w:r>
    </w:p>
    <w:p w14:paraId="667B091D"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191998F2"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The Information-Processing Approach</w:t>
      </w:r>
    </w:p>
    <w:p w14:paraId="060D359D"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Factual</w:t>
      </w:r>
    </w:p>
    <w:p w14:paraId="43CE764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1.8 Describe the elements of the information-processing model of cognitive functioning.</w:t>
      </w:r>
    </w:p>
    <w:p w14:paraId="629BEB50" w14:textId="77777777" w:rsidR="00483EDC" w:rsidRPr="003A30E1" w:rsidRDefault="00483EDC" w:rsidP="00483EDC">
      <w:pPr>
        <w:rPr>
          <w:rFonts w:ascii="Times New Roman" w:hAnsi="Times New Roman"/>
          <w:sz w:val="22"/>
          <w:szCs w:val="22"/>
        </w:rPr>
      </w:pPr>
    </w:p>
    <w:p w14:paraId="129F4963" w14:textId="77777777" w:rsidR="00483EDC" w:rsidRPr="003A30E1" w:rsidRDefault="00483EDC" w:rsidP="00483EDC">
      <w:pPr>
        <w:rPr>
          <w:rFonts w:ascii="Times New Roman" w:hAnsi="Times New Roman"/>
          <w:b/>
          <w:sz w:val="22"/>
          <w:szCs w:val="22"/>
        </w:rPr>
      </w:pPr>
      <w:r w:rsidRPr="003A30E1">
        <w:rPr>
          <w:rFonts w:ascii="Times New Roman" w:hAnsi="Times New Roman"/>
          <w:b/>
          <w:sz w:val="22"/>
          <w:szCs w:val="22"/>
        </w:rPr>
        <w:t>ArnettChild_2e_EOC_Q1.13</w:t>
      </w:r>
    </w:p>
    <w:p w14:paraId="03CF0EF8" w14:textId="77777777" w:rsidR="00483EDC" w:rsidRPr="003A30E1" w:rsidRDefault="00483EDC" w:rsidP="00483EDC">
      <w:pPr>
        <w:rPr>
          <w:rFonts w:ascii="Times New Roman" w:hAnsi="Times New Roman"/>
          <w:sz w:val="22"/>
          <w:szCs w:val="22"/>
        </w:rPr>
      </w:pPr>
    </w:p>
    <w:p w14:paraId="397DF5D1"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 xml:space="preserve">Which of the following is an example of an </w:t>
      </w:r>
      <w:r w:rsidRPr="003A30E1">
        <w:rPr>
          <w:rFonts w:ascii="Times New Roman" w:hAnsi="Times New Roman"/>
          <w:i/>
          <w:sz w:val="22"/>
          <w:szCs w:val="22"/>
        </w:rPr>
        <w:t>exosystem</w:t>
      </w:r>
      <w:r w:rsidRPr="003A30E1">
        <w:rPr>
          <w:rFonts w:ascii="Times New Roman" w:hAnsi="Times New Roman"/>
          <w:sz w:val="22"/>
          <w:szCs w:val="22"/>
        </w:rPr>
        <w:t xml:space="preserve"> in 10-year-old Lucy’s life, according to Bronfenbrenner’s ecological theory?</w:t>
      </w:r>
    </w:p>
    <w:p w14:paraId="304C35D5"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There are many more occupations available to women than there were a century ago.</w:t>
      </w:r>
    </w:p>
    <w:p w14:paraId="76B9FD39"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Lucy lives in an apartment with her mother, grandmother, and brother.</w:t>
      </w:r>
    </w:p>
    <w:p w14:paraId="58347389"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Lucy’s mother recently got a better job, which means they have better health insurance now.</w:t>
      </w:r>
    </w:p>
    <w:p w14:paraId="6F41241C"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Lucy lives in America, which has a strong cultural belief in freedom.</w:t>
      </w:r>
    </w:p>
    <w:p w14:paraId="3113421B"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C</w:t>
      </w:r>
    </w:p>
    <w:p w14:paraId="4ADBCA11"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lastRenderedPageBreak/>
        <w:t>Difficulty: 3</w:t>
      </w:r>
    </w:p>
    <w:p w14:paraId="6CE3DA38"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Bronfenbrenner’s Ecological Framework</w:t>
      </w:r>
    </w:p>
    <w:p w14:paraId="7C3793B2"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Applied</w:t>
      </w:r>
    </w:p>
    <w:p w14:paraId="7B2A0F8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1.9 Define the five systems of Bronfenbrenner’s ecological framework.</w:t>
      </w:r>
    </w:p>
    <w:p w14:paraId="17A244E6" w14:textId="77777777" w:rsidR="00483EDC" w:rsidRPr="003A30E1" w:rsidRDefault="00483EDC" w:rsidP="00483EDC">
      <w:pPr>
        <w:rPr>
          <w:rFonts w:ascii="Times New Roman" w:hAnsi="Times New Roman"/>
          <w:sz w:val="22"/>
          <w:szCs w:val="22"/>
        </w:rPr>
      </w:pPr>
    </w:p>
    <w:p w14:paraId="4739EE77" w14:textId="77777777" w:rsidR="00483EDC" w:rsidRPr="003A30E1" w:rsidRDefault="00483EDC" w:rsidP="00483EDC">
      <w:pPr>
        <w:rPr>
          <w:rFonts w:ascii="Times New Roman" w:hAnsi="Times New Roman"/>
          <w:b/>
          <w:sz w:val="22"/>
          <w:szCs w:val="22"/>
        </w:rPr>
      </w:pPr>
      <w:r w:rsidRPr="003A30E1">
        <w:rPr>
          <w:rFonts w:ascii="Times New Roman" w:hAnsi="Times New Roman"/>
          <w:b/>
          <w:sz w:val="22"/>
          <w:szCs w:val="22"/>
        </w:rPr>
        <w:t>ArnettChild_2e_EOC_Q1.14</w:t>
      </w:r>
    </w:p>
    <w:p w14:paraId="147E2CF1" w14:textId="77777777" w:rsidR="00483EDC" w:rsidRPr="003A30E1" w:rsidRDefault="00483EDC" w:rsidP="00483EDC">
      <w:pPr>
        <w:rPr>
          <w:rFonts w:ascii="Times New Roman" w:hAnsi="Times New Roman"/>
          <w:sz w:val="22"/>
          <w:szCs w:val="22"/>
        </w:rPr>
      </w:pPr>
    </w:p>
    <w:p w14:paraId="478EC7A2"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What is NOT one of the features of the activity setting?</w:t>
      </w:r>
    </w:p>
    <w:p w14:paraId="4B8D6087"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the personnel present</w:t>
      </w:r>
    </w:p>
    <w:p w14:paraId="09BCEA3F"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the researcher’s own beliefs</w:t>
      </w:r>
    </w:p>
    <w:p w14:paraId="2F732624"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tasks to be accomplished</w:t>
      </w:r>
    </w:p>
    <w:p w14:paraId="6F8AEFD8"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normative scripts</w:t>
      </w:r>
    </w:p>
    <w:p w14:paraId="40201739"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B</w:t>
      </w:r>
    </w:p>
    <w:p w14:paraId="2A27B2F6"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50094542"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Weisner’s Ecocultural Theory</w:t>
      </w:r>
    </w:p>
    <w:p w14:paraId="0EB2D02B"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Factual</w:t>
      </w:r>
    </w:p>
    <w:p w14:paraId="7CE8B74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1.10 Describe the main components of Weisner’s ecocultural theory and explain how it differs from stage theories.</w:t>
      </w:r>
    </w:p>
    <w:p w14:paraId="06CBAE02" w14:textId="77777777" w:rsidR="00483EDC" w:rsidRPr="003A30E1" w:rsidRDefault="00483EDC" w:rsidP="00483EDC">
      <w:pPr>
        <w:rPr>
          <w:rFonts w:ascii="Times New Roman" w:hAnsi="Times New Roman"/>
          <w:sz w:val="22"/>
          <w:szCs w:val="22"/>
        </w:rPr>
      </w:pPr>
    </w:p>
    <w:p w14:paraId="4EDF3168" w14:textId="77777777" w:rsidR="00483EDC" w:rsidRPr="003A30E1" w:rsidRDefault="00483EDC" w:rsidP="00483EDC">
      <w:pPr>
        <w:rPr>
          <w:rFonts w:ascii="Times New Roman" w:hAnsi="Times New Roman"/>
          <w:b/>
          <w:sz w:val="22"/>
          <w:szCs w:val="22"/>
        </w:rPr>
      </w:pPr>
      <w:r w:rsidRPr="003A30E1">
        <w:rPr>
          <w:rFonts w:ascii="Times New Roman" w:hAnsi="Times New Roman"/>
          <w:b/>
          <w:sz w:val="22"/>
          <w:szCs w:val="22"/>
        </w:rPr>
        <w:t>ArnettChild_2e_EOC_Q1.15</w:t>
      </w:r>
    </w:p>
    <w:p w14:paraId="637742D6" w14:textId="77777777" w:rsidR="00483EDC" w:rsidRPr="003A30E1" w:rsidRDefault="00483EDC" w:rsidP="00483EDC">
      <w:pPr>
        <w:rPr>
          <w:rFonts w:ascii="Times New Roman" w:hAnsi="Times New Roman"/>
          <w:sz w:val="22"/>
          <w:szCs w:val="22"/>
        </w:rPr>
      </w:pPr>
    </w:p>
    <w:p w14:paraId="714C06B2"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In Weisner’s theory, the child _______________ in development.</w:t>
      </w:r>
    </w:p>
    <w:p w14:paraId="0CA9DDA4"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plays an active role</w:t>
      </w:r>
    </w:p>
    <w:p w14:paraId="6BA8A388"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is a passive recipient</w:t>
      </w:r>
    </w:p>
    <w:p w14:paraId="3F969922"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goes through four stages of thinking</w:t>
      </w:r>
    </w:p>
    <w:p w14:paraId="0F7D8997"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has particular gains in memory skills</w:t>
      </w:r>
    </w:p>
    <w:p w14:paraId="5E143055"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A</w:t>
      </w:r>
    </w:p>
    <w:p w14:paraId="478F1BD9"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582C2E0B"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Weisner’s Ecocultural Theory</w:t>
      </w:r>
    </w:p>
    <w:p w14:paraId="31EF5083"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44F07660"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1.10 Describe the main components of Weisner’s ecocultural theory and explain how it differs from stage theories.</w:t>
      </w:r>
    </w:p>
    <w:p w14:paraId="57FA10F9" w14:textId="77777777" w:rsidR="00483EDC" w:rsidRPr="003A30E1" w:rsidRDefault="00483EDC" w:rsidP="00483EDC">
      <w:pPr>
        <w:rPr>
          <w:rFonts w:ascii="Times New Roman" w:hAnsi="Times New Roman"/>
          <w:sz w:val="22"/>
          <w:szCs w:val="22"/>
        </w:rPr>
      </w:pPr>
    </w:p>
    <w:p w14:paraId="2F6A00F7" w14:textId="77777777" w:rsidR="00483EDC" w:rsidRPr="003A30E1" w:rsidRDefault="00483EDC" w:rsidP="00483EDC">
      <w:pPr>
        <w:rPr>
          <w:rFonts w:ascii="Times New Roman" w:hAnsi="Times New Roman"/>
          <w:b/>
          <w:sz w:val="22"/>
          <w:szCs w:val="22"/>
        </w:rPr>
      </w:pPr>
      <w:r w:rsidRPr="003A30E1">
        <w:rPr>
          <w:rFonts w:ascii="Times New Roman" w:hAnsi="Times New Roman"/>
          <w:b/>
          <w:sz w:val="22"/>
          <w:szCs w:val="22"/>
        </w:rPr>
        <w:t>ArnettChild_2e_EOC_Q1.16</w:t>
      </w:r>
    </w:p>
    <w:p w14:paraId="10B3DBC6" w14:textId="77777777" w:rsidR="00483EDC" w:rsidRPr="003A30E1" w:rsidRDefault="00483EDC" w:rsidP="00483EDC">
      <w:pPr>
        <w:rPr>
          <w:rFonts w:ascii="Times New Roman" w:hAnsi="Times New Roman"/>
          <w:sz w:val="22"/>
          <w:szCs w:val="22"/>
        </w:rPr>
      </w:pPr>
    </w:p>
    <w:p w14:paraId="5F02FED0"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Which of the following is NOT a reason for the new life stage of “emerging adulthood” in developed countries?</w:t>
      </w:r>
    </w:p>
    <w:p w14:paraId="10F66122"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The average age of marriage has risen.</w:t>
      </w:r>
    </w:p>
    <w:p w14:paraId="56F91A96"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People are generally in better health.</w:t>
      </w:r>
    </w:p>
    <w:p w14:paraId="2D7DC00A"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More people are continuing their education past high school.</w:t>
      </w:r>
    </w:p>
    <w:p w14:paraId="4C3D076A"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The average age of parenthood has risen.</w:t>
      </w:r>
    </w:p>
    <w:p w14:paraId="5C5247CC"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B</w:t>
      </w:r>
    </w:p>
    <w:p w14:paraId="5B99323A"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1F28C219"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A Cultural-Developmental Model for this Book</w:t>
      </w:r>
    </w:p>
    <w:p w14:paraId="79AB098D"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319A6993"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1.11 Outline the cultural-developmental model that will be the structure of this book and describe the new life stage of emerging adulthood.</w:t>
      </w:r>
    </w:p>
    <w:p w14:paraId="6990B0BB" w14:textId="778ED6E3" w:rsidR="00483EDC" w:rsidRPr="003A30E1" w:rsidRDefault="00FA3533" w:rsidP="00483EDC">
      <w:pPr>
        <w:rPr>
          <w:rFonts w:ascii="Times New Roman" w:hAnsi="Times New Roman"/>
          <w:b/>
          <w:sz w:val="22"/>
          <w:szCs w:val="22"/>
        </w:rPr>
      </w:pPr>
      <w:r>
        <w:rPr>
          <w:rFonts w:ascii="Times New Roman" w:hAnsi="Times New Roman"/>
          <w:sz w:val="22"/>
          <w:szCs w:val="22"/>
        </w:rPr>
        <w:br w:type="page"/>
      </w:r>
      <w:r w:rsidR="00483EDC" w:rsidRPr="003A30E1">
        <w:rPr>
          <w:rFonts w:ascii="Times New Roman" w:hAnsi="Times New Roman"/>
          <w:b/>
          <w:sz w:val="22"/>
          <w:szCs w:val="22"/>
        </w:rPr>
        <w:lastRenderedPageBreak/>
        <w:t>ArnettChild_2e_EOC_Q1.17</w:t>
      </w:r>
    </w:p>
    <w:p w14:paraId="6ED8F622" w14:textId="77777777" w:rsidR="00483EDC" w:rsidRPr="003A30E1" w:rsidRDefault="00483EDC" w:rsidP="00483EDC">
      <w:pPr>
        <w:rPr>
          <w:rFonts w:ascii="Times New Roman" w:hAnsi="Times New Roman"/>
          <w:sz w:val="22"/>
          <w:szCs w:val="22"/>
        </w:rPr>
      </w:pPr>
    </w:p>
    <w:p w14:paraId="14676E6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Dr. Aktar is designing a new study. She has done a thorough literature search and comes up with several hypotheses. What is her next step in the scientific process?</w:t>
      </w:r>
    </w:p>
    <w:p w14:paraId="5F02A581"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She must get approval from the ethics board.</w:t>
      </w:r>
    </w:p>
    <w:p w14:paraId="03942207"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She must secure funding for her project.</w:t>
      </w:r>
    </w:p>
    <w:p w14:paraId="64EA2A0D"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She must find participants to be in her study.</w:t>
      </w:r>
    </w:p>
    <w:p w14:paraId="065C27D1"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She must choose a research method and research design.</w:t>
      </w:r>
    </w:p>
    <w:p w14:paraId="1870306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D</w:t>
      </w:r>
    </w:p>
    <w:p w14:paraId="22FDB118"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2</w:t>
      </w:r>
    </w:p>
    <w:p w14:paraId="797F98BE"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The Five Steps of the Scientific Method</w:t>
      </w:r>
    </w:p>
    <w:p w14:paraId="2F13A59D"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Factual</w:t>
      </w:r>
    </w:p>
    <w:p w14:paraId="1FC543CA"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1.12 Recall the five steps of the scientific method and the meanings and functions of hypotheses, sampling, and procedure in scientific research.</w:t>
      </w:r>
    </w:p>
    <w:p w14:paraId="6DC6685C" w14:textId="77777777" w:rsidR="00483EDC" w:rsidRPr="003A30E1" w:rsidRDefault="00483EDC" w:rsidP="00483EDC">
      <w:pPr>
        <w:rPr>
          <w:rFonts w:ascii="Times New Roman" w:hAnsi="Times New Roman"/>
          <w:sz w:val="22"/>
          <w:szCs w:val="22"/>
        </w:rPr>
      </w:pPr>
    </w:p>
    <w:p w14:paraId="6F9E724D" w14:textId="77777777" w:rsidR="00483EDC" w:rsidRPr="003A30E1" w:rsidRDefault="00483EDC" w:rsidP="00483EDC">
      <w:pPr>
        <w:rPr>
          <w:rFonts w:ascii="Times New Roman" w:hAnsi="Times New Roman"/>
          <w:b/>
          <w:sz w:val="22"/>
          <w:szCs w:val="22"/>
        </w:rPr>
      </w:pPr>
      <w:r w:rsidRPr="003A30E1">
        <w:rPr>
          <w:rFonts w:ascii="Times New Roman" w:hAnsi="Times New Roman"/>
          <w:b/>
          <w:sz w:val="22"/>
          <w:szCs w:val="22"/>
        </w:rPr>
        <w:t>ArnettChild_2e_EOC_Q1.18</w:t>
      </w:r>
    </w:p>
    <w:p w14:paraId="2C93EEEE" w14:textId="77777777" w:rsidR="00483EDC" w:rsidRPr="003A30E1" w:rsidRDefault="00483EDC" w:rsidP="00483EDC">
      <w:pPr>
        <w:rPr>
          <w:rFonts w:ascii="Times New Roman" w:hAnsi="Times New Roman"/>
          <w:sz w:val="22"/>
          <w:szCs w:val="22"/>
        </w:rPr>
      </w:pPr>
    </w:p>
    <w:p w14:paraId="4241FD26"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What does the term “peer-reviewed” mean in regards to journal articles?</w:t>
      </w:r>
    </w:p>
    <w:p w14:paraId="789968BA"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Before the author submits the manuscript, she has her peers in her department offer their reviews.</w:t>
      </w:r>
    </w:p>
    <w:p w14:paraId="3053A42D"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A journal editor provides feedback when an author submits his manuscript for publication.</w:t>
      </w:r>
    </w:p>
    <w:p w14:paraId="13CE2EE3"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When the author submits her manuscript, she also submits letters of recommendation from her peers who think the article should be published.</w:t>
      </w:r>
    </w:p>
    <w:p w14:paraId="67E97A74"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An editor sends out the manuscript to other experts in the field, who offer feedback.</w:t>
      </w:r>
    </w:p>
    <w:p w14:paraId="030B92A1"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D</w:t>
      </w:r>
    </w:p>
    <w:p w14:paraId="6E04DFD6"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4C0BFB2C"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The Five Steps of the Scientific Method</w:t>
      </w:r>
    </w:p>
    <w:p w14:paraId="02AF9D15"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Factual</w:t>
      </w:r>
    </w:p>
    <w:p w14:paraId="2629D6CB"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1.12 Recall the five steps of the scientific method and the meanings and functions of hypotheses, sampling, and procedure in scientific research.</w:t>
      </w:r>
    </w:p>
    <w:p w14:paraId="2E21EB03" w14:textId="77777777" w:rsidR="00483EDC" w:rsidRPr="003A30E1" w:rsidRDefault="00483EDC" w:rsidP="00483EDC">
      <w:pPr>
        <w:rPr>
          <w:rFonts w:ascii="Times New Roman" w:hAnsi="Times New Roman"/>
          <w:sz w:val="22"/>
          <w:szCs w:val="22"/>
        </w:rPr>
      </w:pPr>
    </w:p>
    <w:p w14:paraId="6641A495" w14:textId="77777777" w:rsidR="00483EDC" w:rsidRPr="003A30E1" w:rsidRDefault="00483EDC" w:rsidP="00483EDC">
      <w:pPr>
        <w:rPr>
          <w:rFonts w:ascii="Times New Roman" w:hAnsi="Times New Roman"/>
          <w:b/>
          <w:sz w:val="22"/>
          <w:szCs w:val="22"/>
        </w:rPr>
      </w:pPr>
      <w:r w:rsidRPr="003A30E1">
        <w:rPr>
          <w:rFonts w:ascii="Times New Roman" w:hAnsi="Times New Roman"/>
          <w:b/>
          <w:sz w:val="22"/>
          <w:szCs w:val="22"/>
        </w:rPr>
        <w:t>ArnettChild_2e_EOC_Q1.19</w:t>
      </w:r>
    </w:p>
    <w:p w14:paraId="7F53E7CE" w14:textId="77777777" w:rsidR="00483EDC" w:rsidRPr="003A30E1" w:rsidRDefault="00483EDC" w:rsidP="00483EDC">
      <w:pPr>
        <w:rPr>
          <w:rFonts w:ascii="Times New Roman" w:hAnsi="Times New Roman"/>
          <w:sz w:val="22"/>
          <w:szCs w:val="22"/>
        </w:rPr>
      </w:pPr>
    </w:p>
    <w:p w14:paraId="50F0B775"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Emily is a graduate student in developmental psychology who is interested in the ways adolescents help each other cheat in school. She designs a study in which she brings several adolescents into a room, has them sign consent forms, gives them a difficult math exam, and says, “We want to see how many problems you can solve.” She then leaves the room, but continues to monitor them through a hidden camera in the room. At the end of the study, she thanks them for their time and gives them a small gift card for their participation. What ethical guideline has she clearly violated?</w:t>
      </w:r>
    </w:p>
    <w:p w14:paraId="3DBAD374"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informed consent</w:t>
      </w:r>
    </w:p>
    <w:p w14:paraId="434EDBB6"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confidentiality</w:t>
      </w:r>
    </w:p>
    <w:p w14:paraId="434FB566"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deception and debriefing</w:t>
      </w:r>
    </w:p>
    <w:p w14:paraId="63EEF38D"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she has not violated any ethical guidelines</w:t>
      </w:r>
    </w:p>
    <w:p w14:paraId="61025ED5"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C</w:t>
      </w:r>
    </w:p>
    <w:p w14:paraId="32FCFFD3"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2EEF117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Ethics in Child Development Research</w:t>
      </w:r>
    </w:p>
    <w:p w14:paraId="247D53C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7703BB7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1.13 Describe some ethical standards for child development research.</w:t>
      </w:r>
    </w:p>
    <w:p w14:paraId="2C28B745" w14:textId="3DD6C165" w:rsidR="00483EDC" w:rsidRPr="003A30E1" w:rsidRDefault="00FA3533" w:rsidP="00483EDC">
      <w:pPr>
        <w:rPr>
          <w:rFonts w:ascii="Times New Roman" w:hAnsi="Times New Roman"/>
          <w:b/>
          <w:sz w:val="22"/>
          <w:szCs w:val="22"/>
        </w:rPr>
      </w:pPr>
      <w:r>
        <w:rPr>
          <w:rFonts w:ascii="Times New Roman" w:hAnsi="Times New Roman"/>
          <w:sz w:val="22"/>
          <w:szCs w:val="22"/>
        </w:rPr>
        <w:br w:type="page"/>
      </w:r>
      <w:r w:rsidR="00483EDC" w:rsidRPr="003A30E1">
        <w:rPr>
          <w:rFonts w:ascii="Times New Roman" w:hAnsi="Times New Roman"/>
          <w:b/>
          <w:sz w:val="22"/>
          <w:szCs w:val="22"/>
        </w:rPr>
        <w:lastRenderedPageBreak/>
        <w:t>ArnettChild_2e_EOC_Q1.20</w:t>
      </w:r>
    </w:p>
    <w:p w14:paraId="310BAAEF" w14:textId="77777777" w:rsidR="00483EDC" w:rsidRPr="003A30E1" w:rsidRDefault="00483EDC" w:rsidP="00483EDC">
      <w:pPr>
        <w:rPr>
          <w:rFonts w:ascii="Times New Roman" w:hAnsi="Times New Roman"/>
          <w:sz w:val="22"/>
          <w:szCs w:val="22"/>
        </w:rPr>
      </w:pPr>
    </w:p>
    <w:p w14:paraId="27A956A3"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When presenting his research findings at an annual conference, Dr. Niemi tells an anecdote about his favorite participant, Kari Flynn, and uses her name. What ethical guideline has he violated?</w:t>
      </w:r>
    </w:p>
    <w:p w14:paraId="266D6D74"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deception and debriefing</w:t>
      </w:r>
    </w:p>
    <w:p w14:paraId="4F0CC47F"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informed consent</w:t>
      </w:r>
    </w:p>
    <w:p w14:paraId="37DB0F4F"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confidentiality</w:t>
      </w:r>
    </w:p>
    <w:p w14:paraId="69E71500"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generalizability</w:t>
      </w:r>
    </w:p>
    <w:p w14:paraId="611D8FE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C</w:t>
      </w:r>
    </w:p>
    <w:p w14:paraId="46261770"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3E5DF5F6"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Ethics in Child Development Research</w:t>
      </w:r>
    </w:p>
    <w:p w14:paraId="35B1A2C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7ABE7FE9"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1.13 Describe some ethical standards for child development research.</w:t>
      </w:r>
    </w:p>
    <w:p w14:paraId="793E02C1" w14:textId="77777777" w:rsidR="00483EDC" w:rsidRPr="003A30E1" w:rsidRDefault="00483EDC" w:rsidP="00483EDC">
      <w:pPr>
        <w:rPr>
          <w:rFonts w:ascii="Times New Roman" w:hAnsi="Times New Roman"/>
          <w:sz w:val="22"/>
          <w:szCs w:val="22"/>
        </w:rPr>
      </w:pPr>
    </w:p>
    <w:p w14:paraId="5AFCA2B8" w14:textId="77777777" w:rsidR="00483EDC" w:rsidRPr="003A30E1" w:rsidRDefault="00483EDC" w:rsidP="00483EDC">
      <w:pPr>
        <w:rPr>
          <w:rFonts w:ascii="Times New Roman" w:hAnsi="Times New Roman"/>
          <w:b/>
          <w:sz w:val="22"/>
          <w:szCs w:val="22"/>
        </w:rPr>
      </w:pPr>
      <w:r w:rsidRPr="003A30E1">
        <w:rPr>
          <w:rFonts w:ascii="Times New Roman" w:hAnsi="Times New Roman"/>
          <w:b/>
          <w:sz w:val="22"/>
          <w:szCs w:val="22"/>
        </w:rPr>
        <w:t>ArnettChild_2e_EOC_Q1.21</w:t>
      </w:r>
    </w:p>
    <w:p w14:paraId="28FB4962" w14:textId="77777777" w:rsidR="00483EDC" w:rsidRPr="003A30E1" w:rsidRDefault="00483EDC" w:rsidP="00483EDC">
      <w:pPr>
        <w:rPr>
          <w:rFonts w:ascii="Times New Roman" w:hAnsi="Times New Roman"/>
          <w:sz w:val="22"/>
          <w:szCs w:val="22"/>
        </w:rPr>
      </w:pPr>
    </w:p>
    <w:p w14:paraId="4B3AF49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Tracey has IRB approval to run her study with preschoolers and has all her materials ready to go. What should her next step be?</w:t>
      </w:r>
    </w:p>
    <w:p w14:paraId="2FC62357"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She needs the children to sign consent forms.</w:t>
      </w:r>
    </w:p>
    <w:p w14:paraId="5F469C51"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She needs the parents to sign consent forms for the children.</w:t>
      </w:r>
    </w:p>
    <w:p w14:paraId="32E7B5DB"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She needs the teacher to sign consent forms for the children.</w:t>
      </w:r>
    </w:p>
    <w:p w14:paraId="7E3851A5"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She doesn’t need signed consent forms because the children don’t know how to write their names.</w:t>
      </w:r>
    </w:p>
    <w:p w14:paraId="51A124E5"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B</w:t>
      </w:r>
    </w:p>
    <w:p w14:paraId="2E114C12"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68A01113"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Ethics in Child Development Research</w:t>
      </w:r>
    </w:p>
    <w:p w14:paraId="5FBBEB21"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Factual</w:t>
      </w:r>
    </w:p>
    <w:p w14:paraId="47383A0A"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1.13 Describe some ethical standards for child development research.</w:t>
      </w:r>
    </w:p>
    <w:p w14:paraId="53175E6F" w14:textId="77777777" w:rsidR="00483EDC" w:rsidRPr="003A30E1" w:rsidRDefault="00483EDC" w:rsidP="00483EDC">
      <w:pPr>
        <w:rPr>
          <w:rFonts w:ascii="Times New Roman" w:hAnsi="Times New Roman"/>
          <w:sz w:val="22"/>
          <w:szCs w:val="22"/>
        </w:rPr>
      </w:pPr>
    </w:p>
    <w:p w14:paraId="428EA922" w14:textId="77777777" w:rsidR="00483EDC" w:rsidRPr="003A30E1" w:rsidRDefault="00483EDC" w:rsidP="00483EDC">
      <w:pPr>
        <w:rPr>
          <w:rFonts w:ascii="Times New Roman" w:hAnsi="Times New Roman"/>
          <w:b/>
          <w:sz w:val="22"/>
          <w:szCs w:val="22"/>
        </w:rPr>
      </w:pPr>
      <w:r w:rsidRPr="003A30E1">
        <w:rPr>
          <w:rFonts w:ascii="Times New Roman" w:hAnsi="Times New Roman"/>
          <w:b/>
          <w:sz w:val="22"/>
          <w:szCs w:val="22"/>
        </w:rPr>
        <w:t>ArnettChild_2e_EOC_Q1.22</w:t>
      </w:r>
    </w:p>
    <w:p w14:paraId="75FB4AE6" w14:textId="77777777" w:rsidR="00483EDC" w:rsidRPr="003A30E1" w:rsidRDefault="00483EDC" w:rsidP="00483EDC">
      <w:pPr>
        <w:rPr>
          <w:rFonts w:ascii="Times New Roman" w:hAnsi="Times New Roman"/>
          <w:sz w:val="22"/>
          <w:szCs w:val="22"/>
        </w:rPr>
      </w:pPr>
    </w:p>
    <w:p w14:paraId="447559AF"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Dr. Bellanca is designing a study to measure the effect of a friendship intervention on bullying in middle school. Group A receives extra classes in an unrelated topic, Group B receives extra classes on friendship once a month, and Group C receives extra classes on friendship once a week. She hypothesizes that Group C will show the greatest reduction in bullying. What is the independent variable in this study?</w:t>
      </w:r>
    </w:p>
    <w:p w14:paraId="64FE596D" w14:textId="2D9766BC"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the age of the children</w:t>
      </w:r>
    </w:p>
    <w:p w14:paraId="0CB9960C" w14:textId="244D1064"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the reduction in bullying</w:t>
      </w:r>
    </w:p>
    <w:p w14:paraId="46BE0FF8" w14:textId="3B7A9ADB"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the frequency of the intervention</w:t>
      </w:r>
    </w:p>
    <w:p w14:paraId="04776D1F" w14:textId="699384D2"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the number of students who take part in the intervention</w:t>
      </w:r>
    </w:p>
    <w:p w14:paraId="74A1F16F"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C</w:t>
      </w:r>
    </w:p>
    <w:p w14:paraId="03B831DA"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2</w:t>
      </w:r>
    </w:p>
    <w:p w14:paraId="4C5D3BDB"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Research Methods</w:t>
      </w:r>
    </w:p>
    <w:p w14:paraId="2FCE1B39"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10F72B4F"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1.14 Summarize the main methods used in research on child development.</w:t>
      </w:r>
    </w:p>
    <w:p w14:paraId="754521C1" w14:textId="77777777" w:rsidR="00483EDC" w:rsidRPr="003A30E1" w:rsidRDefault="00483EDC" w:rsidP="00483EDC">
      <w:pPr>
        <w:rPr>
          <w:rFonts w:ascii="Times New Roman" w:hAnsi="Times New Roman"/>
          <w:sz w:val="22"/>
          <w:szCs w:val="22"/>
        </w:rPr>
      </w:pPr>
    </w:p>
    <w:p w14:paraId="782CE1D2" w14:textId="77777777" w:rsidR="00483EDC" w:rsidRPr="003A30E1" w:rsidRDefault="00483EDC" w:rsidP="00483EDC">
      <w:pPr>
        <w:rPr>
          <w:rFonts w:ascii="Times New Roman" w:hAnsi="Times New Roman"/>
          <w:b/>
          <w:sz w:val="22"/>
          <w:szCs w:val="22"/>
        </w:rPr>
      </w:pPr>
      <w:r w:rsidRPr="003A30E1">
        <w:rPr>
          <w:rFonts w:ascii="Times New Roman" w:hAnsi="Times New Roman"/>
          <w:b/>
          <w:sz w:val="22"/>
          <w:szCs w:val="22"/>
        </w:rPr>
        <w:t>ArnettChild_2e_EOC_Q1.23</w:t>
      </w:r>
    </w:p>
    <w:p w14:paraId="6CE0271A" w14:textId="77777777" w:rsidR="00483EDC" w:rsidRPr="003A30E1" w:rsidRDefault="00483EDC" w:rsidP="00483EDC">
      <w:pPr>
        <w:rPr>
          <w:rFonts w:ascii="Times New Roman" w:hAnsi="Times New Roman"/>
          <w:sz w:val="22"/>
          <w:szCs w:val="22"/>
        </w:rPr>
      </w:pPr>
    </w:p>
    <w:p w14:paraId="6E490D59"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 xml:space="preserve">Dr. Bellanca is designing a study to measure the effect of a friendship intervention on bullying in middle school. Group A receives extra classes in an unrelated topic, Group B receives extra classes on friendship once a month, and Group C receives extra classes on friendship once a </w:t>
      </w:r>
      <w:r w:rsidRPr="003A30E1">
        <w:rPr>
          <w:rFonts w:ascii="Times New Roman" w:hAnsi="Times New Roman"/>
          <w:sz w:val="22"/>
          <w:szCs w:val="22"/>
        </w:rPr>
        <w:lastRenderedPageBreak/>
        <w:t>week. She hypothesizes that Group C will show the greatest reduction in bullying. Which is the control group in this study?</w:t>
      </w:r>
    </w:p>
    <w:p w14:paraId="039207BF"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Group A</w:t>
      </w:r>
    </w:p>
    <w:p w14:paraId="143FD9F8"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Group B</w:t>
      </w:r>
    </w:p>
    <w:p w14:paraId="7099BFAE"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Group C</w:t>
      </w:r>
    </w:p>
    <w:p w14:paraId="555B6614"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There is no control group because all of the groups receive extra classes.</w:t>
      </w:r>
    </w:p>
    <w:p w14:paraId="2E67EE73"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A</w:t>
      </w:r>
    </w:p>
    <w:p w14:paraId="64337BCE"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2621795C"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Research Methods</w:t>
      </w:r>
    </w:p>
    <w:p w14:paraId="6D398AFF"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53964AE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1.14 Summarize the main methods used in research on child development.</w:t>
      </w:r>
    </w:p>
    <w:p w14:paraId="47C459E8" w14:textId="77777777" w:rsidR="00483EDC" w:rsidRPr="003A30E1" w:rsidRDefault="00483EDC" w:rsidP="00483EDC">
      <w:pPr>
        <w:rPr>
          <w:rFonts w:ascii="Times New Roman" w:hAnsi="Times New Roman"/>
          <w:sz w:val="22"/>
          <w:szCs w:val="22"/>
        </w:rPr>
      </w:pPr>
    </w:p>
    <w:p w14:paraId="52B9F8E4" w14:textId="77777777" w:rsidR="00483EDC" w:rsidRPr="003A30E1" w:rsidRDefault="00483EDC" w:rsidP="00483EDC">
      <w:pPr>
        <w:rPr>
          <w:rFonts w:ascii="Times New Roman" w:hAnsi="Times New Roman"/>
          <w:b/>
          <w:sz w:val="22"/>
          <w:szCs w:val="22"/>
        </w:rPr>
      </w:pPr>
      <w:r w:rsidRPr="003A30E1">
        <w:rPr>
          <w:rFonts w:ascii="Times New Roman" w:hAnsi="Times New Roman"/>
          <w:b/>
          <w:sz w:val="22"/>
          <w:szCs w:val="22"/>
        </w:rPr>
        <w:t>ArnettChild_2e_EOC_Q1.24</w:t>
      </w:r>
    </w:p>
    <w:p w14:paraId="438E13FA" w14:textId="77777777" w:rsidR="00483EDC" w:rsidRPr="003A30E1" w:rsidRDefault="00483EDC" w:rsidP="00483EDC">
      <w:pPr>
        <w:rPr>
          <w:rFonts w:ascii="Times New Roman" w:hAnsi="Times New Roman"/>
          <w:sz w:val="22"/>
          <w:szCs w:val="22"/>
        </w:rPr>
      </w:pPr>
    </w:p>
    <w:p w14:paraId="3CA12CCC"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__________ refers to the consistency of measures, whereas __________ refers to the truthfulness of a measure.</w:t>
      </w:r>
    </w:p>
    <w:p w14:paraId="0E4052D2"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Reliability; validity</w:t>
      </w:r>
    </w:p>
    <w:p w14:paraId="54B60B6B"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Attrition; reliability</w:t>
      </w:r>
    </w:p>
    <w:p w14:paraId="66E0EC7F"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Validity; reliability</w:t>
      </w:r>
    </w:p>
    <w:p w14:paraId="5DDDC22A"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Reliability; cohort</w:t>
      </w:r>
    </w:p>
    <w:p w14:paraId="1F6EB308"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A</w:t>
      </w:r>
    </w:p>
    <w:p w14:paraId="74D6F15A"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74F5F36B"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Research Methods</w:t>
      </w:r>
    </w:p>
    <w:p w14:paraId="1A88351A"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7669E93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1.14 Summarize the main methods used in research on child development.</w:t>
      </w:r>
    </w:p>
    <w:p w14:paraId="58246A06" w14:textId="77777777" w:rsidR="00483EDC" w:rsidRPr="003A30E1" w:rsidRDefault="00483EDC" w:rsidP="00483EDC">
      <w:pPr>
        <w:rPr>
          <w:rFonts w:ascii="Times New Roman" w:hAnsi="Times New Roman"/>
          <w:sz w:val="22"/>
          <w:szCs w:val="22"/>
        </w:rPr>
      </w:pPr>
    </w:p>
    <w:p w14:paraId="08044505" w14:textId="77777777" w:rsidR="00483EDC" w:rsidRPr="003A30E1" w:rsidRDefault="00483EDC" w:rsidP="00483EDC">
      <w:pPr>
        <w:rPr>
          <w:rFonts w:ascii="Times New Roman" w:hAnsi="Times New Roman"/>
          <w:b/>
          <w:sz w:val="22"/>
          <w:szCs w:val="22"/>
        </w:rPr>
      </w:pPr>
      <w:r w:rsidRPr="003A30E1">
        <w:rPr>
          <w:rFonts w:ascii="Times New Roman" w:hAnsi="Times New Roman"/>
          <w:b/>
          <w:sz w:val="22"/>
          <w:szCs w:val="22"/>
        </w:rPr>
        <w:t>ArnettChild_2e_EOC_Q1.25</w:t>
      </w:r>
    </w:p>
    <w:p w14:paraId="26D88651" w14:textId="77777777" w:rsidR="00483EDC" w:rsidRPr="003A30E1" w:rsidRDefault="00483EDC" w:rsidP="00483EDC">
      <w:pPr>
        <w:rPr>
          <w:rFonts w:ascii="Times New Roman" w:hAnsi="Times New Roman"/>
          <w:sz w:val="22"/>
          <w:szCs w:val="22"/>
        </w:rPr>
      </w:pPr>
    </w:p>
    <w:p w14:paraId="5BA59F6D"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What is a disadvantage of longitudinal research?</w:t>
      </w:r>
    </w:p>
    <w:p w14:paraId="7BE1F5CE"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People are likely to drop out, so the sample size can be greatly reduced.</w:t>
      </w:r>
    </w:p>
    <w:p w14:paraId="269FDE8B"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It is relatively cheap, so other researchers don’t take it seriously.</w:t>
      </w:r>
    </w:p>
    <w:p w14:paraId="5E2933F7"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Over time, more people want to join the study and there often end up being too many participants.</w:t>
      </w:r>
    </w:p>
    <w:p w14:paraId="6DBB70C8"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With so much data, it is difficult to see trends over time within participants.</w:t>
      </w:r>
    </w:p>
    <w:p w14:paraId="4AE291A1"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A</w:t>
      </w:r>
    </w:p>
    <w:p w14:paraId="70F9B9C2"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37583360"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Research Designs</w:t>
      </w:r>
    </w:p>
    <w:p w14:paraId="4DB7B2EE"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1B583220"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1.15 Describe the major types of research designs used in child development research.</w:t>
      </w:r>
    </w:p>
    <w:p w14:paraId="2187AB0D" w14:textId="77777777" w:rsidR="00483EDC" w:rsidRPr="003A30E1" w:rsidRDefault="00483EDC" w:rsidP="00483EDC">
      <w:pPr>
        <w:rPr>
          <w:rFonts w:ascii="Times New Roman" w:hAnsi="Times New Roman"/>
          <w:sz w:val="22"/>
          <w:szCs w:val="22"/>
        </w:rPr>
      </w:pPr>
    </w:p>
    <w:p w14:paraId="6CB9D8C1"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eastAsia="Arial" w:hAnsi="Times New Roman" w:cs="Times New Roman"/>
          <w:b/>
          <w:sz w:val="22"/>
          <w:szCs w:val="22"/>
        </w:rPr>
        <w:t>EOM Quiz Question 1.1.1</w:t>
      </w:r>
    </w:p>
    <w:p w14:paraId="30BD4572" w14:textId="77777777" w:rsidR="00483EDC" w:rsidRPr="003A30E1" w:rsidRDefault="00483EDC" w:rsidP="00483EDC">
      <w:pPr>
        <w:rPr>
          <w:rFonts w:ascii="Times New Roman" w:hAnsi="Times New Roman"/>
          <w:sz w:val="22"/>
          <w:szCs w:val="22"/>
        </w:rPr>
      </w:pPr>
    </w:p>
    <w:p w14:paraId="681DFE7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Between now and 2050, the increase in the population of the United States will be nearly entirely caused by what?</w:t>
      </w:r>
    </w:p>
    <w:p w14:paraId="61B79263"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increased life expectancy</w:t>
      </w:r>
    </w:p>
    <w:p w14:paraId="5A77CF88"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higher majority fertility</w:t>
      </w:r>
    </w:p>
    <w:p w14:paraId="41618001"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higher minority fertility</w:t>
      </w:r>
    </w:p>
    <w:p w14:paraId="547879E8"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immigration</w:t>
      </w:r>
    </w:p>
    <w:p w14:paraId="2CE9A76D"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D</w:t>
      </w:r>
    </w:p>
    <w:p w14:paraId="1AC8DAE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26820B96"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Population Growth and the Demographic Divide</w:t>
      </w:r>
    </w:p>
    <w:p w14:paraId="66033A2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lastRenderedPageBreak/>
        <w:t>Skill: Factual</w:t>
      </w:r>
    </w:p>
    <w:p w14:paraId="24DAE102"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LO 1.1 Describe how the human population has changed over the past 10,000 years and distinguish between the demographic profiles of developed countries and developing countries.</w:t>
      </w:r>
    </w:p>
    <w:p w14:paraId="7BF6C059" w14:textId="77777777" w:rsidR="00483EDC" w:rsidRPr="003A30E1" w:rsidRDefault="00483EDC" w:rsidP="00483EDC">
      <w:pPr>
        <w:rPr>
          <w:rFonts w:ascii="Times New Roman" w:hAnsi="Times New Roman"/>
          <w:sz w:val="22"/>
          <w:szCs w:val="22"/>
        </w:rPr>
      </w:pPr>
    </w:p>
    <w:p w14:paraId="443E0021"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hAnsi="Times New Roman" w:cs="Times New Roman"/>
          <w:b/>
          <w:sz w:val="22"/>
          <w:szCs w:val="22"/>
        </w:rPr>
        <w:t>EOM Quiz Question 1.1.2</w:t>
      </w:r>
    </w:p>
    <w:p w14:paraId="1997DE1D" w14:textId="77777777" w:rsidR="00483EDC" w:rsidRPr="003A30E1" w:rsidRDefault="00483EDC" w:rsidP="00483EDC">
      <w:pPr>
        <w:rPr>
          <w:rFonts w:ascii="Times New Roman" w:hAnsi="Times New Roman"/>
          <w:sz w:val="22"/>
          <w:szCs w:val="22"/>
        </w:rPr>
      </w:pPr>
    </w:p>
    <w:p w14:paraId="7230B621"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S. is a young girl who lives in a rural area of a developing country. Her family adheres strongly to the historical traditions of their culture. S. lives in a(n) ______________ culture.</w:t>
      </w:r>
    </w:p>
    <w:p w14:paraId="51C807A6"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conservative</w:t>
      </w:r>
    </w:p>
    <w:p w14:paraId="01DA484B"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traditional</w:t>
      </w:r>
    </w:p>
    <w:p w14:paraId="2E1428AF"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archaic</w:t>
      </w:r>
    </w:p>
    <w:p w14:paraId="56698755"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conventional</w:t>
      </w:r>
    </w:p>
    <w:p w14:paraId="2979BCD8"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B</w:t>
      </w:r>
    </w:p>
    <w:p w14:paraId="3E4E72B3"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62931AC3"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Population Growth and the Demographic Divide</w:t>
      </w:r>
    </w:p>
    <w:p w14:paraId="40768D98"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Applied</w:t>
      </w:r>
    </w:p>
    <w:p w14:paraId="1F22E97F"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1.1 Describe how the human population has changed over the past 10,000 years and distinguish between the demographic profiles of developed countries and developing countries.</w:t>
      </w:r>
    </w:p>
    <w:p w14:paraId="1964687C" w14:textId="77777777" w:rsidR="00483EDC" w:rsidRPr="003A30E1" w:rsidRDefault="00483EDC" w:rsidP="00483EDC">
      <w:pPr>
        <w:rPr>
          <w:rFonts w:ascii="Times New Roman" w:hAnsi="Times New Roman"/>
          <w:sz w:val="22"/>
          <w:szCs w:val="22"/>
        </w:rPr>
      </w:pPr>
    </w:p>
    <w:p w14:paraId="3C090B21"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eastAsia="Arial" w:hAnsi="Times New Roman" w:cs="Times New Roman"/>
          <w:b/>
          <w:sz w:val="22"/>
          <w:szCs w:val="22"/>
        </w:rPr>
        <w:t>EOM Quiz Question 1.1.3</w:t>
      </w:r>
    </w:p>
    <w:p w14:paraId="41FCBFAA" w14:textId="77777777" w:rsidR="00483EDC" w:rsidRPr="003A30E1" w:rsidRDefault="00483EDC" w:rsidP="00483EDC">
      <w:pPr>
        <w:rPr>
          <w:rFonts w:ascii="Times New Roman" w:hAnsi="Times New Roman"/>
          <w:sz w:val="22"/>
          <w:szCs w:val="22"/>
        </w:rPr>
      </w:pPr>
    </w:p>
    <w:p w14:paraId="1851ABF6"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A. and W. are brothers and work together. A. owns a cleaning business, and his brother W. helps when the jobs are too big for A. to do alone. These brothers most likely live in a(n) ______________ culture.</w:t>
      </w:r>
    </w:p>
    <w:p w14:paraId="103EAF9F"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collectivistic</w:t>
      </w:r>
    </w:p>
    <w:p w14:paraId="4FE42387"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individualistic</w:t>
      </w:r>
    </w:p>
    <w:p w14:paraId="7E33D7CB"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conventional</w:t>
      </w:r>
    </w:p>
    <w:p w14:paraId="25EA7A36"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caste</w:t>
      </w:r>
    </w:p>
    <w:p w14:paraId="2F5F4003"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A</w:t>
      </w:r>
    </w:p>
    <w:p w14:paraId="7427771F"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2911DDC5"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Population Growth and the Demographic Divide</w:t>
      </w:r>
    </w:p>
    <w:p w14:paraId="2D758BA2"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Applied</w:t>
      </w:r>
    </w:p>
    <w:p w14:paraId="117AA11E"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LO 1.1 Describe how the human population has changed over the past 10,000 years and distinguish between the demographic profiles of developed countries and developing countries.</w:t>
      </w:r>
    </w:p>
    <w:p w14:paraId="2883B884" w14:textId="77777777" w:rsidR="00483EDC" w:rsidRPr="003A30E1" w:rsidRDefault="00483EDC" w:rsidP="00483EDC">
      <w:pPr>
        <w:rPr>
          <w:rFonts w:ascii="Times New Roman" w:hAnsi="Times New Roman"/>
          <w:sz w:val="22"/>
          <w:szCs w:val="22"/>
        </w:rPr>
      </w:pPr>
    </w:p>
    <w:p w14:paraId="604A77C4"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eastAsia="Arial" w:hAnsi="Times New Roman" w:cs="Times New Roman"/>
          <w:b/>
          <w:sz w:val="22"/>
          <w:szCs w:val="22"/>
        </w:rPr>
        <w:t>EOM Quiz Question 1.1.4</w:t>
      </w:r>
    </w:p>
    <w:p w14:paraId="23E195E9" w14:textId="77777777" w:rsidR="00483EDC" w:rsidRPr="003A30E1" w:rsidRDefault="00483EDC" w:rsidP="00483EDC">
      <w:pPr>
        <w:rPr>
          <w:rFonts w:ascii="Times New Roman" w:hAnsi="Times New Roman"/>
          <w:sz w:val="22"/>
          <w:szCs w:val="22"/>
        </w:rPr>
      </w:pPr>
    </w:p>
    <w:p w14:paraId="2040E137"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Dr. Wu is conducting research and plans to measure the socioeconomic status (SES) of his participants. His measure of SES will most likely include which of the following?</w:t>
      </w:r>
    </w:p>
    <w:p w14:paraId="740CBF16"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income level, education level, and occupational status</w:t>
      </w:r>
    </w:p>
    <w:p w14:paraId="280BB378"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income level, area of education or specialized training, and race</w:t>
      </w:r>
    </w:p>
    <w:p w14:paraId="63F0BB76"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income level and reputation</w:t>
      </w:r>
    </w:p>
    <w:p w14:paraId="255498E7"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income level and ethnicity</w:t>
      </w:r>
    </w:p>
    <w:p w14:paraId="397A9323"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A</w:t>
      </w:r>
    </w:p>
    <w:p w14:paraId="2E6B688D"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6996C3F5"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Variations Within Countries</w:t>
      </w:r>
    </w:p>
    <w:p w14:paraId="57E88CEE"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0F737B21"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 xml:space="preserve">LO 1.2 Define the term </w:t>
      </w:r>
      <w:r w:rsidRPr="003A30E1">
        <w:rPr>
          <w:rFonts w:ascii="Times New Roman" w:hAnsi="Times New Roman" w:cs="Times New Roman"/>
          <w:i/>
          <w:sz w:val="22"/>
          <w:szCs w:val="22"/>
        </w:rPr>
        <w:t>socioeconomic status</w:t>
      </w:r>
      <w:r w:rsidRPr="003A30E1">
        <w:rPr>
          <w:rFonts w:ascii="Times New Roman" w:hAnsi="Times New Roman" w:cs="Times New Roman"/>
          <w:sz w:val="22"/>
          <w:szCs w:val="22"/>
        </w:rPr>
        <w:t xml:space="preserve"> (SES) and explain why SES, gender, and ethnicity are important aspects of child development within countries.</w:t>
      </w:r>
    </w:p>
    <w:p w14:paraId="366F1730" w14:textId="72C62511" w:rsidR="00483EDC" w:rsidRPr="003A30E1" w:rsidRDefault="00FA3533" w:rsidP="00483EDC">
      <w:pPr>
        <w:pStyle w:val="Normal1"/>
        <w:rPr>
          <w:rFonts w:ascii="Times New Roman" w:hAnsi="Times New Roman" w:cs="Times New Roman"/>
          <w:b/>
          <w:sz w:val="22"/>
          <w:szCs w:val="22"/>
        </w:rPr>
      </w:pPr>
      <w:r>
        <w:rPr>
          <w:rFonts w:ascii="Times New Roman" w:eastAsia="Times New Roman" w:hAnsi="Times New Roman" w:cs="Times New Roman"/>
          <w:color w:val="auto"/>
          <w:sz w:val="22"/>
          <w:szCs w:val="22"/>
        </w:rPr>
        <w:br w:type="page"/>
      </w:r>
      <w:r w:rsidR="00483EDC" w:rsidRPr="003A30E1">
        <w:rPr>
          <w:rFonts w:ascii="Times New Roman" w:eastAsia="Arial" w:hAnsi="Times New Roman" w:cs="Times New Roman"/>
          <w:b/>
          <w:sz w:val="22"/>
          <w:szCs w:val="22"/>
        </w:rPr>
        <w:lastRenderedPageBreak/>
        <w:t>EOM Quiz Question 1.1.5</w:t>
      </w:r>
    </w:p>
    <w:p w14:paraId="5ED96DB1" w14:textId="77777777" w:rsidR="00483EDC" w:rsidRPr="003A30E1" w:rsidRDefault="00483EDC" w:rsidP="00483EDC">
      <w:pPr>
        <w:rPr>
          <w:rFonts w:ascii="Times New Roman" w:hAnsi="Times New Roman"/>
          <w:sz w:val="22"/>
          <w:szCs w:val="22"/>
        </w:rPr>
      </w:pPr>
    </w:p>
    <w:p w14:paraId="565216A9"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Phoebe is very proud of her ability to speak Japanese, her parents’ native language, and she has taught herself a number of traditional Japanese dances and songs. Phoebe is proud of her ______________.</w:t>
      </w:r>
    </w:p>
    <w:p w14:paraId="263C38CC"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ethnicity</w:t>
      </w:r>
    </w:p>
    <w:p w14:paraId="6F5BB70F"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majority culture</w:t>
      </w:r>
    </w:p>
    <w:p w14:paraId="2C8AA932"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socioeconomic status</w:t>
      </w:r>
    </w:p>
    <w:p w14:paraId="5E89A89F" w14:textId="4D8BEE81"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r>
      <w:r w:rsidR="004B3947">
        <w:rPr>
          <w:rFonts w:ascii="Times New Roman" w:hAnsi="Times New Roman"/>
          <w:sz w:val="22"/>
          <w:szCs w:val="22"/>
        </w:rPr>
        <w:t>microculture</w:t>
      </w:r>
    </w:p>
    <w:p w14:paraId="6216C436"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A</w:t>
      </w:r>
    </w:p>
    <w:p w14:paraId="1E722D6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2</w:t>
      </w:r>
    </w:p>
    <w:p w14:paraId="1D447D78"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Variations Within Countries</w:t>
      </w:r>
    </w:p>
    <w:p w14:paraId="678E2F25"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54B39461"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 xml:space="preserve">LO 1.2 Define the term </w:t>
      </w:r>
      <w:r w:rsidRPr="003A30E1">
        <w:rPr>
          <w:rFonts w:ascii="Times New Roman" w:hAnsi="Times New Roman" w:cs="Times New Roman"/>
          <w:i/>
          <w:sz w:val="22"/>
          <w:szCs w:val="22"/>
        </w:rPr>
        <w:t>socioeconomic status</w:t>
      </w:r>
      <w:r w:rsidRPr="003A30E1">
        <w:rPr>
          <w:rFonts w:ascii="Times New Roman" w:hAnsi="Times New Roman" w:cs="Times New Roman"/>
          <w:sz w:val="22"/>
          <w:szCs w:val="22"/>
        </w:rPr>
        <w:t xml:space="preserve"> (SES) and explain why SES, gender, and ethnicity are important aspects of child development within countries.</w:t>
      </w:r>
    </w:p>
    <w:p w14:paraId="08502356" w14:textId="77777777" w:rsidR="00483EDC" w:rsidRPr="003A30E1" w:rsidRDefault="00483EDC" w:rsidP="00483EDC">
      <w:pPr>
        <w:rPr>
          <w:rFonts w:ascii="Times New Roman" w:hAnsi="Times New Roman"/>
          <w:sz w:val="22"/>
          <w:szCs w:val="22"/>
        </w:rPr>
      </w:pPr>
    </w:p>
    <w:p w14:paraId="05684268"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eastAsia="Arial" w:hAnsi="Times New Roman" w:cs="Times New Roman"/>
          <w:b/>
          <w:sz w:val="22"/>
          <w:szCs w:val="22"/>
        </w:rPr>
        <w:t>EOM Quiz Question 1.2.1</w:t>
      </w:r>
    </w:p>
    <w:p w14:paraId="0BC8510C" w14:textId="77777777" w:rsidR="00483EDC" w:rsidRPr="003A30E1" w:rsidRDefault="00483EDC" w:rsidP="00483EDC">
      <w:pPr>
        <w:rPr>
          <w:rFonts w:ascii="Times New Roman" w:hAnsi="Times New Roman"/>
          <w:sz w:val="22"/>
          <w:szCs w:val="22"/>
        </w:rPr>
      </w:pPr>
    </w:p>
    <w:p w14:paraId="1ED9F4DB" w14:textId="77777777" w:rsidR="00483EDC" w:rsidRPr="003A30E1" w:rsidRDefault="00483EDC" w:rsidP="00483EDC">
      <w:pPr>
        <w:pStyle w:val="ChapBackPracPracListGenProbQuesP"/>
        <w:spacing w:before="0" w:after="0" w:line="240" w:lineRule="auto"/>
        <w:ind w:left="0" w:firstLine="0"/>
        <w:rPr>
          <w:rFonts w:ascii="Times New Roman" w:hAnsi="Times New Roman" w:cs="Times New Roman"/>
          <w:sz w:val="22"/>
          <w:szCs w:val="22"/>
        </w:rPr>
      </w:pPr>
      <w:r w:rsidRPr="003A30E1">
        <w:rPr>
          <w:rFonts w:ascii="Times New Roman" w:hAnsi="Times New Roman" w:cs="Times New Roman"/>
          <w:sz w:val="22"/>
          <w:szCs w:val="22"/>
        </w:rPr>
        <w:t xml:space="preserve">Unlike earlier hominids, </w:t>
      </w:r>
      <w:r w:rsidRPr="003A30E1">
        <w:rPr>
          <w:rFonts w:ascii="Times New Roman" w:hAnsi="Times New Roman" w:cs="Times New Roman"/>
          <w:i/>
          <w:iCs/>
          <w:sz w:val="22"/>
          <w:szCs w:val="22"/>
        </w:rPr>
        <w:t>Homo sapiens</w:t>
      </w:r>
      <w:r w:rsidRPr="003A30E1">
        <w:rPr>
          <w:rFonts w:ascii="Times New Roman" w:hAnsi="Times New Roman" w:cs="Times New Roman"/>
          <w:sz w:val="22"/>
          <w:szCs w:val="22"/>
        </w:rPr>
        <w:t xml:space="preserve"> had ______________.</w:t>
      </w:r>
    </w:p>
    <w:p w14:paraId="2A933194"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much heavier and thicker bones</w:t>
      </w:r>
    </w:p>
    <w:p w14:paraId="6BE1C132"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smaller teeth and jaws</w:t>
      </w:r>
    </w:p>
    <w:p w14:paraId="4EBD917A"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a slightly smaller brain</w:t>
      </w:r>
    </w:p>
    <w:p w14:paraId="5982C7F7"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a narrower pelvis among females and a larger pelvis among males</w:t>
      </w:r>
    </w:p>
    <w:p w14:paraId="093E35FC"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B</w:t>
      </w:r>
    </w:p>
    <w:p w14:paraId="32A9C390"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2</w:t>
      </w:r>
    </w:p>
    <w:p w14:paraId="35C03BF0"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Human Origins</w:t>
      </w:r>
    </w:p>
    <w:p w14:paraId="2AC82AC0"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Factual</w:t>
      </w:r>
    </w:p>
    <w:p w14:paraId="5C1CC2F1"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1.3 Trace the evolutionary origins of the human species and summarize the features of the first human cultures.</w:t>
      </w:r>
    </w:p>
    <w:p w14:paraId="566F846C" w14:textId="77777777" w:rsidR="00483EDC" w:rsidRPr="003A30E1" w:rsidRDefault="00483EDC" w:rsidP="00483EDC">
      <w:pPr>
        <w:rPr>
          <w:rFonts w:ascii="Times New Roman" w:hAnsi="Times New Roman"/>
          <w:sz w:val="22"/>
          <w:szCs w:val="22"/>
        </w:rPr>
      </w:pPr>
    </w:p>
    <w:p w14:paraId="0F37FA28"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hAnsi="Times New Roman" w:cs="Times New Roman"/>
          <w:b/>
          <w:sz w:val="22"/>
          <w:szCs w:val="22"/>
        </w:rPr>
        <w:t>EOM Quiz Question 1.2.2</w:t>
      </w:r>
    </w:p>
    <w:p w14:paraId="7184789D" w14:textId="77777777" w:rsidR="00483EDC" w:rsidRPr="003A30E1" w:rsidRDefault="00483EDC" w:rsidP="00483EDC">
      <w:pPr>
        <w:rPr>
          <w:rFonts w:ascii="Times New Roman" w:hAnsi="Times New Roman"/>
          <w:sz w:val="22"/>
          <w:szCs w:val="22"/>
        </w:rPr>
      </w:pPr>
    </w:p>
    <w:p w14:paraId="0214260F" w14:textId="77777777" w:rsidR="00483EDC" w:rsidRPr="003A30E1" w:rsidRDefault="00483EDC" w:rsidP="00483EDC">
      <w:pPr>
        <w:pStyle w:val="ChapBackPracPracListGenProbQuesP"/>
        <w:spacing w:before="0" w:after="0" w:line="240" w:lineRule="auto"/>
        <w:ind w:left="0" w:firstLine="0"/>
        <w:rPr>
          <w:rFonts w:ascii="Times New Roman" w:hAnsi="Times New Roman" w:cs="Times New Roman"/>
          <w:sz w:val="22"/>
          <w:szCs w:val="22"/>
        </w:rPr>
      </w:pPr>
      <w:r w:rsidRPr="003A30E1">
        <w:rPr>
          <w:rFonts w:ascii="Times New Roman" w:hAnsi="Times New Roman" w:cs="Times New Roman"/>
          <w:sz w:val="22"/>
          <w:szCs w:val="22"/>
        </w:rPr>
        <w:t>Which of the following statements best describes the effects of natural selection?</w:t>
      </w:r>
    </w:p>
    <w:p w14:paraId="5A04CD36"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Species are eliminated, or “selected,” one-by-one over thousands of years, and no new species are developed.</w:t>
      </w:r>
    </w:p>
    <w:p w14:paraId="05418091"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Species change little by little with each generation, and over a long period of time they can develop into new species.</w:t>
      </w:r>
    </w:p>
    <w:p w14:paraId="3CEDED07"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New species are naturally developed only every 2,000 years, and all previously existing species die out.</w:t>
      </w:r>
    </w:p>
    <w:p w14:paraId="0EAB01C8"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Species change over short periods of time, and this change occurs roughly every 1,000 years.</w:t>
      </w:r>
    </w:p>
    <w:p w14:paraId="51702022"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B</w:t>
      </w:r>
    </w:p>
    <w:p w14:paraId="558DA752"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2</w:t>
      </w:r>
    </w:p>
    <w:p w14:paraId="3658CF01"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Human Evolution and Child Development Today</w:t>
      </w:r>
    </w:p>
    <w:p w14:paraId="080A278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089AB7BE"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1.4 Apply information about human evolution to how child development takes place today.</w:t>
      </w:r>
    </w:p>
    <w:p w14:paraId="32879DC2" w14:textId="77777777" w:rsidR="00483EDC" w:rsidRPr="003A30E1" w:rsidRDefault="00483EDC" w:rsidP="00483EDC">
      <w:pPr>
        <w:rPr>
          <w:rFonts w:ascii="Times New Roman" w:hAnsi="Times New Roman"/>
          <w:sz w:val="22"/>
          <w:szCs w:val="22"/>
        </w:rPr>
      </w:pPr>
    </w:p>
    <w:p w14:paraId="17BBFBFD"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eastAsia="Arial" w:hAnsi="Times New Roman" w:cs="Times New Roman"/>
          <w:b/>
          <w:sz w:val="22"/>
          <w:szCs w:val="22"/>
        </w:rPr>
        <w:t>EOM Quiz Question 1.2.3</w:t>
      </w:r>
    </w:p>
    <w:p w14:paraId="21BECA97" w14:textId="77777777" w:rsidR="00483EDC" w:rsidRPr="003A30E1" w:rsidRDefault="00483EDC" w:rsidP="00483EDC">
      <w:pPr>
        <w:rPr>
          <w:rFonts w:ascii="Times New Roman" w:hAnsi="Times New Roman"/>
          <w:sz w:val="22"/>
          <w:szCs w:val="22"/>
        </w:rPr>
      </w:pPr>
    </w:p>
    <w:p w14:paraId="2F6EC6BE"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The dramatic change in the development of the human species that took place during the Upper Paleolithic period was that, for the first time, ______________.</w:t>
      </w:r>
    </w:p>
    <w:p w14:paraId="47CB303A"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lastRenderedPageBreak/>
        <w:t>a.</w:t>
      </w:r>
      <w:r w:rsidRPr="003A30E1">
        <w:rPr>
          <w:rFonts w:ascii="Times New Roman" w:hAnsi="Times New Roman"/>
          <w:sz w:val="22"/>
          <w:szCs w:val="22"/>
        </w:rPr>
        <w:tab/>
        <w:t>brains got larger</w:t>
      </w:r>
    </w:p>
    <w:p w14:paraId="59060CAB"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tools were created</w:t>
      </w:r>
    </w:p>
    <w:p w14:paraId="5820CFAA"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art appeared</w:t>
      </w:r>
    </w:p>
    <w:p w14:paraId="7DCB9AE6"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jaws got larger to eat a wider variety of plants</w:t>
      </w:r>
    </w:p>
    <w:p w14:paraId="07026A36"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C</w:t>
      </w:r>
    </w:p>
    <w:p w14:paraId="02B1487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2</w:t>
      </w:r>
    </w:p>
    <w:p w14:paraId="66352B68"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The Origin of Cultures and Civilization</w:t>
      </w:r>
    </w:p>
    <w:p w14:paraId="20CF2780"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Factual</w:t>
      </w:r>
    </w:p>
    <w:p w14:paraId="462B2780"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1.3 Trace the evolutionary origins of the human species and summarize the features of the first human cultures.</w:t>
      </w:r>
    </w:p>
    <w:p w14:paraId="009736B7" w14:textId="77777777" w:rsidR="00483EDC" w:rsidRPr="003A30E1" w:rsidRDefault="00483EDC" w:rsidP="00483EDC">
      <w:pPr>
        <w:rPr>
          <w:rFonts w:ascii="Times New Roman" w:hAnsi="Times New Roman"/>
          <w:sz w:val="22"/>
          <w:szCs w:val="22"/>
        </w:rPr>
      </w:pPr>
    </w:p>
    <w:p w14:paraId="441ABC75"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eastAsia="Arial" w:hAnsi="Times New Roman" w:cs="Times New Roman"/>
          <w:b/>
          <w:sz w:val="22"/>
          <w:szCs w:val="22"/>
        </w:rPr>
        <w:t>EOM Quiz Question 1.2.4</w:t>
      </w:r>
    </w:p>
    <w:p w14:paraId="50BCB443" w14:textId="77777777" w:rsidR="00483EDC" w:rsidRPr="003A30E1" w:rsidRDefault="00483EDC" w:rsidP="00483EDC">
      <w:pPr>
        <w:rPr>
          <w:rFonts w:ascii="Times New Roman" w:hAnsi="Times New Roman"/>
          <w:sz w:val="22"/>
          <w:szCs w:val="22"/>
        </w:rPr>
      </w:pPr>
    </w:p>
    <w:p w14:paraId="725C58E3"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Dr. Jenks is interested in how mate selection is shaped by our evolutionary history. She most likely considers herself a(n) ______________.</w:t>
      </w:r>
    </w:p>
    <w:p w14:paraId="5BCAE18B"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biopsychologist</w:t>
      </w:r>
    </w:p>
    <w:p w14:paraId="113B6CB0"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developmental psychologist</w:t>
      </w:r>
    </w:p>
    <w:p w14:paraId="2FC55196"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evolutionary psychologist</w:t>
      </w:r>
    </w:p>
    <w:p w14:paraId="3FD7C36E"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social archeologist</w:t>
      </w:r>
    </w:p>
    <w:p w14:paraId="537127EE"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C</w:t>
      </w:r>
    </w:p>
    <w:p w14:paraId="3715AE8D"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55D62FF0"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Human Evolution and Child Development Today</w:t>
      </w:r>
    </w:p>
    <w:p w14:paraId="14F9E66D"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Applied</w:t>
      </w:r>
    </w:p>
    <w:p w14:paraId="5209AE13"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LO 1.4 Apply information about human evolution to how child development takes place today.</w:t>
      </w:r>
    </w:p>
    <w:p w14:paraId="5867FDDF" w14:textId="77777777" w:rsidR="00483EDC" w:rsidRPr="003A30E1" w:rsidRDefault="00483EDC" w:rsidP="00483EDC">
      <w:pPr>
        <w:rPr>
          <w:rFonts w:ascii="Times New Roman" w:hAnsi="Times New Roman"/>
          <w:sz w:val="22"/>
          <w:szCs w:val="22"/>
        </w:rPr>
      </w:pPr>
    </w:p>
    <w:p w14:paraId="28832E3A"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eastAsia="Arial" w:hAnsi="Times New Roman" w:cs="Times New Roman"/>
          <w:b/>
          <w:sz w:val="22"/>
          <w:szCs w:val="22"/>
        </w:rPr>
        <w:t>EOM Quiz Question 1.2.5</w:t>
      </w:r>
    </w:p>
    <w:p w14:paraId="4B913538" w14:textId="77777777" w:rsidR="00483EDC" w:rsidRPr="003A30E1" w:rsidRDefault="00483EDC" w:rsidP="00483EDC">
      <w:pPr>
        <w:rPr>
          <w:rFonts w:ascii="Times New Roman" w:hAnsi="Times New Roman"/>
          <w:sz w:val="22"/>
          <w:szCs w:val="22"/>
        </w:rPr>
      </w:pPr>
    </w:p>
    <w:p w14:paraId="1CB3907E"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Which of the following is TRUE?</w:t>
      </w:r>
    </w:p>
    <w:p w14:paraId="2FBB01E0"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The development of larger brains enabled our species to be capable of altering our environment.</w:t>
      </w:r>
    </w:p>
    <w:p w14:paraId="3443A885"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Biologically, humans have changed drastically since the origin of Homo sapiens.</w:t>
      </w:r>
    </w:p>
    <w:p w14:paraId="22A4CE5C"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There are fewer than 10 cultures around the world today.</w:t>
      </w:r>
    </w:p>
    <w:p w14:paraId="278D634F"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We are a species that originated in south Asia.</w:t>
      </w:r>
    </w:p>
    <w:p w14:paraId="762796E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A</w:t>
      </w:r>
    </w:p>
    <w:p w14:paraId="67D50783"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3</w:t>
      </w:r>
    </w:p>
    <w:p w14:paraId="728E267F"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Human Evolution and Child Development Today</w:t>
      </w:r>
    </w:p>
    <w:p w14:paraId="5267C448"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71E1D898"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LO 1.4 Apply information about human evolution to how child development takes place today.</w:t>
      </w:r>
    </w:p>
    <w:p w14:paraId="003F2247" w14:textId="77777777" w:rsidR="00483EDC" w:rsidRPr="003A30E1" w:rsidRDefault="00483EDC" w:rsidP="00483EDC">
      <w:pPr>
        <w:rPr>
          <w:rFonts w:ascii="Times New Roman" w:hAnsi="Times New Roman"/>
          <w:sz w:val="22"/>
          <w:szCs w:val="22"/>
        </w:rPr>
      </w:pPr>
    </w:p>
    <w:p w14:paraId="1112B65E"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eastAsia="Arial" w:hAnsi="Times New Roman" w:cs="Times New Roman"/>
          <w:b/>
          <w:sz w:val="22"/>
          <w:szCs w:val="22"/>
        </w:rPr>
        <w:t>EOM Quiz Question 1.3.1</w:t>
      </w:r>
    </w:p>
    <w:p w14:paraId="15EAECF3" w14:textId="77777777" w:rsidR="00483EDC" w:rsidRPr="003A30E1" w:rsidRDefault="00483EDC" w:rsidP="00483EDC">
      <w:pPr>
        <w:rPr>
          <w:rFonts w:ascii="Times New Roman" w:hAnsi="Times New Roman"/>
          <w:sz w:val="22"/>
          <w:szCs w:val="22"/>
        </w:rPr>
      </w:pPr>
    </w:p>
    <w:p w14:paraId="7090DBFB" w14:textId="77777777" w:rsidR="00483EDC" w:rsidRPr="003A30E1" w:rsidRDefault="00483EDC" w:rsidP="00483EDC">
      <w:pPr>
        <w:pStyle w:val="ChapBackPracPracListGenProbQuesP"/>
        <w:tabs>
          <w:tab w:val="decimal" w:pos="160"/>
        </w:tabs>
        <w:spacing w:before="0" w:after="0" w:line="240" w:lineRule="auto"/>
        <w:rPr>
          <w:rFonts w:ascii="Times New Roman" w:hAnsi="Times New Roman" w:cs="Times New Roman"/>
          <w:sz w:val="22"/>
          <w:szCs w:val="22"/>
        </w:rPr>
      </w:pPr>
      <w:r w:rsidRPr="003A30E1">
        <w:rPr>
          <w:rFonts w:ascii="Times New Roman" w:hAnsi="Times New Roman" w:cs="Times New Roman"/>
          <w:sz w:val="22"/>
          <w:szCs w:val="22"/>
        </w:rPr>
        <w:t>According to Freud ______________.</w:t>
      </w:r>
    </w:p>
    <w:p w14:paraId="005416F1"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the root of mental health problems in his patients was that they seemed to have experienced some type of traumatic event during the transition to young adulthood</w:t>
      </w:r>
    </w:p>
    <w:p w14:paraId="3500D0AD"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children experience the anal stage that leads them to want to have sexual access to their opposite-sex parents</w:t>
      </w:r>
    </w:p>
    <w:p w14:paraId="7B524E5E"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everything important in development happened before adulthood</w:t>
      </w:r>
    </w:p>
    <w:p w14:paraId="1F956C5A"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the oral stage lasts from about ages 3 to 6</w:t>
      </w:r>
    </w:p>
    <w:p w14:paraId="426A8A71"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C</w:t>
      </w:r>
    </w:p>
    <w:p w14:paraId="0C4DF169"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2</w:t>
      </w:r>
    </w:p>
    <w:p w14:paraId="25331340"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lastRenderedPageBreak/>
        <w:t>Topic: Psychoanalytic Theories</w:t>
      </w:r>
    </w:p>
    <w:p w14:paraId="33764A61"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5C1033B1"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LO 1.5 Summarize Freud’s psychosexual theory and Erikson’s psychosocial theory of child development and describe the main limitations of each.</w:t>
      </w:r>
    </w:p>
    <w:p w14:paraId="749BFFF0" w14:textId="77777777" w:rsidR="00483EDC" w:rsidRPr="003A30E1" w:rsidRDefault="00483EDC" w:rsidP="00483EDC">
      <w:pPr>
        <w:rPr>
          <w:rFonts w:ascii="Times New Roman" w:hAnsi="Times New Roman"/>
          <w:sz w:val="22"/>
          <w:szCs w:val="22"/>
        </w:rPr>
      </w:pPr>
    </w:p>
    <w:p w14:paraId="1FB696F2"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hAnsi="Times New Roman" w:cs="Times New Roman"/>
          <w:b/>
          <w:sz w:val="22"/>
          <w:szCs w:val="22"/>
        </w:rPr>
        <w:t>EOM Quiz Question 1.3.2</w:t>
      </w:r>
    </w:p>
    <w:p w14:paraId="3AC98606" w14:textId="77777777" w:rsidR="00483EDC" w:rsidRPr="003A30E1" w:rsidRDefault="00483EDC" w:rsidP="00483EDC">
      <w:pPr>
        <w:rPr>
          <w:rFonts w:ascii="Times New Roman" w:hAnsi="Times New Roman"/>
          <w:sz w:val="22"/>
          <w:szCs w:val="22"/>
        </w:rPr>
      </w:pPr>
    </w:p>
    <w:p w14:paraId="6027724A"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Bram does not ever want to get married. The idea of a lifetime commitment makes him anxious and uncomfortable, and any time a girlfriend brings up the subject of marriage, he breaks up with her. According to Erikson, Bram will not successfully resolve the ______________ crisis.</w:t>
      </w:r>
    </w:p>
    <w:p w14:paraId="6458601D"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autonomy versus commitment</w:t>
      </w:r>
    </w:p>
    <w:p w14:paraId="2D6C3392"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identity versus identity confusion</w:t>
      </w:r>
    </w:p>
    <w:p w14:paraId="2B032542"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generativity versus stagnation</w:t>
      </w:r>
    </w:p>
    <w:p w14:paraId="32B917D0"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intimacy versus isolation</w:t>
      </w:r>
    </w:p>
    <w:p w14:paraId="01D3614E"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D</w:t>
      </w:r>
    </w:p>
    <w:p w14:paraId="25489F8A"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3</w:t>
      </w:r>
    </w:p>
    <w:p w14:paraId="6E1D3F6F" w14:textId="3D1FAA59"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Erikson’s Psychosocial Theory</w:t>
      </w:r>
    </w:p>
    <w:p w14:paraId="73176F0C"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Analytical</w:t>
      </w:r>
    </w:p>
    <w:p w14:paraId="650C0496"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1.5 Summarize Freud’s psychosexual theory and Erikson’s psychosocial theory of child development and describe the main limitations of each.</w:t>
      </w:r>
    </w:p>
    <w:p w14:paraId="1918D79F" w14:textId="77777777" w:rsidR="00483EDC" w:rsidRPr="003A30E1" w:rsidRDefault="00483EDC" w:rsidP="00483EDC">
      <w:pPr>
        <w:rPr>
          <w:rFonts w:ascii="Times New Roman" w:hAnsi="Times New Roman"/>
          <w:sz w:val="22"/>
          <w:szCs w:val="22"/>
        </w:rPr>
      </w:pPr>
    </w:p>
    <w:p w14:paraId="69149C2B"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eastAsia="Arial" w:hAnsi="Times New Roman" w:cs="Times New Roman"/>
          <w:b/>
          <w:sz w:val="22"/>
          <w:szCs w:val="22"/>
        </w:rPr>
        <w:t>EOM Quiz Question 1.3.3</w:t>
      </w:r>
    </w:p>
    <w:p w14:paraId="56B7FA4E" w14:textId="77777777" w:rsidR="00483EDC" w:rsidRPr="003A30E1" w:rsidRDefault="00483EDC" w:rsidP="00483EDC">
      <w:pPr>
        <w:rPr>
          <w:rFonts w:ascii="Times New Roman" w:hAnsi="Times New Roman"/>
          <w:sz w:val="22"/>
          <w:szCs w:val="22"/>
        </w:rPr>
      </w:pPr>
    </w:p>
    <w:p w14:paraId="6B0A769F"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A teacher takes away 1 minute of recess time when a child misbehaves in class. Taking away recess time is an example of ____________.</w:t>
      </w:r>
    </w:p>
    <w:p w14:paraId="0B75AE5F"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negative reinforcement</w:t>
      </w:r>
    </w:p>
    <w:p w14:paraId="3CAF28AF"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positive reinforcement</w:t>
      </w:r>
    </w:p>
    <w:p w14:paraId="26B8A7EE"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punishment</w:t>
      </w:r>
    </w:p>
    <w:p w14:paraId="150F0D96"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social learning theory</w:t>
      </w:r>
    </w:p>
    <w:p w14:paraId="7D88E8D6"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C</w:t>
      </w:r>
    </w:p>
    <w:p w14:paraId="08596689"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3</w:t>
      </w:r>
    </w:p>
    <w:p w14:paraId="68BF54EF"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Topic: Conditioning</w:t>
      </w:r>
    </w:p>
    <w:p w14:paraId="0F2A3363"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Analytical</w:t>
      </w:r>
    </w:p>
    <w:p w14:paraId="61021948"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 xml:space="preserve">LO 1.6 Describe behaviorism, including the role of conditioning and the variation known as </w:t>
      </w:r>
      <w:r w:rsidRPr="003A30E1">
        <w:rPr>
          <w:rFonts w:ascii="Times New Roman" w:eastAsia="MS ??" w:hAnsi="Times New Roman" w:cs="Times New Roman"/>
          <w:i/>
          <w:color w:val="auto"/>
          <w:sz w:val="22"/>
          <w:szCs w:val="22"/>
        </w:rPr>
        <w:t>social learning theory</w:t>
      </w:r>
      <w:r w:rsidRPr="003A30E1">
        <w:rPr>
          <w:rFonts w:ascii="Times New Roman" w:hAnsi="Times New Roman" w:cs="Times New Roman"/>
          <w:sz w:val="22"/>
          <w:szCs w:val="22"/>
        </w:rPr>
        <w:t>.</w:t>
      </w:r>
    </w:p>
    <w:p w14:paraId="2890C177" w14:textId="77777777" w:rsidR="00483EDC" w:rsidRPr="003A30E1" w:rsidRDefault="00483EDC" w:rsidP="00483EDC">
      <w:pPr>
        <w:rPr>
          <w:rFonts w:ascii="Times New Roman" w:hAnsi="Times New Roman"/>
          <w:sz w:val="22"/>
          <w:szCs w:val="22"/>
        </w:rPr>
      </w:pPr>
    </w:p>
    <w:p w14:paraId="545AB1B2"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eastAsia="Arial" w:hAnsi="Times New Roman" w:cs="Times New Roman"/>
          <w:b/>
          <w:sz w:val="22"/>
          <w:szCs w:val="22"/>
        </w:rPr>
        <w:t>EOM Quiz Question 1.3.4</w:t>
      </w:r>
    </w:p>
    <w:p w14:paraId="365FCDBC" w14:textId="77777777" w:rsidR="00483EDC" w:rsidRPr="003A30E1" w:rsidRDefault="00483EDC" w:rsidP="00483EDC">
      <w:pPr>
        <w:rPr>
          <w:rFonts w:ascii="Times New Roman" w:hAnsi="Times New Roman"/>
          <w:sz w:val="22"/>
          <w:szCs w:val="22"/>
        </w:rPr>
      </w:pPr>
    </w:p>
    <w:p w14:paraId="1464777F"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Which of the following best describes the Piagetian term of “schemes”?</w:t>
      </w:r>
    </w:p>
    <w:p w14:paraId="6D490093" w14:textId="60519CA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r>
      <w:r w:rsidR="00B454BC">
        <w:rPr>
          <w:rFonts w:ascii="Times New Roman" w:hAnsi="Times New Roman"/>
          <w:sz w:val="22"/>
          <w:szCs w:val="22"/>
        </w:rPr>
        <w:t>w</w:t>
      </w:r>
      <w:r w:rsidRPr="003A30E1">
        <w:rPr>
          <w:rFonts w:ascii="Times New Roman" w:hAnsi="Times New Roman"/>
          <w:sz w:val="22"/>
          <w:szCs w:val="22"/>
        </w:rPr>
        <w:t>hen new information is altered to fit existing information</w:t>
      </w:r>
    </w:p>
    <w:p w14:paraId="24A80582" w14:textId="5DBDCDBD"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r>
      <w:r w:rsidR="00B454BC">
        <w:rPr>
          <w:rFonts w:ascii="Times New Roman" w:hAnsi="Times New Roman"/>
          <w:sz w:val="22"/>
          <w:szCs w:val="22"/>
        </w:rPr>
        <w:t>w</w:t>
      </w:r>
      <w:r w:rsidRPr="003A30E1">
        <w:rPr>
          <w:rFonts w:ascii="Times New Roman" w:hAnsi="Times New Roman"/>
          <w:sz w:val="22"/>
          <w:szCs w:val="22"/>
        </w:rPr>
        <w:t>hen a person’s self-concept is changed to adapt to new information</w:t>
      </w:r>
    </w:p>
    <w:p w14:paraId="5CE81AAD" w14:textId="457454B8"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r>
      <w:r w:rsidR="00B454BC">
        <w:rPr>
          <w:rFonts w:ascii="Times New Roman" w:hAnsi="Times New Roman"/>
          <w:sz w:val="22"/>
          <w:szCs w:val="22"/>
        </w:rPr>
        <w:t>c</w:t>
      </w:r>
      <w:r w:rsidRPr="003A30E1">
        <w:rPr>
          <w:rFonts w:ascii="Times New Roman" w:hAnsi="Times New Roman"/>
          <w:sz w:val="22"/>
          <w:szCs w:val="22"/>
        </w:rPr>
        <w:t>ognitive structures for processing, organizing, and interpreting information</w:t>
      </w:r>
    </w:p>
    <w:p w14:paraId="4F543F81" w14:textId="114363B6"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r>
      <w:r w:rsidR="00B454BC">
        <w:rPr>
          <w:rFonts w:ascii="Times New Roman" w:hAnsi="Times New Roman"/>
          <w:sz w:val="22"/>
          <w:szCs w:val="22"/>
        </w:rPr>
        <w:t>w</w:t>
      </w:r>
      <w:r w:rsidRPr="003A30E1">
        <w:rPr>
          <w:rFonts w:ascii="Times New Roman" w:hAnsi="Times New Roman"/>
          <w:sz w:val="22"/>
          <w:szCs w:val="22"/>
        </w:rPr>
        <w:t>hen a mental structure is changed to adapt to new information</w:t>
      </w:r>
    </w:p>
    <w:p w14:paraId="6E151DD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C</w:t>
      </w:r>
    </w:p>
    <w:p w14:paraId="3B26A31D"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3</w:t>
      </w:r>
    </w:p>
    <w:p w14:paraId="544C597D" w14:textId="02D6E789"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Piaget’s Cognitive Constructivist Theory</w:t>
      </w:r>
    </w:p>
    <w:p w14:paraId="1011F4F8"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1BEF786E"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1.7 Summarize the constructivist theories of Piaget and Vygotsky.</w:t>
      </w:r>
    </w:p>
    <w:p w14:paraId="0FE99BD9" w14:textId="3688F42A" w:rsidR="00483EDC" w:rsidRPr="003A30E1" w:rsidRDefault="00FA3533" w:rsidP="00483EDC">
      <w:pPr>
        <w:pStyle w:val="Normal1"/>
        <w:rPr>
          <w:rFonts w:ascii="Times New Roman" w:hAnsi="Times New Roman" w:cs="Times New Roman"/>
          <w:b/>
          <w:sz w:val="22"/>
          <w:szCs w:val="22"/>
        </w:rPr>
      </w:pPr>
      <w:r>
        <w:rPr>
          <w:rFonts w:ascii="Times New Roman" w:eastAsia="Times New Roman" w:hAnsi="Times New Roman" w:cs="Times New Roman"/>
          <w:color w:val="auto"/>
          <w:sz w:val="22"/>
          <w:szCs w:val="22"/>
        </w:rPr>
        <w:br w:type="page"/>
      </w:r>
      <w:r w:rsidR="00483EDC" w:rsidRPr="003A30E1">
        <w:rPr>
          <w:rFonts w:ascii="Times New Roman" w:eastAsia="Arial" w:hAnsi="Times New Roman" w:cs="Times New Roman"/>
          <w:b/>
          <w:sz w:val="22"/>
          <w:szCs w:val="22"/>
        </w:rPr>
        <w:lastRenderedPageBreak/>
        <w:t>EOM Quiz Question 1.3.5</w:t>
      </w:r>
    </w:p>
    <w:p w14:paraId="100C9AB8" w14:textId="77777777" w:rsidR="00483EDC" w:rsidRPr="003A30E1" w:rsidRDefault="00483EDC" w:rsidP="00483EDC">
      <w:pPr>
        <w:rPr>
          <w:rFonts w:ascii="Times New Roman" w:hAnsi="Times New Roman"/>
          <w:sz w:val="22"/>
          <w:szCs w:val="22"/>
        </w:rPr>
      </w:pPr>
    </w:p>
    <w:p w14:paraId="4E9831E0" w14:textId="77777777" w:rsidR="00483EDC" w:rsidRPr="003A30E1" w:rsidRDefault="00483EDC" w:rsidP="00483EDC">
      <w:pPr>
        <w:pStyle w:val="ChapBackPracPracListGenProbQuesP"/>
        <w:tabs>
          <w:tab w:val="decimal" w:pos="160"/>
        </w:tabs>
        <w:spacing w:before="0" w:after="0" w:line="240" w:lineRule="auto"/>
        <w:ind w:left="0" w:firstLine="0"/>
        <w:rPr>
          <w:rFonts w:ascii="Times New Roman" w:hAnsi="Times New Roman" w:cs="Times New Roman"/>
          <w:sz w:val="22"/>
          <w:szCs w:val="22"/>
        </w:rPr>
      </w:pPr>
      <w:r w:rsidRPr="003A30E1">
        <w:rPr>
          <w:rFonts w:ascii="Times New Roman" w:hAnsi="Times New Roman" w:cs="Times New Roman"/>
          <w:sz w:val="22"/>
          <w:szCs w:val="22"/>
        </w:rPr>
        <w:t>According to Vygotsky, children learn best if the instruction they are provided is ______________.</w:t>
      </w:r>
    </w:p>
    <w:p w14:paraId="3FBE3E95"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within the zone of proximal development</w:t>
      </w:r>
    </w:p>
    <w:p w14:paraId="0073BCAA"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concrete in nature</w:t>
      </w:r>
    </w:p>
    <w:p w14:paraId="731973C3"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a good fit with their learning style</w:t>
      </w:r>
    </w:p>
    <w:p w14:paraId="327AEDE9"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developed by an educational specialist</w:t>
      </w:r>
    </w:p>
    <w:p w14:paraId="3105E29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A</w:t>
      </w:r>
    </w:p>
    <w:p w14:paraId="49D226ED"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2</w:t>
      </w:r>
    </w:p>
    <w:p w14:paraId="1E2C1FCD" w14:textId="097D2606"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Vygotsky’s Social Constructivist Theory</w:t>
      </w:r>
    </w:p>
    <w:p w14:paraId="1DCCBCD0"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52743A06"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1.7 Summarize the constructivist theories of Piaget and Vygotsky.</w:t>
      </w:r>
    </w:p>
    <w:p w14:paraId="4FE2D670" w14:textId="77777777" w:rsidR="00483EDC" w:rsidRPr="003A30E1" w:rsidRDefault="00483EDC" w:rsidP="00483EDC">
      <w:pPr>
        <w:rPr>
          <w:rFonts w:ascii="Times New Roman" w:hAnsi="Times New Roman"/>
          <w:sz w:val="22"/>
          <w:szCs w:val="22"/>
        </w:rPr>
      </w:pPr>
    </w:p>
    <w:p w14:paraId="4C4973DC"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eastAsia="Arial" w:hAnsi="Times New Roman" w:cs="Times New Roman"/>
          <w:b/>
          <w:sz w:val="22"/>
          <w:szCs w:val="22"/>
        </w:rPr>
        <w:t>EOM Quiz Question 1.4.1</w:t>
      </w:r>
    </w:p>
    <w:p w14:paraId="38EE8B59" w14:textId="77777777" w:rsidR="00483EDC" w:rsidRPr="003A30E1" w:rsidRDefault="00483EDC" w:rsidP="00483EDC">
      <w:pPr>
        <w:rPr>
          <w:rFonts w:ascii="Times New Roman" w:hAnsi="Times New Roman"/>
          <w:sz w:val="22"/>
          <w:szCs w:val="22"/>
        </w:rPr>
      </w:pPr>
    </w:p>
    <w:p w14:paraId="3264B9AA" w14:textId="77777777" w:rsidR="00483EDC" w:rsidRPr="003A30E1" w:rsidRDefault="00483EDC" w:rsidP="00483EDC">
      <w:pPr>
        <w:pStyle w:val="ChapBackPracPracListGenProbQuesP"/>
        <w:tabs>
          <w:tab w:val="decimal" w:pos="160"/>
        </w:tabs>
        <w:spacing w:before="0" w:after="0" w:line="240" w:lineRule="auto"/>
        <w:ind w:left="0" w:firstLine="0"/>
        <w:rPr>
          <w:rFonts w:ascii="Times New Roman" w:hAnsi="Times New Roman" w:cs="Times New Roman"/>
          <w:sz w:val="22"/>
          <w:szCs w:val="22"/>
        </w:rPr>
      </w:pPr>
      <w:r w:rsidRPr="003A30E1">
        <w:rPr>
          <w:rFonts w:ascii="Times New Roman" w:hAnsi="Times New Roman" w:cs="Times New Roman"/>
          <w:sz w:val="22"/>
          <w:szCs w:val="22"/>
        </w:rPr>
        <w:t>Which of the following is analogous to, and was the model for, the information processing approach?</w:t>
      </w:r>
    </w:p>
    <w:p w14:paraId="5D336A8D"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the circuits of a radio</w:t>
      </w:r>
    </w:p>
    <w:p w14:paraId="188B7B1E"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the computer</w:t>
      </w:r>
    </w:p>
    <w:p w14:paraId="39FEE3D9"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the human brain</w:t>
      </w:r>
    </w:p>
    <w:p w14:paraId="0277CD48"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the animal brain</w:t>
      </w:r>
    </w:p>
    <w:p w14:paraId="490B07A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B</w:t>
      </w:r>
    </w:p>
    <w:p w14:paraId="4730F92B"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3CD3C841" w14:textId="212870F3"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The Information Processing Approach</w:t>
      </w:r>
    </w:p>
    <w:p w14:paraId="23B6331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Factual</w:t>
      </w:r>
    </w:p>
    <w:p w14:paraId="1FD2CC2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1.8 Describe the elements of the information-processing model of cognitive functioning.</w:t>
      </w:r>
    </w:p>
    <w:p w14:paraId="74EEC2FD" w14:textId="77777777" w:rsidR="00483EDC" w:rsidRPr="003A30E1" w:rsidRDefault="00483EDC" w:rsidP="00483EDC">
      <w:pPr>
        <w:rPr>
          <w:rFonts w:ascii="Times New Roman" w:hAnsi="Times New Roman"/>
          <w:sz w:val="22"/>
          <w:szCs w:val="22"/>
        </w:rPr>
      </w:pPr>
    </w:p>
    <w:p w14:paraId="06BB676A"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hAnsi="Times New Roman" w:cs="Times New Roman"/>
          <w:b/>
          <w:sz w:val="22"/>
          <w:szCs w:val="22"/>
        </w:rPr>
        <w:t>EOM Quiz Question 1.4.2</w:t>
      </w:r>
    </w:p>
    <w:p w14:paraId="5E7AF897" w14:textId="77777777" w:rsidR="00483EDC" w:rsidRPr="003A30E1" w:rsidRDefault="00483EDC" w:rsidP="00483EDC">
      <w:pPr>
        <w:rPr>
          <w:rFonts w:ascii="Times New Roman" w:hAnsi="Times New Roman"/>
          <w:sz w:val="22"/>
          <w:szCs w:val="22"/>
        </w:rPr>
      </w:pPr>
    </w:p>
    <w:p w14:paraId="2E9FA3B4"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Belinda’s parents are divorced, but they work together to be sure that they have open lines of communication with their daughter’s teacher and attend as many school functions as possible. The strong interconnection between Belinda’s parents and the various aspects of her school is an example of the ______________.</w:t>
      </w:r>
    </w:p>
    <w:p w14:paraId="3D580AFB"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microsystem</w:t>
      </w:r>
    </w:p>
    <w:p w14:paraId="75AA09CF"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macrosystem</w:t>
      </w:r>
    </w:p>
    <w:p w14:paraId="1747471C"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mesosystem</w:t>
      </w:r>
    </w:p>
    <w:p w14:paraId="247FA8DB"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exosystem</w:t>
      </w:r>
    </w:p>
    <w:p w14:paraId="507DAF6D"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C</w:t>
      </w:r>
    </w:p>
    <w:p w14:paraId="00BFC896"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2</w:t>
      </w:r>
    </w:p>
    <w:p w14:paraId="587EC9C1"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Bronfenbrenner’s Ecological Framework</w:t>
      </w:r>
    </w:p>
    <w:p w14:paraId="130ED1DA"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Applied</w:t>
      </w:r>
    </w:p>
    <w:p w14:paraId="3A9543E1"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LO 1.9 Define the five systems of Bronfenbrenner’s ecological framework.</w:t>
      </w:r>
    </w:p>
    <w:p w14:paraId="0B59E49C" w14:textId="77777777" w:rsidR="00483EDC" w:rsidRPr="003A30E1" w:rsidRDefault="00483EDC" w:rsidP="00483EDC">
      <w:pPr>
        <w:rPr>
          <w:rFonts w:ascii="Times New Roman" w:hAnsi="Times New Roman"/>
          <w:sz w:val="22"/>
          <w:szCs w:val="22"/>
        </w:rPr>
      </w:pPr>
    </w:p>
    <w:p w14:paraId="12A3EE4B"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eastAsia="Arial" w:hAnsi="Times New Roman" w:cs="Times New Roman"/>
          <w:b/>
          <w:sz w:val="22"/>
          <w:szCs w:val="22"/>
        </w:rPr>
        <w:t>EOM Quiz Question 1.4.3</w:t>
      </w:r>
    </w:p>
    <w:p w14:paraId="35F980DF" w14:textId="77777777" w:rsidR="00483EDC" w:rsidRPr="003A30E1" w:rsidRDefault="00483EDC" w:rsidP="00483EDC">
      <w:pPr>
        <w:rPr>
          <w:rFonts w:ascii="Times New Roman" w:hAnsi="Times New Roman"/>
          <w:sz w:val="22"/>
          <w:szCs w:val="22"/>
        </w:rPr>
      </w:pPr>
    </w:p>
    <w:p w14:paraId="3FD1CBBF"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In Weisner’s ecocultural theory, the focus is on _____________.</w:t>
      </w:r>
    </w:p>
    <w:p w14:paraId="6E8224F7"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aspects of history that affect development</w:t>
      </w:r>
    </w:p>
    <w:p w14:paraId="11D11BFB"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the best ecological climate that affects development</w:t>
      </w:r>
    </w:p>
    <w:p w14:paraId="1E2B3697"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aspects of the everyday interactions in settings that affect development</w:t>
      </w:r>
    </w:p>
    <w:p w14:paraId="7ADA007D"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material aspects of the culture that affect development</w:t>
      </w:r>
    </w:p>
    <w:p w14:paraId="1851C01C"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lastRenderedPageBreak/>
        <w:t>Answer: C</w:t>
      </w:r>
    </w:p>
    <w:p w14:paraId="1343C00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2</w:t>
      </w:r>
    </w:p>
    <w:p w14:paraId="292A7575"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Topic: Weisner’s Ecocultural Theory</w:t>
      </w:r>
    </w:p>
    <w:p w14:paraId="5CE8C3B9"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68A96F37"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LO 1.10 Describe the main components of Weisner’s ecocultural theory and explain how it differs from stage theories.</w:t>
      </w:r>
    </w:p>
    <w:p w14:paraId="471C771C" w14:textId="77777777" w:rsidR="00483EDC" w:rsidRPr="003A30E1" w:rsidRDefault="00483EDC" w:rsidP="00483EDC">
      <w:pPr>
        <w:rPr>
          <w:rFonts w:ascii="Times New Roman" w:hAnsi="Times New Roman"/>
          <w:sz w:val="22"/>
          <w:szCs w:val="22"/>
        </w:rPr>
      </w:pPr>
    </w:p>
    <w:p w14:paraId="2A1236C1"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eastAsia="Arial" w:hAnsi="Times New Roman" w:cs="Times New Roman"/>
          <w:b/>
          <w:sz w:val="22"/>
          <w:szCs w:val="22"/>
        </w:rPr>
        <w:t>EOM Quiz Question 1.4.4</w:t>
      </w:r>
    </w:p>
    <w:p w14:paraId="17CB4BD4" w14:textId="77777777" w:rsidR="00483EDC" w:rsidRPr="003A30E1" w:rsidRDefault="00483EDC" w:rsidP="00483EDC">
      <w:pPr>
        <w:rPr>
          <w:rFonts w:ascii="Times New Roman" w:hAnsi="Times New Roman"/>
          <w:sz w:val="22"/>
          <w:szCs w:val="22"/>
        </w:rPr>
      </w:pPr>
    </w:p>
    <w:p w14:paraId="6D28C2F4"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In activity settings analysis, noticing who eats first would be focusing on which aspect of the framework?</w:t>
      </w:r>
    </w:p>
    <w:p w14:paraId="4FCBFAA8" w14:textId="1522ABED"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r>
      <w:r w:rsidR="00B454BC">
        <w:rPr>
          <w:rFonts w:ascii="Times New Roman" w:hAnsi="Times New Roman"/>
          <w:sz w:val="22"/>
          <w:szCs w:val="22"/>
        </w:rPr>
        <w:t>t</w:t>
      </w:r>
      <w:r w:rsidRPr="003A30E1">
        <w:rPr>
          <w:rFonts w:ascii="Times New Roman" w:hAnsi="Times New Roman"/>
          <w:sz w:val="22"/>
          <w:szCs w:val="22"/>
        </w:rPr>
        <w:t>asks</w:t>
      </w:r>
    </w:p>
    <w:p w14:paraId="5F5BEE26" w14:textId="68DADBFD"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r>
      <w:r w:rsidR="00B454BC">
        <w:rPr>
          <w:rFonts w:ascii="Times New Roman" w:hAnsi="Times New Roman"/>
          <w:sz w:val="22"/>
          <w:szCs w:val="22"/>
        </w:rPr>
        <w:t>s</w:t>
      </w:r>
      <w:r w:rsidRPr="003A30E1">
        <w:rPr>
          <w:rFonts w:ascii="Times New Roman" w:hAnsi="Times New Roman"/>
          <w:sz w:val="22"/>
          <w:szCs w:val="22"/>
        </w:rPr>
        <w:t>cripts</w:t>
      </w:r>
    </w:p>
    <w:p w14:paraId="64CC0FF4" w14:textId="5278DCC4"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r>
      <w:r w:rsidR="00B454BC">
        <w:rPr>
          <w:rFonts w:ascii="Times New Roman" w:hAnsi="Times New Roman"/>
          <w:sz w:val="22"/>
          <w:szCs w:val="22"/>
        </w:rPr>
        <w:t>v</w:t>
      </w:r>
      <w:r w:rsidRPr="003A30E1">
        <w:rPr>
          <w:rFonts w:ascii="Times New Roman" w:hAnsi="Times New Roman"/>
          <w:sz w:val="22"/>
          <w:szCs w:val="22"/>
        </w:rPr>
        <w:t>alues</w:t>
      </w:r>
    </w:p>
    <w:p w14:paraId="038CEFEB" w14:textId="5DDE20A6"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r>
      <w:r w:rsidR="00B454BC">
        <w:rPr>
          <w:rFonts w:ascii="Times New Roman" w:hAnsi="Times New Roman"/>
          <w:sz w:val="22"/>
          <w:szCs w:val="22"/>
        </w:rPr>
        <w:t>p</w:t>
      </w:r>
      <w:r w:rsidRPr="003A30E1">
        <w:rPr>
          <w:rFonts w:ascii="Times New Roman" w:hAnsi="Times New Roman"/>
          <w:sz w:val="22"/>
          <w:szCs w:val="22"/>
        </w:rPr>
        <w:t>ersonnel</w:t>
      </w:r>
    </w:p>
    <w:p w14:paraId="50DCA98A"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D</w:t>
      </w:r>
    </w:p>
    <w:p w14:paraId="3C61028D"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3</w:t>
      </w:r>
    </w:p>
    <w:p w14:paraId="70ABB8E1"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Weisner’s Ecocultural Theory</w:t>
      </w:r>
    </w:p>
    <w:p w14:paraId="06E091E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70499EEF"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1.10 Describe the main components of Weisner’s ecocultural theory and explain how it differs from stage theories.</w:t>
      </w:r>
    </w:p>
    <w:p w14:paraId="53631F20" w14:textId="77777777" w:rsidR="00483EDC" w:rsidRPr="003A30E1" w:rsidRDefault="00483EDC" w:rsidP="00483EDC">
      <w:pPr>
        <w:rPr>
          <w:rFonts w:ascii="Times New Roman" w:hAnsi="Times New Roman"/>
          <w:sz w:val="22"/>
          <w:szCs w:val="22"/>
        </w:rPr>
      </w:pPr>
    </w:p>
    <w:p w14:paraId="1CADE279"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eastAsia="Arial" w:hAnsi="Times New Roman" w:cs="Times New Roman"/>
          <w:b/>
          <w:sz w:val="22"/>
          <w:szCs w:val="22"/>
        </w:rPr>
        <w:t>EOM Quiz Question 1.4.5</w:t>
      </w:r>
    </w:p>
    <w:p w14:paraId="55D5F93F" w14:textId="77777777" w:rsidR="00483EDC" w:rsidRPr="003A30E1" w:rsidRDefault="00483EDC" w:rsidP="00483EDC">
      <w:pPr>
        <w:rPr>
          <w:rFonts w:ascii="Times New Roman" w:hAnsi="Times New Roman"/>
          <w:sz w:val="22"/>
          <w:szCs w:val="22"/>
        </w:rPr>
      </w:pPr>
    </w:p>
    <w:p w14:paraId="0CC7D60F"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Which statement concerning the developmental period known as “</w:t>
      </w:r>
      <w:r w:rsidRPr="003A30E1">
        <w:rPr>
          <w:rFonts w:ascii="Times New Roman" w:hAnsi="Times New Roman" w:cs="Times New Roman"/>
          <w:bCs/>
          <w:sz w:val="22"/>
          <w:szCs w:val="22"/>
        </w:rPr>
        <w:t>emerging adulthood”</w:t>
      </w:r>
      <w:r w:rsidRPr="003A30E1">
        <w:rPr>
          <w:rFonts w:ascii="Times New Roman" w:hAnsi="Times New Roman" w:cs="Times New Roman"/>
          <w:sz w:val="22"/>
          <w:szCs w:val="22"/>
        </w:rPr>
        <w:t xml:space="preserve"> is </w:t>
      </w:r>
      <w:r w:rsidRPr="003A30E1">
        <w:rPr>
          <w:rFonts w:ascii="Times New Roman" w:hAnsi="Times New Roman" w:cs="Times New Roman"/>
          <w:i/>
          <w:iCs/>
          <w:sz w:val="22"/>
          <w:szCs w:val="22"/>
        </w:rPr>
        <w:t>most accurate</w:t>
      </w:r>
      <w:r w:rsidRPr="003A30E1">
        <w:rPr>
          <w:rFonts w:ascii="Times New Roman" w:hAnsi="Times New Roman" w:cs="Times New Roman"/>
          <w:sz w:val="22"/>
          <w:szCs w:val="22"/>
        </w:rPr>
        <w:t xml:space="preserve"> according to Arnett?</w:t>
      </w:r>
    </w:p>
    <w:p w14:paraId="696BADB3"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It is a life stage in which most people have not yet made commitments to the stable roles of love and work that structure adult life for most people.</w:t>
      </w:r>
    </w:p>
    <w:p w14:paraId="62F3AB54"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Compared to emerging adults of past generations, today’s emerging adults are more dependent on their romantic partners.</w:t>
      </w:r>
    </w:p>
    <w:p w14:paraId="3900A6A8"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Emerging adulthood is a period that replaces middle age.</w:t>
      </w:r>
    </w:p>
    <w:p w14:paraId="69065F82"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It is more common in developing countries than in developed countries.</w:t>
      </w:r>
    </w:p>
    <w:p w14:paraId="348AEE52"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A</w:t>
      </w:r>
    </w:p>
    <w:p w14:paraId="50E58F70"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2</w:t>
      </w:r>
    </w:p>
    <w:p w14:paraId="11BC98C0"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A Cultural-Developmental Model for this Book</w:t>
      </w:r>
    </w:p>
    <w:p w14:paraId="0B3CC828"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35D7682B"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LO 1.11 Outline the cultural-developmental model that will be the structure of this book and describe the new life stage of emerging adulthood.</w:t>
      </w:r>
    </w:p>
    <w:p w14:paraId="23C417F5" w14:textId="77777777" w:rsidR="00483EDC" w:rsidRPr="003A30E1" w:rsidRDefault="00483EDC" w:rsidP="00483EDC">
      <w:pPr>
        <w:rPr>
          <w:rFonts w:ascii="Times New Roman" w:hAnsi="Times New Roman"/>
          <w:sz w:val="22"/>
          <w:szCs w:val="22"/>
        </w:rPr>
      </w:pPr>
    </w:p>
    <w:p w14:paraId="34D7DFC8"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eastAsia="Arial" w:hAnsi="Times New Roman" w:cs="Times New Roman"/>
          <w:b/>
          <w:sz w:val="22"/>
          <w:szCs w:val="22"/>
        </w:rPr>
        <w:t>EOM Quiz Question 1.5.1</w:t>
      </w:r>
    </w:p>
    <w:p w14:paraId="58B0C3F6" w14:textId="77777777" w:rsidR="00483EDC" w:rsidRPr="003A30E1" w:rsidRDefault="00483EDC" w:rsidP="00483EDC">
      <w:pPr>
        <w:rPr>
          <w:rFonts w:ascii="Times New Roman" w:hAnsi="Times New Roman"/>
          <w:sz w:val="22"/>
          <w:szCs w:val="22"/>
        </w:rPr>
      </w:pPr>
    </w:p>
    <w:p w14:paraId="105A9913" w14:textId="77777777" w:rsidR="00483EDC" w:rsidRPr="003A30E1" w:rsidRDefault="00483EDC" w:rsidP="00483EDC">
      <w:pPr>
        <w:pStyle w:val="ChapBackPracPracListGenProbQuesP"/>
        <w:tabs>
          <w:tab w:val="clear" w:pos="160"/>
          <w:tab w:val="clear" w:pos="320"/>
        </w:tabs>
        <w:spacing w:before="0" w:after="0" w:line="240" w:lineRule="auto"/>
        <w:ind w:left="0" w:firstLine="0"/>
        <w:rPr>
          <w:rFonts w:ascii="Times New Roman" w:hAnsi="Times New Roman" w:cs="Times New Roman"/>
          <w:sz w:val="22"/>
          <w:szCs w:val="22"/>
        </w:rPr>
      </w:pPr>
      <w:r w:rsidRPr="003A30E1">
        <w:rPr>
          <w:rFonts w:ascii="Times New Roman" w:hAnsi="Times New Roman" w:cs="Times New Roman"/>
          <w:sz w:val="22"/>
          <w:szCs w:val="22"/>
        </w:rPr>
        <w:t>Dr. Kim decided to conduct interviews with middle school children rather than administering questionnaires because she wanted to hear from them in their own words. Her use of interviews is an example of ______________.</w:t>
      </w:r>
    </w:p>
    <w:p w14:paraId="7EAF262C"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an unbiased sample</w:t>
      </w:r>
    </w:p>
    <w:p w14:paraId="20584FA3"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confidential responses</w:t>
      </w:r>
    </w:p>
    <w:p w14:paraId="76F3D82F"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a theory</w:t>
      </w:r>
    </w:p>
    <w:p w14:paraId="03B97738"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the research method</w:t>
      </w:r>
    </w:p>
    <w:p w14:paraId="7D1F416F"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D</w:t>
      </w:r>
    </w:p>
    <w:p w14:paraId="331E31F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286FA746"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Research Methods</w:t>
      </w:r>
    </w:p>
    <w:p w14:paraId="5E70FA66"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lastRenderedPageBreak/>
        <w:t>Skill: Applied</w:t>
      </w:r>
    </w:p>
    <w:p w14:paraId="2F431052"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LO 1.14 Summarize the main methods used in research on child development.</w:t>
      </w:r>
    </w:p>
    <w:p w14:paraId="3AD5D788" w14:textId="77777777" w:rsidR="00483EDC" w:rsidRPr="003A30E1" w:rsidRDefault="00483EDC" w:rsidP="00483EDC">
      <w:pPr>
        <w:rPr>
          <w:rFonts w:ascii="Times New Roman" w:hAnsi="Times New Roman"/>
          <w:sz w:val="22"/>
          <w:szCs w:val="22"/>
        </w:rPr>
      </w:pPr>
    </w:p>
    <w:p w14:paraId="38BA49A8"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hAnsi="Times New Roman" w:cs="Times New Roman"/>
          <w:b/>
          <w:sz w:val="22"/>
          <w:szCs w:val="22"/>
        </w:rPr>
        <w:t>EOM Quiz Question 1.5.2</w:t>
      </w:r>
    </w:p>
    <w:p w14:paraId="5DA89649" w14:textId="77777777" w:rsidR="00483EDC" w:rsidRPr="003A30E1" w:rsidRDefault="00483EDC" w:rsidP="00483EDC">
      <w:pPr>
        <w:rPr>
          <w:rFonts w:ascii="Times New Roman" w:hAnsi="Times New Roman"/>
          <w:sz w:val="22"/>
          <w:szCs w:val="22"/>
        </w:rPr>
      </w:pPr>
    </w:p>
    <w:p w14:paraId="279A49B6"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Even though Dr. Hernandez is not administering drugs but merely asking adolescents questions about various drugs, she still needs to submit her proposal to the ______________ to prevent potential ethical violations.</w:t>
      </w:r>
    </w:p>
    <w:p w14:paraId="650A80C4"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Grants and Standards Board</w:t>
      </w:r>
    </w:p>
    <w:p w14:paraId="5EFABB23"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Institutional Review Board</w:t>
      </w:r>
    </w:p>
    <w:p w14:paraId="53EA290C"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International Standards Board</w:t>
      </w:r>
    </w:p>
    <w:p w14:paraId="59358A73"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University Research Screening</w:t>
      </w:r>
    </w:p>
    <w:p w14:paraId="760D367D"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B</w:t>
      </w:r>
    </w:p>
    <w:p w14:paraId="73F05C02"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6706A9A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Ethics in Child Development Research</w:t>
      </w:r>
    </w:p>
    <w:p w14:paraId="05A6EE98"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Factual</w:t>
      </w:r>
    </w:p>
    <w:p w14:paraId="701BF3EA"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LO 1.13 Describe some ethical standards for child development research.</w:t>
      </w:r>
    </w:p>
    <w:p w14:paraId="7B6948C6" w14:textId="77777777" w:rsidR="00483EDC" w:rsidRPr="003A30E1" w:rsidRDefault="00483EDC" w:rsidP="00483EDC">
      <w:pPr>
        <w:rPr>
          <w:rFonts w:ascii="Times New Roman" w:hAnsi="Times New Roman"/>
          <w:sz w:val="22"/>
          <w:szCs w:val="22"/>
        </w:rPr>
      </w:pPr>
    </w:p>
    <w:p w14:paraId="1119BC02"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eastAsia="Arial" w:hAnsi="Times New Roman" w:cs="Times New Roman"/>
          <w:b/>
          <w:sz w:val="22"/>
          <w:szCs w:val="22"/>
        </w:rPr>
        <w:t>EOM Quiz Question 1.5.3</w:t>
      </w:r>
    </w:p>
    <w:p w14:paraId="234E57BE" w14:textId="77777777" w:rsidR="00483EDC" w:rsidRPr="003A30E1" w:rsidRDefault="00483EDC" w:rsidP="00483EDC">
      <w:pPr>
        <w:rPr>
          <w:rFonts w:ascii="Times New Roman" w:hAnsi="Times New Roman"/>
          <w:sz w:val="22"/>
          <w:szCs w:val="22"/>
        </w:rPr>
      </w:pPr>
    </w:p>
    <w:p w14:paraId="0F88E4A6"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Hypotheses refer to _________.</w:t>
      </w:r>
    </w:p>
    <w:p w14:paraId="11B878DE"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developing a research design</w:t>
      </w:r>
    </w:p>
    <w:p w14:paraId="6D0197D7"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creating unbiased questions on a questionnaire</w:t>
      </w:r>
    </w:p>
    <w:p w14:paraId="712AFFF9"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forming a possible answer to a research question</w:t>
      </w:r>
    </w:p>
    <w:p w14:paraId="19AAF0D1"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choosing a research method</w:t>
      </w:r>
    </w:p>
    <w:p w14:paraId="4DE5310E"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C</w:t>
      </w:r>
    </w:p>
    <w:p w14:paraId="6C97C99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161D881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The Five Steps of the Scientific Method</w:t>
      </w:r>
    </w:p>
    <w:p w14:paraId="05FA92EE"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78E36D41"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LO 1.12 Recall the five steps of the scientific method and the meanings and functions of hypotheses, sampling, and procedure in scientific research.</w:t>
      </w:r>
    </w:p>
    <w:p w14:paraId="47E34AAD" w14:textId="77777777" w:rsidR="00483EDC" w:rsidRPr="003A30E1" w:rsidRDefault="00483EDC" w:rsidP="00483EDC">
      <w:pPr>
        <w:rPr>
          <w:rFonts w:ascii="Times New Roman" w:hAnsi="Times New Roman"/>
          <w:sz w:val="22"/>
          <w:szCs w:val="22"/>
        </w:rPr>
      </w:pPr>
    </w:p>
    <w:p w14:paraId="75B4B69F"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eastAsia="Arial" w:hAnsi="Times New Roman" w:cs="Times New Roman"/>
          <w:b/>
          <w:sz w:val="22"/>
          <w:szCs w:val="22"/>
        </w:rPr>
        <w:t>EOM Quiz Question 1.5.4</w:t>
      </w:r>
    </w:p>
    <w:p w14:paraId="30CEE18E" w14:textId="77777777" w:rsidR="00483EDC" w:rsidRPr="003A30E1" w:rsidRDefault="00483EDC" w:rsidP="00483EDC">
      <w:pPr>
        <w:rPr>
          <w:rFonts w:ascii="Times New Roman" w:hAnsi="Times New Roman"/>
          <w:sz w:val="22"/>
          <w:szCs w:val="22"/>
        </w:rPr>
      </w:pPr>
    </w:p>
    <w:p w14:paraId="0BAFDEBA"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When Dr. McIntyre conducted her research with elementary and middle schools students, rather than having a space for a name, students were asked to come up with a password and write it on the top of their questionnaire packet. This was done to ensure ______________.</w:t>
      </w:r>
    </w:p>
    <w:p w14:paraId="75004CC0"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debriefing of participants</w:t>
      </w:r>
    </w:p>
    <w:p w14:paraId="278D5105"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informed consent</w:t>
      </w:r>
    </w:p>
    <w:p w14:paraId="7369FC9D"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confidentiality</w:t>
      </w:r>
    </w:p>
    <w:p w14:paraId="440CFE08"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generalizability of the findings</w:t>
      </w:r>
    </w:p>
    <w:p w14:paraId="417A616E"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C</w:t>
      </w:r>
    </w:p>
    <w:p w14:paraId="0EF8A1B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2</w:t>
      </w:r>
    </w:p>
    <w:p w14:paraId="73609A68"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Ethics in Child Development Research</w:t>
      </w:r>
    </w:p>
    <w:p w14:paraId="5C107912"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Applied</w:t>
      </w:r>
    </w:p>
    <w:p w14:paraId="7F0199F3"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LO 1.13 Describe some ethical standards for child development research.</w:t>
      </w:r>
    </w:p>
    <w:p w14:paraId="7B7C0D7D" w14:textId="77777777" w:rsidR="00483EDC" w:rsidRPr="003A30E1" w:rsidRDefault="00483EDC" w:rsidP="00483EDC">
      <w:pPr>
        <w:rPr>
          <w:rFonts w:ascii="Times New Roman" w:hAnsi="Times New Roman"/>
          <w:sz w:val="22"/>
          <w:szCs w:val="22"/>
        </w:rPr>
      </w:pPr>
    </w:p>
    <w:p w14:paraId="611E6B52"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eastAsia="Arial" w:hAnsi="Times New Roman" w:cs="Times New Roman"/>
          <w:b/>
          <w:sz w:val="22"/>
          <w:szCs w:val="22"/>
        </w:rPr>
        <w:t>EOM Quiz Question 1.5.5</w:t>
      </w:r>
    </w:p>
    <w:p w14:paraId="67080CD1" w14:textId="77777777" w:rsidR="00483EDC" w:rsidRPr="003A30E1" w:rsidRDefault="00483EDC" w:rsidP="00483EDC">
      <w:pPr>
        <w:rPr>
          <w:rFonts w:ascii="Times New Roman" w:hAnsi="Times New Roman"/>
          <w:sz w:val="22"/>
          <w:szCs w:val="22"/>
        </w:rPr>
      </w:pPr>
    </w:p>
    <w:p w14:paraId="3AE09A93"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Shaleen is a student in an introductory psychology class and is participating in a study at her university. Which of the following is likely to happen first?</w:t>
      </w:r>
    </w:p>
    <w:p w14:paraId="5596BB6A"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lastRenderedPageBreak/>
        <w:t>a.</w:t>
      </w:r>
      <w:r w:rsidRPr="003A30E1">
        <w:rPr>
          <w:rFonts w:ascii="Times New Roman" w:hAnsi="Times New Roman"/>
          <w:sz w:val="22"/>
          <w:szCs w:val="22"/>
        </w:rPr>
        <w:tab/>
        <w:t>Her demographic data will be analyzed.</w:t>
      </w:r>
    </w:p>
    <w:p w14:paraId="12A0AC53"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She will be debriefed so that she can decide whether she wants to participate.</w:t>
      </w:r>
    </w:p>
    <w:p w14:paraId="38FFA553"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She will sign a consent form.</w:t>
      </w:r>
    </w:p>
    <w:p w14:paraId="42762B55"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She will answer questions in a questionnaire booklet.</w:t>
      </w:r>
    </w:p>
    <w:p w14:paraId="4A692EF9"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C</w:t>
      </w:r>
    </w:p>
    <w:p w14:paraId="403BF128"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569F582F"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Ethics in Child Development Research</w:t>
      </w:r>
    </w:p>
    <w:p w14:paraId="3A06D5F2"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Applied</w:t>
      </w:r>
    </w:p>
    <w:p w14:paraId="334A7AB5"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1.13 Describe some ethical standards for child development research.</w:t>
      </w:r>
    </w:p>
    <w:p w14:paraId="4B524AC5" w14:textId="77777777" w:rsidR="00483EDC" w:rsidRPr="003A30E1" w:rsidRDefault="00483EDC" w:rsidP="00483EDC">
      <w:pPr>
        <w:rPr>
          <w:rFonts w:ascii="Times New Roman" w:hAnsi="Times New Roman"/>
          <w:sz w:val="22"/>
          <w:szCs w:val="22"/>
        </w:rPr>
      </w:pPr>
    </w:p>
    <w:p w14:paraId="2F0B3951"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eastAsia="Arial" w:hAnsi="Times New Roman" w:cs="Times New Roman"/>
          <w:b/>
          <w:sz w:val="22"/>
          <w:szCs w:val="22"/>
        </w:rPr>
        <w:t>EOM Quiz Question 1.6.1</w:t>
      </w:r>
    </w:p>
    <w:p w14:paraId="5CA2926B" w14:textId="77777777" w:rsidR="00483EDC" w:rsidRPr="003A30E1" w:rsidRDefault="00483EDC" w:rsidP="00483EDC">
      <w:pPr>
        <w:rPr>
          <w:rFonts w:ascii="Times New Roman" w:hAnsi="Times New Roman"/>
          <w:sz w:val="22"/>
          <w:szCs w:val="22"/>
        </w:rPr>
      </w:pPr>
    </w:p>
    <w:p w14:paraId="63D80356" w14:textId="77777777" w:rsidR="00483EDC" w:rsidRPr="003A30E1" w:rsidRDefault="00483EDC" w:rsidP="00483EDC">
      <w:pPr>
        <w:pStyle w:val="ChapBackPracPracListGenProbQuesP"/>
        <w:tabs>
          <w:tab w:val="clear" w:pos="160"/>
          <w:tab w:val="clear" w:pos="320"/>
        </w:tabs>
        <w:spacing w:before="0" w:after="0" w:line="240" w:lineRule="auto"/>
        <w:ind w:left="0" w:firstLine="0"/>
        <w:rPr>
          <w:rFonts w:ascii="Times New Roman" w:hAnsi="Times New Roman" w:cs="Times New Roman"/>
          <w:sz w:val="22"/>
          <w:szCs w:val="22"/>
        </w:rPr>
      </w:pPr>
      <w:r w:rsidRPr="003A30E1">
        <w:rPr>
          <w:rFonts w:ascii="Times New Roman" w:hAnsi="Times New Roman" w:cs="Times New Roman"/>
          <w:sz w:val="22"/>
          <w:szCs w:val="22"/>
        </w:rPr>
        <w:t>For his post-doctorate research, Yani plans to study human development among indigenous cultures in the mountains of Peru. He plans to move to Peru to integrate with his study subjects, make social connections with them, and observe their daily life up close. Which type of research method is he using?</w:t>
      </w:r>
    </w:p>
    <w:p w14:paraId="7104ECBB" w14:textId="56E217E4"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r>
      <w:r w:rsidR="0086244B">
        <w:rPr>
          <w:rFonts w:ascii="Times New Roman" w:hAnsi="Times New Roman"/>
          <w:sz w:val="22"/>
          <w:szCs w:val="22"/>
        </w:rPr>
        <w:t>a</w:t>
      </w:r>
      <w:r w:rsidRPr="003A30E1">
        <w:rPr>
          <w:rFonts w:ascii="Times New Roman" w:hAnsi="Times New Roman"/>
          <w:sz w:val="22"/>
          <w:szCs w:val="22"/>
        </w:rPr>
        <w:t>n intervention</w:t>
      </w:r>
    </w:p>
    <w:p w14:paraId="64FAB0C0" w14:textId="40777E9F"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r>
      <w:r w:rsidR="0086244B">
        <w:rPr>
          <w:rFonts w:ascii="Times New Roman" w:hAnsi="Times New Roman"/>
          <w:sz w:val="22"/>
          <w:szCs w:val="22"/>
        </w:rPr>
        <w:t>e</w:t>
      </w:r>
      <w:r w:rsidRPr="003A30E1">
        <w:rPr>
          <w:rFonts w:ascii="Times New Roman" w:hAnsi="Times New Roman"/>
          <w:sz w:val="22"/>
          <w:szCs w:val="22"/>
        </w:rPr>
        <w:t>thnographic research</w:t>
      </w:r>
    </w:p>
    <w:p w14:paraId="005BA878" w14:textId="41DCE288"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r>
      <w:r w:rsidR="0086244B">
        <w:rPr>
          <w:rFonts w:ascii="Times New Roman" w:hAnsi="Times New Roman"/>
          <w:sz w:val="22"/>
          <w:szCs w:val="22"/>
        </w:rPr>
        <w:t>a</w:t>
      </w:r>
      <w:r w:rsidRPr="003A30E1">
        <w:rPr>
          <w:rFonts w:ascii="Times New Roman" w:hAnsi="Times New Roman"/>
          <w:sz w:val="22"/>
          <w:szCs w:val="22"/>
        </w:rPr>
        <w:t>n experiment</w:t>
      </w:r>
    </w:p>
    <w:p w14:paraId="575ABA97" w14:textId="49F33D6C"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r>
      <w:r w:rsidR="0086244B">
        <w:rPr>
          <w:rFonts w:ascii="Times New Roman" w:hAnsi="Times New Roman"/>
          <w:sz w:val="22"/>
          <w:szCs w:val="22"/>
        </w:rPr>
        <w:t>a</w:t>
      </w:r>
      <w:r w:rsidRPr="003A30E1">
        <w:rPr>
          <w:rFonts w:ascii="Times New Roman" w:hAnsi="Times New Roman"/>
          <w:sz w:val="22"/>
          <w:szCs w:val="22"/>
        </w:rPr>
        <w:t xml:space="preserve"> quasi-experiment</w:t>
      </w:r>
    </w:p>
    <w:p w14:paraId="4EB51922"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B</w:t>
      </w:r>
    </w:p>
    <w:p w14:paraId="14921342"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42F97FA7"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Research Methods</w:t>
      </w:r>
    </w:p>
    <w:p w14:paraId="78A2F7BD"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Applied</w:t>
      </w:r>
    </w:p>
    <w:p w14:paraId="1F071834"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LO 1.14 Summarize the main methods used in research on child development.</w:t>
      </w:r>
    </w:p>
    <w:p w14:paraId="6E38572F" w14:textId="77777777" w:rsidR="00483EDC" w:rsidRPr="003A30E1" w:rsidRDefault="00483EDC" w:rsidP="00483EDC">
      <w:pPr>
        <w:rPr>
          <w:rFonts w:ascii="Times New Roman" w:hAnsi="Times New Roman"/>
          <w:sz w:val="22"/>
          <w:szCs w:val="22"/>
        </w:rPr>
      </w:pPr>
    </w:p>
    <w:p w14:paraId="02758D2E"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hAnsi="Times New Roman" w:cs="Times New Roman"/>
          <w:b/>
          <w:sz w:val="22"/>
          <w:szCs w:val="22"/>
        </w:rPr>
        <w:t>EOM Quiz Question 1.6.2</w:t>
      </w:r>
    </w:p>
    <w:p w14:paraId="72B5CEC9" w14:textId="77777777" w:rsidR="00483EDC" w:rsidRPr="003A30E1" w:rsidRDefault="00483EDC" w:rsidP="00483EDC">
      <w:pPr>
        <w:rPr>
          <w:rFonts w:ascii="Times New Roman" w:hAnsi="Times New Roman"/>
          <w:sz w:val="22"/>
          <w:szCs w:val="22"/>
        </w:rPr>
      </w:pPr>
    </w:p>
    <w:p w14:paraId="43CAF440"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 xml:space="preserve">Which of the following is </w:t>
      </w:r>
      <w:r w:rsidRPr="003A30E1">
        <w:rPr>
          <w:rFonts w:ascii="Times New Roman" w:hAnsi="Times New Roman"/>
          <w:bCs/>
          <w:sz w:val="22"/>
          <w:szCs w:val="22"/>
        </w:rPr>
        <w:t>TRUE</w:t>
      </w:r>
      <w:r w:rsidRPr="003A30E1">
        <w:rPr>
          <w:rFonts w:ascii="Times New Roman" w:hAnsi="Times New Roman"/>
          <w:sz w:val="22"/>
          <w:szCs w:val="22"/>
        </w:rPr>
        <w:t xml:space="preserve"> regarding research methods?</w:t>
      </w:r>
    </w:p>
    <w:p w14:paraId="5C091623"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The most commonly used method in social science research is the open-ended interview.</w:t>
      </w:r>
    </w:p>
    <w:p w14:paraId="63A32337"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The main drawback of the experimental method is that the findings may not generalize in real-life settings.</w:t>
      </w:r>
    </w:p>
    <w:p w14:paraId="048AE168"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The strength of the case study approach is the ability to generalize the findings.</w:t>
      </w:r>
    </w:p>
    <w:p w14:paraId="5EF5FFE3"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The main advantage of gathering non-numerical data from interviews is that coding is relatively quick and inexpensive.</w:t>
      </w:r>
    </w:p>
    <w:p w14:paraId="1E668EA5"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B</w:t>
      </w:r>
    </w:p>
    <w:p w14:paraId="5F7B07FC"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2</w:t>
      </w:r>
    </w:p>
    <w:p w14:paraId="0DEE49A8"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Research Methods</w:t>
      </w:r>
    </w:p>
    <w:p w14:paraId="098C7638"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6CA0010E"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LO 1.14 Summarize the main methods used in research on child development.</w:t>
      </w:r>
    </w:p>
    <w:p w14:paraId="51557790" w14:textId="77777777" w:rsidR="00483EDC" w:rsidRPr="003A30E1" w:rsidRDefault="00483EDC" w:rsidP="00483EDC">
      <w:pPr>
        <w:rPr>
          <w:rFonts w:ascii="Times New Roman" w:hAnsi="Times New Roman"/>
          <w:sz w:val="22"/>
          <w:szCs w:val="22"/>
        </w:rPr>
      </w:pPr>
    </w:p>
    <w:p w14:paraId="56D8A45B"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eastAsia="Arial" w:hAnsi="Times New Roman" w:cs="Times New Roman"/>
          <w:b/>
          <w:sz w:val="22"/>
          <w:szCs w:val="22"/>
        </w:rPr>
        <w:t>EOM Quiz Question 1.6.3</w:t>
      </w:r>
    </w:p>
    <w:p w14:paraId="5026171E" w14:textId="77777777" w:rsidR="00483EDC" w:rsidRPr="003A30E1" w:rsidRDefault="00483EDC" w:rsidP="00483EDC">
      <w:pPr>
        <w:rPr>
          <w:rFonts w:ascii="Times New Roman" w:hAnsi="Times New Roman"/>
          <w:sz w:val="22"/>
          <w:szCs w:val="22"/>
        </w:rPr>
      </w:pPr>
    </w:p>
    <w:p w14:paraId="6051AE7E"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Bernice is planning to conduct a cross-sectional study for her dissertation. Which of the following is a limitation that she and her advisor discuss before she begins to collect her data?</w:t>
      </w:r>
    </w:p>
    <w:p w14:paraId="389FF463"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Subjects are likely to drop out of the study.</w:t>
      </w:r>
    </w:p>
    <w:p w14:paraId="6B6F40EB"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It tends to be more time-consuming than longitudinal research.</w:t>
      </w:r>
    </w:p>
    <w:p w14:paraId="261A781A"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Differences may be due to cohort differences.</w:t>
      </w:r>
    </w:p>
    <w:p w14:paraId="607E3351"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Because of a rigorous peer-review process, cross-sectional studies are unlikely to be accepted for publication.</w:t>
      </w:r>
    </w:p>
    <w:p w14:paraId="64839B4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lastRenderedPageBreak/>
        <w:t>Answer: C</w:t>
      </w:r>
    </w:p>
    <w:p w14:paraId="27E86EAC"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2</w:t>
      </w:r>
    </w:p>
    <w:p w14:paraId="1AEA96B3"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Research Designs</w:t>
      </w:r>
    </w:p>
    <w:p w14:paraId="34A41F2E"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Applied</w:t>
      </w:r>
    </w:p>
    <w:p w14:paraId="174CEC7F"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1.15 Describe the major types of research designs used in child development research.</w:t>
      </w:r>
    </w:p>
    <w:p w14:paraId="7D19943B" w14:textId="77777777" w:rsidR="00483EDC" w:rsidRPr="003A30E1" w:rsidRDefault="00483EDC" w:rsidP="00483EDC">
      <w:pPr>
        <w:rPr>
          <w:rFonts w:ascii="Times New Roman" w:hAnsi="Times New Roman"/>
          <w:sz w:val="22"/>
          <w:szCs w:val="22"/>
        </w:rPr>
      </w:pPr>
    </w:p>
    <w:p w14:paraId="5958A24E"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eastAsia="Arial" w:hAnsi="Times New Roman" w:cs="Times New Roman"/>
          <w:b/>
          <w:sz w:val="22"/>
          <w:szCs w:val="22"/>
        </w:rPr>
        <w:t>EOM Quiz Question 1.6.4</w:t>
      </w:r>
    </w:p>
    <w:p w14:paraId="38576261" w14:textId="77777777" w:rsidR="00483EDC" w:rsidRPr="003A30E1" w:rsidRDefault="00483EDC" w:rsidP="00483EDC">
      <w:pPr>
        <w:rPr>
          <w:rFonts w:ascii="Times New Roman" w:hAnsi="Times New Roman"/>
          <w:sz w:val="22"/>
          <w:szCs w:val="22"/>
        </w:rPr>
      </w:pPr>
    </w:p>
    <w:p w14:paraId="0B65E720" w14:textId="77777777" w:rsidR="00483EDC" w:rsidRPr="003A30E1" w:rsidRDefault="00483EDC" w:rsidP="00483EDC">
      <w:pPr>
        <w:pStyle w:val="Normal1"/>
        <w:rPr>
          <w:rFonts w:ascii="Times New Roman" w:hAnsi="Times New Roman" w:cs="Times New Roman"/>
          <w:sz w:val="22"/>
          <w:szCs w:val="22"/>
        </w:rPr>
      </w:pPr>
      <w:r w:rsidRPr="003A30E1">
        <w:rPr>
          <w:rFonts w:ascii="Times New Roman" w:hAnsi="Times New Roman" w:cs="Times New Roman"/>
          <w:sz w:val="22"/>
          <w:szCs w:val="22"/>
        </w:rPr>
        <w:t>You are interested in studying the potential changes in intelligence over the lifespan. You have selected 250 people who are currently 2 years old and you plan to assess them every 5 years for 40 years. What type of study are you planning to conduct?</w:t>
      </w:r>
    </w:p>
    <w:p w14:paraId="5F607FD4"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t>Quasi-experimental</w:t>
      </w:r>
    </w:p>
    <w:p w14:paraId="1414D39E"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t>Ethnographic</w:t>
      </w:r>
    </w:p>
    <w:p w14:paraId="7E070194"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t>Longitudinal</w:t>
      </w:r>
    </w:p>
    <w:p w14:paraId="6DD478E8" w14:textId="77777777"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t>Cross-sectional</w:t>
      </w:r>
    </w:p>
    <w:p w14:paraId="0B2F5D16"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C</w:t>
      </w:r>
    </w:p>
    <w:p w14:paraId="3312D1C3"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1</w:t>
      </w:r>
    </w:p>
    <w:p w14:paraId="7405E53A"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Research Designs</w:t>
      </w:r>
    </w:p>
    <w:p w14:paraId="2137D589"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7607BF29"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LO 1.15 Describe the major types of research designs used in child development research.</w:t>
      </w:r>
    </w:p>
    <w:p w14:paraId="223D724B" w14:textId="77777777" w:rsidR="00483EDC" w:rsidRPr="003A30E1" w:rsidRDefault="00483EDC" w:rsidP="00483EDC">
      <w:pPr>
        <w:rPr>
          <w:rFonts w:ascii="Times New Roman" w:hAnsi="Times New Roman"/>
          <w:sz w:val="22"/>
          <w:szCs w:val="22"/>
        </w:rPr>
      </w:pPr>
    </w:p>
    <w:p w14:paraId="2A567E64" w14:textId="77777777" w:rsidR="00483EDC" w:rsidRPr="003A30E1" w:rsidRDefault="00483EDC" w:rsidP="00483EDC">
      <w:pPr>
        <w:pStyle w:val="Normal1"/>
        <w:rPr>
          <w:rFonts w:ascii="Times New Roman" w:hAnsi="Times New Roman" w:cs="Times New Roman"/>
          <w:b/>
          <w:sz w:val="22"/>
          <w:szCs w:val="22"/>
        </w:rPr>
      </w:pPr>
      <w:r w:rsidRPr="003A30E1">
        <w:rPr>
          <w:rFonts w:ascii="Times New Roman" w:eastAsia="Arial" w:hAnsi="Times New Roman" w:cs="Times New Roman"/>
          <w:b/>
          <w:sz w:val="22"/>
          <w:szCs w:val="22"/>
        </w:rPr>
        <w:t>EOM Quiz Question 1.6.5</w:t>
      </w:r>
    </w:p>
    <w:p w14:paraId="533B7F52" w14:textId="77777777" w:rsidR="00483EDC" w:rsidRPr="003A30E1" w:rsidRDefault="00483EDC" w:rsidP="00483EDC">
      <w:pPr>
        <w:rPr>
          <w:rFonts w:ascii="Times New Roman" w:hAnsi="Times New Roman"/>
          <w:sz w:val="22"/>
          <w:szCs w:val="22"/>
        </w:rPr>
      </w:pPr>
    </w:p>
    <w:p w14:paraId="2C904116" w14:textId="77777777" w:rsidR="00483EDC" w:rsidRPr="003A30E1" w:rsidRDefault="00483EDC" w:rsidP="00483EDC">
      <w:pPr>
        <w:pStyle w:val="ChapBackPracPracListGenProbQuesP"/>
        <w:tabs>
          <w:tab w:val="clear" w:pos="320"/>
          <w:tab w:val="left" w:pos="612"/>
        </w:tabs>
        <w:spacing w:before="0" w:after="0" w:line="240" w:lineRule="auto"/>
        <w:ind w:left="0" w:firstLine="0"/>
        <w:rPr>
          <w:rFonts w:ascii="Times New Roman" w:hAnsi="Times New Roman" w:cs="Times New Roman"/>
          <w:sz w:val="22"/>
          <w:szCs w:val="22"/>
        </w:rPr>
      </w:pPr>
      <w:r w:rsidRPr="003A30E1">
        <w:rPr>
          <w:rFonts w:ascii="Times New Roman" w:hAnsi="Times New Roman" w:cs="Times New Roman"/>
          <w:sz w:val="22"/>
          <w:szCs w:val="22"/>
        </w:rPr>
        <w:t>What type of correlation describes the situation in which the more hours spent sitting or in sedentary activity on the job, the higher the person’s body mass index (BMI)?</w:t>
      </w:r>
    </w:p>
    <w:p w14:paraId="351DA9BB" w14:textId="6DAD7546"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a.</w:t>
      </w:r>
      <w:r w:rsidRPr="003A30E1">
        <w:rPr>
          <w:rFonts w:ascii="Times New Roman" w:hAnsi="Times New Roman"/>
          <w:sz w:val="22"/>
          <w:szCs w:val="22"/>
        </w:rPr>
        <w:tab/>
      </w:r>
      <w:r w:rsidR="0086244B">
        <w:rPr>
          <w:rFonts w:ascii="Times New Roman" w:hAnsi="Times New Roman"/>
          <w:sz w:val="22"/>
          <w:szCs w:val="22"/>
        </w:rPr>
        <w:t>a</w:t>
      </w:r>
      <w:r w:rsidRPr="003A30E1">
        <w:rPr>
          <w:rFonts w:ascii="Times New Roman" w:hAnsi="Times New Roman"/>
          <w:sz w:val="22"/>
          <w:szCs w:val="22"/>
        </w:rPr>
        <w:t xml:space="preserve"> positive correlation</w:t>
      </w:r>
    </w:p>
    <w:p w14:paraId="4E054260" w14:textId="66C1DF1D"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b.</w:t>
      </w:r>
      <w:r w:rsidRPr="003A30E1">
        <w:rPr>
          <w:rFonts w:ascii="Times New Roman" w:hAnsi="Times New Roman"/>
          <w:sz w:val="22"/>
          <w:szCs w:val="22"/>
        </w:rPr>
        <w:tab/>
      </w:r>
      <w:r w:rsidR="0086244B">
        <w:rPr>
          <w:rFonts w:ascii="Times New Roman" w:hAnsi="Times New Roman"/>
          <w:sz w:val="22"/>
          <w:szCs w:val="22"/>
        </w:rPr>
        <w:t>a</w:t>
      </w:r>
      <w:r w:rsidRPr="003A30E1">
        <w:rPr>
          <w:rFonts w:ascii="Times New Roman" w:hAnsi="Times New Roman"/>
          <w:sz w:val="22"/>
          <w:szCs w:val="22"/>
        </w:rPr>
        <w:t xml:space="preserve"> negative correlation</w:t>
      </w:r>
    </w:p>
    <w:p w14:paraId="3AD035BE" w14:textId="3213EDD8"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c.</w:t>
      </w:r>
      <w:r w:rsidRPr="003A30E1">
        <w:rPr>
          <w:rFonts w:ascii="Times New Roman" w:hAnsi="Times New Roman"/>
          <w:sz w:val="22"/>
          <w:szCs w:val="22"/>
        </w:rPr>
        <w:tab/>
      </w:r>
      <w:r w:rsidR="0086244B">
        <w:rPr>
          <w:rFonts w:ascii="Times New Roman" w:hAnsi="Times New Roman"/>
          <w:sz w:val="22"/>
          <w:szCs w:val="22"/>
        </w:rPr>
        <w:t>n</w:t>
      </w:r>
      <w:r w:rsidRPr="003A30E1">
        <w:rPr>
          <w:rFonts w:ascii="Times New Roman" w:hAnsi="Times New Roman"/>
          <w:sz w:val="22"/>
          <w:szCs w:val="22"/>
        </w:rPr>
        <w:t>o correlation</w:t>
      </w:r>
    </w:p>
    <w:p w14:paraId="60AA7DD5" w14:textId="480616C8" w:rsidR="00483EDC" w:rsidRPr="003A30E1" w:rsidRDefault="00483EDC" w:rsidP="00483EDC">
      <w:pPr>
        <w:ind w:left="1440" w:hanging="720"/>
        <w:rPr>
          <w:rFonts w:ascii="Times New Roman" w:hAnsi="Times New Roman"/>
          <w:sz w:val="22"/>
          <w:szCs w:val="22"/>
        </w:rPr>
      </w:pPr>
      <w:r w:rsidRPr="003A30E1">
        <w:rPr>
          <w:rFonts w:ascii="Times New Roman" w:hAnsi="Times New Roman"/>
          <w:sz w:val="22"/>
          <w:szCs w:val="22"/>
        </w:rPr>
        <w:t>d.</w:t>
      </w:r>
      <w:r w:rsidRPr="003A30E1">
        <w:rPr>
          <w:rFonts w:ascii="Times New Roman" w:hAnsi="Times New Roman"/>
          <w:sz w:val="22"/>
          <w:szCs w:val="22"/>
        </w:rPr>
        <w:tab/>
      </w:r>
      <w:r w:rsidR="00791D72">
        <w:rPr>
          <w:rFonts w:ascii="Times New Roman" w:hAnsi="Times New Roman"/>
          <w:sz w:val="22"/>
          <w:szCs w:val="22"/>
        </w:rPr>
        <w:t>a</w:t>
      </w:r>
      <w:r w:rsidRPr="003A30E1">
        <w:rPr>
          <w:rFonts w:ascii="Times New Roman" w:hAnsi="Times New Roman"/>
          <w:sz w:val="22"/>
          <w:szCs w:val="22"/>
        </w:rPr>
        <w:t xml:space="preserve"> curved correlation</w:t>
      </w:r>
    </w:p>
    <w:p w14:paraId="07AA3CFC"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Answer: A</w:t>
      </w:r>
    </w:p>
    <w:p w14:paraId="28F2328A"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Difficulty: 2</w:t>
      </w:r>
    </w:p>
    <w:p w14:paraId="6E89AB4D"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Topic: Research Designs</w:t>
      </w:r>
    </w:p>
    <w:p w14:paraId="327D9AA4" w14:textId="77777777" w:rsidR="00483EDC" w:rsidRPr="003A30E1" w:rsidRDefault="00483EDC" w:rsidP="00483EDC">
      <w:pPr>
        <w:rPr>
          <w:rFonts w:ascii="Times New Roman" w:hAnsi="Times New Roman"/>
          <w:sz w:val="22"/>
          <w:szCs w:val="22"/>
        </w:rPr>
      </w:pPr>
      <w:r w:rsidRPr="003A30E1">
        <w:rPr>
          <w:rFonts w:ascii="Times New Roman" w:hAnsi="Times New Roman"/>
          <w:sz w:val="22"/>
          <w:szCs w:val="22"/>
        </w:rPr>
        <w:t>Skill: Conceptual</w:t>
      </w:r>
    </w:p>
    <w:p w14:paraId="489E3B4A" w14:textId="3F0BB3D1" w:rsidR="00483EDC" w:rsidRPr="003A30E1" w:rsidRDefault="00483EDC" w:rsidP="004470A4">
      <w:pPr>
        <w:pStyle w:val="Normal1"/>
        <w:rPr>
          <w:rFonts w:ascii="Times New Roman" w:hAnsi="Times New Roman"/>
          <w:sz w:val="22"/>
          <w:szCs w:val="22"/>
        </w:rPr>
      </w:pPr>
      <w:r w:rsidRPr="003A30E1">
        <w:rPr>
          <w:rFonts w:ascii="Times New Roman" w:hAnsi="Times New Roman" w:cs="Times New Roman"/>
          <w:sz w:val="22"/>
          <w:szCs w:val="22"/>
        </w:rPr>
        <w:t>LO 1.15 Describe the major types of research designs used in child development research.</w:t>
      </w:r>
    </w:p>
    <w:p w14:paraId="4A5DCE95" w14:textId="77777777" w:rsidR="00483EDC" w:rsidRPr="00995A77" w:rsidRDefault="00483EDC" w:rsidP="00A53300">
      <w:pPr>
        <w:rPr>
          <w:sz w:val="22"/>
          <w:szCs w:val="22"/>
        </w:rPr>
      </w:pPr>
    </w:p>
    <w:p w14:paraId="4126992B" w14:textId="6E359F86" w:rsidR="00A53300" w:rsidRPr="005618C2" w:rsidRDefault="00A53300" w:rsidP="00146DBA">
      <w:pPr>
        <w:rPr>
          <w:sz w:val="22"/>
          <w:szCs w:val="22"/>
        </w:rPr>
      </w:pPr>
    </w:p>
    <w:sectPr w:rsidR="00A53300" w:rsidRPr="005618C2" w:rsidSect="00A53300">
      <w:head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24E55" w14:textId="77777777" w:rsidR="001E27D9" w:rsidRDefault="001E27D9">
      <w:r>
        <w:separator/>
      </w:r>
    </w:p>
  </w:endnote>
  <w:endnote w:type="continuationSeparator" w:id="0">
    <w:p w14:paraId="7389BE30" w14:textId="77777777" w:rsidR="001E27D9" w:rsidRDefault="001E27D9">
      <w:r>
        <w:continuationSeparator/>
      </w:r>
    </w:p>
  </w:endnote>
  <w:endnote w:type="continuationNotice" w:id="1">
    <w:p w14:paraId="18DD3AF8" w14:textId="77777777" w:rsidR="001E27D9" w:rsidRDefault="001E27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Courier">
    <w:panose1 w:val="020704090202050204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HelveticaNeueLTW1G-Lt">
    <w:altName w:val="Times New Roman"/>
    <w:panose1 w:val="00000000000000000000"/>
    <w:charset w:val="4D"/>
    <w:family w:val="auto"/>
    <w:notTrueType/>
    <w:pitch w:val="default"/>
    <w:sig w:usb0="00000003" w:usb1="00000000" w:usb2="00000000" w:usb3="00000000" w:csb0="00000001" w:csb1="00000000"/>
  </w:font>
  <w:font w:name="PalatinoLTPro-Bold">
    <w:panose1 w:val="00000000000000000000"/>
    <w:charset w:val="4D"/>
    <w:family w:val="auto"/>
    <w:notTrueType/>
    <w:pitch w:val="default"/>
    <w:sig w:usb0="00000003" w:usb1="00000000" w:usb2="00000000" w:usb3="00000000" w:csb0="00000001" w:csb1="00000000"/>
  </w:font>
  <w:font w:name="Helvetica-Bold">
    <w:altName w:val="Arial"/>
    <w:panose1 w:val="00000000000000000000"/>
    <w:charset w:val="4D"/>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F0C9B" w14:textId="77777777" w:rsidR="00B35433" w:rsidRDefault="00B35433" w:rsidP="00A533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E438487" w14:textId="77777777" w:rsidR="00B35433" w:rsidRDefault="00B3543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E2AF9" w14:textId="60549ABE" w:rsidR="00B35433" w:rsidRPr="004470A4" w:rsidRDefault="00B35433" w:rsidP="00A53300">
    <w:pPr>
      <w:pStyle w:val="Footer"/>
      <w:framePr w:wrap="around" w:vAnchor="text" w:hAnchor="margin" w:xAlign="center" w:y="1"/>
      <w:rPr>
        <w:rStyle w:val="PageNumber"/>
        <w:sz w:val="22"/>
      </w:rPr>
    </w:pPr>
    <w:r w:rsidRPr="004470A4">
      <w:rPr>
        <w:rStyle w:val="PageNumber"/>
        <w:sz w:val="22"/>
      </w:rPr>
      <w:fldChar w:fldCharType="begin"/>
    </w:r>
    <w:r w:rsidRPr="00146DBA">
      <w:rPr>
        <w:rStyle w:val="PageNumber"/>
        <w:sz w:val="22"/>
        <w:szCs w:val="22"/>
      </w:rPr>
      <w:instrText xml:space="preserve">PAGE  </w:instrText>
    </w:r>
    <w:r w:rsidRPr="004470A4">
      <w:rPr>
        <w:rStyle w:val="PageNumber"/>
        <w:sz w:val="22"/>
      </w:rPr>
      <w:fldChar w:fldCharType="separate"/>
    </w:r>
    <w:r w:rsidR="004A52D9">
      <w:rPr>
        <w:rStyle w:val="PageNumber"/>
        <w:noProof/>
        <w:sz w:val="22"/>
        <w:szCs w:val="22"/>
      </w:rPr>
      <w:t>56</w:t>
    </w:r>
    <w:r w:rsidRPr="004470A4">
      <w:rPr>
        <w:rStyle w:val="PageNumber"/>
        <w:sz w:val="22"/>
      </w:rPr>
      <w:fldChar w:fldCharType="end"/>
    </w:r>
  </w:p>
  <w:p w14:paraId="4583537F" w14:textId="77777777" w:rsidR="00B35433" w:rsidRDefault="00B3543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BCED6" w14:textId="77777777" w:rsidR="001E27D9" w:rsidRDefault="001E27D9">
      <w:r>
        <w:separator/>
      </w:r>
    </w:p>
  </w:footnote>
  <w:footnote w:type="continuationSeparator" w:id="0">
    <w:p w14:paraId="6CDD1DA1" w14:textId="77777777" w:rsidR="001E27D9" w:rsidRDefault="001E27D9">
      <w:r>
        <w:continuationSeparator/>
      </w:r>
    </w:p>
  </w:footnote>
  <w:footnote w:type="continuationNotice" w:id="1">
    <w:p w14:paraId="5101EFBE" w14:textId="77777777" w:rsidR="001E27D9" w:rsidRDefault="001E27D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1C6BD" w14:textId="77777777" w:rsidR="00B35433" w:rsidRPr="009348F6" w:rsidRDefault="00B35433">
    <w:pPr>
      <w:pStyle w:val="Header"/>
      <w:rPr>
        <w:i/>
      </w:rPr>
    </w:pPr>
    <w:r w:rsidRPr="009348F6">
      <w:rPr>
        <w:i/>
      </w:rPr>
      <w:t>Chapter 1, Section 1</w:t>
    </w:r>
    <w:r w:rsidRPr="009348F6">
      <w:rPr>
        <w:i/>
      </w:rPr>
      <w:tab/>
    </w:r>
    <w:r w:rsidRPr="009348F6">
      <w:rPr>
        <w:i/>
      </w:rPr>
      <w:tab/>
      <w:t>Test Item File</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BD59B" w14:textId="77777777" w:rsidR="00B35433" w:rsidRPr="009348F6" w:rsidRDefault="00B35433">
    <w:pPr>
      <w:pStyle w:val="Header"/>
      <w:rPr>
        <w:i/>
      </w:rPr>
    </w:pPr>
    <w:r>
      <w:rPr>
        <w:i/>
      </w:rPr>
      <w:t>Chapter 1, Section 2</w:t>
    </w:r>
    <w:r w:rsidRPr="009348F6">
      <w:rPr>
        <w:i/>
      </w:rPr>
      <w:tab/>
    </w:r>
    <w:r w:rsidRPr="009348F6">
      <w:rPr>
        <w:i/>
      </w:rPr>
      <w:tab/>
    </w:r>
    <w:r>
      <w:rPr>
        <w:i/>
      </w:rPr>
      <w:t>Video Guide Questions</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DE89D" w14:textId="77777777" w:rsidR="00B35433" w:rsidRPr="009348F6" w:rsidRDefault="00B35433">
    <w:pPr>
      <w:pStyle w:val="Header"/>
      <w:rPr>
        <w:i/>
      </w:rPr>
    </w:pPr>
    <w:r>
      <w:rPr>
        <w:i/>
      </w:rPr>
      <w:t>Chapter 1, Section 3</w:t>
    </w:r>
    <w:r w:rsidRPr="009348F6">
      <w:rPr>
        <w:i/>
      </w:rPr>
      <w:tab/>
    </w:r>
    <w:r w:rsidRPr="009348F6">
      <w:rPr>
        <w:i/>
      </w:rPr>
      <w:tab/>
    </w:r>
    <w:r>
      <w:rPr>
        <w:i/>
      </w:rPr>
      <w:t>Test Item File</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86548" w14:textId="2781F0AA" w:rsidR="00B35433" w:rsidRPr="009348F6" w:rsidRDefault="00B35433">
    <w:pPr>
      <w:pStyle w:val="Header"/>
      <w:rPr>
        <w:i/>
      </w:rPr>
    </w:pPr>
    <w:r>
      <w:rPr>
        <w:i/>
      </w:rPr>
      <w:t>Chapter 1, Section 4</w:t>
    </w:r>
    <w:r w:rsidRPr="009348F6">
      <w:rPr>
        <w:i/>
      </w:rPr>
      <w:tab/>
    </w:r>
    <w:r w:rsidRPr="009348F6">
      <w:rPr>
        <w:i/>
      </w:rPr>
      <w:tab/>
    </w:r>
    <w:r>
      <w:rPr>
        <w:i/>
      </w:rPr>
      <w:t>Test Item File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D2AA0"/>
    <w:multiLevelType w:val="hybridMultilevel"/>
    <w:tmpl w:val="E25219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169C0"/>
    <w:multiLevelType w:val="hybridMultilevel"/>
    <w:tmpl w:val="43A6C2BA"/>
    <w:lvl w:ilvl="0" w:tplc="C0E0FBF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BF70BE"/>
    <w:multiLevelType w:val="hybridMultilevel"/>
    <w:tmpl w:val="CF4406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D93B69"/>
    <w:multiLevelType w:val="hybridMultilevel"/>
    <w:tmpl w:val="7382D7FA"/>
    <w:lvl w:ilvl="0" w:tplc="ED8EE8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DB4655"/>
    <w:multiLevelType w:val="hybridMultilevel"/>
    <w:tmpl w:val="FCB8BA4E"/>
    <w:lvl w:ilvl="0" w:tplc="10E6A9D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094C33"/>
    <w:multiLevelType w:val="hybridMultilevel"/>
    <w:tmpl w:val="994CA1B4"/>
    <w:lvl w:ilvl="0" w:tplc="77EC222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55E6F00"/>
    <w:multiLevelType w:val="hybridMultilevel"/>
    <w:tmpl w:val="255CA236"/>
    <w:lvl w:ilvl="0" w:tplc="8BE42D6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7636FFE"/>
    <w:multiLevelType w:val="hybridMultilevel"/>
    <w:tmpl w:val="696A63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45215C"/>
    <w:multiLevelType w:val="hybridMultilevel"/>
    <w:tmpl w:val="538C8430"/>
    <w:lvl w:ilvl="0" w:tplc="2190D81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2D71B3"/>
    <w:multiLevelType w:val="hybridMultilevel"/>
    <w:tmpl w:val="696A63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6409D5"/>
    <w:multiLevelType w:val="hybridMultilevel"/>
    <w:tmpl w:val="CD98C2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855884"/>
    <w:multiLevelType w:val="hybridMultilevel"/>
    <w:tmpl w:val="4AF4C654"/>
    <w:lvl w:ilvl="0" w:tplc="E87693F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452BDA"/>
    <w:multiLevelType w:val="hybridMultilevel"/>
    <w:tmpl w:val="B1CC8658"/>
    <w:lvl w:ilvl="0" w:tplc="E76823A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5195FE2"/>
    <w:multiLevelType w:val="hybridMultilevel"/>
    <w:tmpl w:val="909635C0"/>
    <w:lvl w:ilvl="0" w:tplc="156E63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F71477"/>
    <w:multiLevelType w:val="hybridMultilevel"/>
    <w:tmpl w:val="C93812EC"/>
    <w:lvl w:ilvl="0" w:tplc="AF840AE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74A78AB"/>
    <w:multiLevelType w:val="hybridMultilevel"/>
    <w:tmpl w:val="008E9B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6C25BB"/>
    <w:multiLevelType w:val="hybridMultilevel"/>
    <w:tmpl w:val="4E24291A"/>
    <w:lvl w:ilvl="0" w:tplc="3984E39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B186190"/>
    <w:multiLevelType w:val="hybridMultilevel"/>
    <w:tmpl w:val="CC6268A6"/>
    <w:lvl w:ilvl="0" w:tplc="6B4CA6E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23A1843"/>
    <w:multiLevelType w:val="hybridMultilevel"/>
    <w:tmpl w:val="585EA0E4"/>
    <w:lvl w:ilvl="0" w:tplc="97FAC8D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FCA79D7"/>
    <w:multiLevelType w:val="hybridMultilevel"/>
    <w:tmpl w:val="DEAADD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D27AE0"/>
    <w:multiLevelType w:val="hybridMultilevel"/>
    <w:tmpl w:val="5AA87B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7D0DBE"/>
    <w:multiLevelType w:val="hybridMultilevel"/>
    <w:tmpl w:val="8880414E"/>
    <w:lvl w:ilvl="0" w:tplc="B7C20E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4B81A34"/>
    <w:multiLevelType w:val="hybridMultilevel"/>
    <w:tmpl w:val="6EE497D2"/>
    <w:lvl w:ilvl="0" w:tplc="B46871BC">
      <w:start w:val="1"/>
      <w:numFmt w:val="bullet"/>
      <w:lvlText w:val=""/>
      <w:lvlJc w:val="left"/>
      <w:pPr>
        <w:ind w:left="144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4501675D"/>
    <w:multiLevelType w:val="hybridMultilevel"/>
    <w:tmpl w:val="5B58B5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65048D"/>
    <w:multiLevelType w:val="hybridMultilevel"/>
    <w:tmpl w:val="FC587A62"/>
    <w:lvl w:ilvl="0" w:tplc="7C16D3A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8A05901"/>
    <w:multiLevelType w:val="hybridMultilevel"/>
    <w:tmpl w:val="FFB689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7650D3"/>
    <w:multiLevelType w:val="hybridMultilevel"/>
    <w:tmpl w:val="021C25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443552"/>
    <w:multiLevelType w:val="hybridMultilevel"/>
    <w:tmpl w:val="BDD2BFC0"/>
    <w:lvl w:ilvl="0" w:tplc="FC783CB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BDC7FBB"/>
    <w:multiLevelType w:val="hybridMultilevel"/>
    <w:tmpl w:val="052A6C8C"/>
    <w:lvl w:ilvl="0" w:tplc="B5D8909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EA25262"/>
    <w:multiLevelType w:val="hybridMultilevel"/>
    <w:tmpl w:val="2C8A19E2"/>
    <w:lvl w:ilvl="0" w:tplc="64C076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5B256D8"/>
    <w:multiLevelType w:val="hybridMultilevel"/>
    <w:tmpl w:val="9EA4A946"/>
    <w:lvl w:ilvl="0" w:tplc="D4CA06D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6DB5E35"/>
    <w:multiLevelType w:val="hybridMultilevel"/>
    <w:tmpl w:val="F4E486A0"/>
    <w:lvl w:ilvl="0" w:tplc="D5965DA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83C4C01"/>
    <w:multiLevelType w:val="hybridMultilevel"/>
    <w:tmpl w:val="2C24CE48"/>
    <w:lvl w:ilvl="0" w:tplc="441AE83C">
      <w:start w:val="1"/>
      <w:numFmt w:val="bullet"/>
      <w:lvlText w:val=""/>
      <w:lvlJc w:val="left"/>
      <w:pPr>
        <w:tabs>
          <w:tab w:val="num" w:pos="1080"/>
        </w:tabs>
        <w:ind w:left="1080" w:hanging="360"/>
      </w:pPr>
      <w:rPr>
        <w:rFonts w:ascii="Wingdings" w:hAnsi="Wingdings"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AC11FF"/>
    <w:multiLevelType w:val="hybridMultilevel"/>
    <w:tmpl w:val="8B98E87E"/>
    <w:lvl w:ilvl="0" w:tplc="CF42C3E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E907BDE"/>
    <w:multiLevelType w:val="hybridMultilevel"/>
    <w:tmpl w:val="E424C978"/>
    <w:lvl w:ilvl="0" w:tplc="5C6060B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22021CC"/>
    <w:multiLevelType w:val="hybridMultilevel"/>
    <w:tmpl w:val="0E24F5DE"/>
    <w:lvl w:ilvl="0" w:tplc="43D0049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5356205"/>
    <w:multiLevelType w:val="hybridMultilevel"/>
    <w:tmpl w:val="7074B590"/>
    <w:lvl w:ilvl="0" w:tplc="BE2EA06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53F6E53"/>
    <w:multiLevelType w:val="hybridMultilevel"/>
    <w:tmpl w:val="E6C4688E"/>
    <w:lvl w:ilvl="0" w:tplc="C8DE7F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5CE5FF5"/>
    <w:multiLevelType w:val="hybridMultilevel"/>
    <w:tmpl w:val="A1467BCE"/>
    <w:lvl w:ilvl="0" w:tplc="BBBA4E4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89D2898"/>
    <w:multiLevelType w:val="hybridMultilevel"/>
    <w:tmpl w:val="FFB689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A352EF"/>
    <w:multiLevelType w:val="hybridMultilevel"/>
    <w:tmpl w:val="7EF88EC8"/>
    <w:lvl w:ilvl="0" w:tplc="2200A8A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AE0626B"/>
    <w:multiLevelType w:val="hybridMultilevel"/>
    <w:tmpl w:val="DEAADD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D790652"/>
    <w:multiLevelType w:val="hybridMultilevel"/>
    <w:tmpl w:val="A87C1F2A"/>
    <w:lvl w:ilvl="0" w:tplc="35E60C68">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Symbol"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Symbol"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71AC2378"/>
    <w:multiLevelType w:val="hybridMultilevel"/>
    <w:tmpl w:val="DB90C27A"/>
    <w:lvl w:ilvl="0" w:tplc="45BA44E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2502A6E"/>
    <w:multiLevelType w:val="hybridMultilevel"/>
    <w:tmpl w:val="11D0D1EE"/>
    <w:lvl w:ilvl="0" w:tplc="589E12A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3F01E68"/>
    <w:multiLevelType w:val="hybridMultilevel"/>
    <w:tmpl w:val="2604E53E"/>
    <w:lvl w:ilvl="0" w:tplc="EE22468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59D642A"/>
    <w:multiLevelType w:val="hybridMultilevel"/>
    <w:tmpl w:val="B5E83C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9F16615"/>
    <w:multiLevelType w:val="hybridMultilevel"/>
    <w:tmpl w:val="260274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AFA17CA"/>
    <w:multiLevelType w:val="hybridMultilevel"/>
    <w:tmpl w:val="696A63E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7"/>
  </w:num>
  <w:num w:numId="3">
    <w:abstractNumId w:val="34"/>
  </w:num>
  <w:num w:numId="4">
    <w:abstractNumId w:val="36"/>
  </w:num>
  <w:num w:numId="5">
    <w:abstractNumId w:val="44"/>
  </w:num>
  <w:num w:numId="6">
    <w:abstractNumId w:val="30"/>
  </w:num>
  <w:num w:numId="7">
    <w:abstractNumId w:val="5"/>
  </w:num>
  <w:num w:numId="8">
    <w:abstractNumId w:val="24"/>
  </w:num>
  <w:num w:numId="9">
    <w:abstractNumId w:val="12"/>
  </w:num>
  <w:num w:numId="10">
    <w:abstractNumId w:val="46"/>
  </w:num>
  <w:num w:numId="11">
    <w:abstractNumId w:val="7"/>
  </w:num>
  <w:num w:numId="12">
    <w:abstractNumId w:val="9"/>
  </w:num>
  <w:num w:numId="13">
    <w:abstractNumId w:val="47"/>
  </w:num>
  <w:num w:numId="14">
    <w:abstractNumId w:val="48"/>
  </w:num>
  <w:num w:numId="15">
    <w:abstractNumId w:val="29"/>
  </w:num>
  <w:num w:numId="16">
    <w:abstractNumId w:val="31"/>
  </w:num>
  <w:num w:numId="17">
    <w:abstractNumId w:val="37"/>
  </w:num>
  <w:num w:numId="18">
    <w:abstractNumId w:val="3"/>
  </w:num>
  <w:num w:numId="19">
    <w:abstractNumId w:val="13"/>
  </w:num>
  <w:num w:numId="20">
    <w:abstractNumId w:val="14"/>
  </w:num>
  <w:num w:numId="21">
    <w:abstractNumId w:val="28"/>
  </w:num>
  <w:num w:numId="22">
    <w:abstractNumId w:val="40"/>
  </w:num>
  <w:num w:numId="23">
    <w:abstractNumId w:val="35"/>
  </w:num>
  <w:num w:numId="24">
    <w:abstractNumId w:val="10"/>
  </w:num>
  <w:num w:numId="25">
    <w:abstractNumId w:val="0"/>
  </w:num>
  <w:num w:numId="26">
    <w:abstractNumId w:val="23"/>
  </w:num>
  <w:num w:numId="27">
    <w:abstractNumId w:val="39"/>
  </w:num>
  <w:num w:numId="28">
    <w:abstractNumId w:val="25"/>
  </w:num>
  <w:num w:numId="29">
    <w:abstractNumId w:val="20"/>
  </w:num>
  <w:num w:numId="30">
    <w:abstractNumId w:val="26"/>
  </w:num>
  <w:num w:numId="31">
    <w:abstractNumId w:val="2"/>
  </w:num>
  <w:num w:numId="32">
    <w:abstractNumId w:val="41"/>
  </w:num>
  <w:num w:numId="33">
    <w:abstractNumId w:val="19"/>
  </w:num>
  <w:num w:numId="34">
    <w:abstractNumId w:val="15"/>
  </w:num>
  <w:num w:numId="35">
    <w:abstractNumId w:val="45"/>
  </w:num>
  <w:num w:numId="36">
    <w:abstractNumId w:val="16"/>
  </w:num>
  <w:num w:numId="37">
    <w:abstractNumId w:val="1"/>
  </w:num>
  <w:num w:numId="38">
    <w:abstractNumId w:val="17"/>
  </w:num>
  <w:num w:numId="39">
    <w:abstractNumId w:val="33"/>
  </w:num>
  <w:num w:numId="40">
    <w:abstractNumId w:val="38"/>
  </w:num>
  <w:num w:numId="41">
    <w:abstractNumId w:val="18"/>
  </w:num>
  <w:num w:numId="42">
    <w:abstractNumId w:val="4"/>
  </w:num>
  <w:num w:numId="43">
    <w:abstractNumId w:val="6"/>
  </w:num>
  <w:num w:numId="44">
    <w:abstractNumId w:val="21"/>
  </w:num>
  <w:num w:numId="45">
    <w:abstractNumId w:val="43"/>
  </w:num>
  <w:num w:numId="46">
    <w:abstractNumId w:val="11"/>
  </w:num>
  <w:num w:numId="47">
    <w:abstractNumId w:val="22"/>
  </w:num>
  <w:num w:numId="48">
    <w:abstractNumId w:val="42"/>
  </w:num>
  <w:num w:numId="49">
    <w:abstractNumId w:val="32"/>
  </w:num>
  <w:numIdMacAtCleanup w:val="5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ising, Gheron Milanes">
    <w15:presenceInfo w15:providerId="AD" w15:userId="S-1-5-21-617317731-1927854996-104450171-88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Move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494A54"/>
    <w:rsid w:val="00000C26"/>
    <w:rsid w:val="00001D58"/>
    <w:rsid w:val="00001E38"/>
    <w:rsid w:val="00010F5B"/>
    <w:rsid w:val="000165F1"/>
    <w:rsid w:val="000210CE"/>
    <w:rsid w:val="0002660A"/>
    <w:rsid w:val="00034A2B"/>
    <w:rsid w:val="00042A3A"/>
    <w:rsid w:val="00050372"/>
    <w:rsid w:val="00050CE6"/>
    <w:rsid w:val="00051D3F"/>
    <w:rsid w:val="00052A03"/>
    <w:rsid w:val="00053B42"/>
    <w:rsid w:val="000604C0"/>
    <w:rsid w:val="0006756B"/>
    <w:rsid w:val="0007566E"/>
    <w:rsid w:val="00080799"/>
    <w:rsid w:val="000867D4"/>
    <w:rsid w:val="00087863"/>
    <w:rsid w:val="00087E96"/>
    <w:rsid w:val="00090757"/>
    <w:rsid w:val="000936AA"/>
    <w:rsid w:val="0009751A"/>
    <w:rsid w:val="00097E8E"/>
    <w:rsid w:val="000A7BE2"/>
    <w:rsid w:val="000B31F8"/>
    <w:rsid w:val="000B4995"/>
    <w:rsid w:val="000B7118"/>
    <w:rsid w:val="000C414B"/>
    <w:rsid w:val="000C41A2"/>
    <w:rsid w:val="000C6C21"/>
    <w:rsid w:val="000E7EC8"/>
    <w:rsid w:val="000F5310"/>
    <w:rsid w:val="000F5B30"/>
    <w:rsid w:val="000F75DA"/>
    <w:rsid w:val="001010F6"/>
    <w:rsid w:val="00101AB8"/>
    <w:rsid w:val="00110AF8"/>
    <w:rsid w:val="00110E1E"/>
    <w:rsid w:val="001111CB"/>
    <w:rsid w:val="00114FD0"/>
    <w:rsid w:val="00122C43"/>
    <w:rsid w:val="001250D3"/>
    <w:rsid w:val="00127321"/>
    <w:rsid w:val="00146790"/>
    <w:rsid w:val="00146DBA"/>
    <w:rsid w:val="00171613"/>
    <w:rsid w:val="0018690D"/>
    <w:rsid w:val="001A26F0"/>
    <w:rsid w:val="001A3A53"/>
    <w:rsid w:val="001B24C6"/>
    <w:rsid w:val="001B33C1"/>
    <w:rsid w:val="001B47F4"/>
    <w:rsid w:val="001B77B5"/>
    <w:rsid w:val="001C677D"/>
    <w:rsid w:val="001D018E"/>
    <w:rsid w:val="001D74BB"/>
    <w:rsid w:val="001D7DF6"/>
    <w:rsid w:val="001E05BE"/>
    <w:rsid w:val="001E255D"/>
    <w:rsid w:val="001E27D9"/>
    <w:rsid w:val="001E29C5"/>
    <w:rsid w:val="001E658A"/>
    <w:rsid w:val="001F1525"/>
    <w:rsid w:val="001F3F50"/>
    <w:rsid w:val="00202B93"/>
    <w:rsid w:val="002078F6"/>
    <w:rsid w:val="00211018"/>
    <w:rsid w:val="00211EB0"/>
    <w:rsid w:val="002131CA"/>
    <w:rsid w:val="002157CF"/>
    <w:rsid w:val="00221474"/>
    <w:rsid w:val="002263D4"/>
    <w:rsid w:val="0023099D"/>
    <w:rsid w:val="0023122C"/>
    <w:rsid w:val="00231F0D"/>
    <w:rsid w:val="002345AB"/>
    <w:rsid w:val="00234C25"/>
    <w:rsid w:val="00237FEF"/>
    <w:rsid w:val="00241D8E"/>
    <w:rsid w:val="002465F2"/>
    <w:rsid w:val="00251EB1"/>
    <w:rsid w:val="00251ED5"/>
    <w:rsid w:val="00266886"/>
    <w:rsid w:val="00292236"/>
    <w:rsid w:val="002954DA"/>
    <w:rsid w:val="00295ACA"/>
    <w:rsid w:val="002A0619"/>
    <w:rsid w:val="002B47F7"/>
    <w:rsid w:val="002B7701"/>
    <w:rsid w:val="002D3F0F"/>
    <w:rsid w:val="002D7DDE"/>
    <w:rsid w:val="002E2103"/>
    <w:rsid w:val="002E4151"/>
    <w:rsid w:val="002F06CF"/>
    <w:rsid w:val="002F1C46"/>
    <w:rsid w:val="0030049D"/>
    <w:rsid w:val="0030067D"/>
    <w:rsid w:val="00313817"/>
    <w:rsid w:val="0033200F"/>
    <w:rsid w:val="003357E5"/>
    <w:rsid w:val="003367BC"/>
    <w:rsid w:val="00341AEE"/>
    <w:rsid w:val="00351BA0"/>
    <w:rsid w:val="0035235C"/>
    <w:rsid w:val="0035589B"/>
    <w:rsid w:val="0036214B"/>
    <w:rsid w:val="0036599C"/>
    <w:rsid w:val="00366D4D"/>
    <w:rsid w:val="003674DF"/>
    <w:rsid w:val="00367CE9"/>
    <w:rsid w:val="00372854"/>
    <w:rsid w:val="00374DB8"/>
    <w:rsid w:val="00380804"/>
    <w:rsid w:val="00382F14"/>
    <w:rsid w:val="003A1F16"/>
    <w:rsid w:val="003A51A8"/>
    <w:rsid w:val="003B01C5"/>
    <w:rsid w:val="003C106F"/>
    <w:rsid w:val="003C2593"/>
    <w:rsid w:val="003D3D80"/>
    <w:rsid w:val="003D40B8"/>
    <w:rsid w:val="003E0639"/>
    <w:rsid w:val="003E0F8D"/>
    <w:rsid w:val="003F010A"/>
    <w:rsid w:val="003F3BA9"/>
    <w:rsid w:val="0040255A"/>
    <w:rsid w:val="004033EC"/>
    <w:rsid w:val="00406F0B"/>
    <w:rsid w:val="004159BB"/>
    <w:rsid w:val="004204B1"/>
    <w:rsid w:val="00427668"/>
    <w:rsid w:val="0043035B"/>
    <w:rsid w:val="00432D7C"/>
    <w:rsid w:val="00433433"/>
    <w:rsid w:val="004470A4"/>
    <w:rsid w:val="00447559"/>
    <w:rsid w:val="004526EB"/>
    <w:rsid w:val="004530D0"/>
    <w:rsid w:val="00461825"/>
    <w:rsid w:val="00461892"/>
    <w:rsid w:val="00463DA2"/>
    <w:rsid w:val="0046405F"/>
    <w:rsid w:val="0048241F"/>
    <w:rsid w:val="004832AA"/>
    <w:rsid w:val="00483EDC"/>
    <w:rsid w:val="00494A54"/>
    <w:rsid w:val="004A2D92"/>
    <w:rsid w:val="004A49CD"/>
    <w:rsid w:val="004A52D9"/>
    <w:rsid w:val="004A7614"/>
    <w:rsid w:val="004B1D84"/>
    <w:rsid w:val="004B3947"/>
    <w:rsid w:val="004C57B4"/>
    <w:rsid w:val="004C6802"/>
    <w:rsid w:val="004D35A1"/>
    <w:rsid w:val="004E7579"/>
    <w:rsid w:val="004E79AB"/>
    <w:rsid w:val="004F0542"/>
    <w:rsid w:val="004F2762"/>
    <w:rsid w:val="004F6EF5"/>
    <w:rsid w:val="005067BD"/>
    <w:rsid w:val="005238F2"/>
    <w:rsid w:val="0052520B"/>
    <w:rsid w:val="00526C6C"/>
    <w:rsid w:val="00536D31"/>
    <w:rsid w:val="0054004B"/>
    <w:rsid w:val="00541B25"/>
    <w:rsid w:val="00542970"/>
    <w:rsid w:val="00543896"/>
    <w:rsid w:val="00544E12"/>
    <w:rsid w:val="00550407"/>
    <w:rsid w:val="00565BB8"/>
    <w:rsid w:val="005702E7"/>
    <w:rsid w:val="005851B8"/>
    <w:rsid w:val="00586A98"/>
    <w:rsid w:val="0058749E"/>
    <w:rsid w:val="00594CA7"/>
    <w:rsid w:val="005A7E90"/>
    <w:rsid w:val="005C4E09"/>
    <w:rsid w:val="005C4ECF"/>
    <w:rsid w:val="005C7D62"/>
    <w:rsid w:val="005D5DE1"/>
    <w:rsid w:val="005E539F"/>
    <w:rsid w:val="005E5F2B"/>
    <w:rsid w:val="005E6C9A"/>
    <w:rsid w:val="005E7B5D"/>
    <w:rsid w:val="005F0265"/>
    <w:rsid w:val="005F3EE2"/>
    <w:rsid w:val="005F4188"/>
    <w:rsid w:val="00602656"/>
    <w:rsid w:val="00613091"/>
    <w:rsid w:val="00614AB7"/>
    <w:rsid w:val="00634A21"/>
    <w:rsid w:val="00636A71"/>
    <w:rsid w:val="006413BA"/>
    <w:rsid w:val="006441A8"/>
    <w:rsid w:val="00645301"/>
    <w:rsid w:val="00650BBC"/>
    <w:rsid w:val="00651361"/>
    <w:rsid w:val="006542CC"/>
    <w:rsid w:val="00656DB5"/>
    <w:rsid w:val="0066766F"/>
    <w:rsid w:val="0067089E"/>
    <w:rsid w:val="00671633"/>
    <w:rsid w:val="006742DD"/>
    <w:rsid w:val="00676126"/>
    <w:rsid w:val="006772FA"/>
    <w:rsid w:val="00677A20"/>
    <w:rsid w:val="006832E5"/>
    <w:rsid w:val="00684117"/>
    <w:rsid w:val="006918B9"/>
    <w:rsid w:val="006A1140"/>
    <w:rsid w:val="006A2542"/>
    <w:rsid w:val="006A6472"/>
    <w:rsid w:val="006A6FC1"/>
    <w:rsid w:val="006B0977"/>
    <w:rsid w:val="006B185C"/>
    <w:rsid w:val="006B22F3"/>
    <w:rsid w:val="006B29D3"/>
    <w:rsid w:val="006B6C82"/>
    <w:rsid w:val="006C2E44"/>
    <w:rsid w:val="006C5507"/>
    <w:rsid w:val="006C6A32"/>
    <w:rsid w:val="006D094E"/>
    <w:rsid w:val="006D6BE1"/>
    <w:rsid w:val="006E196C"/>
    <w:rsid w:val="006E22AF"/>
    <w:rsid w:val="007021DE"/>
    <w:rsid w:val="0070290E"/>
    <w:rsid w:val="0071216A"/>
    <w:rsid w:val="007145B7"/>
    <w:rsid w:val="00732356"/>
    <w:rsid w:val="00734F47"/>
    <w:rsid w:val="00735448"/>
    <w:rsid w:val="007373B9"/>
    <w:rsid w:val="007477D3"/>
    <w:rsid w:val="0075169D"/>
    <w:rsid w:val="0075264C"/>
    <w:rsid w:val="00752796"/>
    <w:rsid w:val="00753E72"/>
    <w:rsid w:val="00755D10"/>
    <w:rsid w:val="00763A4A"/>
    <w:rsid w:val="00777584"/>
    <w:rsid w:val="00791D72"/>
    <w:rsid w:val="007A0581"/>
    <w:rsid w:val="007A4D36"/>
    <w:rsid w:val="007A77FA"/>
    <w:rsid w:val="007A7D81"/>
    <w:rsid w:val="007B3572"/>
    <w:rsid w:val="007D4580"/>
    <w:rsid w:val="007D71D6"/>
    <w:rsid w:val="007E0392"/>
    <w:rsid w:val="007F6C6D"/>
    <w:rsid w:val="008025CE"/>
    <w:rsid w:val="0081283D"/>
    <w:rsid w:val="00822BFA"/>
    <w:rsid w:val="00824C6E"/>
    <w:rsid w:val="0083282C"/>
    <w:rsid w:val="00836A2D"/>
    <w:rsid w:val="008419A6"/>
    <w:rsid w:val="00844EB0"/>
    <w:rsid w:val="00851809"/>
    <w:rsid w:val="0085703D"/>
    <w:rsid w:val="0085739E"/>
    <w:rsid w:val="00860169"/>
    <w:rsid w:val="0086244B"/>
    <w:rsid w:val="00865B7D"/>
    <w:rsid w:val="00866A70"/>
    <w:rsid w:val="00867705"/>
    <w:rsid w:val="00872009"/>
    <w:rsid w:val="008774D7"/>
    <w:rsid w:val="008812ED"/>
    <w:rsid w:val="008814B5"/>
    <w:rsid w:val="00881748"/>
    <w:rsid w:val="008840C6"/>
    <w:rsid w:val="00886796"/>
    <w:rsid w:val="00895109"/>
    <w:rsid w:val="008A1552"/>
    <w:rsid w:val="008A5596"/>
    <w:rsid w:val="008A730B"/>
    <w:rsid w:val="008A797C"/>
    <w:rsid w:val="008B0ADF"/>
    <w:rsid w:val="008B1704"/>
    <w:rsid w:val="008B2125"/>
    <w:rsid w:val="008C08B8"/>
    <w:rsid w:val="008D6941"/>
    <w:rsid w:val="008E67B9"/>
    <w:rsid w:val="008F0709"/>
    <w:rsid w:val="008F11BE"/>
    <w:rsid w:val="008F4B4B"/>
    <w:rsid w:val="00902EDD"/>
    <w:rsid w:val="00912878"/>
    <w:rsid w:val="009157EA"/>
    <w:rsid w:val="0092213C"/>
    <w:rsid w:val="009244BC"/>
    <w:rsid w:val="009248AF"/>
    <w:rsid w:val="00926F2F"/>
    <w:rsid w:val="00927784"/>
    <w:rsid w:val="0093783B"/>
    <w:rsid w:val="009424E3"/>
    <w:rsid w:val="00942CC5"/>
    <w:rsid w:val="00963AD5"/>
    <w:rsid w:val="00964177"/>
    <w:rsid w:val="009659AA"/>
    <w:rsid w:val="00972191"/>
    <w:rsid w:val="009735DF"/>
    <w:rsid w:val="009801F6"/>
    <w:rsid w:val="00987A3E"/>
    <w:rsid w:val="00994291"/>
    <w:rsid w:val="00997C47"/>
    <w:rsid w:val="009A4252"/>
    <w:rsid w:val="009A491A"/>
    <w:rsid w:val="009B0216"/>
    <w:rsid w:val="009B3E08"/>
    <w:rsid w:val="009C0D9F"/>
    <w:rsid w:val="009C0F1F"/>
    <w:rsid w:val="009C23EA"/>
    <w:rsid w:val="009E1D9C"/>
    <w:rsid w:val="009E6ABE"/>
    <w:rsid w:val="009F01BA"/>
    <w:rsid w:val="009F5AE3"/>
    <w:rsid w:val="009F5C4C"/>
    <w:rsid w:val="009F70A3"/>
    <w:rsid w:val="00A03263"/>
    <w:rsid w:val="00A03996"/>
    <w:rsid w:val="00A057D3"/>
    <w:rsid w:val="00A06FEA"/>
    <w:rsid w:val="00A12045"/>
    <w:rsid w:val="00A13D2A"/>
    <w:rsid w:val="00A210A8"/>
    <w:rsid w:val="00A23614"/>
    <w:rsid w:val="00A27583"/>
    <w:rsid w:val="00A27C8B"/>
    <w:rsid w:val="00A27D40"/>
    <w:rsid w:val="00A33400"/>
    <w:rsid w:val="00A377A9"/>
    <w:rsid w:val="00A43FC5"/>
    <w:rsid w:val="00A45078"/>
    <w:rsid w:val="00A4574E"/>
    <w:rsid w:val="00A53300"/>
    <w:rsid w:val="00A535F3"/>
    <w:rsid w:val="00A57748"/>
    <w:rsid w:val="00A62AD2"/>
    <w:rsid w:val="00A71DAE"/>
    <w:rsid w:val="00A74E28"/>
    <w:rsid w:val="00A77034"/>
    <w:rsid w:val="00A802D5"/>
    <w:rsid w:val="00A85020"/>
    <w:rsid w:val="00A87A93"/>
    <w:rsid w:val="00A93CFC"/>
    <w:rsid w:val="00AA5D1B"/>
    <w:rsid w:val="00AC3BAD"/>
    <w:rsid w:val="00AC43C9"/>
    <w:rsid w:val="00AC59AE"/>
    <w:rsid w:val="00AE31FD"/>
    <w:rsid w:val="00AF0217"/>
    <w:rsid w:val="00AF195A"/>
    <w:rsid w:val="00AF1AF5"/>
    <w:rsid w:val="00AF36C8"/>
    <w:rsid w:val="00AF377B"/>
    <w:rsid w:val="00AF4EB0"/>
    <w:rsid w:val="00AF53F9"/>
    <w:rsid w:val="00B0531D"/>
    <w:rsid w:val="00B07C35"/>
    <w:rsid w:val="00B07E83"/>
    <w:rsid w:val="00B1094C"/>
    <w:rsid w:val="00B15D77"/>
    <w:rsid w:val="00B205B2"/>
    <w:rsid w:val="00B35433"/>
    <w:rsid w:val="00B40580"/>
    <w:rsid w:val="00B4143B"/>
    <w:rsid w:val="00B454BC"/>
    <w:rsid w:val="00B46A33"/>
    <w:rsid w:val="00B60BDD"/>
    <w:rsid w:val="00B61088"/>
    <w:rsid w:val="00B61592"/>
    <w:rsid w:val="00B6419C"/>
    <w:rsid w:val="00B7235F"/>
    <w:rsid w:val="00B74EB0"/>
    <w:rsid w:val="00B75CBE"/>
    <w:rsid w:val="00B82177"/>
    <w:rsid w:val="00B9769A"/>
    <w:rsid w:val="00B97D81"/>
    <w:rsid w:val="00BA690C"/>
    <w:rsid w:val="00BB0C69"/>
    <w:rsid w:val="00BB13E8"/>
    <w:rsid w:val="00BB1FD9"/>
    <w:rsid w:val="00BB2095"/>
    <w:rsid w:val="00BB6905"/>
    <w:rsid w:val="00BC2A28"/>
    <w:rsid w:val="00BC41B4"/>
    <w:rsid w:val="00BC45DB"/>
    <w:rsid w:val="00BC49F4"/>
    <w:rsid w:val="00BD105E"/>
    <w:rsid w:val="00BE7A83"/>
    <w:rsid w:val="00BF1231"/>
    <w:rsid w:val="00BF420B"/>
    <w:rsid w:val="00BF76C6"/>
    <w:rsid w:val="00C00E1B"/>
    <w:rsid w:val="00C026A4"/>
    <w:rsid w:val="00C04090"/>
    <w:rsid w:val="00C0556A"/>
    <w:rsid w:val="00C10669"/>
    <w:rsid w:val="00C10E94"/>
    <w:rsid w:val="00C21FBA"/>
    <w:rsid w:val="00C27240"/>
    <w:rsid w:val="00C30CAF"/>
    <w:rsid w:val="00C33330"/>
    <w:rsid w:val="00C40DA0"/>
    <w:rsid w:val="00C42793"/>
    <w:rsid w:val="00C42F29"/>
    <w:rsid w:val="00C463F5"/>
    <w:rsid w:val="00C530A6"/>
    <w:rsid w:val="00C65DA6"/>
    <w:rsid w:val="00C73B4A"/>
    <w:rsid w:val="00C8602D"/>
    <w:rsid w:val="00C865CD"/>
    <w:rsid w:val="00C87E56"/>
    <w:rsid w:val="00C92325"/>
    <w:rsid w:val="00C92A5D"/>
    <w:rsid w:val="00C95533"/>
    <w:rsid w:val="00CA21A5"/>
    <w:rsid w:val="00CB4EB1"/>
    <w:rsid w:val="00CB6F2E"/>
    <w:rsid w:val="00CC3639"/>
    <w:rsid w:val="00CD0289"/>
    <w:rsid w:val="00CE19E8"/>
    <w:rsid w:val="00CE3B55"/>
    <w:rsid w:val="00CE590C"/>
    <w:rsid w:val="00CF1D8B"/>
    <w:rsid w:val="00CF2C0C"/>
    <w:rsid w:val="00CF5929"/>
    <w:rsid w:val="00D009AF"/>
    <w:rsid w:val="00D03D50"/>
    <w:rsid w:val="00D11A5B"/>
    <w:rsid w:val="00D13D29"/>
    <w:rsid w:val="00D20ECE"/>
    <w:rsid w:val="00D21677"/>
    <w:rsid w:val="00D35AB4"/>
    <w:rsid w:val="00D40704"/>
    <w:rsid w:val="00D44303"/>
    <w:rsid w:val="00D543BC"/>
    <w:rsid w:val="00D54A2C"/>
    <w:rsid w:val="00D571AC"/>
    <w:rsid w:val="00D600E3"/>
    <w:rsid w:val="00D6054D"/>
    <w:rsid w:val="00D64C9D"/>
    <w:rsid w:val="00D730AF"/>
    <w:rsid w:val="00D773BD"/>
    <w:rsid w:val="00D80343"/>
    <w:rsid w:val="00D85A38"/>
    <w:rsid w:val="00D935CD"/>
    <w:rsid w:val="00D955E5"/>
    <w:rsid w:val="00DA3EEA"/>
    <w:rsid w:val="00DA58C1"/>
    <w:rsid w:val="00DB1E64"/>
    <w:rsid w:val="00DC5E88"/>
    <w:rsid w:val="00DC60AB"/>
    <w:rsid w:val="00DD0588"/>
    <w:rsid w:val="00DE26B6"/>
    <w:rsid w:val="00DF00B8"/>
    <w:rsid w:val="00DF4E35"/>
    <w:rsid w:val="00DF5F3C"/>
    <w:rsid w:val="00DF61CB"/>
    <w:rsid w:val="00E044DA"/>
    <w:rsid w:val="00E10AB6"/>
    <w:rsid w:val="00E14248"/>
    <w:rsid w:val="00E34586"/>
    <w:rsid w:val="00E4693B"/>
    <w:rsid w:val="00E47871"/>
    <w:rsid w:val="00E51575"/>
    <w:rsid w:val="00E7348E"/>
    <w:rsid w:val="00E75176"/>
    <w:rsid w:val="00E7693C"/>
    <w:rsid w:val="00E84864"/>
    <w:rsid w:val="00E859A9"/>
    <w:rsid w:val="00E85BED"/>
    <w:rsid w:val="00E861D0"/>
    <w:rsid w:val="00E871B9"/>
    <w:rsid w:val="00E8759F"/>
    <w:rsid w:val="00E92FC6"/>
    <w:rsid w:val="00E94F27"/>
    <w:rsid w:val="00E969D0"/>
    <w:rsid w:val="00E976C5"/>
    <w:rsid w:val="00EA12DB"/>
    <w:rsid w:val="00EA1DD4"/>
    <w:rsid w:val="00EA2E87"/>
    <w:rsid w:val="00EA519C"/>
    <w:rsid w:val="00EA7C0F"/>
    <w:rsid w:val="00EB16B2"/>
    <w:rsid w:val="00EB249D"/>
    <w:rsid w:val="00EB37A8"/>
    <w:rsid w:val="00ED1120"/>
    <w:rsid w:val="00EE139E"/>
    <w:rsid w:val="00EE5B20"/>
    <w:rsid w:val="00EE7B85"/>
    <w:rsid w:val="00EE7BC7"/>
    <w:rsid w:val="00EF273D"/>
    <w:rsid w:val="00EF3998"/>
    <w:rsid w:val="00EF5526"/>
    <w:rsid w:val="00F02153"/>
    <w:rsid w:val="00F07C48"/>
    <w:rsid w:val="00F16074"/>
    <w:rsid w:val="00F26A88"/>
    <w:rsid w:val="00F32237"/>
    <w:rsid w:val="00F35C94"/>
    <w:rsid w:val="00F43350"/>
    <w:rsid w:val="00F62CAE"/>
    <w:rsid w:val="00F676D8"/>
    <w:rsid w:val="00F8118C"/>
    <w:rsid w:val="00F9201B"/>
    <w:rsid w:val="00FA3533"/>
    <w:rsid w:val="00FA5CDA"/>
    <w:rsid w:val="00FA5DAC"/>
    <w:rsid w:val="00FD56CC"/>
    <w:rsid w:val="00FE16BD"/>
    <w:rsid w:val="00FE6577"/>
    <w:rsid w:val="00FE7FE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436EC8D"/>
  <w15:docId w15:val="{0FD7E9BB-4794-4F9E-BBDC-077DCCAE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A54"/>
    <w:rPr>
      <w:rFonts w:ascii="New York" w:hAnsi="New York"/>
      <w:sz w:val="24"/>
    </w:rPr>
  </w:style>
  <w:style w:type="paragraph" w:styleId="Heading1">
    <w:name w:val="heading 1"/>
    <w:basedOn w:val="Normal"/>
    <w:next w:val="Normal"/>
    <w:link w:val="Heading1Char"/>
    <w:qFormat/>
    <w:rsid w:val="005E3EC4"/>
    <w:pPr>
      <w:keepNext/>
      <w:outlineLvl w:val="0"/>
    </w:pPr>
    <w:rPr>
      <w:rFonts w:ascii="Times New Roman" w:hAnsi="Times New Roman"/>
      <w:b/>
      <w:bCs/>
      <w:szCs w:val="24"/>
    </w:rPr>
  </w:style>
  <w:style w:type="paragraph" w:styleId="Heading2">
    <w:name w:val="heading 2"/>
    <w:basedOn w:val="Normal"/>
    <w:next w:val="Normal"/>
    <w:link w:val="Heading2Char"/>
    <w:qFormat/>
    <w:rsid w:val="005E3EC4"/>
    <w:pPr>
      <w:keepNext/>
      <w:widowControl w:val="0"/>
      <w:tabs>
        <w:tab w:val="right" w:pos="900"/>
        <w:tab w:val="left" w:pos="1140"/>
      </w:tabs>
      <w:outlineLvl w:val="1"/>
    </w:pPr>
    <w:rPr>
      <w:b/>
      <w:sz w:val="20"/>
    </w:rPr>
  </w:style>
  <w:style w:type="paragraph" w:styleId="Heading3">
    <w:name w:val="heading 3"/>
    <w:basedOn w:val="Normal"/>
    <w:next w:val="Normal"/>
    <w:qFormat/>
    <w:rsid w:val="004072FE"/>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E3EC4"/>
    <w:rPr>
      <w:b/>
      <w:bCs/>
      <w:sz w:val="24"/>
      <w:szCs w:val="24"/>
      <w:lang w:val="en-US" w:eastAsia="en-US" w:bidi="ar-SA"/>
    </w:rPr>
  </w:style>
  <w:style w:type="character" w:customStyle="1" w:styleId="Heading2Char">
    <w:name w:val="Heading 2 Char"/>
    <w:link w:val="Heading2"/>
    <w:locked/>
    <w:rsid w:val="005E3EC4"/>
    <w:rPr>
      <w:rFonts w:ascii="New York" w:hAnsi="New York"/>
      <w:b/>
      <w:lang w:val="en-US" w:eastAsia="en-US" w:bidi="ar-SA"/>
    </w:rPr>
  </w:style>
  <w:style w:type="paragraph" w:styleId="Header">
    <w:name w:val="header"/>
    <w:basedOn w:val="Normal"/>
    <w:link w:val="HeaderChar"/>
    <w:rsid w:val="00770D24"/>
    <w:pPr>
      <w:tabs>
        <w:tab w:val="center" w:pos="4320"/>
        <w:tab w:val="right" w:pos="8640"/>
      </w:tabs>
    </w:pPr>
  </w:style>
  <w:style w:type="character" w:customStyle="1" w:styleId="HeaderChar">
    <w:name w:val="Header Char"/>
    <w:link w:val="Header"/>
    <w:semiHidden/>
    <w:locked/>
    <w:rsid w:val="005E3EC4"/>
    <w:rPr>
      <w:rFonts w:ascii="New York" w:hAnsi="New York"/>
      <w:sz w:val="24"/>
      <w:lang w:val="en-US" w:eastAsia="en-US" w:bidi="ar-SA"/>
    </w:rPr>
  </w:style>
  <w:style w:type="paragraph" w:styleId="Footer">
    <w:name w:val="footer"/>
    <w:basedOn w:val="Normal"/>
    <w:link w:val="FooterChar"/>
    <w:rsid w:val="00770D24"/>
    <w:pPr>
      <w:tabs>
        <w:tab w:val="center" w:pos="4320"/>
        <w:tab w:val="right" w:pos="8640"/>
      </w:tabs>
    </w:pPr>
  </w:style>
  <w:style w:type="character" w:customStyle="1" w:styleId="FooterChar">
    <w:name w:val="Footer Char"/>
    <w:link w:val="Footer"/>
    <w:semiHidden/>
    <w:locked/>
    <w:rsid w:val="005E3EC4"/>
    <w:rPr>
      <w:rFonts w:ascii="New York" w:hAnsi="New York"/>
      <w:sz w:val="24"/>
      <w:lang w:val="en-US" w:eastAsia="en-US" w:bidi="ar-SA"/>
    </w:rPr>
  </w:style>
  <w:style w:type="table" w:styleId="TableGrid">
    <w:name w:val="Table Grid"/>
    <w:basedOn w:val="TableNormal"/>
    <w:rsid w:val="00770D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aEditable">
    <w:name w:val="oaEditable"/>
    <w:basedOn w:val="Normal"/>
    <w:rsid w:val="005E3EC4"/>
    <w:pPr>
      <w:spacing w:before="20" w:after="20"/>
    </w:pPr>
    <w:rPr>
      <w:rFonts w:ascii="Times New Roman" w:eastAsia="Calibri" w:hAnsi="Times New Roman"/>
    </w:rPr>
  </w:style>
  <w:style w:type="paragraph" w:styleId="Title">
    <w:name w:val="Title"/>
    <w:basedOn w:val="Normal"/>
    <w:link w:val="TitleChar"/>
    <w:qFormat/>
    <w:rsid w:val="005E3EC4"/>
    <w:pPr>
      <w:widowControl w:val="0"/>
      <w:tabs>
        <w:tab w:val="right" w:pos="900"/>
        <w:tab w:val="left" w:pos="1140"/>
      </w:tabs>
      <w:jc w:val="center"/>
    </w:pPr>
    <w:rPr>
      <w:b/>
    </w:rPr>
  </w:style>
  <w:style w:type="character" w:customStyle="1" w:styleId="TitleChar">
    <w:name w:val="Title Char"/>
    <w:link w:val="Title"/>
    <w:locked/>
    <w:rsid w:val="005E3EC4"/>
    <w:rPr>
      <w:rFonts w:ascii="New York" w:hAnsi="New York"/>
      <w:b/>
      <w:sz w:val="24"/>
      <w:lang w:val="en-US" w:eastAsia="en-US" w:bidi="ar-SA"/>
    </w:rPr>
  </w:style>
  <w:style w:type="paragraph" w:styleId="BalloonText">
    <w:name w:val="Balloon Text"/>
    <w:basedOn w:val="Normal"/>
    <w:link w:val="BalloonTextChar"/>
    <w:uiPriority w:val="99"/>
    <w:semiHidden/>
    <w:rsid w:val="005E3EC4"/>
    <w:rPr>
      <w:rFonts w:ascii="Lucida Grande" w:hAnsi="Lucida Grande"/>
      <w:sz w:val="18"/>
      <w:szCs w:val="18"/>
    </w:rPr>
  </w:style>
  <w:style w:type="character" w:customStyle="1" w:styleId="BalloonTextChar">
    <w:name w:val="Balloon Text Char"/>
    <w:link w:val="BalloonText"/>
    <w:uiPriority w:val="99"/>
    <w:semiHidden/>
    <w:locked/>
    <w:rsid w:val="005E3EC4"/>
    <w:rPr>
      <w:rFonts w:ascii="Lucida Grande" w:hAnsi="Lucida Grande"/>
      <w:sz w:val="18"/>
      <w:szCs w:val="18"/>
      <w:lang w:val="en-US" w:eastAsia="en-US" w:bidi="ar-SA"/>
    </w:rPr>
  </w:style>
  <w:style w:type="paragraph" w:styleId="CommentText">
    <w:name w:val="annotation text"/>
    <w:basedOn w:val="Normal"/>
    <w:link w:val="CommentTextChar"/>
    <w:uiPriority w:val="99"/>
    <w:semiHidden/>
    <w:rsid w:val="005E3EC4"/>
    <w:rPr>
      <w:szCs w:val="24"/>
    </w:rPr>
  </w:style>
  <w:style w:type="character" w:customStyle="1" w:styleId="CommentTextChar">
    <w:name w:val="Comment Text Char"/>
    <w:link w:val="CommentText"/>
    <w:uiPriority w:val="99"/>
    <w:semiHidden/>
    <w:locked/>
    <w:rsid w:val="005E3EC4"/>
    <w:rPr>
      <w:rFonts w:ascii="New York" w:hAnsi="New York"/>
      <w:sz w:val="24"/>
      <w:szCs w:val="24"/>
      <w:lang w:val="en-US" w:eastAsia="en-US" w:bidi="ar-SA"/>
    </w:rPr>
  </w:style>
  <w:style w:type="paragraph" w:styleId="CommentSubject">
    <w:name w:val="annotation subject"/>
    <w:basedOn w:val="CommentText"/>
    <w:next w:val="CommentText"/>
    <w:link w:val="CommentSubjectChar"/>
    <w:uiPriority w:val="99"/>
    <w:semiHidden/>
    <w:rsid w:val="005E3EC4"/>
    <w:rPr>
      <w:b/>
      <w:bCs/>
    </w:rPr>
  </w:style>
  <w:style w:type="character" w:customStyle="1" w:styleId="CommentSubjectChar">
    <w:name w:val="Comment Subject Char"/>
    <w:link w:val="CommentSubject"/>
    <w:uiPriority w:val="99"/>
    <w:semiHidden/>
    <w:locked/>
    <w:rsid w:val="005E3EC4"/>
    <w:rPr>
      <w:rFonts w:ascii="New York" w:hAnsi="New York"/>
      <w:b/>
      <w:bCs/>
      <w:sz w:val="24"/>
      <w:szCs w:val="24"/>
      <w:lang w:val="en-US" w:eastAsia="en-US" w:bidi="ar-SA"/>
    </w:rPr>
  </w:style>
  <w:style w:type="paragraph" w:styleId="BodyTextIndent">
    <w:name w:val="Body Text Indent"/>
    <w:basedOn w:val="Normal"/>
    <w:rsid w:val="005E3EC4"/>
    <w:pPr>
      <w:ind w:left="1440" w:hanging="1440"/>
    </w:pPr>
    <w:rPr>
      <w:rFonts w:ascii="Times New Roman" w:hAnsi="Times New Roman"/>
      <w:szCs w:val="24"/>
    </w:rPr>
  </w:style>
  <w:style w:type="paragraph" w:styleId="BodyTextIndent3">
    <w:name w:val="Body Text Indent 3"/>
    <w:basedOn w:val="Normal"/>
    <w:rsid w:val="005E3EC4"/>
    <w:pPr>
      <w:ind w:left="720" w:hanging="720"/>
    </w:pPr>
    <w:rPr>
      <w:rFonts w:ascii="Times New Roman" w:hAnsi="Times New Roman"/>
      <w:szCs w:val="24"/>
    </w:rPr>
  </w:style>
  <w:style w:type="character" w:styleId="PageNumber">
    <w:name w:val="page number"/>
    <w:basedOn w:val="DefaultParagraphFont"/>
    <w:rsid w:val="005E3EC4"/>
  </w:style>
  <w:style w:type="paragraph" w:styleId="TOC1">
    <w:name w:val="toc 1"/>
    <w:basedOn w:val="Normal"/>
    <w:next w:val="Normal"/>
    <w:autoRedefine/>
    <w:uiPriority w:val="39"/>
    <w:rsid w:val="00262C85"/>
    <w:pPr>
      <w:tabs>
        <w:tab w:val="right" w:leader="dot" w:pos="8630"/>
      </w:tabs>
    </w:pPr>
    <w:rPr>
      <w:b/>
      <w:noProof/>
    </w:rPr>
  </w:style>
  <w:style w:type="paragraph" w:styleId="TOC2">
    <w:name w:val="toc 2"/>
    <w:basedOn w:val="Normal"/>
    <w:next w:val="Normal"/>
    <w:autoRedefine/>
    <w:uiPriority w:val="39"/>
    <w:rsid w:val="00927784"/>
    <w:pPr>
      <w:tabs>
        <w:tab w:val="right" w:leader="dot" w:pos="8630"/>
      </w:tabs>
      <w:ind w:left="240"/>
    </w:pPr>
    <w:rPr>
      <w:noProof/>
      <w:szCs w:val="28"/>
    </w:rPr>
  </w:style>
  <w:style w:type="paragraph" w:styleId="TOC3">
    <w:name w:val="toc 3"/>
    <w:basedOn w:val="Normal"/>
    <w:next w:val="Normal"/>
    <w:autoRedefine/>
    <w:uiPriority w:val="39"/>
    <w:rsid w:val="005B3DA5"/>
    <w:pPr>
      <w:ind w:left="480"/>
    </w:pPr>
  </w:style>
  <w:style w:type="character" w:styleId="Hyperlink">
    <w:name w:val="Hyperlink"/>
    <w:rsid w:val="005B3DA5"/>
    <w:rPr>
      <w:color w:val="0000FF"/>
      <w:u w:val="single"/>
    </w:rPr>
  </w:style>
  <w:style w:type="character" w:customStyle="1" w:styleId="CharChar7">
    <w:name w:val="Char Char7"/>
    <w:locked/>
    <w:rsid w:val="00A81972"/>
    <w:rPr>
      <w:rFonts w:cs="Times New Roman"/>
      <w:b/>
    </w:rPr>
  </w:style>
  <w:style w:type="character" w:customStyle="1" w:styleId="CharChar6">
    <w:name w:val="Char Char6"/>
    <w:locked/>
    <w:rsid w:val="00A81972"/>
    <w:rPr>
      <w:rFonts w:cs="Times New Roman"/>
      <w:b/>
    </w:rPr>
  </w:style>
  <w:style w:type="character" w:customStyle="1" w:styleId="CharChar5">
    <w:name w:val="Char Char5"/>
    <w:locked/>
    <w:rsid w:val="00A81972"/>
    <w:rPr>
      <w:rFonts w:cs="Times New Roman"/>
      <w:b/>
      <w:sz w:val="24"/>
    </w:rPr>
  </w:style>
  <w:style w:type="paragraph" w:customStyle="1" w:styleId="ColorfulList-Accent11">
    <w:name w:val="Colorful List - Accent 11"/>
    <w:basedOn w:val="Normal"/>
    <w:qFormat/>
    <w:rsid w:val="00A81972"/>
    <w:pPr>
      <w:ind w:left="720"/>
      <w:contextualSpacing/>
    </w:pPr>
  </w:style>
  <w:style w:type="character" w:customStyle="1" w:styleId="CharChar4">
    <w:name w:val="Char Char4"/>
    <w:semiHidden/>
    <w:locked/>
    <w:rsid w:val="00A81972"/>
    <w:rPr>
      <w:rFonts w:cs="Times New Roman"/>
      <w:sz w:val="24"/>
    </w:rPr>
  </w:style>
  <w:style w:type="character" w:customStyle="1" w:styleId="CharChar3">
    <w:name w:val="Char Char3"/>
    <w:semiHidden/>
    <w:locked/>
    <w:rsid w:val="00A81972"/>
    <w:rPr>
      <w:rFonts w:cs="Times New Roman"/>
      <w:sz w:val="24"/>
    </w:rPr>
  </w:style>
  <w:style w:type="paragraph" w:customStyle="1" w:styleId="NormalText">
    <w:name w:val="Normal Text"/>
    <w:rsid w:val="00A81972"/>
    <w:pPr>
      <w:widowControl w:val="0"/>
      <w:autoSpaceDE w:val="0"/>
      <w:autoSpaceDN w:val="0"/>
      <w:adjustRightInd w:val="0"/>
    </w:pPr>
    <w:rPr>
      <w:color w:val="000000"/>
    </w:rPr>
  </w:style>
  <w:style w:type="paragraph" w:customStyle="1" w:styleId="MCQ">
    <w:name w:val="MCQ"/>
    <w:basedOn w:val="Normal"/>
    <w:rsid w:val="00A81972"/>
    <w:pPr>
      <w:spacing w:before="180"/>
      <w:ind w:left="970" w:hanging="970"/>
    </w:pPr>
    <w:rPr>
      <w:rFonts w:ascii="Times New Roman" w:hAnsi="Times New Roman"/>
      <w:noProof/>
      <w:sz w:val="22"/>
      <w:szCs w:val="22"/>
    </w:rPr>
  </w:style>
  <w:style w:type="paragraph" w:customStyle="1" w:styleId="MCQLLFIRST">
    <w:name w:val="MCQ_LL_FIRST"/>
    <w:basedOn w:val="Normal"/>
    <w:rsid w:val="00A81972"/>
    <w:pPr>
      <w:ind w:left="1540" w:hanging="270"/>
    </w:pPr>
    <w:rPr>
      <w:rFonts w:ascii="Times New Roman" w:hAnsi="Times New Roman"/>
      <w:noProof/>
      <w:sz w:val="22"/>
      <w:szCs w:val="22"/>
    </w:rPr>
  </w:style>
  <w:style w:type="paragraph" w:customStyle="1" w:styleId="MCQULFIRST">
    <w:name w:val="MCQ_UL_FIRST"/>
    <w:basedOn w:val="Normal"/>
    <w:rsid w:val="00A81972"/>
    <w:pPr>
      <w:tabs>
        <w:tab w:val="left" w:pos="2340"/>
      </w:tabs>
      <w:ind w:left="970"/>
    </w:pPr>
    <w:rPr>
      <w:rFonts w:ascii="Times New Roman" w:hAnsi="Times New Roman"/>
      <w:sz w:val="22"/>
      <w:szCs w:val="22"/>
    </w:rPr>
  </w:style>
  <w:style w:type="paragraph" w:customStyle="1" w:styleId="MCQLLMID">
    <w:name w:val="MCQ_LL_MID"/>
    <w:basedOn w:val="MCQLLFIRST"/>
    <w:rsid w:val="00A81972"/>
  </w:style>
  <w:style w:type="paragraph" w:customStyle="1" w:styleId="MCQLLLAST">
    <w:name w:val="MCQ_LL_LAST"/>
    <w:basedOn w:val="MCQLLMID"/>
    <w:rsid w:val="00A81972"/>
  </w:style>
  <w:style w:type="character" w:customStyle="1" w:styleId="MCQULITEMTTL">
    <w:name w:val="MCQ_UL_ITEM_TTL"/>
    <w:rsid w:val="00A81972"/>
    <w:rPr>
      <w:rFonts w:ascii="Times New Roman" w:hAnsi="Times New Roman" w:cs="Times New Roman"/>
      <w:b/>
      <w:sz w:val="22"/>
    </w:rPr>
  </w:style>
  <w:style w:type="character" w:customStyle="1" w:styleId="MCQNUM">
    <w:name w:val="MCQ_NUM"/>
    <w:rsid w:val="00A81972"/>
    <w:rPr>
      <w:rFonts w:ascii="Times New Roman" w:hAnsi="Times New Roman" w:cs="Times New Roman"/>
      <w:sz w:val="22"/>
    </w:rPr>
  </w:style>
  <w:style w:type="character" w:customStyle="1" w:styleId="CharChar2">
    <w:name w:val="Char Char2"/>
    <w:semiHidden/>
    <w:locked/>
    <w:rsid w:val="00A81972"/>
    <w:rPr>
      <w:rFonts w:ascii="Lucida Grande" w:hAnsi="Lucida Grande" w:cs="Times New Roman"/>
      <w:sz w:val="18"/>
      <w:szCs w:val="18"/>
    </w:rPr>
  </w:style>
  <w:style w:type="character" w:styleId="CommentReference">
    <w:name w:val="annotation reference"/>
    <w:uiPriority w:val="99"/>
    <w:semiHidden/>
    <w:rsid w:val="00A81972"/>
    <w:rPr>
      <w:rFonts w:cs="Times New Roman"/>
      <w:sz w:val="18"/>
      <w:szCs w:val="18"/>
    </w:rPr>
  </w:style>
  <w:style w:type="character" w:customStyle="1" w:styleId="CharChar1">
    <w:name w:val="Char Char1"/>
    <w:semiHidden/>
    <w:locked/>
    <w:rsid w:val="00A81972"/>
    <w:rPr>
      <w:rFonts w:cs="Times New Roman"/>
      <w:sz w:val="24"/>
      <w:szCs w:val="24"/>
    </w:rPr>
  </w:style>
  <w:style w:type="character" w:customStyle="1" w:styleId="CharChar">
    <w:name w:val="Char Char"/>
    <w:semiHidden/>
    <w:locked/>
    <w:rsid w:val="00A81972"/>
    <w:rPr>
      <w:rFonts w:cs="Times New Roman"/>
      <w:b/>
      <w:bCs/>
      <w:sz w:val="20"/>
      <w:szCs w:val="20"/>
    </w:rPr>
  </w:style>
  <w:style w:type="paragraph" w:styleId="TOC4">
    <w:name w:val="toc 4"/>
    <w:basedOn w:val="Normal"/>
    <w:next w:val="Normal"/>
    <w:autoRedefine/>
    <w:semiHidden/>
    <w:rsid w:val="00B64DDD"/>
    <w:pPr>
      <w:ind w:left="720"/>
    </w:pPr>
  </w:style>
  <w:style w:type="paragraph" w:styleId="TOC5">
    <w:name w:val="toc 5"/>
    <w:basedOn w:val="Normal"/>
    <w:next w:val="Normal"/>
    <w:autoRedefine/>
    <w:semiHidden/>
    <w:rsid w:val="00B64DDD"/>
    <w:pPr>
      <w:ind w:left="960"/>
    </w:pPr>
  </w:style>
  <w:style w:type="paragraph" w:styleId="TOC6">
    <w:name w:val="toc 6"/>
    <w:basedOn w:val="Normal"/>
    <w:next w:val="Normal"/>
    <w:autoRedefine/>
    <w:semiHidden/>
    <w:rsid w:val="00B64DDD"/>
    <w:pPr>
      <w:ind w:left="1200"/>
    </w:pPr>
  </w:style>
  <w:style w:type="paragraph" w:styleId="TOC7">
    <w:name w:val="toc 7"/>
    <w:basedOn w:val="Normal"/>
    <w:next w:val="Normal"/>
    <w:autoRedefine/>
    <w:semiHidden/>
    <w:rsid w:val="00B64DDD"/>
    <w:pPr>
      <w:ind w:left="1440"/>
    </w:pPr>
  </w:style>
  <w:style w:type="paragraph" w:styleId="TOC8">
    <w:name w:val="toc 8"/>
    <w:basedOn w:val="Normal"/>
    <w:next w:val="Normal"/>
    <w:autoRedefine/>
    <w:semiHidden/>
    <w:rsid w:val="00B64DDD"/>
    <w:pPr>
      <w:ind w:left="1680"/>
    </w:pPr>
  </w:style>
  <w:style w:type="paragraph" w:styleId="TOC9">
    <w:name w:val="toc 9"/>
    <w:basedOn w:val="Normal"/>
    <w:next w:val="Normal"/>
    <w:autoRedefine/>
    <w:semiHidden/>
    <w:rsid w:val="00B64DDD"/>
    <w:pPr>
      <w:ind w:left="1920"/>
    </w:pPr>
  </w:style>
  <w:style w:type="paragraph" w:customStyle="1" w:styleId="ColorfulShading-Accent11">
    <w:name w:val="Colorful Shading - Accent 11"/>
    <w:hidden/>
    <w:uiPriority w:val="71"/>
    <w:rsid w:val="00957FE0"/>
    <w:rPr>
      <w:rFonts w:ascii="New York" w:hAnsi="New York"/>
      <w:sz w:val="24"/>
    </w:rPr>
  </w:style>
  <w:style w:type="paragraph" w:styleId="Revision">
    <w:name w:val="Revision"/>
    <w:hidden/>
    <w:uiPriority w:val="71"/>
    <w:rsid w:val="000F75DA"/>
    <w:rPr>
      <w:rFonts w:ascii="New York" w:hAnsi="New York"/>
      <w:sz w:val="24"/>
    </w:rPr>
  </w:style>
  <w:style w:type="paragraph" w:styleId="ListParagraph">
    <w:name w:val="List Paragraph"/>
    <w:basedOn w:val="Normal"/>
    <w:uiPriority w:val="99"/>
    <w:qFormat/>
    <w:rsid w:val="00483EDC"/>
    <w:pPr>
      <w:spacing w:after="200" w:line="276" w:lineRule="auto"/>
      <w:ind w:left="720"/>
      <w:contextualSpacing/>
    </w:pPr>
    <w:rPr>
      <w:rFonts w:ascii="Calibri" w:eastAsia="Calibri" w:hAnsi="Calibri"/>
      <w:sz w:val="22"/>
      <w:szCs w:val="22"/>
    </w:rPr>
  </w:style>
  <w:style w:type="paragraph" w:styleId="PlainText">
    <w:name w:val="Plain Text"/>
    <w:basedOn w:val="Normal"/>
    <w:link w:val="PlainTextChar"/>
    <w:uiPriority w:val="99"/>
    <w:semiHidden/>
    <w:unhideWhenUsed/>
    <w:rsid w:val="00483EDC"/>
    <w:rPr>
      <w:rFonts w:ascii="Courier" w:eastAsiaTheme="minorEastAsia" w:hAnsi="Courier" w:cstheme="minorBidi"/>
      <w:sz w:val="21"/>
      <w:szCs w:val="21"/>
    </w:rPr>
  </w:style>
  <w:style w:type="character" w:customStyle="1" w:styleId="PlainTextChar">
    <w:name w:val="Plain Text Char"/>
    <w:basedOn w:val="DefaultParagraphFont"/>
    <w:link w:val="PlainText"/>
    <w:uiPriority w:val="99"/>
    <w:semiHidden/>
    <w:rsid w:val="00483EDC"/>
    <w:rPr>
      <w:rFonts w:ascii="Courier" w:eastAsiaTheme="minorEastAsia" w:hAnsi="Courier" w:cstheme="minorBidi"/>
      <w:sz w:val="21"/>
      <w:szCs w:val="21"/>
    </w:rPr>
  </w:style>
  <w:style w:type="paragraph" w:customStyle="1" w:styleId="Normal1">
    <w:name w:val="Normal1"/>
    <w:rsid w:val="00483EDC"/>
    <w:rPr>
      <w:rFonts w:ascii="Verdana" w:eastAsia="Verdana" w:hAnsi="Verdana" w:cs="Verdana"/>
      <w:color w:val="000000"/>
    </w:rPr>
  </w:style>
  <w:style w:type="paragraph" w:customStyle="1" w:styleId="ChapBackPracPracListGenProbQuesP">
    <w:name w:val=".Chap .Back .Prac .PracList .GenProb .Ques P"/>
    <w:basedOn w:val="Normal"/>
    <w:rsid w:val="00483EDC"/>
    <w:pPr>
      <w:widowControl w:val="0"/>
      <w:tabs>
        <w:tab w:val="left" w:pos="160"/>
        <w:tab w:val="left" w:pos="320"/>
      </w:tabs>
      <w:autoSpaceDE w:val="0"/>
      <w:autoSpaceDN w:val="0"/>
      <w:adjustRightInd w:val="0"/>
      <w:spacing w:before="60" w:after="40" w:line="220" w:lineRule="atLeast"/>
      <w:ind w:left="320" w:hanging="320"/>
      <w:textAlignment w:val="center"/>
    </w:pPr>
    <w:rPr>
      <w:rFonts w:ascii="HelveticaNeueLTW1G-Lt" w:hAnsi="HelveticaNeueLTW1G-Lt" w:cs="HelveticaNeueLTW1G-Lt"/>
      <w:color w:val="000000"/>
      <w:sz w:val="17"/>
      <w:szCs w:val="17"/>
      <w:lang w:eastAsia="en-IN" w:bidi="he-IL"/>
    </w:rPr>
  </w:style>
  <w:style w:type="character" w:customStyle="1" w:styleId="ChapFrontMatTocTocChapBodyTocEntListTocLev2TocEntListTocLev3PTitle">
    <w:name w:val=".Chap .FrontMat .Toc .TocChapBody .TocEntList .TocLev2 .TocEntList .TocLev3 P .Title"/>
    <w:uiPriority w:val="99"/>
    <w:rsid w:val="00483EDC"/>
  </w:style>
  <w:style w:type="character" w:customStyle="1" w:styleId="Key">
    <w:name w:val=".Key"/>
    <w:uiPriority w:val="99"/>
    <w:rsid w:val="00483EDC"/>
    <w:rPr>
      <w:rFonts w:ascii="PalatinoLTPro-Bold" w:hAnsi="PalatinoLTPro-Bold"/>
      <w:b/>
      <w:color w:val="000000"/>
      <w:w w:val="100"/>
      <w:position w:val="0"/>
      <w:u w:val="none"/>
      <w:vertAlign w:val="baseline"/>
      <w:em w:val="none"/>
      <w:lang w:val="en-US"/>
    </w:rPr>
  </w:style>
  <w:style w:type="paragraph" w:customStyle="1" w:styleId="MTDisplayEquation">
    <w:name w:val="MTDisplayEquation"/>
    <w:basedOn w:val="Normal"/>
    <w:next w:val="Normal"/>
    <w:link w:val="MTDisplayEquationChar"/>
    <w:rsid w:val="00483EDC"/>
    <w:pPr>
      <w:tabs>
        <w:tab w:val="center" w:pos="4160"/>
        <w:tab w:val="right" w:pos="8300"/>
      </w:tabs>
    </w:pPr>
    <w:rPr>
      <w:rFonts w:ascii="Times New Roman" w:eastAsiaTheme="minorEastAsia" w:hAnsi="Times New Roman"/>
      <w:sz w:val="22"/>
      <w:szCs w:val="22"/>
    </w:rPr>
  </w:style>
  <w:style w:type="character" w:customStyle="1" w:styleId="MTDisplayEquationChar">
    <w:name w:val="MTDisplayEquation Char"/>
    <w:basedOn w:val="DefaultParagraphFont"/>
    <w:link w:val="MTDisplayEquation"/>
    <w:rsid w:val="00483EDC"/>
    <w:rPr>
      <w:rFonts w:eastAsiaTheme="minorEastAs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636194">
      <w:bodyDiv w:val="1"/>
      <w:marLeft w:val="0"/>
      <w:marRight w:val="0"/>
      <w:marTop w:val="0"/>
      <w:marBottom w:val="0"/>
      <w:divBdr>
        <w:top w:val="none" w:sz="0" w:space="0" w:color="auto"/>
        <w:left w:val="none" w:sz="0" w:space="0" w:color="auto"/>
        <w:bottom w:val="none" w:sz="0" w:space="0" w:color="auto"/>
        <w:right w:val="none" w:sz="0" w:space="0" w:color="auto"/>
      </w:divBdr>
      <w:divsChild>
        <w:div w:id="259994857">
          <w:marLeft w:val="0"/>
          <w:marRight w:val="0"/>
          <w:marTop w:val="0"/>
          <w:marBottom w:val="0"/>
          <w:divBdr>
            <w:top w:val="none" w:sz="0" w:space="0" w:color="auto"/>
            <w:left w:val="none" w:sz="0" w:space="0" w:color="auto"/>
            <w:bottom w:val="none" w:sz="0" w:space="0" w:color="auto"/>
            <w:right w:val="none" w:sz="0" w:space="0" w:color="auto"/>
          </w:divBdr>
        </w:div>
        <w:div w:id="826554339">
          <w:marLeft w:val="0"/>
          <w:marRight w:val="0"/>
          <w:marTop w:val="0"/>
          <w:marBottom w:val="0"/>
          <w:divBdr>
            <w:top w:val="none" w:sz="0" w:space="0" w:color="auto"/>
            <w:left w:val="none" w:sz="0" w:space="0" w:color="auto"/>
            <w:bottom w:val="none" w:sz="0" w:space="0" w:color="auto"/>
            <w:right w:val="none" w:sz="0" w:space="0" w:color="auto"/>
          </w:divBdr>
        </w:div>
        <w:div w:id="194268877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7FB2B-F983-4D9E-AFD7-2975BA9A4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1081</TotalTime>
  <Pages>119</Pages>
  <Words>27854</Words>
  <Characters>158771</Characters>
  <Application>Microsoft Office Word</Application>
  <DocSecurity>0</DocSecurity>
  <Lines>1323</Lines>
  <Paragraphs>372</Paragraphs>
  <ScaleCrop>false</ScaleCrop>
  <HeadingPairs>
    <vt:vector size="2" baseType="variant">
      <vt:variant>
        <vt:lpstr>Title</vt:lpstr>
      </vt:variant>
      <vt:variant>
        <vt:i4>1</vt:i4>
      </vt:variant>
    </vt:vector>
  </HeadingPairs>
  <TitlesOfParts>
    <vt:vector size="1" baseType="lpstr">
      <vt:lpstr>Chapter 1 A Cultural Approach to Human Development</vt:lpstr>
    </vt:vector>
  </TitlesOfParts>
  <Company>PEARSON</Company>
  <LinksUpToDate>false</LinksUpToDate>
  <CharactersWithSpaces>186253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A Cultural Approach to Human Development</dc:title>
  <dc:subject/>
  <dc:creator>Madelyn Schricker</dc:creator>
  <cp:keywords/>
  <cp:lastModifiedBy>Lising, Gheron Milanes</cp:lastModifiedBy>
  <cp:revision>50</cp:revision>
  <cp:lastPrinted>2011-11-28T20:50:00Z</cp:lastPrinted>
  <dcterms:created xsi:type="dcterms:W3CDTF">2015-10-20T18:29:00Z</dcterms:created>
  <dcterms:modified xsi:type="dcterms:W3CDTF">2017-06-07T08:42:00Z</dcterms:modified>
</cp:coreProperties>
</file>