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699A1B" w14:textId="77777777" w:rsidR="00AE64C8" w:rsidRDefault="00AE64C8" w:rsidP="00AE64C8">
      <w:pPr>
        <w:pStyle w:val="CHTTL"/>
        <w:spacing w:after="0" w:line="240" w:lineRule="auto"/>
        <w:jc w:val="left"/>
        <w:rPr>
          <w:rFonts w:ascii="Times New Roman" w:hAnsi="Times New Roman"/>
          <w:sz w:val="24"/>
          <w:szCs w:val="24"/>
        </w:rPr>
      </w:pPr>
      <w:r w:rsidRPr="0028219D">
        <w:rPr>
          <w:rFonts w:ascii="Times New Roman" w:hAnsi="Times New Roman"/>
          <w:sz w:val="24"/>
          <w:szCs w:val="24"/>
        </w:rPr>
        <w:t>Chapter 2</w:t>
      </w:r>
      <w:r w:rsidRPr="0028219D">
        <w:rPr>
          <w:rFonts w:ascii="Times New Roman" w:hAnsi="Times New Roman"/>
          <w:sz w:val="24"/>
          <w:szCs w:val="24"/>
        </w:rPr>
        <w:br/>
        <w:t>GENETIC and environmental foundations</w:t>
      </w:r>
    </w:p>
    <w:p w14:paraId="4849B854" w14:textId="77777777" w:rsidR="00AE64C8" w:rsidRDefault="00AE64C8" w:rsidP="00AE64C8">
      <w:pPr>
        <w:pStyle w:val="CHTTL"/>
        <w:spacing w:after="0" w:line="240" w:lineRule="auto"/>
        <w:jc w:val="left"/>
        <w:rPr>
          <w:rFonts w:ascii="Times New Roman" w:hAnsi="Times New Roman"/>
          <w:sz w:val="24"/>
          <w:szCs w:val="24"/>
        </w:rPr>
      </w:pPr>
    </w:p>
    <w:p w14:paraId="4F314309" w14:textId="77777777" w:rsidR="00AE64C8" w:rsidRDefault="00AE64C8" w:rsidP="00AE64C8">
      <w:pPr>
        <w:pStyle w:val="H2"/>
        <w:keepNext w:val="0"/>
        <w:spacing w:before="0" w:line="240" w:lineRule="auto"/>
        <w:rPr>
          <w:rFonts w:ascii="Times New Roman" w:hAnsi="Times New Roman"/>
          <w:b/>
          <w:caps/>
          <w:color w:val="000000"/>
        </w:rPr>
      </w:pPr>
      <w:r w:rsidRPr="0028219D">
        <w:rPr>
          <w:rFonts w:ascii="Times New Roman" w:hAnsi="Times New Roman"/>
          <w:b/>
          <w:caps/>
          <w:color w:val="000000"/>
        </w:rPr>
        <w:t>Multiple Choice</w:t>
      </w:r>
    </w:p>
    <w:p w14:paraId="2FE585EA" w14:textId="77777777" w:rsidR="00AE64C8" w:rsidRDefault="00AE64C8" w:rsidP="00AE64C8">
      <w:pPr>
        <w:pStyle w:val="TB-Q"/>
        <w:tabs>
          <w:tab w:val="left" w:pos="720"/>
        </w:tabs>
        <w:spacing w:before="0" w:line="240" w:lineRule="auto"/>
        <w:ind w:left="0" w:firstLine="0"/>
        <w:rPr>
          <w:sz w:val="24"/>
        </w:rPr>
      </w:pPr>
    </w:p>
    <w:p w14:paraId="134F2D17" w14:textId="759D8B01" w:rsidR="00AE64C8" w:rsidRPr="0028219D" w:rsidRDefault="00AE64C8" w:rsidP="00AE64C8">
      <w:pPr>
        <w:pStyle w:val="TB-Q"/>
        <w:tabs>
          <w:tab w:val="left" w:pos="720"/>
        </w:tabs>
        <w:spacing w:before="0" w:line="240" w:lineRule="auto"/>
        <w:ind w:left="0" w:firstLine="0"/>
        <w:rPr>
          <w:sz w:val="24"/>
        </w:rPr>
      </w:pPr>
      <w:r w:rsidRPr="0028219D">
        <w:rPr>
          <w:sz w:val="24"/>
        </w:rPr>
        <w:t>1.</w:t>
      </w:r>
      <w:r>
        <w:rPr>
          <w:sz w:val="24"/>
        </w:rPr>
        <w:t xml:space="preserve"> </w:t>
      </w:r>
      <w:r w:rsidRPr="0028219D">
        <w:rPr>
          <w:sz w:val="24"/>
        </w:rPr>
        <w:t>Christine is 5</w:t>
      </w:r>
      <w:r>
        <w:rPr>
          <w:sz w:val="24"/>
        </w:rPr>
        <w:t>′</w:t>
      </w:r>
      <w:r w:rsidRPr="0028219D">
        <w:rPr>
          <w:sz w:val="24"/>
        </w:rPr>
        <w:t>7</w:t>
      </w:r>
      <w:r>
        <w:rPr>
          <w:sz w:val="24"/>
        </w:rPr>
        <w:t>″</w:t>
      </w:r>
      <w:r w:rsidRPr="0028219D">
        <w:rPr>
          <w:sz w:val="24"/>
        </w:rPr>
        <w:t xml:space="preserve"> and has blue eyes. Such directly observable characteristics are called __________.</w:t>
      </w:r>
    </w:p>
    <w:p w14:paraId="5F817EFB"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alleles</w:t>
      </w:r>
    </w:p>
    <w:p w14:paraId="05F142CC"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phenotypes</w:t>
      </w:r>
    </w:p>
    <w:p w14:paraId="139C36E5"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chromosomes</w:t>
      </w:r>
    </w:p>
    <w:p w14:paraId="6AF2BE2A"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genotypes</w:t>
      </w:r>
    </w:p>
    <w:p w14:paraId="7D763C54" w14:textId="77777777" w:rsidR="00AE64C8" w:rsidRDefault="00AE64C8" w:rsidP="00AE64C8">
      <w:pPr>
        <w:pStyle w:val="TB-ANS"/>
        <w:spacing w:line="240" w:lineRule="auto"/>
        <w:ind w:left="0" w:firstLine="0"/>
        <w:rPr>
          <w:color w:val="000000"/>
          <w:sz w:val="24"/>
        </w:rPr>
      </w:pPr>
    </w:p>
    <w:p w14:paraId="3BF55216"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4D5ADB4D" w14:textId="41400D97"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4A1219">
        <w:rPr>
          <w:i/>
          <w:color w:val="000000"/>
          <w:sz w:val="24"/>
        </w:rPr>
        <w:t>36</w:t>
      </w:r>
    </w:p>
    <w:p w14:paraId="319BF37D" w14:textId="77777777" w:rsidR="00AE64C8" w:rsidRPr="0028219D" w:rsidRDefault="00AE64C8" w:rsidP="00AE64C8">
      <w:pPr>
        <w:pStyle w:val="TB-SK"/>
        <w:spacing w:line="240" w:lineRule="auto"/>
        <w:ind w:left="0"/>
        <w:rPr>
          <w:i/>
          <w:color w:val="000000"/>
          <w:sz w:val="24"/>
        </w:rPr>
      </w:pPr>
      <w:r w:rsidRPr="0028219D">
        <w:rPr>
          <w:i/>
          <w:color w:val="000000"/>
          <w:sz w:val="24"/>
        </w:rPr>
        <w:t>Skill</w:t>
      </w:r>
      <w:r>
        <w:rPr>
          <w:i/>
          <w:color w:val="000000"/>
          <w:sz w:val="24"/>
        </w:rPr>
        <w:t xml:space="preserve"> Level</w:t>
      </w:r>
      <w:r w:rsidRPr="0028219D">
        <w:rPr>
          <w:i/>
          <w:color w:val="000000"/>
          <w:sz w:val="24"/>
        </w:rPr>
        <w:t>: Apply</w:t>
      </w:r>
    </w:p>
    <w:p w14:paraId="46D8C612" w14:textId="77777777" w:rsidR="00AE64C8" w:rsidRPr="00CF6C36" w:rsidRDefault="00AE64C8" w:rsidP="00AE64C8">
      <w:pPr>
        <w:autoSpaceDE w:val="0"/>
        <w:autoSpaceDN w:val="0"/>
        <w:adjustRightInd w:val="0"/>
        <w:rPr>
          <w:rFonts w:ascii="Times New Roman" w:hAnsi="Times New Roman"/>
          <w:i/>
        </w:rPr>
      </w:pPr>
      <w:r w:rsidRPr="00CF6C36">
        <w:rPr>
          <w:rFonts w:ascii="Times New Roman" w:hAnsi="Times New Roman"/>
          <w:i/>
        </w:rPr>
        <w:t>Objective: 2.1</w:t>
      </w:r>
      <w:r w:rsidRPr="00E0383D">
        <w:rPr>
          <w:rFonts w:ascii="Times New Roman" w:hAnsi="Times New Roman"/>
          <w:i/>
        </w:rPr>
        <w:t xml:space="preserve"> What are genes, and how are they transmitted from one generation to the next?</w:t>
      </w:r>
    </w:p>
    <w:p w14:paraId="05337B35" w14:textId="77777777" w:rsidR="00AE64C8" w:rsidRPr="00CF6C36" w:rsidRDefault="00AE64C8" w:rsidP="00AE64C8">
      <w:pPr>
        <w:autoSpaceDE w:val="0"/>
        <w:autoSpaceDN w:val="0"/>
        <w:adjustRightInd w:val="0"/>
        <w:rPr>
          <w:rFonts w:ascii="Times New Roman" w:hAnsi="Times New Roman"/>
          <w:i/>
        </w:rPr>
      </w:pPr>
      <w:r w:rsidRPr="00CF6C36">
        <w:rPr>
          <w:rFonts w:ascii="Times New Roman" w:hAnsi="Times New Roman"/>
          <w:i/>
        </w:rPr>
        <w:t xml:space="preserve">Topic: </w:t>
      </w:r>
      <w:r w:rsidRPr="00CF6C36">
        <w:rPr>
          <w:rFonts w:ascii="Times New Roman" w:hAnsi="Times New Roman"/>
          <w:bCs/>
          <w:i/>
        </w:rPr>
        <w:t>Genetic Foundations</w:t>
      </w:r>
    </w:p>
    <w:p w14:paraId="230A4B7D" w14:textId="77777777" w:rsidR="00AE64C8"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5CFECCD4" w14:textId="77777777" w:rsidR="00AE64C8" w:rsidRDefault="00AE64C8" w:rsidP="00AE64C8">
      <w:pPr>
        <w:pStyle w:val="TB-Q"/>
        <w:tabs>
          <w:tab w:val="clear" w:pos="374"/>
          <w:tab w:val="right" w:pos="360"/>
          <w:tab w:val="left" w:pos="720"/>
        </w:tabs>
        <w:spacing w:before="0" w:line="240" w:lineRule="auto"/>
        <w:ind w:left="0" w:firstLine="0"/>
        <w:rPr>
          <w:sz w:val="24"/>
        </w:rPr>
      </w:pPr>
    </w:p>
    <w:p w14:paraId="3604D9BA" w14:textId="77777777" w:rsidR="00AE64C8" w:rsidRPr="0028219D" w:rsidRDefault="00AE64C8" w:rsidP="00AE64C8">
      <w:pPr>
        <w:pStyle w:val="TB-Q"/>
        <w:tabs>
          <w:tab w:val="clear" w:pos="374"/>
          <w:tab w:val="right" w:pos="360"/>
          <w:tab w:val="left" w:pos="720"/>
        </w:tabs>
        <w:spacing w:before="0" w:line="240" w:lineRule="auto"/>
        <w:ind w:left="0" w:firstLine="0"/>
        <w:rPr>
          <w:sz w:val="24"/>
        </w:rPr>
      </w:pPr>
      <w:r w:rsidRPr="0028219D">
        <w:rPr>
          <w:sz w:val="24"/>
        </w:rPr>
        <w:t>2.</w:t>
      </w:r>
      <w:r>
        <w:rPr>
          <w:sz w:val="24"/>
        </w:rPr>
        <w:t xml:space="preserve"> </w:t>
      </w:r>
      <w:r w:rsidRPr="0028219D">
        <w:rPr>
          <w:sz w:val="24"/>
        </w:rPr>
        <w:t>Phenotypes depend in part on an individual’s __________.</w:t>
      </w:r>
    </w:p>
    <w:p w14:paraId="73217FF2" w14:textId="51563903"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007154F5">
        <w:rPr>
          <w:color w:val="000000"/>
          <w:sz w:val="24"/>
        </w:rPr>
        <w:t>cytoplasm</w:t>
      </w:r>
    </w:p>
    <w:p w14:paraId="67365CC6" w14:textId="73D61C2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007154F5">
        <w:rPr>
          <w:color w:val="000000"/>
          <w:sz w:val="24"/>
        </w:rPr>
        <w:t>karyot</w:t>
      </w:r>
      <w:r w:rsidR="00B340CD">
        <w:rPr>
          <w:color w:val="000000"/>
          <w:sz w:val="24"/>
        </w:rPr>
        <w:t>y</w:t>
      </w:r>
      <w:r w:rsidR="007154F5">
        <w:rPr>
          <w:color w:val="000000"/>
          <w:sz w:val="24"/>
        </w:rPr>
        <w:t>pe</w:t>
      </w:r>
    </w:p>
    <w:p w14:paraId="2B920D7E"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genotype</w:t>
      </w:r>
    </w:p>
    <w:p w14:paraId="1D1C7464" w14:textId="7802EBDE"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007154F5">
        <w:rPr>
          <w:color w:val="000000"/>
          <w:sz w:val="24"/>
        </w:rPr>
        <w:t>hair color</w:t>
      </w:r>
    </w:p>
    <w:p w14:paraId="67A9DD18" w14:textId="77777777" w:rsidR="00AE64C8" w:rsidRDefault="00AE64C8" w:rsidP="00AE64C8">
      <w:pPr>
        <w:pStyle w:val="TB-ANS"/>
        <w:spacing w:line="240" w:lineRule="auto"/>
        <w:ind w:left="0" w:firstLine="0"/>
        <w:rPr>
          <w:color w:val="000000"/>
          <w:sz w:val="24"/>
        </w:rPr>
      </w:pPr>
    </w:p>
    <w:p w14:paraId="7A93C778"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12583A10" w14:textId="0C5CDC4C"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B06018">
        <w:rPr>
          <w:i/>
          <w:color w:val="000000"/>
          <w:sz w:val="24"/>
        </w:rPr>
        <w:t>36</w:t>
      </w:r>
    </w:p>
    <w:p w14:paraId="5DB827D7"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7CDD4D80" w14:textId="77777777" w:rsidR="00AE64C8" w:rsidRPr="0028219D" w:rsidRDefault="00AE64C8" w:rsidP="00AE64C8">
      <w:pPr>
        <w:pStyle w:val="TB-OB"/>
        <w:spacing w:line="240" w:lineRule="auto"/>
        <w:ind w:left="0"/>
        <w:rPr>
          <w:i/>
          <w:sz w:val="24"/>
        </w:rPr>
      </w:pPr>
      <w:r w:rsidRPr="0028219D">
        <w:rPr>
          <w:i/>
          <w:sz w:val="24"/>
        </w:rPr>
        <w:t>Objective: 2.1</w:t>
      </w:r>
      <w:r w:rsidRPr="00CB6F92">
        <w:rPr>
          <w:i/>
          <w:sz w:val="24"/>
        </w:rPr>
        <w:t xml:space="preserve"> What are genes, and how are they transmitted from one generation to the next?</w:t>
      </w:r>
    </w:p>
    <w:p w14:paraId="50F32501" w14:textId="77777777" w:rsidR="00AE64C8" w:rsidRPr="00544C24" w:rsidRDefault="00AE64C8" w:rsidP="00AE64C8">
      <w:pPr>
        <w:pStyle w:val="TB-OB"/>
        <w:spacing w:line="240" w:lineRule="auto"/>
        <w:ind w:left="0"/>
        <w:rPr>
          <w:i/>
          <w:color w:val="000000"/>
          <w:sz w:val="24"/>
        </w:rPr>
      </w:pPr>
      <w:r>
        <w:rPr>
          <w:i/>
          <w:color w:val="000000"/>
          <w:sz w:val="24"/>
        </w:rPr>
        <w:t xml:space="preserve">Topic: </w:t>
      </w:r>
      <w:r w:rsidRPr="00CB6F92">
        <w:rPr>
          <w:bCs/>
          <w:i/>
          <w:sz w:val="24"/>
        </w:rPr>
        <w:t>Genetic Foundations</w:t>
      </w:r>
    </w:p>
    <w:p w14:paraId="1ADF7ACC" w14:textId="617BF705" w:rsidR="00AE64C8" w:rsidRDefault="00AE64C8" w:rsidP="00AE64C8">
      <w:pPr>
        <w:pStyle w:val="TB-OB"/>
        <w:spacing w:line="240" w:lineRule="auto"/>
        <w:ind w:left="0"/>
        <w:rPr>
          <w:i/>
          <w:sz w:val="24"/>
        </w:rPr>
      </w:pPr>
      <w:r w:rsidRPr="00544C24">
        <w:rPr>
          <w:i/>
          <w:color w:val="000000"/>
          <w:sz w:val="24"/>
        </w:rPr>
        <w:t xml:space="preserve">Difficulty </w:t>
      </w:r>
      <w:r w:rsidRPr="0028219D">
        <w:rPr>
          <w:i/>
          <w:color w:val="000000"/>
          <w:sz w:val="24"/>
        </w:rPr>
        <w:t xml:space="preserve">Level: </w:t>
      </w:r>
      <w:r w:rsidR="00A233EF">
        <w:rPr>
          <w:i/>
          <w:color w:val="000000"/>
          <w:sz w:val="24"/>
        </w:rPr>
        <w:t>Easy</w:t>
      </w:r>
    </w:p>
    <w:p w14:paraId="0A769903" w14:textId="77777777" w:rsidR="00AE64C8" w:rsidRDefault="00AE64C8" w:rsidP="00AE64C8">
      <w:pPr>
        <w:pStyle w:val="TB-Q"/>
        <w:tabs>
          <w:tab w:val="clear" w:pos="374"/>
          <w:tab w:val="right" w:pos="360"/>
          <w:tab w:val="left" w:pos="720"/>
        </w:tabs>
        <w:spacing w:before="0" w:line="240" w:lineRule="auto"/>
        <w:ind w:left="0" w:firstLine="0"/>
        <w:rPr>
          <w:sz w:val="24"/>
        </w:rPr>
      </w:pPr>
    </w:p>
    <w:p w14:paraId="02D8C4B6" w14:textId="77777777" w:rsidR="00AE64C8" w:rsidRPr="0028219D" w:rsidRDefault="00AE64C8" w:rsidP="00AE64C8">
      <w:pPr>
        <w:pStyle w:val="TB-Q"/>
        <w:tabs>
          <w:tab w:val="clear" w:pos="374"/>
          <w:tab w:val="right" w:pos="360"/>
          <w:tab w:val="left" w:pos="720"/>
        </w:tabs>
        <w:spacing w:before="0" w:line="240" w:lineRule="auto"/>
        <w:ind w:left="0" w:firstLine="0"/>
        <w:rPr>
          <w:sz w:val="24"/>
        </w:rPr>
      </w:pPr>
      <w:r w:rsidRPr="0028219D">
        <w:rPr>
          <w:sz w:val="24"/>
        </w:rPr>
        <w:t>3.</w:t>
      </w:r>
      <w:r>
        <w:rPr>
          <w:sz w:val="24"/>
        </w:rPr>
        <w:t xml:space="preserve"> </w:t>
      </w:r>
      <w:r w:rsidRPr="0028219D">
        <w:rPr>
          <w:sz w:val="24"/>
        </w:rPr>
        <w:t>Our __________ determine(s</w:t>
      </w:r>
      <w:r>
        <w:rPr>
          <w:sz w:val="24"/>
        </w:rPr>
        <w:t xml:space="preserve">) </w:t>
      </w:r>
      <w:r w:rsidRPr="0028219D">
        <w:rPr>
          <w:sz w:val="24"/>
        </w:rPr>
        <w:t>our species and influences all our unique characteristics.</w:t>
      </w:r>
    </w:p>
    <w:p w14:paraId="50FF2B92"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genotype</w:t>
      </w:r>
    </w:p>
    <w:p w14:paraId="68375562"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phenotypes</w:t>
      </w:r>
    </w:p>
    <w:p w14:paraId="2DD37D2D"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regulator genes</w:t>
      </w:r>
    </w:p>
    <w:p w14:paraId="2575E265"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karyotype</w:t>
      </w:r>
    </w:p>
    <w:p w14:paraId="367AF543" w14:textId="77777777" w:rsidR="00AE64C8" w:rsidRDefault="00AE64C8" w:rsidP="00AE64C8">
      <w:pPr>
        <w:pStyle w:val="TB-ANS"/>
        <w:spacing w:line="240" w:lineRule="auto"/>
        <w:ind w:left="0" w:firstLine="0"/>
        <w:rPr>
          <w:color w:val="000000"/>
          <w:sz w:val="24"/>
        </w:rPr>
      </w:pPr>
    </w:p>
    <w:p w14:paraId="261FEA80"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3173FE34" w14:textId="4F9B9EC0"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B06018">
        <w:rPr>
          <w:i/>
          <w:color w:val="000000"/>
          <w:sz w:val="24"/>
        </w:rPr>
        <w:t>36</w:t>
      </w:r>
    </w:p>
    <w:p w14:paraId="49EBD23A"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76ECE3E4" w14:textId="77777777" w:rsidR="00AE64C8"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78EFA673" w14:textId="77777777" w:rsidR="00AE64C8" w:rsidRPr="00544C24" w:rsidRDefault="00AE64C8" w:rsidP="00AE64C8">
      <w:pPr>
        <w:pStyle w:val="TB-OB"/>
        <w:spacing w:line="240" w:lineRule="auto"/>
        <w:ind w:left="0"/>
        <w:rPr>
          <w:i/>
          <w:color w:val="000000"/>
          <w:sz w:val="24"/>
        </w:rPr>
      </w:pPr>
      <w:r>
        <w:rPr>
          <w:i/>
          <w:color w:val="000000"/>
          <w:sz w:val="24"/>
        </w:rPr>
        <w:t xml:space="preserve">Topic: </w:t>
      </w:r>
      <w:r w:rsidRPr="00CB6F92">
        <w:rPr>
          <w:bCs/>
          <w:i/>
          <w:sz w:val="24"/>
        </w:rPr>
        <w:t>Genetic Foundations</w:t>
      </w:r>
    </w:p>
    <w:p w14:paraId="1CD1771A" w14:textId="77777777" w:rsidR="00AE64C8"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Easy</w:t>
      </w:r>
    </w:p>
    <w:p w14:paraId="2AD2D486" w14:textId="77777777" w:rsidR="00AE64C8" w:rsidRDefault="00AE64C8" w:rsidP="00AE64C8">
      <w:pPr>
        <w:pStyle w:val="TB-Q"/>
        <w:tabs>
          <w:tab w:val="clear" w:pos="374"/>
          <w:tab w:val="right" w:pos="360"/>
          <w:tab w:val="left" w:pos="720"/>
        </w:tabs>
        <w:spacing w:before="0" w:line="240" w:lineRule="auto"/>
        <w:ind w:left="0" w:firstLine="0"/>
        <w:rPr>
          <w:sz w:val="24"/>
        </w:rPr>
      </w:pPr>
    </w:p>
    <w:p w14:paraId="752FD55E" w14:textId="77777777" w:rsidR="00AE64C8" w:rsidRPr="0028219D" w:rsidRDefault="00AE64C8" w:rsidP="00AE64C8">
      <w:pPr>
        <w:pStyle w:val="TB-Q"/>
        <w:tabs>
          <w:tab w:val="clear" w:pos="374"/>
          <w:tab w:val="right" w:pos="360"/>
          <w:tab w:val="left" w:pos="720"/>
        </w:tabs>
        <w:spacing w:before="0" w:line="240" w:lineRule="auto"/>
        <w:ind w:left="0" w:firstLine="0"/>
        <w:rPr>
          <w:sz w:val="24"/>
        </w:rPr>
      </w:pPr>
      <w:r w:rsidRPr="0028219D">
        <w:rPr>
          <w:sz w:val="24"/>
        </w:rPr>
        <w:t>4.</w:t>
      </w:r>
      <w:r>
        <w:rPr>
          <w:sz w:val="24"/>
        </w:rPr>
        <w:t xml:space="preserve"> </w:t>
      </w:r>
      <w:r w:rsidRPr="0028219D">
        <w:rPr>
          <w:sz w:val="24"/>
        </w:rPr>
        <w:t>The __________ is the control center of a cell in the human body.</w:t>
      </w:r>
    </w:p>
    <w:p w14:paraId="47197C4C"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genotype</w:t>
      </w:r>
    </w:p>
    <w:p w14:paraId="37C240E8"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lastRenderedPageBreak/>
        <w:t>B</w:t>
      </w:r>
      <w:r>
        <w:rPr>
          <w:color w:val="000000"/>
          <w:sz w:val="24"/>
        </w:rPr>
        <w:t xml:space="preserve">) </w:t>
      </w:r>
      <w:r w:rsidRPr="0028219D">
        <w:rPr>
          <w:color w:val="000000"/>
          <w:sz w:val="24"/>
        </w:rPr>
        <w:t>gamete</w:t>
      </w:r>
    </w:p>
    <w:p w14:paraId="3240E132"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autosome</w:t>
      </w:r>
    </w:p>
    <w:p w14:paraId="7E0BF7A1"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nucleus</w:t>
      </w:r>
    </w:p>
    <w:p w14:paraId="2C27CBBB" w14:textId="77777777" w:rsidR="00AE64C8" w:rsidRDefault="00AE64C8" w:rsidP="00AE64C8">
      <w:pPr>
        <w:pStyle w:val="TB-ANS"/>
        <w:spacing w:line="240" w:lineRule="auto"/>
        <w:ind w:left="0" w:firstLine="0"/>
        <w:rPr>
          <w:color w:val="000000"/>
          <w:sz w:val="24"/>
        </w:rPr>
      </w:pPr>
    </w:p>
    <w:p w14:paraId="0DBFA2AC"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0BD05CE1" w14:textId="6E693B3F"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B06018">
        <w:rPr>
          <w:i/>
          <w:color w:val="000000"/>
          <w:sz w:val="24"/>
        </w:rPr>
        <w:t>36</w:t>
      </w:r>
    </w:p>
    <w:p w14:paraId="5387E6A6"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1FA85003" w14:textId="77777777" w:rsidR="00AE64C8"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17125789" w14:textId="77777777" w:rsidR="00AE64C8" w:rsidRPr="00544C24" w:rsidRDefault="00AE64C8" w:rsidP="00AE64C8">
      <w:pPr>
        <w:pStyle w:val="TB-OB"/>
        <w:spacing w:line="240" w:lineRule="auto"/>
        <w:ind w:left="0"/>
        <w:rPr>
          <w:i/>
          <w:color w:val="000000"/>
          <w:sz w:val="24"/>
        </w:rPr>
      </w:pPr>
      <w:r>
        <w:rPr>
          <w:i/>
          <w:color w:val="000000"/>
          <w:sz w:val="24"/>
        </w:rPr>
        <w:t xml:space="preserve">Topic: </w:t>
      </w:r>
      <w:r w:rsidRPr="00CB6F92">
        <w:rPr>
          <w:bCs/>
          <w:i/>
          <w:sz w:val="24"/>
        </w:rPr>
        <w:t>Genetic Foundations</w:t>
      </w:r>
    </w:p>
    <w:p w14:paraId="35B4F172" w14:textId="77777777" w:rsidR="00AE64C8"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Easy</w:t>
      </w:r>
    </w:p>
    <w:p w14:paraId="799F719C" w14:textId="77777777" w:rsidR="00AE64C8" w:rsidRDefault="00AE64C8" w:rsidP="00AE64C8">
      <w:pPr>
        <w:pStyle w:val="TB-Q"/>
        <w:tabs>
          <w:tab w:val="clear" w:pos="374"/>
          <w:tab w:val="right" w:pos="360"/>
          <w:tab w:val="left" w:pos="720"/>
        </w:tabs>
        <w:spacing w:before="0" w:line="240" w:lineRule="auto"/>
        <w:ind w:left="0" w:firstLine="0"/>
        <w:rPr>
          <w:sz w:val="24"/>
        </w:rPr>
      </w:pPr>
    </w:p>
    <w:p w14:paraId="74D66DA6" w14:textId="77777777" w:rsidR="00AE64C8" w:rsidRPr="0028219D" w:rsidRDefault="00AE64C8" w:rsidP="00AE64C8">
      <w:pPr>
        <w:pStyle w:val="TB-Q"/>
        <w:tabs>
          <w:tab w:val="clear" w:pos="374"/>
          <w:tab w:val="right" w:pos="360"/>
          <w:tab w:val="left" w:pos="720"/>
        </w:tabs>
        <w:spacing w:before="0" w:line="240" w:lineRule="auto"/>
        <w:ind w:left="0" w:firstLine="0"/>
        <w:rPr>
          <w:sz w:val="24"/>
        </w:rPr>
      </w:pPr>
      <w:r w:rsidRPr="0028219D">
        <w:rPr>
          <w:sz w:val="24"/>
        </w:rPr>
        <w:t>5. Chromosomes look like __________.</w:t>
      </w:r>
    </w:p>
    <w:p w14:paraId="61395C6F"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spheres</w:t>
      </w:r>
    </w:p>
    <w:p w14:paraId="709BF426"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cones</w:t>
      </w:r>
    </w:p>
    <w:p w14:paraId="29F2503D"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rods</w:t>
      </w:r>
    </w:p>
    <w:p w14:paraId="4FFD0681"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cubes</w:t>
      </w:r>
    </w:p>
    <w:p w14:paraId="38EF749B" w14:textId="77777777" w:rsidR="00AE64C8" w:rsidRDefault="00AE64C8" w:rsidP="00AE64C8">
      <w:pPr>
        <w:pStyle w:val="TB-ANS"/>
        <w:spacing w:line="240" w:lineRule="auto"/>
        <w:ind w:left="0" w:firstLine="0"/>
        <w:rPr>
          <w:color w:val="000000"/>
          <w:sz w:val="24"/>
        </w:rPr>
      </w:pPr>
    </w:p>
    <w:p w14:paraId="55592DCE"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593F2D53" w14:textId="2DD25C9A"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B06018">
        <w:rPr>
          <w:i/>
          <w:color w:val="000000"/>
          <w:sz w:val="24"/>
        </w:rPr>
        <w:t>36</w:t>
      </w:r>
    </w:p>
    <w:p w14:paraId="67BA9BCC"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7CF7C85B" w14:textId="77777777" w:rsidR="00AE64C8"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48CE56CD" w14:textId="77777777" w:rsidR="00AE64C8" w:rsidRPr="00544C24" w:rsidRDefault="00AE64C8" w:rsidP="00AE64C8">
      <w:pPr>
        <w:pStyle w:val="TB-OB"/>
        <w:spacing w:line="240" w:lineRule="auto"/>
        <w:ind w:left="0"/>
        <w:rPr>
          <w:i/>
          <w:color w:val="000000"/>
          <w:sz w:val="24"/>
        </w:rPr>
      </w:pPr>
      <w:r>
        <w:rPr>
          <w:i/>
          <w:color w:val="000000"/>
          <w:sz w:val="24"/>
        </w:rPr>
        <w:t xml:space="preserve">Topic: </w:t>
      </w:r>
      <w:r w:rsidRPr="00CB6F92">
        <w:rPr>
          <w:bCs/>
          <w:i/>
          <w:sz w:val="24"/>
        </w:rPr>
        <w:t>Genetic Foundations</w:t>
      </w:r>
    </w:p>
    <w:p w14:paraId="2EE4C72C" w14:textId="77777777" w:rsidR="00AE64C8"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Easy</w:t>
      </w:r>
    </w:p>
    <w:p w14:paraId="19B9AE84" w14:textId="77777777" w:rsidR="00AE64C8" w:rsidRDefault="00AE64C8" w:rsidP="00AE64C8">
      <w:pPr>
        <w:pStyle w:val="TB-Q"/>
        <w:tabs>
          <w:tab w:val="clear" w:pos="374"/>
          <w:tab w:val="right" w:pos="360"/>
          <w:tab w:val="left" w:pos="720"/>
        </w:tabs>
        <w:spacing w:before="0" w:line="240" w:lineRule="auto"/>
        <w:ind w:left="0" w:firstLine="0"/>
        <w:rPr>
          <w:sz w:val="24"/>
        </w:rPr>
      </w:pPr>
    </w:p>
    <w:p w14:paraId="0368B508" w14:textId="77777777" w:rsidR="00AE64C8" w:rsidRPr="0028219D" w:rsidRDefault="00AE64C8" w:rsidP="00AE64C8">
      <w:pPr>
        <w:pStyle w:val="TB-Q"/>
        <w:tabs>
          <w:tab w:val="clear" w:pos="374"/>
          <w:tab w:val="right" w:pos="360"/>
          <w:tab w:val="left" w:pos="720"/>
        </w:tabs>
        <w:spacing w:before="0" w:line="240" w:lineRule="auto"/>
        <w:ind w:left="0" w:firstLine="0"/>
        <w:rPr>
          <w:sz w:val="24"/>
        </w:rPr>
      </w:pPr>
      <w:r w:rsidRPr="0028219D">
        <w:rPr>
          <w:sz w:val="24"/>
        </w:rPr>
        <w:t>6.</w:t>
      </w:r>
      <w:r>
        <w:rPr>
          <w:sz w:val="24"/>
        </w:rPr>
        <w:t xml:space="preserve"> </w:t>
      </w:r>
      <w:r w:rsidRPr="0028219D">
        <w:rPr>
          <w:sz w:val="24"/>
        </w:rPr>
        <w:t>Which statement about human chromosomes</w:t>
      </w:r>
      <w:r>
        <w:rPr>
          <w:sz w:val="24"/>
        </w:rPr>
        <w:t xml:space="preserve"> is true</w:t>
      </w:r>
      <w:r w:rsidRPr="0028219D">
        <w:rPr>
          <w:sz w:val="24"/>
        </w:rPr>
        <w:t>?</w:t>
      </w:r>
    </w:p>
    <w:p w14:paraId="62F5946C"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They come in 46 matching pairs.</w:t>
      </w:r>
    </w:p>
    <w:p w14:paraId="024BECFF"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They store and transmit genetic information.</w:t>
      </w:r>
    </w:p>
    <w:p w14:paraId="35CFAC7B"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In females, each chromosome is inherited from the mother.</w:t>
      </w:r>
    </w:p>
    <w:p w14:paraId="7B18CD37" w14:textId="382329B4"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 xml:space="preserve">Each member of a pair </w:t>
      </w:r>
      <w:r w:rsidR="00DF4F21">
        <w:rPr>
          <w:color w:val="000000"/>
          <w:sz w:val="24"/>
        </w:rPr>
        <w:t>has</w:t>
      </w:r>
      <w:r w:rsidRPr="0028219D">
        <w:rPr>
          <w:color w:val="000000"/>
          <w:sz w:val="24"/>
        </w:rPr>
        <w:t xml:space="preserve"> a different size,</w:t>
      </w:r>
      <w:r w:rsidR="00B3034C">
        <w:rPr>
          <w:color w:val="000000"/>
          <w:sz w:val="24"/>
        </w:rPr>
        <w:t xml:space="preserve"> shape,</w:t>
      </w:r>
      <w:r w:rsidRPr="0028219D">
        <w:rPr>
          <w:color w:val="000000"/>
          <w:sz w:val="24"/>
        </w:rPr>
        <w:t xml:space="preserve"> and genetic function.</w:t>
      </w:r>
    </w:p>
    <w:p w14:paraId="0185A25B" w14:textId="77777777" w:rsidR="00AE64C8" w:rsidRDefault="00AE64C8" w:rsidP="00AE64C8">
      <w:pPr>
        <w:pStyle w:val="TB-ANS"/>
        <w:spacing w:line="240" w:lineRule="auto"/>
        <w:ind w:left="0" w:firstLine="0"/>
        <w:rPr>
          <w:color w:val="000000"/>
          <w:sz w:val="24"/>
        </w:rPr>
      </w:pPr>
    </w:p>
    <w:p w14:paraId="7EB23BC5"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16ABF60C" w14:textId="7DD72E1B"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4E66F5">
        <w:rPr>
          <w:i/>
          <w:color w:val="000000"/>
          <w:sz w:val="24"/>
        </w:rPr>
        <w:t>36</w:t>
      </w:r>
    </w:p>
    <w:p w14:paraId="5E0AE494"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62EFE0C6" w14:textId="77777777" w:rsidR="00AE64C8"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278EF20F" w14:textId="77777777" w:rsidR="00AE64C8" w:rsidRPr="00544C24" w:rsidRDefault="00AE64C8" w:rsidP="00AE64C8">
      <w:pPr>
        <w:pStyle w:val="TB-OB"/>
        <w:spacing w:line="240" w:lineRule="auto"/>
        <w:ind w:left="0"/>
        <w:rPr>
          <w:i/>
          <w:color w:val="000000"/>
          <w:sz w:val="24"/>
        </w:rPr>
      </w:pPr>
      <w:r>
        <w:rPr>
          <w:i/>
          <w:color w:val="000000"/>
          <w:sz w:val="24"/>
        </w:rPr>
        <w:t xml:space="preserve">Topic: </w:t>
      </w:r>
      <w:r w:rsidRPr="00CB6F92">
        <w:rPr>
          <w:bCs/>
          <w:i/>
          <w:sz w:val="24"/>
        </w:rPr>
        <w:t>Genetic Foundations</w:t>
      </w:r>
    </w:p>
    <w:p w14:paraId="31E8F308" w14:textId="77777777" w:rsidR="00AE64C8"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50C03B9E" w14:textId="77777777" w:rsidR="00AE64C8" w:rsidRDefault="00AE64C8" w:rsidP="00AE64C8">
      <w:pPr>
        <w:pStyle w:val="TB-Q"/>
        <w:tabs>
          <w:tab w:val="clear" w:pos="374"/>
          <w:tab w:val="right" w:pos="360"/>
          <w:tab w:val="left" w:pos="720"/>
        </w:tabs>
        <w:spacing w:before="0" w:line="240" w:lineRule="auto"/>
        <w:ind w:left="0" w:firstLine="0"/>
        <w:rPr>
          <w:sz w:val="24"/>
        </w:rPr>
      </w:pPr>
    </w:p>
    <w:p w14:paraId="5B38A09C" w14:textId="4310D03F" w:rsidR="00214F4E" w:rsidRPr="0028219D" w:rsidRDefault="00B12295" w:rsidP="00214F4E">
      <w:pPr>
        <w:pStyle w:val="TB-Q"/>
        <w:tabs>
          <w:tab w:val="clear" w:pos="374"/>
          <w:tab w:val="right" w:pos="360"/>
          <w:tab w:val="left" w:pos="720"/>
        </w:tabs>
        <w:spacing w:before="0" w:line="240" w:lineRule="auto"/>
        <w:ind w:left="0" w:firstLine="0"/>
        <w:rPr>
          <w:sz w:val="24"/>
        </w:rPr>
      </w:pPr>
      <w:r>
        <w:rPr>
          <w:sz w:val="24"/>
        </w:rPr>
        <w:t>7</w:t>
      </w:r>
      <w:r w:rsidR="00214F4E" w:rsidRPr="0028219D">
        <w:rPr>
          <w:sz w:val="24"/>
        </w:rPr>
        <w:t>.</w:t>
      </w:r>
      <w:r w:rsidR="00214F4E">
        <w:rPr>
          <w:sz w:val="24"/>
        </w:rPr>
        <w:t xml:space="preserve"> </w:t>
      </w:r>
      <w:r w:rsidR="00214F4E" w:rsidRPr="0028219D">
        <w:rPr>
          <w:sz w:val="24"/>
        </w:rPr>
        <w:t>Deoxyribonucleic acid (DNA</w:t>
      </w:r>
      <w:r w:rsidR="00214F4E">
        <w:rPr>
          <w:sz w:val="24"/>
        </w:rPr>
        <w:t xml:space="preserve">) </w:t>
      </w:r>
      <w:r w:rsidR="00214F4E" w:rsidRPr="0028219D">
        <w:rPr>
          <w:sz w:val="24"/>
        </w:rPr>
        <w:t>looks like a __________.</w:t>
      </w:r>
    </w:p>
    <w:p w14:paraId="2676720A" w14:textId="77777777" w:rsidR="00214F4E" w:rsidRPr="0028219D" w:rsidRDefault="00214F4E" w:rsidP="00214F4E">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long cylinder</w:t>
      </w:r>
    </w:p>
    <w:p w14:paraId="2901BCA8" w14:textId="77777777" w:rsidR="00214F4E" w:rsidRPr="0028219D" w:rsidRDefault="00214F4E" w:rsidP="00214F4E">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small sphere</w:t>
      </w:r>
    </w:p>
    <w:p w14:paraId="42AF3666" w14:textId="77777777" w:rsidR="00214F4E" w:rsidRPr="0028219D" w:rsidRDefault="00214F4E" w:rsidP="00214F4E">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twisted ladder</w:t>
      </w:r>
    </w:p>
    <w:p w14:paraId="56C6B7D4" w14:textId="77777777" w:rsidR="00214F4E" w:rsidRDefault="00214F4E" w:rsidP="00214F4E">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bundle of rods</w:t>
      </w:r>
    </w:p>
    <w:p w14:paraId="20871284" w14:textId="77777777" w:rsidR="00214F4E" w:rsidRDefault="00214F4E" w:rsidP="00214F4E">
      <w:pPr>
        <w:pStyle w:val="TB-ANS"/>
        <w:spacing w:line="240" w:lineRule="auto"/>
        <w:ind w:left="0" w:firstLine="0"/>
        <w:rPr>
          <w:color w:val="000000"/>
          <w:sz w:val="24"/>
        </w:rPr>
      </w:pPr>
    </w:p>
    <w:p w14:paraId="78DE04E7" w14:textId="77777777" w:rsidR="00214F4E" w:rsidRPr="0028219D" w:rsidRDefault="00214F4E" w:rsidP="00214F4E">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786EFF89" w14:textId="2A764E14" w:rsidR="00214F4E" w:rsidRPr="0028219D" w:rsidRDefault="00214F4E" w:rsidP="00214F4E">
      <w:pPr>
        <w:pStyle w:val="TB-PR"/>
        <w:spacing w:line="240" w:lineRule="auto"/>
        <w:ind w:left="0"/>
        <w:rPr>
          <w:i/>
          <w:color w:val="000000"/>
          <w:sz w:val="24"/>
        </w:rPr>
      </w:pPr>
      <w:r w:rsidRPr="0028219D">
        <w:rPr>
          <w:i/>
          <w:color w:val="000000"/>
          <w:sz w:val="24"/>
        </w:rPr>
        <w:t xml:space="preserve">Page Ref: </w:t>
      </w:r>
      <w:r>
        <w:rPr>
          <w:i/>
          <w:color w:val="000000"/>
          <w:sz w:val="24"/>
        </w:rPr>
        <w:t>36, 37 (image)</w:t>
      </w:r>
    </w:p>
    <w:p w14:paraId="554E2115" w14:textId="77777777" w:rsidR="00214F4E" w:rsidRPr="0028219D" w:rsidRDefault="00214F4E" w:rsidP="00214F4E">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3157F547" w14:textId="77777777" w:rsidR="00214F4E" w:rsidRPr="00544C24" w:rsidRDefault="00214F4E" w:rsidP="00214F4E">
      <w:pPr>
        <w:pStyle w:val="TB-OB"/>
        <w:spacing w:line="240" w:lineRule="auto"/>
        <w:ind w:left="0"/>
        <w:rPr>
          <w:i/>
          <w:color w:val="000000"/>
          <w:sz w:val="24"/>
        </w:rPr>
      </w:pPr>
      <w:r w:rsidRPr="0028219D">
        <w:rPr>
          <w:i/>
          <w:color w:val="000000"/>
          <w:sz w:val="24"/>
        </w:rPr>
        <w:lastRenderedPageBreak/>
        <w:t>Objective: 2.1</w:t>
      </w:r>
      <w:r w:rsidRPr="00CB6F92">
        <w:rPr>
          <w:i/>
          <w:sz w:val="24"/>
        </w:rPr>
        <w:t xml:space="preserve"> What are genes, and how are they transmitted from one generation to the next?</w:t>
      </w:r>
    </w:p>
    <w:p w14:paraId="166965AF" w14:textId="77777777" w:rsidR="00214F4E" w:rsidRPr="00544C24" w:rsidRDefault="00214F4E" w:rsidP="00214F4E">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646EA996" w14:textId="77777777" w:rsidR="00214F4E" w:rsidRDefault="00214F4E" w:rsidP="00214F4E">
      <w:pPr>
        <w:pStyle w:val="TB-Q"/>
        <w:tabs>
          <w:tab w:val="clear" w:pos="374"/>
          <w:tab w:val="right" w:pos="360"/>
          <w:tab w:val="left" w:pos="720"/>
        </w:tabs>
        <w:spacing w:before="0" w:line="240" w:lineRule="auto"/>
        <w:ind w:left="0" w:firstLine="0"/>
        <w:rPr>
          <w:i/>
          <w:color w:val="000000"/>
          <w:sz w:val="24"/>
        </w:rPr>
      </w:pPr>
      <w:r w:rsidRPr="00544C24">
        <w:rPr>
          <w:i/>
          <w:color w:val="000000"/>
          <w:sz w:val="24"/>
        </w:rPr>
        <w:t xml:space="preserve">Difficulty </w:t>
      </w:r>
      <w:r w:rsidRPr="0028219D">
        <w:rPr>
          <w:i/>
          <w:color w:val="000000"/>
          <w:sz w:val="24"/>
        </w:rPr>
        <w:t>Level: Easy</w:t>
      </w:r>
    </w:p>
    <w:p w14:paraId="56F73795" w14:textId="77777777" w:rsidR="00214F4E" w:rsidRDefault="00214F4E" w:rsidP="00AE64C8">
      <w:pPr>
        <w:pStyle w:val="TB-Q"/>
        <w:tabs>
          <w:tab w:val="clear" w:pos="374"/>
          <w:tab w:val="right" w:pos="360"/>
          <w:tab w:val="left" w:pos="720"/>
        </w:tabs>
        <w:spacing w:before="0" w:line="240" w:lineRule="auto"/>
        <w:ind w:left="0" w:firstLine="0"/>
        <w:rPr>
          <w:sz w:val="24"/>
        </w:rPr>
      </w:pPr>
    </w:p>
    <w:p w14:paraId="79BC01B3" w14:textId="179E1076" w:rsidR="00AE64C8" w:rsidRPr="0028219D" w:rsidRDefault="00B12295" w:rsidP="00AE64C8">
      <w:pPr>
        <w:pStyle w:val="TB-Q"/>
        <w:tabs>
          <w:tab w:val="clear" w:pos="374"/>
          <w:tab w:val="right" w:pos="360"/>
          <w:tab w:val="left" w:pos="720"/>
        </w:tabs>
        <w:spacing w:before="0" w:line="240" w:lineRule="auto"/>
        <w:ind w:left="0" w:firstLine="0"/>
        <w:rPr>
          <w:sz w:val="24"/>
        </w:rPr>
      </w:pPr>
      <w:r>
        <w:rPr>
          <w:sz w:val="24"/>
        </w:rPr>
        <w:t>8</w:t>
      </w:r>
      <w:r w:rsidR="00AE64C8" w:rsidRPr="0028219D">
        <w:rPr>
          <w:sz w:val="24"/>
        </w:rPr>
        <w:t>.</w:t>
      </w:r>
      <w:r w:rsidR="00AE64C8">
        <w:rPr>
          <w:sz w:val="24"/>
        </w:rPr>
        <w:t xml:space="preserve"> </w:t>
      </w:r>
      <w:r w:rsidR="00AE64C8" w:rsidRPr="0028219D">
        <w:rPr>
          <w:sz w:val="24"/>
        </w:rPr>
        <w:t>A __________ is a segment of DNA along the length of the chromosome.</w:t>
      </w:r>
    </w:p>
    <w:p w14:paraId="3C9A200C"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phenotype</w:t>
      </w:r>
    </w:p>
    <w:p w14:paraId="7FCC351C"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genotype</w:t>
      </w:r>
    </w:p>
    <w:p w14:paraId="581E81AF"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gene</w:t>
      </w:r>
    </w:p>
    <w:p w14:paraId="256202FF"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gamete</w:t>
      </w:r>
    </w:p>
    <w:p w14:paraId="3C19C41B" w14:textId="77777777" w:rsidR="00AE64C8" w:rsidRDefault="00AE64C8" w:rsidP="00AE64C8">
      <w:pPr>
        <w:pStyle w:val="TB-ANS"/>
        <w:spacing w:line="240" w:lineRule="auto"/>
        <w:ind w:left="0" w:firstLine="0"/>
        <w:rPr>
          <w:color w:val="000000"/>
          <w:sz w:val="24"/>
        </w:rPr>
      </w:pPr>
    </w:p>
    <w:p w14:paraId="438526FC"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66356FF4" w14:textId="27744ACB"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4E66F5">
        <w:rPr>
          <w:i/>
          <w:color w:val="000000"/>
          <w:sz w:val="24"/>
        </w:rPr>
        <w:t>36</w:t>
      </w:r>
    </w:p>
    <w:p w14:paraId="2B14DEC0"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5AB22FEF" w14:textId="77777777" w:rsidR="00AE64C8" w:rsidRPr="00544C24"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00E5C8E8"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0A592109" w14:textId="77777777" w:rsidR="00AE64C8"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Easy</w:t>
      </w:r>
    </w:p>
    <w:p w14:paraId="185504F4" w14:textId="77777777" w:rsidR="00AE64C8" w:rsidRDefault="00AE64C8" w:rsidP="00AE64C8">
      <w:pPr>
        <w:pStyle w:val="TB-Q"/>
        <w:tabs>
          <w:tab w:val="clear" w:pos="374"/>
          <w:tab w:val="right" w:pos="360"/>
          <w:tab w:val="left" w:pos="720"/>
        </w:tabs>
        <w:spacing w:before="0" w:line="240" w:lineRule="auto"/>
        <w:ind w:left="0" w:firstLine="0"/>
        <w:rPr>
          <w:sz w:val="24"/>
        </w:rPr>
      </w:pPr>
    </w:p>
    <w:p w14:paraId="10ABC9D7" w14:textId="33661C32" w:rsidR="00AE64C8" w:rsidRPr="0028219D" w:rsidRDefault="00B12295" w:rsidP="00AE64C8">
      <w:pPr>
        <w:pStyle w:val="TB-Q"/>
        <w:tabs>
          <w:tab w:val="clear" w:pos="374"/>
          <w:tab w:val="right" w:pos="360"/>
          <w:tab w:val="left" w:pos="720"/>
        </w:tabs>
        <w:spacing w:before="0" w:line="240" w:lineRule="auto"/>
        <w:ind w:left="0" w:firstLine="0"/>
        <w:rPr>
          <w:sz w:val="24"/>
        </w:rPr>
      </w:pPr>
      <w:r>
        <w:rPr>
          <w:sz w:val="24"/>
        </w:rPr>
        <w:t>9</w:t>
      </w:r>
      <w:r w:rsidR="00AE64C8" w:rsidRPr="0028219D">
        <w:rPr>
          <w:sz w:val="24"/>
        </w:rPr>
        <w:t>.</w:t>
      </w:r>
      <w:r w:rsidR="00AE64C8">
        <w:rPr>
          <w:sz w:val="24"/>
        </w:rPr>
        <w:t xml:space="preserve"> </w:t>
      </w:r>
      <w:r w:rsidR="00AE64C8" w:rsidRPr="0028219D">
        <w:rPr>
          <w:sz w:val="24"/>
        </w:rPr>
        <w:t>Protein-coding genes __________.</w:t>
      </w:r>
    </w:p>
    <w:p w14:paraId="296AF9FD"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directly affect our body’s characteristics</w:t>
      </w:r>
    </w:p>
    <w:p w14:paraId="08051593"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modify instructions given by regulator genes</w:t>
      </w:r>
    </w:p>
    <w:p w14:paraId="46195C24"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come in 23 matching pairs</w:t>
      </w:r>
    </w:p>
    <w:p w14:paraId="55F0A7F5"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are formed through meiosis</w:t>
      </w:r>
    </w:p>
    <w:p w14:paraId="0C68401E" w14:textId="77777777" w:rsidR="00AE64C8" w:rsidRDefault="00AE64C8" w:rsidP="00AE64C8">
      <w:pPr>
        <w:pStyle w:val="TB-ANS"/>
        <w:spacing w:line="240" w:lineRule="auto"/>
        <w:ind w:left="0" w:firstLine="0"/>
        <w:rPr>
          <w:color w:val="000000"/>
          <w:sz w:val="24"/>
        </w:rPr>
      </w:pPr>
    </w:p>
    <w:p w14:paraId="167077C6"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73AF953C" w14:textId="195E8045"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074049">
        <w:rPr>
          <w:i/>
          <w:color w:val="000000"/>
          <w:sz w:val="24"/>
        </w:rPr>
        <w:t>36</w:t>
      </w:r>
    </w:p>
    <w:p w14:paraId="31FD0261"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52510626" w14:textId="77777777" w:rsidR="00AE64C8" w:rsidRPr="00544C24"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0965C184"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1FBD9309"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46BE8EF2" w14:textId="77777777" w:rsidR="00AE64C8" w:rsidRDefault="00AE64C8" w:rsidP="00AE64C8">
      <w:pPr>
        <w:pStyle w:val="TB-Q"/>
        <w:tabs>
          <w:tab w:val="clear" w:pos="374"/>
          <w:tab w:val="right" w:pos="360"/>
          <w:tab w:val="left" w:pos="720"/>
        </w:tabs>
        <w:spacing w:before="0" w:line="240" w:lineRule="auto"/>
        <w:ind w:left="0" w:firstLine="0"/>
        <w:rPr>
          <w:sz w:val="24"/>
        </w:rPr>
      </w:pPr>
    </w:p>
    <w:p w14:paraId="177EA91E" w14:textId="596B92C8" w:rsidR="00AE64C8" w:rsidRPr="0028219D" w:rsidRDefault="00B12295" w:rsidP="00AE64C8">
      <w:pPr>
        <w:pStyle w:val="TB-Q"/>
        <w:tabs>
          <w:tab w:val="clear" w:pos="374"/>
          <w:tab w:val="right" w:pos="360"/>
          <w:tab w:val="left" w:pos="720"/>
        </w:tabs>
        <w:spacing w:before="0" w:line="240" w:lineRule="auto"/>
        <w:ind w:left="0" w:firstLine="0"/>
        <w:rPr>
          <w:sz w:val="24"/>
        </w:rPr>
      </w:pPr>
      <w:r>
        <w:rPr>
          <w:sz w:val="24"/>
        </w:rPr>
        <w:t>10</w:t>
      </w:r>
      <w:r w:rsidR="00AE64C8" w:rsidRPr="0028219D">
        <w:rPr>
          <w:sz w:val="24"/>
        </w:rPr>
        <w:t>. The area surrounding the cell nucleus is called the __________.</w:t>
      </w:r>
    </w:p>
    <w:p w14:paraId="712A9726"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zygote</w:t>
      </w:r>
    </w:p>
    <w:p w14:paraId="09F56FF0"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cytoplasm</w:t>
      </w:r>
    </w:p>
    <w:p w14:paraId="27D409A7"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gamete</w:t>
      </w:r>
    </w:p>
    <w:p w14:paraId="0C831FBE"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gene</w:t>
      </w:r>
    </w:p>
    <w:p w14:paraId="1D6567DC" w14:textId="77777777" w:rsidR="00AE64C8" w:rsidRDefault="00AE64C8" w:rsidP="00AE64C8">
      <w:pPr>
        <w:pStyle w:val="TB-ANS"/>
        <w:spacing w:line="240" w:lineRule="auto"/>
        <w:ind w:left="0" w:firstLine="0"/>
        <w:rPr>
          <w:color w:val="000000"/>
          <w:sz w:val="24"/>
        </w:rPr>
      </w:pPr>
    </w:p>
    <w:p w14:paraId="564E205D"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0E3C6788" w14:textId="678372FB"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5C4579">
        <w:rPr>
          <w:i/>
          <w:color w:val="000000"/>
          <w:sz w:val="24"/>
        </w:rPr>
        <w:t>36</w:t>
      </w:r>
    </w:p>
    <w:p w14:paraId="3E5C746B"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7BEB068F" w14:textId="77777777" w:rsidR="00AE64C8" w:rsidRPr="00544C24"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0267860D"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588E5BFD" w14:textId="77777777" w:rsidR="00AE64C8" w:rsidRPr="0028219D" w:rsidRDefault="00AE64C8" w:rsidP="00AE64C8">
      <w:pPr>
        <w:pStyle w:val="TB-OB"/>
        <w:spacing w:line="240" w:lineRule="auto"/>
        <w:ind w:left="0"/>
        <w:rPr>
          <w:sz w:val="24"/>
        </w:rPr>
      </w:pPr>
      <w:r w:rsidRPr="00544C24">
        <w:rPr>
          <w:i/>
          <w:color w:val="000000"/>
          <w:sz w:val="24"/>
        </w:rPr>
        <w:t xml:space="preserve">Difficulty </w:t>
      </w:r>
      <w:r w:rsidRPr="0028219D">
        <w:rPr>
          <w:i/>
          <w:color w:val="000000"/>
          <w:sz w:val="24"/>
        </w:rPr>
        <w:t>Level: Easy</w:t>
      </w:r>
    </w:p>
    <w:p w14:paraId="686BECC0" w14:textId="77777777" w:rsidR="00AE64C8" w:rsidRDefault="00AE64C8" w:rsidP="00AE64C8">
      <w:pPr>
        <w:pStyle w:val="TB-Q"/>
        <w:tabs>
          <w:tab w:val="clear" w:pos="374"/>
          <w:tab w:val="right" w:pos="360"/>
          <w:tab w:val="left" w:pos="720"/>
        </w:tabs>
        <w:spacing w:before="0" w:line="240" w:lineRule="auto"/>
        <w:ind w:left="0" w:firstLine="0"/>
        <w:rPr>
          <w:sz w:val="24"/>
        </w:rPr>
      </w:pPr>
    </w:p>
    <w:p w14:paraId="0F666B8D" w14:textId="38DEFE9F" w:rsidR="00AE64C8" w:rsidRPr="0028219D" w:rsidRDefault="00AE64C8" w:rsidP="00AE64C8">
      <w:pPr>
        <w:pStyle w:val="TB-Q"/>
        <w:tabs>
          <w:tab w:val="clear" w:pos="374"/>
          <w:tab w:val="right" w:pos="360"/>
          <w:tab w:val="left" w:pos="720"/>
        </w:tabs>
        <w:spacing w:before="0" w:line="240" w:lineRule="auto"/>
        <w:ind w:left="0" w:firstLine="0"/>
        <w:rPr>
          <w:sz w:val="24"/>
        </w:rPr>
      </w:pPr>
      <w:r w:rsidRPr="0028219D">
        <w:rPr>
          <w:sz w:val="24"/>
        </w:rPr>
        <w:t>1</w:t>
      </w:r>
      <w:r w:rsidR="00B12295">
        <w:rPr>
          <w:sz w:val="24"/>
        </w:rPr>
        <w:t>1</w:t>
      </w:r>
      <w:r w:rsidRPr="0028219D">
        <w:rPr>
          <w:sz w:val="24"/>
        </w:rPr>
        <w:t>.</w:t>
      </w:r>
      <w:r>
        <w:rPr>
          <w:sz w:val="24"/>
        </w:rPr>
        <w:t xml:space="preserve"> </w:t>
      </w:r>
      <w:r w:rsidRPr="0028219D">
        <w:rPr>
          <w:sz w:val="24"/>
        </w:rPr>
        <w:t>__________, which trigger chemical reactions throughout the body, are the biological foundation on which our characteristics are built.</w:t>
      </w:r>
    </w:p>
    <w:p w14:paraId="6738C5FB"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Phenotypes</w:t>
      </w:r>
    </w:p>
    <w:p w14:paraId="08100C26"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lastRenderedPageBreak/>
        <w:t>B</w:t>
      </w:r>
      <w:r>
        <w:rPr>
          <w:color w:val="000000"/>
          <w:sz w:val="24"/>
        </w:rPr>
        <w:t xml:space="preserve">) </w:t>
      </w:r>
      <w:r w:rsidRPr="0028219D">
        <w:rPr>
          <w:color w:val="000000"/>
          <w:sz w:val="24"/>
        </w:rPr>
        <w:t>Proteins</w:t>
      </w:r>
    </w:p>
    <w:p w14:paraId="6AAEB8BC"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Carbohydrates</w:t>
      </w:r>
    </w:p>
    <w:p w14:paraId="4BF20792"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Autosomes</w:t>
      </w:r>
    </w:p>
    <w:p w14:paraId="1F194EDF" w14:textId="77777777" w:rsidR="00AE64C8" w:rsidRDefault="00AE64C8" w:rsidP="00AE64C8">
      <w:pPr>
        <w:pStyle w:val="TB-ANS"/>
        <w:spacing w:line="240" w:lineRule="auto"/>
        <w:ind w:left="0" w:firstLine="0"/>
        <w:rPr>
          <w:color w:val="000000"/>
          <w:sz w:val="24"/>
        </w:rPr>
      </w:pPr>
    </w:p>
    <w:p w14:paraId="28F38AE5"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22242A6A" w14:textId="31140B66"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5C4579">
        <w:rPr>
          <w:i/>
          <w:color w:val="000000"/>
          <w:sz w:val="24"/>
        </w:rPr>
        <w:t>36–37</w:t>
      </w:r>
    </w:p>
    <w:p w14:paraId="607BF953"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0F18D6AC" w14:textId="77777777" w:rsidR="00AE64C8" w:rsidRPr="00544C24"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46F03F14"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09B0BDC2"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5C6C66A2" w14:textId="77777777" w:rsidR="00AE64C8" w:rsidRPr="0028219D" w:rsidRDefault="00AE64C8" w:rsidP="00AE64C8">
      <w:pPr>
        <w:pStyle w:val="TB-Q"/>
        <w:tabs>
          <w:tab w:val="clear" w:pos="374"/>
          <w:tab w:val="right" w:pos="360"/>
          <w:tab w:val="left" w:pos="720"/>
        </w:tabs>
        <w:spacing w:before="0" w:line="240" w:lineRule="auto"/>
        <w:ind w:left="0" w:firstLine="0"/>
        <w:rPr>
          <w:color w:val="000000"/>
          <w:sz w:val="24"/>
        </w:rPr>
      </w:pPr>
    </w:p>
    <w:p w14:paraId="45AA46AB" w14:textId="28BFBD5A" w:rsidR="00AE64C8" w:rsidRPr="0028219D" w:rsidRDefault="00AE64C8" w:rsidP="00AE64C8">
      <w:pPr>
        <w:pStyle w:val="TB-Q"/>
        <w:tabs>
          <w:tab w:val="clear" w:pos="374"/>
          <w:tab w:val="right" w:pos="360"/>
          <w:tab w:val="left" w:pos="720"/>
        </w:tabs>
        <w:spacing w:before="0" w:line="240" w:lineRule="auto"/>
        <w:ind w:left="0" w:firstLine="0"/>
        <w:rPr>
          <w:sz w:val="24"/>
        </w:rPr>
      </w:pPr>
      <w:r w:rsidRPr="0028219D">
        <w:rPr>
          <w:sz w:val="24"/>
        </w:rPr>
        <w:t>1</w:t>
      </w:r>
      <w:r w:rsidR="00B12295">
        <w:rPr>
          <w:sz w:val="24"/>
        </w:rPr>
        <w:t>2</w:t>
      </w:r>
      <w:r w:rsidRPr="0028219D">
        <w:rPr>
          <w:sz w:val="24"/>
        </w:rPr>
        <w:t>. Lynn, a Canadian, and Sasha, a Russian, are about __________ percent genetically identical.</w:t>
      </w:r>
    </w:p>
    <w:p w14:paraId="3065E497" w14:textId="5ECFEB9A"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005C4579">
        <w:rPr>
          <w:color w:val="000000"/>
          <w:sz w:val="24"/>
        </w:rPr>
        <w:t>46</w:t>
      </w:r>
    </w:p>
    <w:p w14:paraId="4FFF3FDC" w14:textId="0AC4AF4E"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79.6</w:t>
      </w:r>
    </w:p>
    <w:p w14:paraId="0E41ADF2" w14:textId="698E5ED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005C4579">
        <w:rPr>
          <w:color w:val="000000"/>
          <w:sz w:val="24"/>
        </w:rPr>
        <w:t>95</w:t>
      </w:r>
    </w:p>
    <w:p w14:paraId="08BADA49"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99.6</w:t>
      </w:r>
    </w:p>
    <w:p w14:paraId="0354CCEF" w14:textId="77777777" w:rsidR="00AE64C8" w:rsidRDefault="00AE64C8" w:rsidP="00AE64C8">
      <w:pPr>
        <w:pStyle w:val="TB-ANS"/>
        <w:spacing w:line="240" w:lineRule="auto"/>
        <w:ind w:left="0" w:firstLine="0"/>
        <w:rPr>
          <w:color w:val="000000"/>
          <w:sz w:val="24"/>
        </w:rPr>
      </w:pPr>
    </w:p>
    <w:p w14:paraId="674698F4"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1A66C853" w14:textId="4C7FEB57"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5C4579">
        <w:rPr>
          <w:i/>
          <w:color w:val="000000"/>
          <w:sz w:val="24"/>
        </w:rPr>
        <w:t>37</w:t>
      </w:r>
    </w:p>
    <w:p w14:paraId="741FD00C"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Apply</w:t>
      </w:r>
    </w:p>
    <w:p w14:paraId="037D4989" w14:textId="77777777" w:rsidR="00AE64C8" w:rsidRPr="00544C24"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787AB2E8"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162E5995"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Easy</w:t>
      </w:r>
    </w:p>
    <w:p w14:paraId="0B2F60CE" w14:textId="77777777" w:rsidR="00AE64C8" w:rsidRDefault="00AE64C8" w:rsidP="00AE64C8">
      <w:pPr>
        <w:pStyle w:val="TB-Q"/>
        <w:tabs>
          <w:tab w:val="clear" w:pos="374"/>
          <w:tab w:val="right" w:pos="360"/>
          <w:tab w:val="left" w:pos="720"/>
        </w:tabs>
        <w:spacing w:before="0" w:line="240" w:lineRule="auto"/>
        <w:ind w:left="0" w:firstLine="0"/>
        <w:rPr>
          <w:sz w:val="24"/>
        </w:rPr>
      </w:pPr>
    </w:p>
    <w:p w14:paraId="33A170BD" w14:textId="0811BD1A" w:rsidR="00AE64C8" w:rsidRPr="0028219D" w:rsidRDefault="00AE64C8" w:rsidP="00AE64C8">
      <w:pPr>
        <w:pStyle w:val="TB-Q"/>
        <w:tabs>
          <w:tab w:val="clear" w:pos="374"/>
          <w:tab w:val="right" w:pos="360"/>
          <w:tab w:val="left" w:pos="720"/>
        </w:tabs>
        <w:spacing w:before="0" w:line="240" w:lineRule="auto"/>
        <w:ind w:left="0" w:firstLine="0"/>
        <w:rPr>
          <w:sz w:val="24"/>
        </w:rPr>
      </w:pPr>
      <w:r w:rsidRPr="0028219D">
        <w:rPr>
          <w:sz w:val="24"/>
        </w:rPr>
        <w:t>1</w:t>
      </w:r>
      <w:r w:rsidR="00B12295">
        <w:rPr>
          <w:sz w:val="24"/>
        </w:rPr>
        <w:t>3</w:t>
      </w:r>
      <w:r w:rsidRPr="0028219D">
        <w:rPr>
          <w:sz w:val="24"/>
        </w:rPr>
        <w:t>.</w:t>
      </w:r>
      <w:r>
        <w:rPr>
          <w:sz w:val="24"/>
        </w:rPr>
        <w:t xml:space="preserve"> </w:t>
      </w:r>
      <w:r w:rsidR="0020478A">
        <w:rPr>
          <w:sz w:val="24"/>
        </w:rPr>
        <w:t xml:space="preserve">Which of the following statements about </w:t>
      </w:r>
      <w:r w:rsidRPr="0028219D">
        <w:rPr>
          <w:sz w:val="24"/>
        </w:rPr>
        <w:t xml:space="preserve">human </w:t>
      </w:r>
      <w:r w:rsidR="00B60362">
        <w:rPr>
          <w:sz w:val="24"/>
        </w:rPr>
        <w:t>genetic makeup</w:t>
      </w:r>
      <w:r w:rsidRPr="0028219D">
        <w:rPr>
          <w:sz w:val="24"/>
        </w:rPr>
        <w:t xml:space="preserve"> </w:t>
      </w:r>
      <w:r w:rsidR="0020478A">
        <w:rPr>
          <w:sz w:val="24"/>
        </w:rPr>
        <w:t>is true?</w:t>
      </w:r>
    </w:p>
    <w:p w14:paraId="536EDB73" w14:textId="790C7D2C"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0020478A">
        <w:rPr>
          <w:color w:val="000000"/>
          <w:sz w:val="24"/>
        </w:rPr>
        <w:t>W</w:t>
      </w:r>
      <w:r w:rsidRPr="0028219D">
        <w:rPr>
          <w:color w:val="000000"/>
          <w:sz w:val="24"/>
        </w:rPr>
        <w:t xml:space="preserve">e do not share any of our </w:t>
      </w:r>
      <w:r w:rsidR="00B60362">
        <w:rPr>
          <w:color w:val="000000"/>
          <w:sz w:val="24"/>
        </w:rPr>
        <w:t>DNA</w:t>
      </w:r>
      <w:r w:rsidRPr="0028219D">
        <w:rPr>
          <w:color w:val="000000"/>
          <w:sz w:val="24"/>
        </w:rPr>
        <w:t xml:space="preserve"> with </w:t>
      </w:r>
      <w:r w:rsidR="00B60362">
        <w:rPr>
          <w:color w:val="000000"/>
          <w:sz w:val="24"/>
        </w:rPr>
        <w:t>other mammals</w:t>
      </w:r>
      <w:r w:rsidR="0020478A">
        <w:rPr>
          <w:color w:val="000000"/>
          <w:sz w:val="24"/>
        </w:rPr>
        <w:t>.</w:t>
      </w:r>
    </w:p>
    <w:p w14:paraId="5EE5ADFB" w14:textId="6F2AFF29"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0020478A">
        <w:rPr>
          <w:color w:val="000000"/>
          <w:sz w:val="24"/>
        </w:rPr>
        <w:t>I</w:t>
      </w:r>
      <w:r w:rsidRPr="0028219D">
        <w:rPr>
          <w:color w:val="000000"/>
          <w:sz w:val="24"/>
        </w:rPr>
        <w:t xml:space="preserve">t takes </w:t>
      </w:r>
      <w:r w:rsidR="00B60362">
        <w:rPr>
          <w:color w:val="000000"/>
          <w:sz w:val="24"/>
        </w:rPr>
        <w:t xml:space="preserve">changes in </w:t>
      </w:r>
      <w:r w:rsidRPr="0028219D">
        <w:rPr>
          <w:color w:val="000000"/>
          <w:sz w:val="24"/>
        </w:rPr>
        <w:t>multiple DNA base pairs to influence human traits</w:t>
      </w:r>
      <w:r w:rsidR="00B60362">
        <w:rPr>
          <w:color w:val="000000"/>
          <w:sz w:val="24"/>
        </w:rPr>
        <w:t>.</w:t>
      </w:r>
    </w:p>
    <w:p w14:paraId="621098FE" w14:textId="5F8BC399"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00B60362">
        <w:rPr>
          <w:color w:val="000000"/>
          <w:sz w:val="24"/>
        </w:rPr>
        <w:t>T</w:t>
      </w:r>
      <w:r w:rsidRPr="0028219D">
        <w:rPr>
          <w:color w:val="000000"/>
          <w:sz w:val="24"/>
        </w:rPr>
        <w:t>he species-specific genetic material responsible for human attributes is extensive</w:t>
      </w:r>
      <w:r w:rsidR="00B60362">
        <w:rPr>
          <w:color w:val="000000"/>
          <w:sz w:val="24"/>
        </w:rPr>
        <w:t>.</w:t>
      </w:r>
    </w:p>
    <w:p w14:paraId="22EF2743" w14:textId="293A49D1"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00B60362">
        <w:rPr>
          <w:color w:val="000000"/>
          <w:sz w:val="24"/>
        </w:rPr>
        <w:t>Gene expression within human cells cannot be modified by environmental factors.</w:t>
      </w:r>
    </w:p>
    <w:p w14:paraId="4BC20C08" w14:textId="77777777" w:rsidR="00AE64C8" w:rsidRDefault="00AE64C8" w:rsidP="00AE64C8">
      <w:pPr>
        <w:pStyle w:val="TB-ANS"/>
        <w:spacing w:line="240" w:lineRule="auto"/>
        <w:ind w:left="0" w:firstLine="0"/>
        <w:rPr>
          <w:color w:val="000000"/>
          <w:sz w:val="24"/>
        </w:rPr>
      </w:pPr>
    </w:p>
    <w:p w14:paraId="6E546ED0"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382C0E95" w14:textId="61609900"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720F9E">
        <w:rPr>
          <w:i/>
          <w:color w:val="000000"/>
          <w:sz w:val="24"/>
        </w:rPr>
        <w:t>37</w:t>
      </w:r>
    </w:p>
    <w:p w14:paraId="0D384F10"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443DBFA0" w14:textId="77777777" w:rsidR="00AE64C8" w:rsidRPr="00544C24"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0FED3A6A"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1AE6AD75"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Difficult</w:t>
      </w:r>
    </w:p>
    <w:p w14:paraId="1E9916C8" w14:textId="77777777" w:rsidR="00AE64C8" w:rsidRDefault="00AE64C8" w:rsidP="00AE64C8">
      <w:pPr>
        <w:pStyle w:val="TB-Q"/>
        <w:tabs>
          <w:tab w:val="clear" w:pos="374"/>
          <w:tab w:val="right" w:pos="360"/>
          <w:tab w:val="left" w:pos="720"/>
        </w:tabs>
        <w:spacing w:before="0" w:line="240" w:lineRule="auto"/>
        <w:ind w:left="0" w:firstLine="0"/>
        <w:rPr>
          <w:sz w:val="24"/>
        </w:rPr>
      </w:pPr>
    </w:p>
    <w:p w14:paraId="720BAFC0" w14:textId="51DA8637" w:rsidR="00AE64C8" w:rsidRPr="0028219D" w:rsidRDefault="00AE64C8" w:rsidP="00AE64C8">
      <w:pPr>
        <w:pStyle w:val="TB-Q"/>
        <w:tabs>
          <w:tab w:val="clear" w:pos="374"/>
          <w:tab w:val="right" w:pos="360"/>
          <w:tab w:val="left" w:pos="720"/>
        </w:tabs>
        <w:spacing w:before="0" w:line="240" w:lineRule="auto"/>
        <w:ind w:left="0" w:firstLine="0"/>
        <w:rPr>
          <w:sz w:val="24"/>
        </w:rPr>
      </w:pPr>
      <w:r w:rsidRPr="0028219D">
        <w:rPr>
          <w:sz w:val="24"/>
        </w:rPr>
        <w:t>1</w:t>
      </w:r>
      <w:r w:rsidR="00B12295">
        <w:rPr>
          <w:sz w:val="24"/>
        </w:rPr>
        <w:t>4</w:t>
      </w:r>
      <w:r w:rsidRPr="0028219D">
        <w:rPr>
          <w:sz w:val="24"/>
        </w:rPr>
        <w:t>.</w:t>
      </w:r>
      <w:r>
        <w:rPr>
          <w:sz w:val="24"/>
        </w:rPr>
        <w:t xml:space="preserve"> </w:t>
      </w:r>
      <w:r w:rsidRPr="0028219D">
        <w:rPr>
          <w:sz w:val="24"/>
        </w:rPr>
        <w:t>The sperm and the ovum are sex cells, or __________.</w:t>
      </w:r>
    </w:p>
    <w:p w14:paraId="45624253"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autosomes</w:t>
      </w:r>
    </w:p>
    <w:p w14:paraId="65974171"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gametes</w:t>
      </w:r>
    </w:p>
    <w:p w14:paraId="76B67D57"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zygotes</w:t>
      </w:r>
    </w:p>
    <w:p w14:paraId="51F36505"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phenotypes</w:t>
      </w:r>
    </w:p>
    <w:p w14:paraId="017758BF" w14:textId="77777777" w:rsidR="00AE64C8" w:rsidRDefault="00AE64C8" w:rsidP="00AE64C8">
      <w:pPr>
        <w:pStyle w:val="TB-ANS"/>
        <w:spacing w:line="240" w:lineRule="auto"/>
        <w:ind w:left="0" w:firstLine="0"/>
        <w:rPr>
          <w:color w:val="000000"/>
          <w:sz w:val="24"/>
        </w:rPr>
      </w:pPr>
    </w:p>
    <w:p w14:paraId="5A944863"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05A9F63B" w14:textId="29645C92"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214F4E">
        <w:rPr>
          <w:i/>
          <w:color w:val="000000"/>
          <w:sz w:val="24"/>
        </w:rPr>
        <w:t>37</w:t>
      </w:r>
    </w:p>
    <w:p w14:paraId="6457E277"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1A97CF71" w14:textId="77777777" w:rsidR="00AE64C8" w:rsidRPr="00544C24" w:rsidRDefault="00AE64C8" w:rsidP="00AE64C8">
      <w:pPr>
        <w:pStyle w:val="TB-OB"/>
        <w:spacing w:line="240" w:lineRule="auto"/>
        <w:ind w:left="0"/>
        <w:rPr>
          <w:i/>
          <w:color w:val="000000"/>
          <w:sz w:val="24"/>
        </w:rPr>
      </w:pPr>
      <w:r w:rsidRPr="0028219D">
        <w:rPr>
          <w:i/>
          <w:color w:val="000000"/>
          <w:sz w:val="24"/>
        </w:rPr>
        <w:lastRenderedPageBreak/>
        <w:t>Objective: 2.1</w:t>
      </w:r>
      <w:r w:rsidRPr="00CB6F92">
        <w:rPr>
          <w:i/>
          <w:sz w:val="24"/>
        </w:rPr>
        <w:t xml:space="preserve"> What are genes, and how are they transmitted from one generation to the next?</w:t>
      </w:r>
    </w:p>
    <w:p w14:paraId="4CFDDE38"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4242DEB7"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Easy</w:t>
      </w:r>
    </w:p>
    <w:p w14:paraId="1A66DA31" w14:textId="77777777" w:rsidR="00AE64C8" w:rsidRDefault="00AE64C8" w:rsidP="00AE64C8">
      <w:pPr>
        <w:pStyle w:val="TB-Q"/>
        <w:tabs>
          <w:tab w:val="clear" w:pos="374"/>
          <w:tab w:val="right" w:pos="360"/>
          <w:tab w:val="left" w:pos="720"/>
        </w:tabs>
        <w:spacing w:before="0" w:line="240" w:lineRule="auto"/>
        <w:ind w:left="0" w:firstLine="0"/>
        <w:rPr>
          <w:sz w:val="24"/>
        </w:rPr>
      </w:pPr>
    </w:p>
    <w:p w14:paraId="130A0EC7" w14:textId="77777777" w:rsidR="00AE64C8" w:rsidRPr="0028219D" w:rsidRDefault="00AE64C8" w:rsidP="00AE64C8">
      <w:pPr>
        <w:pStyle w:val="TB-Q"/>
        <w:tabs>
          <w:tab w:val="clear" w:pos="374"/>
          <w:tab w:val="right" w:pos="360"/>
          <w:tab w:val="left" w:pos="720"/>
        </w:tabs>
        <w:spacing w:before="0" w:line="240" w:lineRule="auto"/>
        <w:ind w:left="0" w:firstLine="0"/>
        <w:rPr>
          <w:sz w:val="24"/>
        </w:rPr>
      </w:pPr>
      <w:r w:rsidRPr="0028219D">
        <w:rPr>
          <w:sz w:val="24"/>
        </w:rPr>
        <w:t>1</w:t>
      </w:r>
      <w:r>
        <w:rPr>
          <w:sz w:val="24"/>
        </w:rPr>
        <w:t>5</w:t>
      </w:r>
      <w:r w:rsidRPr="0028219D">
        <w:rPr>
          <w:sz w:val="24"/>
        </w:rPr>
        <w:t>.</w:t>
      </w:r>
      <w:r>
        <w:rPr>
          <w:sz w:val="24"/>
        </w:rPr>
        <w:t xml:space="preserve"> </w:t>
      </w:r>
      <w:r w:rsidRPr="0028219D">
        <w:rPr>
          <w:sz w:val="24"/>
        </w:rPr>
        <w:t>A gamete __________.</w:t>
      </w:r>
    </w:p>
    <w:p w14:paraId="03E59195"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contains 46 chromosomes</w:t>
      </w:r>
    </w:p>
    <w:p w14:paraId="190EB7D4"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is formed through mitosis</w:t>
      </w:r>
    </w:p>
    <w:p w14:paraId="64AF0A6B"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contains 23 chromosomes</w:t>
      </w:r>
    </w:p>
    <w:p w14:paraId="2A2F92E0"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is formed when the chromosomes copy themselves</w:t>
      </w:r>
    </w:p>
    <w:p w14:paraId="7E225358" w14:textId="77777777" w:rsidR="00AE64C8" w:rsidRDefault="00AE64C8" w:rsidP="00AE64C8">
      <w:pPr>
        <w:pStyle w:val="TB-ANS"/>
        <w:spacing w:line="240" w:lineRule="auto"/>
        <w:ind w:left="0" w:firstLine="0"/>
        <w:rPr>
          <w:color w:val="000000"/>
          <w:sz w:val="24"/>
        </w:rPr>
      </w:pPr>
    </w:p>
    <w:p w14:paraId="05E44B1D"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222239A1" w14:textId="58A7C85A"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B12295">
        <w:rPr>
          <w:i/>
          <w:color w:val="000000"/>
          <w:sz w:val="24"/>
        </w:rPr>
        <w:t>37</w:t>
      </w:r>
    </w:p>
    <w:p w14:paraId="1609A1C5"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0A8FB299" w14:textId="77777777" w:rsidR="00AE64C8" w:rsidRPr="00544C24"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45C35B9E"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729E938A"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488EF87D" w14:textId="77777777" w:rsidR="00AE64C8" w:rsidRDefault="00AE64C8" w:rsidP="00AE64C8">
      <w:pPr>
        <w:pStyle w:val="TB-Q"/>
        <w:tabs>
          <w:tab w:val="clear" w:pos="374"/>
          <w:tab w:val="right" w:pos="360"/>
          <w:tab w:val="left" w:pos="720"/>
        </w:tabs>
        <w:spacing w:before="0" w:line="240" w:lineRule="auto"/>
        <w:ind w:left="0" w:firstLine="0"/>
        <w:rPr>
          <w:sz w:val="24"/>
        </w:rPr>
      </w:pPr>
    </w:p>
    <w:p w14:paraId="277766DC" w14:textId="0F33BB70" w:rsidR="00AE64C8" w:rsidRPr="0028219D" w:rsidRDefault="00AE64C8" w:rsidP="00AE64C8">
      <w:pPr>
        <w:pStyle w:val="TB-Q"/>
        <w:tabs>
          <w:tab w:val="clear" w:pos="374"/>
          <w:tab w:val="right" w:pos="360"/>
          <w:tab w:val="left" w:pos="720"/>
        </w:tabs>
        <w:spacing w:before="0" w:line="240" w:lineRule="auto"/>
        <w:ind w:left="0" w:firstLine="0"/>
        <w:rPr>
          <w:sz w:val="24"/>
        </w:rPr>
      </w:pPr>
      <w:r w:rsidRPr="0028219D">
        <w:rPr>
          <w:sz w:val="24"/>
        </w:rPr>
        <w:t>1</w:t>
      </w:r>
      <w:r w:rsidR="00D95038">
        <w:rPr>
          <w:sz w:val="24"/>
        </w:rPr>
        <w:t>6</w:t>
      </w:r>
      <w:r w:rsidRPr="0028219D">
        <w:rPr>
          <w:sz w:val="24"/>
        </w:rPr>
        <w:t>.</w:t>
      </w:r>
      <w:r>
        <w:rPr>
          <w:sz w:val="24"/>
        </w:rPr>
        <w:t xml:space="preserve"> </w:t>
      </w:r>
      <w:r w:rsidRPr="0028219D">
        <w:rPr>
          <w:sz w:val="24"/>
        </w:rPr>
        <w:t>__________ halves the number of chromosomes normally present in body cells.</w:t>
      </w:r>
    </w:p>
    <w:p w14:paraId="2AB1CA09"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Mitosis</w:t>
      </w:r>
    </w:p>
    <w:p w14:paraId="3590C16B"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Genomic imprinting</w:t>
      </w:r>
    </w:p>
    <w:p w14:paraId="03693FB1" w14:textId="31CA3645"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Cytoplasm</w:t>
      </w:r>
    </w:p>
    <w:p w14:paraId="77BD179B"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Meiosis</w:t>
      </w:r>
    </w:p>
    <w:p w14:paraId="2C3F8463" w14:textId="77777777" w:rsidR="00AE64C8" w:rsidRDefault="00AE64C8" w:rsidP="00AE64C8">
      <w:pPr>
        <w:pStyle w:val="TB-ANS"/>
        <w:spacing w:line="240" w:lineRule="auto"/>
        <w:ind w:left="0" w:firstLine="0"/>
        <w:rPr>
          <w:color w:val="000000"/>
          <w:sz w:val="24"/>
        </w:rPr>
      </w:pPr>
    </w:p>
    <w:p w14:paraId="1BC693EC"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2C2582ED" w14:textId="78E6F28F"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A509B0">
        <w:rPr>
          <w:i/>
          <w:color w:val="000000"/>
          <w:sz w:val="24"/>
        </w:rPr>
        <w:t>37</w:t>
      </w:r>
    </w:p>
    <w:p w14:paraId="361C8ECC"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009EF3A4" w14:textId="77777777" w:rsidR="00AE64C8" w:rsidRPr="00544C24"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6CF591A6"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23E17A8E"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1C275229" w14:textId="77777777" w:rsidR="00AE64C8" w:rsidRDefault="00AE64C8" w:rsidP="00AE64C8">
      <w:pPr>
        <w:pStyle w:val="TB-Q"/>
        <w:tabs>
          <w:tab w:val="clear" w:pos="374"/>
          <w:tab w:val="right" w:pos="360"/>
          <w:tab w:val="left" w:pos="720"/>
        </w:tabs>
        <w:spacing w:before="0" w:line="240" w:lineRule="auto"/>
        <w:ind w:left="0" w:firstLine="0"/>
        <w:rPr>
          <w:sz w:val="24"/>
        </w:rPr>
      </w:pPr>
    </w:p>
    <w:p w14:paraId="2ADDD4B6" w14:textId="4EF44FFC" w:rsidR="00F7335B" w:rsidRDefault="00AE64C8" w:rsidP="00AE64C8">
      <w:pPr>
        <w:pStyle w:val="TB-Q"/>
        <w:tabs>
          <w:tab w:val="clear" w:pos="374"/>
          <w:tab w:val="right" w:pos="360"/>
          <w:tab w:val="left" w:pos="720"/>
        </w:tabs>
        <w:spacing w:before="0" w:line="240" w:lineRule="auto"/>
        <w:ind w:left="0" w:firstLine="0"/>
        <w:rPr>
          <w:sz w:val="24"/>
        </w:rPr>
      </w:pPr>
      <w:r w:rsidRPr="0028219D">
        <w:rPr>
          <w:sz w:val="24"/>
        </w:rPr>
        <w:t>1</w:t>
      </w:r>
      <w:r w:rsidR="00D95038">
        <w:rPr>
          <w:sz w:val="24"/>
        </w:rPr>
        <w:t>7</w:t>
      </w:r>
      <w:r w:rsidRPr="0028219D">
        <w:rPr>
          <w:sz w:val="24"/>
        </w:rPr>
        <w:t>.</w:t>
      </w:r>
      <w:r>
        <w:rPr>
          <w:sz w:val="24"/>
        </w:rPr>
        <w:t xml:space="preserve"> </w:t>
      </w:r>
      <w:r w:rsidRPr="0028219D">
        <w:rPr>
          <w:sz w:val="24"/>
        </w:rPr>
        <w:t>When sperm and ovum unite at conception, a(n</w:t>
      </w:r>
      <w:r>
        <w:rPr>
          <w:sz w:val="24"/>
        </w:rPr>
        <w:t xml:space="preserve">) </w:t>
      </w:r>
      <w:r w:rsidRPr="0028219D">
        <w:rPr>
          <w:sz w:val="24"/>
        </w:rPr>
        <w:t>__________ results.</w:t>
      </w:r>
    </w:p>
    <w:p w14:paraId="0E38FF01" w14:textId="0D59033C" w:rsidR="00AE64C8" w:rsidRPr="0028219D" w:rsidRDefault="00AE64C8" w:rsidP="00AE64C8">
      <w:pPr>
        <w:pStyle w:val="TB-A"/>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autosome</w:t>
      </w:r>
    </w:p>
    <w:p w14:paraId="3B9B8AB4" w14:textId="77777777" w:rsidR="00AE64C8" w:rsidRPr="0028219D" w:rsidRDefault="00AE64C8" w:rsidP="00AE64C8">
      <w:pPr>
        <w:pStyle w:val="TB-A"/>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gamete</w:t>
      </w:r>
    </w:p>
    <w:p w14:paraId="5924DDDA" w14:textId="77777777" w:rsidR="00AE64C8" w:rsidRPr="0028219D" w:rsidRDefault="00AE64C8" w:rsidP="00AE64C8">
      <w:pPr>
        <w:pStyle w:val="TB-A"/>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zygote</w:t>
      </w:r>
    </w:p>
    <w:p w14:paraId="765FD274" w14:textId="77777777" w:rsidR="00AE64C8" w:rsidRDefault="00AE64C8" w:rsidP="00AE64C8">
      <w:pPr>
        <w:pStyle w:val="TB-A"/>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allele</w:t>
      </w:r>
    </w:p>
    <w:p w14:paraId="5519994F" w14:textId="77777777" w:rsidR="00AE64C8" w:rsidRDefault="00AE64C8" w:rsidP="00AE64C8">
      <w:pPr>
        <w:pStyle w:val="TB-ANS"/>
        <w:spacing w:line="240" w:lineRule="auto"/>
        <w:ind w:left="0" w:firstLine="0"/>
        <w:rPr>
          <w:color w:val="000000"/>
          <w:sz w:val="24"/>
        </w:rPr>
      </w:pPr>
    </w:p>
    <w:p w14:paraId="521B5E90"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7F07A59B" w14:textId="4CE63827"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A509B0">
        <w:rPr>
          <w:i/>
          <w:color w:val="000000"/>
          <w:sz w:val="24"/>
        </w:rPr>
        <w:t>37</w:t>
      </w:r>
    </w:p>
    <w:p w14:paraId="63692FB4"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55580B18" w14:textId="77777777" w:rsidR="00AE64C8" w:rsidRPr="00544C24"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2DAE777B"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192A6268"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Easy</w:t>
      </w:r>
    </w:p>
    <w:p w14:paraId="0A0DF684" w14:textId="77777777" w:rsidR="00AE64C8" w:rsidRDefault="00AE64C8" w:rsidP="00AE64C8">
      <w:pPr>
        <w:pStyle w:val="TB-Q"/>
        <w:tabs>
          <w:tab w:val="clear" w:pos="374"/>
          <w:tab w:val="right" w:pos="360"/>
          <w:tab w:val="left" w:pos="720"/>
        </w:tabs>
        <w:spacing w:before="0" w:line="240" w:lineRule="auto"/>
        <w:ind w:left="0" w:firstLine="0"/>
        <w:rPr>
          <w:sz w:val="24"/>
        </w:rPr>
      </w:pPr>
    </w:p>
    <w:p w14:paraId="54B6EB69" w14:textId="37051A0B" w:rsidR="00AE64C8" w:rsidRPr="0028219D" w:rsidRDefault="00AE64C8" w:rsidP="00AE64C8">
      <w:pPr>
        <w:pStyle w:val="TB-Q"/>
        <w:tabs>
          <w:tab w:val="clear" w:pos="374"/>
          <w:tab w:val="right" w:pos="360"/>
          <w:tab w:val="left" w:pos="720"/>
        </w:tabs>
        <w:spacing w:before="0" w:line="240" w:lineRule="auto"/>
        <w:ind w:left="0" w:firstLine="0"/>
        <w:rPr>
          <w:sz w:val="24"/>
        </w:rPr>
      </w:pPr>
      <w:r w:rsidRPr="0028219D">
        <w:rPr>
          <w:sz w:val="24"/>
        </w:rPr>
        <w:t>1</w:t>
      </w:r>
      <w:r w:rsidR="00D95038">
        <w:rPr>
          <w:sz w:val="24"/>
        </w:rPr>
        <w:t>8</w:t>
      </w:r>
      <w:r w:rsidRPr="0028219D">
        <w:rPr>
          <w:sz w:val="24"/>
        </w:rPr>
        <w:t>.</w:t>
      </w:r>
      <w:r>
        <w:rPr>
          <w:sz w:val="24"/>
        </w:rPr>
        <w:t xml:space="preserve"> </w:t>
      </w:r>
      <w:r w:rsidRPr="0028219D">
        <w:rPr>
          <w:sz w:val="24"/>
        </w:rPr>
        <w:t>The exchange of chromosome segments during meiosis results in __________.</w:t>
      </w:r>
    </w:p>
    <w:p w14:paraId="08720399"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severe mutations</w:t>
      </w:r>
    </w:p>
    <w:p w14:paraId="1900C001" w14:textId="7187670B"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00976A15">
        <w:rPr>
          <w:color w:val="000000"/>
          <w:sz w:val="24"/>
        </w:rPr>
        <w:t xml:space="preserve">an </w:t>
      </w:r>
      <w:r w:rsidR="006E741A">
        <w:rPr>
          <w:color w:val="000000"/>
          <w:sz w:val="24"/>
        </w:rPr>
        <w:t>extremely low likelihood that nontwin</w:t>
      </w:r>
      <w:r w:rsidR="006E741A" w:rsidRPr="0028219D">
        <w:rPr>
          <w:color w:val="000000"/>
          <w:sz w:val="24"/>
        </w:rPr>
        <w:t xml:space="preserve"> </w:t>
      </w:r>
      <w:r w:rsidRPr="0028219D">
        <w:rPr>
          <w:color w:val="000000"/>
          <w:sz w:val="24"/>
        </w:rPr>
        <w:t>siblings</w:t>
      </w:r>
      <w:r w:rsidR="00A509B0">
        <w:rPr>
          <w:color w:val="000000"/>
          <w:sz w:val="24"/>
        </w:rPr>
        <w:t xml:space="preserve"> will be genetically identical</w:t>
      </w:r>
    </w:p>
    <w:p w14:paraId="4CD29B69"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lastRenderedPageBreak/>
        <w:t>C</w:t>
      </w:r>
      <w:r>
        <w:rPr>
          <w:color w:val="000000"/>
          <w:sz w:val="24"/>
        </w:rPr>
        <w:t xml:space="preserve">) </w:t>
      </w:r>
      <w:r w:rsidRPr="0028219D">
        <w:rPr>
          <w:color w:val="000000"/>
          <w:sz w:val="24"/>
        </w:rPr>
        <w:t>higher rates of fraternal twins</w:t>
      </w:r>
    </w:p>
    <w:p w14:paraId="46A0FC10"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higher numbers of female zygotes than male zygotes</w:t>
      </w:r>
    </w:p>
    <w:p w14:paraId="28F2C163" w14:textId="77777777" w:rsidR="00AE64C8" w:rsidRDefault="00AE64C8" w:rsidP="00AE64C8">
      <w:pPr>
        <w:pStyle w:val="TB-ANS"/>
        <w:spacing w:line="240" w:lineRule="auto"/>
        <w:ind w:left="0" w:firstLine="0"/>
        <w:rPr>
          <w:color w:val="000000"/>
          <w:sz w:val="24"/>
        </w:rPr>
      </w:pPr>
    </w:p>
    <w:p w14:paraId="03F1C910"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6DBB12F9" w14:textId="0E2C5173"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051E19">
        <w:rPr>
          <w:i/>
          <w:color w:val="000000"/>
          <w:sz w:val="24"/>
        </w:rPr>
        <w:t>37</w:t>
      </w:r>
    </w:p>
    <w:p w14:paraId="3CD3C215"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22C98190" w14:textId="77777777" w:rsidR="00AE64C8" w:rsidRPr="00544C24"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277C344D"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62EF3048"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41316FE8" w14:textId="77777777" w:rsidR="00AE64C8" w:rsidRDefault="00AE64C8" w:rsidP="00AE64C8">
      <w:pPr>
        <w:pStyle w:val="TB-Q"/>
        <w:tabs>
          <w:tab w:val="left" w:pos="720"/>
        </w:tabs>
        <w:spacing w:before="0" w:line="240" w:lineRule="auto"/>
        <w:ind w:left="0" w:firstLine="0"/>
        <w:rPr>
          <w:sz w:val="24"/>
        </w:rPr>
      </w:pPr>
    </w:p>
    <w:p w14:paraId="209EDCE4" w14:textId="64383D28" w:rsidR="00AE64C8" w:rsidRPr="0028219D" w:rsidRDefault="00D95038" w:rsidP="00AE64C8">
      <w:pPr>
        <w:pStyle w:val="TB-Q"/>
        <w:tabs>
          <w:tab w:val="left" w:pos="720"/>
        </w:tabs>
        <w:spacing w:before="0" w:line="240" w:lineRule="auto"/>
        <w:ind w:left="0" w:firstLine="0"/>
        <w:rPr>
          <w:sz w:val="24"/>
        </w:rPr>
      </w:pPr>
      <w:r>
        <w:rPr>
          <w:sz w:val="24"/>
        </w:rPr>
        <w:t>19</w:t>
      </w:r>
      <w:r w:rsidR="00AE64C8" w:rsidRPr="0028219D">
        <w:rPr>
          <w:sz w:val="24"/>
        </w:rPr>
        <w:t>.</w:t>
      </w:r>
      <w:r w:rsidR="00AE64C8">
        <w:rPr>
          <w:sz w:val="24"/>
        </w:rPr>
        <w:t xml:space="preserve"> </w:t>
      </w:r>
      <w:r w:rsidR="00AE64C8" w:rsidRPr="0028219D">
        <w:rPr>
          <w:sz w:val="24"/>
        </w:rPr>
        <w:t>A healthy man can father a child __________.</w:t>
      </w:r>
    </w:p>
    <w:p w14:paraId="098CE6DB"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at any age after sexual maturity</w:t>
      </w:r>
    </w:p>
    <w:p w14:paraId="7D8112BB" w14:textId="5C8F11C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00D95038">
        <w:rPr>
          <w:color w:val="000000"/>
          <w:sz w:val="24"/>
        </w:rPr>
        <w:t>until about age 30</w:t>
      </w:r>
    </w:p>
    <w:p w14:paraId="5BB89275" w14:textId="77A9EEDC"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00D95038">
        <w:rPr>
          <w:color w:val="000000"/>
          <w:sz w:val="24"/>
        </w:rPr>
        <w:t>until about age 50</w:t>
      </w:r>
    </w:p>
    <w:p w14:paraId="52D77C87" w14:textId="4D3D5985"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00D95038">
        <w:rPr>
          <w:color w:val="000000"/>
          <w:sz w:val="24"/>
        </w:rPr>
        <w:t>until about age 70</w:t>
      </w:r>
    </w:p>
    <w:p w14:paraId="2FD121B5" w14:textId="77777777" w:rsidR="00AE64C8" w:rsidRDefault="00AE64C8" w:rsidP="00AE64C8">
      <w:pPr>
        <w:pStyle w:val="TB-ANS"/>
        <w:spacing w:line="240" w:lineRule="auto"/>
        <w:ind w:left="0" w:firstLine="0"/>
        <w:rPr>
          <w:color w:val="000000"/>
          <w:sz w:val="24"/>
        </w:rPr>
      </w:pPr>
    </w:p>
    <w:p w14:paraId="0506EE5B"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75F2C51D" w14:textId="2999E411"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D95038">
        <w:rPr>
          <w:i/>
          <w:color w:val="000000"/>
          <w:sz w:val="24"/>
        </w:rPr>
        <w:t>37</w:t>
      </w:r>
    </w:p>
    <w:p w14:paraId="7D80E23E"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54745657" w14:textId="77777777" w:rsidR="00AE64C8" w:rsidRPr="00544C24"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0E211E27"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278E69C7"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1D7CC632" w14:textId="77777777" w:rsidR="00AE64C8" w:rsidRDefault="00AE64C8" w:rsidP="00AE64C8">
      <w:pPr>
        <w:pStyle w:val="TB-Q"/>
        <w:tabs>
          <w:tab w:val="clear" w:pos="374"/>
          <w:tab w:val="right" w:pos="360"/>
          <w:tab w:val="left" w:pos="720"/>
        </w:tabs>
        <w:spacing w:before="0" w:line="240" w:lineRule="auto"/>
        <w:ind w:left="0" w:firstLine="0"/>
        <w:rPr>
          <w:sz w:val="24"/>
        </w:rPr>
      </w:pPr>
    </w:p>
    <w:p w14:paraId="25E91547" w14:textId="51CE4DF6" w:rsidR="00AE64C8" w:rsidRPr="0028219D" w:rsidRDefault="00AE64C8" w:rsidP="00AE64C8">
      <w:pPr>
        <w:pStyle w:val="TB-Q"/>
        <w:tabs>
          <w:tab w:val="left" w:pos="720"/>
        </w:tabs>
        <w:spacing w:before="0" w:line="240" w:lineRule="auto"/>
        <w:ind w:left="0" w:firstLine="0"/>
        <w:rPr>
          <w:sz w:val="24"/>
        </w:rPr>
      </w:pPr>
      <w:r w:rsidRPr="0028219D">
        <w:rPr>
          <w:sz w:val="24"/>
        </w:rPr>
        <w:t>2</w:t>
      </w:r>
      <w:r w:rsidR="00D95038">
        <w:rPr>
          <w:sz w:val="24"/>
        </w:rPr>
        <w:t>0</w:t>
      </w:r>
      <w:r w:rsidRPr="0028219D">
        <w:rPr>
          <w:sz w:val="24"/>
        </w:rPr>
        <w:t>.</w:t>
      </w:r>
      <w:r>
        <w:rPr>
          <w:sz w:val="24"/>
        </w:rPr>
        <w:t xml:space="preserve"> </w:t>
      </w:r>
      <w:r w:rsidRPr="0028219D">
        <w:rPr>
          <w:sz w:val="24"/>
        </w:rPr>
        <w:t>Autosomes are chromosomes that are __________.</w:t>
      </w:r>
    </w:p>
    <w:p w14:paraId="06B523B0"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sex cells</w:t>
      </w:r>
    </w:p>
    <w:p w14:paraId="6304A119"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zygotes</w:t>
      </w:r>
    </w:p>
    <w:p w14:paraId="43561D05" w14:textId="6E26D6A0"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not matching</w:t>
      </w:r>
    </w:p>
    <w:p w14:paraId="59A427C0"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not sex cells</w:t>
      </w:r>
    </w:p>
    <w:p w14:paraId="0995CFEA" w14:textId="77777777" w:rsidR="00AE64C8" w:rsidRDefault="00AE64C8" w:rsidP="00AE64C8">
      <w:pPr>
        <w:pStyle w:val="TB-ANS"/>
        <w:spacing w:line="240" w:lineRule="auto"/>
        <w:ind w:left="0" w:firstLine="0"/>
        <w:rPr>
          <w:color w:val="000000"/>
          <w:sz w:val="24"/>
        </w:rPr>
      </w:pPr>
    </w:p>
    <w:p w14:paraId="5355EB58"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223276AC" w14:textId="5E0FC5A9"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D95038">
        <w:rPr>
          <w:i/>
          <w:color w:val="000000"/>
          <w:sz w:val="24"/>
        </w:rPr>
        <w:t>37</w:t>
      </w:r>
    </w:p>
    <w:p w14:paraId="04FF66F3"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551D302C" w14:textId="77777777" w:rsidR="00AE64C8" w:rsidRPr="00544C24"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5BCDF527"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0742CBF6"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28975A56" w14:textId="77777777" w:rsidR="00AE64C8" w:rsidRDefault="00AE64C8" w:rsidP="00AE64C8">
      <w:pPr>
        <w:pStyle w:val="TB-Q"/>
        <w:tabs>
          <w:tab w:val="clear" w:pos="374"/>
          <w:tab w:val="right" w:pos="360"/>
          <w:tab w:val="left" w:pos="720"/>
        </w:tabs>
        <w:spacing w:before="0" w:line="240" w:lineRule="auto"/>
        <w:ind w:left="0" w:firstLine="0"/>
        <w:rPr>
          <w:sz w:val="24"/>
        </w:rPr>
      </w:pPr>
    </w:p>
    <w:p w14:paraId="2B113733" w14:textId="0D123CEE" w:rsidR="00AE64C8" w:rsidRPr="0028219D" w:rsidRDefault="00AE64C8" w:rsidP="00AE64C8">
      <w:pPr>
        <w:pStyle w:val="TB-Q"/>
        <w:tabs>
          <w:tab w:val="left" w:pos="720"/>
        </w:tabs>
        <w:spacing w:before="0" w:line="240" w:lineRule="auto"/>
        <w:ind w:left="0" w:firstLine="0"/>
        <w:rPr>
          <w:sz w:val="24"/>
        </w:rPr>
      </w:pPr>
      <w:r w:rsidRPr="0028219D">
        <w:rPr>
          <w:sz w:val="24"/>
        </w:rPr>
        <w:t>2</w:t>
      </w:r>
      <w:r w:rsidR="00D95038">
        <w:rPr>
          <w:sz w:val="24"/>
        </w:rPr>
        <w:t>1</w:t>
      </w:r>
      <w:r w:rsidRPr="0028219D">
        <w:rPr>
          <w:sz w:val="24"/>
        </w:rPr>
        <w:t>.</w:t>
      </w:r>
      <w:r>
        <w:rPr>
          <w:sz w:val="24"/>
        </w:rPr>
        <w:t xml:space="preserve"> </w:t>
      </w:r>
      <w:r w:rsidRPr="0028219D">
        <w:rPr>
          <w:sz w:val="24"/>
        </w:rPr>
        <w:t>In females, the twenty-third pair of chromosomes is called __________.</w:t>
      </w:r>
    </w:p>
    <w:p w14:paraId="4E7F7146"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an autosome</w:t>
      </w:r>
    </w:p>
    <w:p w14:paraId="0A296ACB"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dizygotic</w:t>
      </w:r>
    </w:p>
    <w:p w14:paraId="71F2917C"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XX</w:t>
      </w:r>
    </w:p>
    <w:p w14:paraId="01C4348B"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XY</w:t>
      </w:r>
    </w:p>
    <w:p w14:paraId="5F205A96" w14:textId="77777777" w:rsidR="00AE64C8" w:rsidRDefault="00AE64C8" w:rsidP="00AE64C8">
      <w:pPr>
        <w:pStyle w:val="TB-ANS"/>
        <w:spacing w:line="240" w:lineRule="auto"/>
        <w:ind w:left="0" w:firstLine="0"/>
        <w:rPr>
          <w:color w:val="000000"/>
          <w:sz w:val="24"/>
        </w:rPr>
      </w:pPr>
    </w:p>
    <w:p w14:paraId="77401F22"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71F748BF" w14:textId="2564A26D"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D95038">
        <w:rPr>
          <w:i/>
          <w:color w:val="000000"/>
          <w:sz w:val="24"/>
        </w:rPr>
        <w:t>37</w:t>
      </w:r>
    </w:p>
    <w:p w14:paraId="36AEA8B8"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658B72E2" w14:textId="77777777" w:rsidR="00AE64C8" w:rsidRPr="00544C24"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31C3325A" w14:textId="77777777" w:rsidR="00AE64C8" w:rsidRPr="00544C24" w:rsidRDefault="00AE64C8" w:rsidP="00AE64C8">
      <w:pPr>
        <w:pStyle w:val="TB-OB"/>
        <w:spacing w:line="240" w:lineRule="auto"/>
        <w:ind w:left="0"/>
        <w:rPr>
          <w:i/>
          <w:color w:val="000000"/>
          <w:sz w:val="24"/>
        </w:rPr>
      </w:pPr>
      <w:r w:rsidRPr="00544C24">
        <w:rPr>
          <w:i/>
          <w:color w:val="000000"/>
          <w:sz w:val="24"/>
        </w:rPr>
        <w:lastRenderedPageBreak/>
        <w:t xml:space="preserve">Topic: </w:t>
      </w:r>
      <w:r w:rsidRPr="00CB6F92">
        <w:rPr>
          <w:bCs/>
          <w:i/>
          <w:sz w:val="24"/>
        </w:rPr>
        <w:t>Genetic Foundations</w:t>
      </w:r>
    </w:p>
    <w:p w14:paraId="286F6FE7"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Easy</w:t>
      </w:r>
    </w:p>
    <w:p w14:paraId="5624B627" w14:textId="77777777" w:rsidR="00AE64C8" w:rsidRDefault="00AE64C8" w:rsidP="00AE64C8">
      <w:pPr>
        <w:pStyle w:val="TB-Q"/>
        <w:tabs>
          <w:tab w:val="clear" w:pos="374"/>
          <w:tab w:val="right" w:pos="360"/>
          <w:tab w:val="left" w:pos="720"/>
        </w:tabs>
        <w:spacing w:before="0" w:line="240" w:lineRule="auto"/>
        <w:ind w:left="0" w:firstLine="0"/>
        <w:rPr>
          <w:sz w:val="24"/>
        </w:rPr>
      </w:pPr>
    </w:p>
    <w:p w14:paraId="1BC6F6E2" w14:textId="20B7E5B3" w:rsidR="00A52210" w:rsidRPr="0028219D" w:rsidRDefault="00A52210" w:rsidP="00A52210">
      <w:pPr>
        <w:pStyle w:val="TB-Q"/>
        <w:tabs>
          <w:tab w:val="clear" w:pos="374"/>
          <w:tab w:val="right" w:pos="360"/>
          <w:tab w:val="left" w:pos="720"/>
        </w:tabs>
        <w:spacing w:before="0" w:line="240" w:lineRule="auto"/>
        <w:ind w:left="0" w:firstLine="0"/>
        <w:rPr>
          <w:sz w:val="24"/>
        </w:rPr>
      </w:pPr>
      <w:r w:rsidRPr="0028219D">
        <w:rPr>
          <w:sz w:val="24"/>
        </w:rPr>
        <w:t>2</w:t>
      </w:r>
      <w:r w:rsidR="00D95038">
        <w:rPr>
          <w:sz w:val="24"/>
        </w:rPr>
        <w:t>2</w:t>
      </w:r>
      <w:r w:rsidRPr="0028219D">
        <w:rPr>
          <w:sz w:val="24"/>
        </w:rPr>
        <w:t>.</w:t>
      </w:r>
      <w:r>
        <w:rPr>
          <w:sz w:val="24"/>
        </w:rPr>
        <w:t xml:space="preserve"> </w:t>
      </w:r>
      <w:r w:rsidRPr="0028219D">
        <w:rPr>
          <w:sz w:val="24"/>
        </w:rPr>
        <w:t>Taylor’s twenty-third pair of chromosomes is XY. Taylor is __________.</w:t>
      </w:r>
    </w:p>
    <w:p w14:paraId="3AFA0109" w14:textId="77777777" w:rsidR="00A52210" w:rsidRPr="0028219D" w:rsidRDefault="00A52210" w:rsidP="00A52210">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male</w:t>
      </w:r>
    </w:p>
    <w:p w14:paraId="2406944E" w14:textId="77777777" w:rsidR="00A52210" w:rsidRPr="0028219D" w:rsidRDefault="00A52210" w:rsidP="00A52210">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a fraternal twin</w:t>
      </w:r>
    </w:p>
    <w:p w14:paraId="2B744C9A" w14:textId="77777777" w:rsidR="00A52210" w:rsidRPr="0028219D" w:rsidRDefault="00A52210" w:rsidP="00A52210">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female</w:t>
      </w:r>
    </w:p>
    <w:p w14:paraId="27AB88BD" w14:textId="77777777" w:rsidR="00A52210" w:rsidRDefault="00A52210" w:rsidP="00A52210">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an identical twin</w:t>
      </w:r>
    </w:p>
    <w:p w14:paraId="7AA97780" w14:textId="77777777" w:rsidR="00A52210" w:rsidRDefault="00A52210" w:rsidP="00A52210">
      <w:pPr>
        <w:pStyle w:val="TB-ANS"/>
        <w:spacing w:line="240" w:lineRule="auto"/>
        <w:ind w:left="0" w:firstLine="0"/>
        <w:rPr>
          <w:color w:val="000000"/>
          <w:sz w:val="24"/>
        </w:rPr>
      </w:pPr>
    </w:p>
    <w:p w14:paraId="525A5638" w14:textId="77777777" w:rsidR="00A52210" w:rsidRPr="0028219D" w:rsidRDefault="00A52210" w:rsidP="00A52210">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6EAA91C2" w14:textId="26A857F8" w:rsidR="00A52210" w:rsidRPr="0028219D" w:rsidRDefault="00A52210" w:rsidP="00A52210">
      <w:pPr>
        <w:pStyle w:val="TB-PR"/>
        <w:spacing w:line="240" w:lineRule="auto"/>
        <w:ind w:left="0"/>
        <w:rPr>
          <w:i/>
          <w:color w:val="000000"/>
          <w:sz w:val="24"/>
        </w:rPr>
      </w:pPr>
      <w:r w:rsidRPr="0028219D">
        <w:rPr>
          <w:i/>
          <w:color w:val="000000"/>
          <w:sz w:val="24"/>
        </w:rPr>
        <w:t xml:space="preserve">Page Ref: </w:t>
      </w:r>
      <w:r w:rsidR="00D95038">
        <w:rPr>
          <w:i/>
          <w:color w:val="000000"/>
          <w:sz w:val="24"/>
        </w:rPr>
        <w:t>37</w:t>
      </w:r>
    </w:p>
    <w:p w14:paraId="20A6C381" w14:textId="77777777" w:rsidR="00A52210" w:rsidRPr="0028219D" w:rsidRDefault="00A52210" w:rsidP="00A52210">
      <w:pPr>
        <w:pStyle w:val="TB-SK"/>
        <w:spacing w:line="240" w:lineRule="auto"/>
        <w:ind w:left="0"/>
        <w:rPr>
          <w:i/>
          <w:color w:val="000000"/>
          <w:sz w:val="24"/>
        </w:rPr>
      </w:pPr>
      <w:r w:rsidRPr="00544C24">
        <w:rPr>
          <w:i/>
          <w:color w:val="000000"/>
          <w:sz w:val="24"/>
        </w:rPr>
        <w:t>Skill Level:</w:t>
      </w:r>
      <w:r w:rsidRPr="0028219D">
        <w:rPr>
          <w:i/>
          <w:color w:val="000000"/>
          <w:sz w:val="24"/>
        </w:rPr>
        <w:t xml:space="preserve"> Apply</w:t>
      </w:r>
    </w:p>
    <w:p w14:paraId="38A6E170" w14:textId="77777777" w:rsidR="00A52210" w:rsidRPr="00544C24" w:rsidRDefault="00A52210" w:rsidP="00A52210">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75235AA7" w14:textId="77777777" w:rsidR="00A52210" w:rsidRPr="00544C24" w:rsidRDefault="00A52210" w:rsidP="00A52210">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6859B81E" w14:textId="77777777" w:rsidR="00A52210" w:rsidRPr="0028219D" w:rsidRDefault="00A52210" w:rsidP="00A52210">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54F9560D" w14:textId="77777777" w:rsidR="00A52210" w:rsidRDefault="00A52210" w:rsidP="00A52210">
      <w:pPr>
        <w:pStyle w:val="TB-Q"/>
        <w:tabs>
          <w:tab w:val="left" w:pos="720"/>
        </w:tabs>
        <w:spacing w:before="0" w:line="240" w:lineRule="auto"/>
        <w:ind w:left="0" w:firstLine="0"/>
        <w:rPr>
          <w:sz w:val="24"/>
        </w:rPr>
      </w:pPr>
    </w:p>
    <w:p w14:paraId="596CC9B6" w14:textId="23437A12" w:rsidR="00AE64C8" w:rsidRPr="0028219D" w:rsidRDefault="00AE64C8" w:rsidP="00AE64C8">
      <w:pPr>
        <w:pStyle w:val="TB-Q"/>
        <w:tabs>
          <w:tab w:val="clear" w:pos="374"/>
          <w:tab w:val="right" w:pos="360"/>
          <w:tab w:val="left" w:pos="720"/>
        </w:tabs>
        <w:spacing w:before="0" w:line="240" w:lineRule="auto"/>
        <w:ind w:left="0" w:firstLine="0"/>
        <w:rPr>
          <w:sz w:val="24"/>
        </w:rPr>
      </w:pPr>
      <w:r w:rsidRPr="0028219D">
        <w:rPr>
          <w:sz w:val="24"/>
        </w:rPr>
        <w:t>2</w:t>
      </w:r>
      <w:r w:rsidR="000277BC">
        <w:rPr>
          <w:sz w:val="24"/>
        </w:rPr>
        <w:t>3</w:t>
      </w:r>
      <w:r w:rsidRPr="0028219D">
        <w:rPr>
          <w:sz w:val="24"/>
        </w:rPr>
        <w:t>.</w:t>
      </w:r>
      <w:r>
        <w:rPr>
          <w:sz w:val="24"/>
        </w:rPr>
        <w:t xml:space="preserve"> </w:t>
      </w:r>
      <w:r w:rsidRPr="0028219D">
        <w:rPr>
          <w:sz w:val="24"/>
        </w:rPr>
        <w:t>Patsy and Terry are fraternal twins. This type of twinning results from __________.</w:t>
      </w:r>
    </w:p>
    <w:p w14:paraId="3D833943"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a zygote that duplicates and separates into two clusters of cells</w:t>
      </w:r>
    </w:p>
    <w:p w14:paraId="6E3899A0"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the fertilization of one ovum by two Y-bearing sperm</w:t>
      </w:r>
    </w:p>
    <w:p w14:paraId="0C6A8A9C"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the release and fertilization of two ova</w:t>
      </w:r>
    </w:p>
    <w:p w14:paraId="6E544355"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the fertilization of one ovum by two X-bearing sperm</w:t>
      </w:r>
    </w:p>
    <w:p w14:paraId="31A80AB7" w14:textId="77777777" w:rsidR="00AE64C8" w:rsidRDefault="00AE64C8" w:rsidP="00AE64C8">
      <w:pPr>
        <w:pStyle w:val="TB-ANS"/>
        <w:spacing w:line="240" w:lineRule="auto"/>
        <w:ind w:left="0" w:firstLine="0"/>
        <w:rPr>
          <w:color w:val="000000"/>
          <w:sz w:val="24"/>
        </w:rPr>
      </w:pPr>
    </w:p>
    <w:p w14:paraId="16AFEB9F"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75EEDDC5" w14:textId="42404752" w:rsidR="00AE64C8" w:rsidRPr="0028219D" w:rsidRDefault="00AE64C8" w:rsidP="00AE64C8">
      <w:pPr>
        <w:pStyle w:val="TB-PR"/>
        <w:spacing w:line="240" w:lineRule="auto"/>
        <w:ind w:left="0"/>
        <w:rPr>
          <w:i/>
          <w:color w:val="000000"/>
          <w:sz w:val="24"/>
        </w:rPr>
      </w:pPr>
      <w:r w:rsidRPr="0028219D">
        <w:rPr>
          <w:i/>
          <w:color w:val="000000"/>
          <w:sz w:val="24"/>
        </w:rPr>
        <w:t>Page Ref:</w:t>
      </w:r>
      <w:r w:rsidR="000277BC">
        <w:rPr>
          <w:i/>
          <w:color w:val="000000"/>
          <w:sz w:val="24"/>
        </w:rPr>
        <w:t xml:space="preserve"> 37</w:t>
      </w:r>
    </w:p>
    <w:p w14:paraId="67BEB272"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Apply</w:t>
      </w:r>
    </w:p>
    <w:p w14:paraId="19D09E33" w14:textId="77777777" w:rsidR="00AE64C8" w:rsidRPr="00544C24"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7351DBBF"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26682AB2"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053AAF55" w14:textId="77777777" w:rsidR="00AE64C8" w:rsidRDefault="00AE64C8" w:rsidP="00AE64C8">
      <w:pPr>
        <w:pStyle w:val="TB-Q"/>
        <w:tabs>
          <w:tab w:val="left" w:pos="720"/>
        </w:tabs>
        <w:spacing w:before="0" w:line="240" w:lineRule="auto"/>
        <w:ind w:left="0" w:firstLine="0"/>
        <w:rPr>
          <w:sz w:val="24"/>
        </w:rPr>
      </w:pPr>
    </w:p>
    <w:p w14:paraId="425FC046" w14:textId="36FCEA95" w:rsidR="00F7335B" w:rsidRDefault="00AE64C8" w:rsidP="00AE64C8">
      <w:pPr>
        <w:pStyle w:val="TB-Q"/>
        <w:tabs>
          <w:tab w:val="left" w:pos="720"/>
        </w:tabs>
        <w:spacing w:before="0" w:line="240" w:lineRule="auto"/>
        <w:ind w:left="0" w:firstLine="0"/>
        <w:rPr>
          <w:sz w:val="24"/>
        </w:rPr>
      </w:pPr>
      <w:r w:rsidRPr="0028219D">
        <w:rPr>
          <w:sz w:val="24"/>
        </w:rPr>
        <w:t>2</w:t>
      </w:r>
      <w:r w:rsidR="00591AA4">
        <w:rPr>
          <w:sz w:val="24"/>
        </w:rPr>
        <w:t>4</w:t>
      </w:r>
      <w:r w:rsidRPr="0028219D">
        <w:rPr>
          <w:sz w:val="24"/>
        </w:rPr>
        <w:t>.</w:t>
      </w:r>
      <w:r>
        <w:rPr>
          <w:sz w:val="24"/>
        </w:rPr>
        <w:t xml:space="preserve"> </w:t>
      </w:r>
      <w:r w:rsidRPr="0028219D">
        <w:rPr>
          <w:sz w:val="24"/>
        </w:rPr>
        <w:t>Fraternal twins</w:t>
      </w:r>
      <w:r>
        <w:rPr>
          <w:sz w:val="24"/>
        </w:rPr>
        <w:t xml:space="preserve"> are</w:t>
      </w:r>
      <w:r w:rsidRPr="0028219D">
        <w:rPr>
          <w:sz w:val="24"/>
        </w:rPr>
        <w:t xml:space="preserve"> __________.</w:t>
      </w:r>
    </w:p>
    <w:p w14:paraId="37D73BE6" w14:textId="3209F098"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genetically identical</w:t>
      </w:r>
    </w:p>
    <w:p w14:paraId="5721A9FD"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no more alike than ordinary siblings</w:t>
      </w:r>
    </w:p>
    <w:p w14:paraId="41833B08"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less common than other types of multiple offspring</w:t>
      </w:r>
    </w:p>
    <w:p w14:paraId="627C7FDD"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less likely with each additional birth</w:t>
      </w:r>
    </w:p>
    <w:p w14:paraId="5D4238F2" w14:textId="77777777" w:rsidR="00AE64C8" w:rsidRDefault="00AE64C8" w:rsidP="00AE64C8">
      <w:pPr>
        <w:pStyle w:val="TB-ANS"/>
        <w:spacing w:line="240" w:lineRule="auto"/>
        <w:ind w:left="0" w:firstLine="0"/>
        <w:rPr>
          <w:color w:val="000000"/>
          <w:sz w:val="24"/>
        </w:rPr>
      </w:pPr>
    </w:p>
    <w:p w14:paraId="508F78D3"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2B1B197C" w14:textId="2ADD7031"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591AA4">
        <w:rPr>
          <w:i/>
          <w:color w:val="000000"/>
          <w:sz w:val="24"/>
        </w:rPr>
        <w:t>37</w:t>
      </w:r>
    </w:p>
    <w:p w14:paraId="49AD73ED"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1E4528AF" w14:textId="77777777" w:rsidR="00AE64C8" w:rsidRPr="00544C24"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5E369664"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6F346BD8"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491A1E6D" w14:textId="77777777" w:rsidR="00AE64C8" w:rsidRDefault="00AE64C8" w:rsidP="00AE64C8">
      <w:pPr>
        <w:pStyle w:val="TB-Q"/>
        <w:tabs>
          <w:tab w:val="clear" w:pos="374"/>
          <w:tab w:val="right" w:pos="380"/>
          <w:tab w:val="left" w:pos="720"/>
        </w:tabs>
        <w:spacing w:before="0" w:line="240" w:lineRule="auto"/>
        <w:ind w:left="0" w:firstLine="0"/>
        <w:rPr>
          <w:sz w:val="24"/>
        </w:rPr>
      </w:pPr>
    </w:p>
    <w:p w14:paraId="0A0E173D" w14:textId="1F887937" w:rsidR="00AE64C8" w:rsidRPr="0028219D" w:rsidRDefault="00AE64C8" w:rsidP="00AE64C8">
      <w:pPr>
        <w:pStyle w:val="TB-Q"/>
        <w:tabs>
          <w:tab w:val="clear" w:pos="374"/>
          <w:tab w:val="right" w:pos="380"/>
          <w:tab w:val="left" w:pos="720"/>
        </w:tabs>
        <w:spacing w:before="0" w:line="240" w:lineRule="auto"/>
        <w:ind w:left="0" w:firstLine="0"/>
        <w:rPr>
          <w:sz w:val="24"/>
        </w:rPr>
      </w:pPr>
      <w:r w:rsidRPr="0028219D">
        <w:rPr>
          <w:sz w:val="24"/>
        </w:rPr>
        <w:t>2</w:t>
      </w:r>
      <w:r w:rsidR="00DA12F5">
        <w:rPr>
          <w:sz w:val="24"/>
        </w:rPr>
        <w:t>5</w:t>
      </w:r>
      <w:r w:rsidRPr="0028219D">
        <w:rPr>
          <w:sz w:val="24"/>
        </w:rPr>
        <w:t>.</w:t>
      </w:r>
      <w:r>
        <w:rPr>
          <w:sz w:val="24"/>
        </w:rPr>
        <w:t xml:space="preserve"> </w:t>
      </w:r>
      <w:r w:rsidR="00DA12F5">
        <w:rPr>
          <w:sz w:val="24"/>
        </w:rPr>
        <w:t>In industrialized nations, f</w:t>
      </w:r>
      <w:r w:rsidRPr="0028219D">
        <w:rPr>
          <w:sz w:val="24"/>
        </w:rPr>
        <w:t>raternal twinning occurs __________.</w:t>
      </w:r>
    </w:p>
    <w:p w14:paraId="599E3841" w14:textId="519EFF1B"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 xml:space="preserve">less often </w:t>
      </w:r>
      <w:r w:rsidR="00DA12F5">
        <w:rPr>
          <w:color w:val="000000"/>
          <w:sz w:val="24"/>
        </w:rPr>
        <w:t>among older women</w:t>
      </w:r>
    </w:p>
    <w:p w14:paraId="25E0FF30"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more often among women with poor diets</w:t>
      </w:r>
    </w:p>
    <w:p w14:paraId="43AAABA7"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more often among women of slight body build</w:t>
      </w:r>
    </w:p>
    <w:p w14:paraId="05880FFF" w14:textId="5BAD9DA0"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lastRenderedPageBreak/>
        <w:t>D</w:t>
      </w:r>
      <w:r>
        <w:rPr>
          <w:color w:val="000000"/>
          <w:sz w:val="24"/>
        </w:rPr>
        <w:t xml:space="preserve">) </w:t>
      </w:r>
      <w:r w:rsidRPr="0028219D">
        <w:rPr>
          <w:color w:val="000000"/>
          <w:sz w:val="24"/>
        </w:rPr>
        <w:t xml:space="preserve">more often among women </w:t>
      </w:r>
      <w:r w:rsidR="00582355">
        <w:rPr>
          <w:color w:val="000000"/>
          <w:sz w:val="24"/>
        </w:rPr>
        <w:t>taking fertility drugs</w:t>
      </w:r>
    </w:p>
    <w:p w14:paraId="4FDA5372" w14:textId="77777777" w:rsidR="00AE64C8" w:rsidRDefault="00AE64C8" w:rsidP="00AE64C8">
      <w:pPr>
        <w:pStyle w:val="TB-ANS"/>
        <w:spacing w:line="240" w:lineRule="auto"/>
        <w:ind w:left="0" w:firstLine="0"/>
        <w:rPr>
          <w:color w:val="000000"/>
          <w:sz w:val="24"/>
        </w:rPr>
      </w:pPr>
    </w:p>
    <w:p w14:paraId="05C023E5"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372DB5C0" w14:textId="3DD53699"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DA12F5">
        <w:rPr>
          <w:i/>
          <w:color w:val="000000"/>
          <w:sz w:val="24"/>
        </w:rPr>
        <w:t>37–38</w:t>
      </w:r>
    </w:p>
    <w:p w14:paraId="6FA24B02"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402477C6" w14:textId="77777777" w:rsidR="00AE64C8" w:rsidRPr="00544C24"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5213BE12"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5A6F9BE5"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06BC747D" w14:textId="77777777" w:rsidR="00AE64C8" w:rsidRDefault="00AE64C8" w:rsidP="00AE64C8">
      <w:pPr>
        <w:pStyle w:val="TB-Q"/>
        <w:tabs>
          <w:tab w:val="clear" w:pos="374"/>
          <w:tab w:val="right" w:pos="360"/>
          <w:tab w:val="left" w:pos="720"/>
        </w:tabs>
        <w:spacing w:before="0" w:line="240" w:lineRule="auto"/>
        <w:ind w:left="0" w:firstLine="0"/>
        <w:rPr>
          <w:sz w:val="24"/>
        </w:rPr>
      </w:pPr>
    </w:p>
    <w:p w14:paraId="06CDA027" w14:textId="379C4F9E" w:rsidR="00AE64C8" w:rsidRPr="0028219D" w:rsidRDefault="00AD5257" w:rsidP="00AE64C8">
      <w:pPr>
        <w:pStyle w:val="TB-Q"/>
        <w:tabs>
          <w:tab w:val="clear" w:pos="374"/>
          <w:tab w:val="right" w:pos="360"/>
          <w:tab w:val="left" w:pos="720"/>
        </w:tabs>
        <w:spacing w:before="0" w:line="240" w:lineRule="auto"/>
        <w:ind w:left="0" w:firstLine="0"/>
        <w:rPr>
          <w:sz w:val="24"/>
        </w:rPr>
      </w:pPr>
      <w:r>
        <w:rPr>
          <w:sz w:val="24"/>
        </w:rPr>
        <w:t>26</w:t>
      </w:r>
      <w:r w:rsidR="00AE64C8" w:rsidRPr="0028219D">
        <w:rPr>
          <w:sz w:val="24"/>
        </w:rPr>
        <w:t>.</w:t>
      </w:r>
      <w:r w:rsidR="00AE64C8">
        <w:rPr>
          <w:sz w:val="24"/>
        </w:rPr>
        <w:t xml:space="preserve"> </w:t>
      </w:r>
      <w:r w:rsidR="00AE64C8" w:rsidRPr="0028219D">
        <w:rPr>
          <w:sz w:val="24"/>
        </w:rPr>
        <w:t>A zygote that separates into two clusters of cells instead of just one produces __________.</w:t>
      </w:r>
    </w:p>
    <w:p w14:paraId="1985A940"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identical twins</w:t>
      </w:r>
    </w:p>
    <w:p w14:paraId="37BAAEC1"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dizygotic twins</w:t>
      </w:r>
    </w:p>
    <w:p w14:paraId="0FCEE5ED"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triplets</w:t>
      </w:r>
    </w:p>
    <w:p w14:paraId="0F577756" w14:textId="02A7378B"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00362206">
        <w:rPr>
          <w:color w:val="000000"/>
          <w:sz w:val="24"/>
        </w:rPr>
        <w:t>h</w:t>
      </w:r>
      <w:r w:rsidR="00AD5257">
        <w:rPr>
          <w:color w:val="000000"/>
          <w:sz w:val="24"/>
        </w:rPr>
        <w:t>omozygous offspring</w:t>
      </w:r>
    </w:p>
    <w:p w14:paraId="2989E799" w14:textId="77777777" w:rsidR="00AE64C8" w:rsidRDefault="00AE64C8" w:rsidP="00AE64C8">
      <w:pPr>
        <w:pStyle w:val="TB-ANS"/>
        <w:spacing w:line="240" w:lineRule="auto"/>
        <w:ind w:left="0" w:firstLine="0"/>
        <w:rPr>
          <w:color w:val="000000"/>
          <w:sz w:val="24"/>
        </w:rPr>
      </w:pPr>
    </w:p>
    <w:p w14:paraId="2A86ABC1"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0B77D66B" w14:textId="03BC6BB6"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AD5257">
        <w:rPr>
          <w:i/>
          <w:color w:val="000000"/>
          <w:sz w:val="24"/>
        </w:rPr>
        <w:t>38</w:t>
      </w:r>
    </w:p>
    <w:p w14:paraId="0F698F68"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5FAF35A9" w14:textId="77777777" w:rsidR="00AE64C8" w:rsidRPr="00544C24"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5FAA8D07"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2CF13051"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3BD7670C" w14:textId="77777777" w:rsidR="00AE64C8" w:rsidRDefault="00AE64C8" w:rsidP="00AE64C8">
      <w:pPr>
        <w:pStyle w:val="TB-Q"/>
        <w:tabs>
          <w:tab w:val="left" w:pos="720"/>
        </w:tabs>
        <w:spacing w:before="0" w:line="240" w:lineRule="auto"/>
        <w:ind w:left="0" w:firstLine="0"/>
        <w:rPr>
          <w:sz w:val="24"/>
        </w:rPr>
      </w:pPr>
    </w:p>
    <w:p w14:paraId="5199061C" w14:textId="6E7CD67E" w:rsidR="00AE64C8" w:rsidRPr="0028219D" w:rsidRDefault="00DF6671" w:rsidP="00AE64C8">
      <w:pPr>
        <w:pStyle w:val="TB-Q"/>
        <w:tabs>
          <w:tab w:val="left" w:pos="720"/>
        </w:tabs>
        <w:spacing w:before="0" w:line="240" w:lineRule="auto"/>
        <w:ind w:left="0" w:firstLine="0"/>
        <w:rPr>
          <w:sz w:val="24"/>
        </w:rPr>
      </w:pPr>
      <w:r>
        <w:rPr>
          <w:sz w:val="24"/>
        </w:rPr>
        <w:t>27</w:t>
      </w:r>
      <w:r w:rsidR="00AE64C8" w:rsidRPr="0028219D">
        <w:rPr>
          <w:sz w:val="24"/>
        </w:rPr>
        <w:t>.</w:t>
      </w:r>
      <w:r w:rsidR="00AE64C8">
        <w:rPr>
          <w:sz w:val="24"/>
        </w:rPr>
        <w:t xml:space="preserve"> </w:t>
      </w:r>
      <w:r w:rsidR="00AE64C8" w:rsidRPr="0028219D">
        <w:rPr>
          <w:sz w:val="24"/>
        </w:rPr>
        <w:t>Animal research shows that a variety of environmental influences prompt monozygotic twinning, including __________.</w:t>
      </w:r>
    </w:p>
    <w:p w14:paraId="768C3656"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early fertilization of the ovum</w:t>
      </w:r>
    </w:p>
    <w:p w14:paraId="7C0D7D18"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young maternal age</w:t>
      </w:r>
    </w:p>
    <w:p w14:paraId="2C850BAA"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variation in oxygen levels</w:t>
      </w:r>
    </w:p>
    <w:p w14:paraId="77FC1D24"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poor diet</w:t>
      </w:r>
    </w:p>
    <w:p w14:paraId="0786F0D5" w14:textId="6E601B16" w:rsidR="00AE64C8" w:rsidRDefault="00AE64C8" w:rsidP="00AE64C8">
      <w:pPr>
        <w:pStyle w:val="TB-ANS"/>
        <w:spacing w:line="240" w:lineRule="auto"/>
        <w:ind w:left="0" w:firstLine="0"/>
        <w:rPr>
          <w:color w:val="000000"/>
          <w:sz w:val="24"/>
        </w:rPr>
      </w:pPr>
    </w:p>
    <w:p w14:paraId="5ED1C975"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312A828B" w14:textId="43773F6E"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DF6671">
        <w:rPr>
          <w:i/>
          <w:color w:val="000000"/>
          <w:sz w:val="24"/>
        </w:rPr>
        <w:t>38</w:t>
      </w:r>
    </w:p>
    <w:p w14:paraId="46DEDDB2"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6EEBCF47" w14:textId="77777777" w:rsidR="00AE64C8" w:rsidRPr="00544C24"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677BB9EC"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10987891"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44560062" w14:textId="77777777" w:rsidR="00AE64C8" w:rsidRDefault="00AE64C8" w:rsidP="00AE64C8">
      <w:pPr>
        <w:pStyle w:val="TB-Q"/>
        <w:tabs>
          <w:tab w:val="clear" w:pos="374"/>
          <w:tab w:val="right" w:pos="360"/>
          <w:tab w:val="left" w:pos="720"/>
        </w:tabs>
        <w:spacing w:before="0" w:line="240" w:lineRule="auto"/>
        <w:ind w:left="0" w:firstLine="0"/>
        <w:rPr>
          <w:sz w:val="24"/>
        </w:rPr>
      </w:pPr>
    </w:p>
    <w:p w14:paraId="325981CD" w14:textId="515B903E" w:rsidR="00AE64C8" w:rsidRPr="0028219D" w:rsidRDefault="00D51F29" w:rsidP="00AE64C8">
      <w:pPr>
        <w:pStyle w:val="TB-Q"/>
        <w:tabs>
          <w:tab w:val="clear" w:pos="374"/>
          <w:tab w:val="right" w:pos="360"/>
          <w:tab w:val="left" w:pos="720"/>
        </w:tabs>
        <w:spacing w:before="0" w:line="240" w:lineRule="auto"/>
        <w:ind w:left="0" w:firstLine="0"/>
        <w:rPr>
          <w:sz w:val="24"/>
        </w:rPr>
      </w:pPr>
      <w:r>
        <w:rPr>
          <w:sz w:val="24"/>
        </w:rPr>
        <w:t>28</w:t>
      </w:r>
      <w:r w:rsidR="00AE64C8" w:rsidRPr="0028219D">
        <w:rPr>
          <w:sz w:val="24"/>
        </w:rPr>
        <w:t>.</w:t>
      </w:r>
      <w:r w:rsidR="00AE64C8">
        <w:rPr>
          <w:sz w:val="24"/>
        </w:rPr>
        <w:t xml:space="preserve"> </w:t>
      </w:r>
      <w:r w:rsidR="00AE64C8" w:rsidRPr="0028219D">
        <w:rPr>
          <w:sz w:val="24"/>
        </w:rPr>
        <w:t>During their early years, children of single births __________ than twins.</w:t>
      </w:r>
    </w:p>
    <w:p w14:paraId="2ED552EA" w14:textId="6D682790"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develop more slowly</w:t>
      </w:r>
    </w:p>
    <w:p w14:paraId="48DAB2C0" w14:textId="40B968C0"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are</w:t>
      </w:r>
      <w:r w:rsidR="00850B0C">
        <w:rPr>
          <w:color w:val="000000"/>
          <w:sz w:val="24"/>
        </w:rPr>
        <w:t xml:space="preserve"> </w:t>
      </w:r>
      <w:r w:rsidRPr="0028219D">
        <w:rPr>
          <w:color w:val="000000"/>
          <w:sz w:val="24"/>
        </w:rPr>
        <w:t>healthier</w:t>
      </w:r>
    </w:p>
    <w:p w14:paraId="09083E21" w14:textId="0BAAE9D0"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have more shrill cries</w:t>
      </w:r>
    </w:p>
    <w:p w14:paraId="1C442B51" w14:textId="23F45981"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are</w:t>
      </w:r>
      <w:r w:rsidR="00850B0C">
        <w:rPr>
          <w:color w:val="000000"/>
          <w:sz w:val="24"/>
        </w:rPr>
        <w:t xml:space="preserve"> </w:t>
      </w:r>
      <w:r w:rsidRPr="0028219D">
        <w:rPr>
          <w:color w:val="000000"/>
          <w:sz w:val="24"/>
        </w:rPr>
        <w:t>more sickly</w:t>
      </w:r>
    </w:p>
    <w:p w14:paraId="7E3E8628" w14:textId="77777777" w:rsidR="00AE64C8" w:rsidRDefault="00AE64C8" w:rsidP="00AE64C8">
      <w:pPr>
        <w:pStyle w:val="TB-ANS"/>
        <w:spacing w:line="240" w:lineRule="auto"/>
        <w:ind w:left="0" w:firstLine="0"/>
        <w:rPr>
          <w:color w:val="000000"/>
          <w:sz w:val="24"/>
        </w:rPr>
      </w:pPr>
    </w:p>
    <w:p w14:paraId="3FADB487"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05F36C99" w14:textId="422799FD"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D51F29">
        <w:rPr>
          <w:i/>
          <w:color w:val="000000"/>
          <w:sz w:val="24"/>
        </w:rPr>
        <w:t>38</w:t>
      </w:r>
    </w:p>
    <w:p w14:paraId="6699DCFB"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37BF7A40" w14:textId="77777777" w:rsidR="00AE64C8" w:rsidRPr="00544C24" w:rsidRDefault="00AE64C8" w:rsidP="00AE64C8">
      <w:pPr>
        <w:pStyle w:val="TB-OB"/>
        <w:spacing w:line="240" w:lineRule="auto"/>
        <w:ind w:left="0"/>
        <w:rPr>
          <w:i/>
          <w:color w:val="000000"/>
          <w:sz w:val="24"/>
        </w:rPr>
      </w:pPr>
      <w:r w:rsidRPr="0028219D">
        <w:rPr>
          <w:i/>
          <w:color w:val="000000"/>
          <w:sz w:val="24"/>
        </w:rPr>
        <w:t>Objective: 2.1</w:t>
      </w:r>
      <w:r w:rsidRPr="00CB6F92">
        <w:rPr>
          <w:i/>
          <w:sz w:val="24"/>
        </w:rPr>
        <w:t xml:space="preserve"> What are genes, and how are they transmitted from one generation to the next?</w:t>
      </w:r>
    </w:p>
    <w:p w14:paraId="47C1C6C3" w14:textId="77777777" w:rsidR="00AE64C8" w:rsidRPr="00544C24" w:rsidRDefault="00AE64C8" w:rsidP="00AE64C8">
      <w:pPr>
        <w:pStyle w:val="TB-OB"/>
        <w:spacing w:line="240" w:lineRule="auto"/>
        <w:ind w:left="0"/>
        <w:rPr>
          <w:i/>
          <w:color w:val="000000"/>
          <w:sz w:val="24"/>
        </w:rPr>
      </w:pPr>
      <w:r w:rsidRPr="00544C24">
        <w:rPr>
          <w:i/>
          <w:color w:val="000000"/>
          <w:sz w:val="24"/>
        </w:rPr>
        <w:lastRenderedPageBreak/>
        <w:t xml:space="preserve">Topic: </w:t>
      </w:r>
      <w:r w:rsidRPr="00CB6F92">
        <w:rPr>
          <w:bCs/>
          <w:i/>
          <w:sz w:val="24"/>
        </w:rPr>
        <w:t>Genetic Foundations</w:t>
      </w:r>
    </w:p>
    <w:p w14:paraId="6FF2F4B0"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56A1F993" w14:textId="77777777" w:rsidR="00AE64C8" w:rsidRDefault="00AE64C8" w:rsidP="00AE64C8">
      <w:pPr>
        <w:pStyle w:val="TB-Q"/>
        <w:tabs>
          <w:tab w:val="clear" w:pos="374"/>
          <w:tab w:val="right" w:pos="360"/>
          <w:tab w:val="left" w:pos="720"/>
        </w:tabs>
        <w:spacing w:before="0" w:line="240" w:lineRule="auto"/>
        <w:ind w:left="0" w:firstLine="0"/>
        <w:rPr>
          <w:sz w:val="24"/>
        </w:rPr>
      </w:pPr>
    </w:p>
    <w:p w14:paraId="1EF05D23" w14:textId="044B5382" w:rsidR="00AE64C8" w:rsidRPr="0028219D" w:rsidRDefault="00B044C9" w:rsidP="00AE64C8">
      <w:pPr>
        <w:pStyle w:val="TB-Q"/>
        <w:tabs>
          <w:tab w:val="clear" w:pos="374"/>
          <w:tab w:val="right" w:pos="360"/>
          <w:tab w:val="left" w:pos="720"/>
        </w:tabs>
        <w:spacing w:before="0" w:line="240" w:lineRule="auto"/>
        <w:ind w:left="0" w:firstLine="0"/>
        <w:rPr>
          <w:sz w:val="24"/>
        </w:rPr>
      </w:pPr>
      <w:r>
        <w:rPr>
          <w:sz w:val="24"/>
        </w:rPr>
        <w:t>29</w:t>
      </w:r>
      <w:r w:rsidR="00AE64C8" w:rsidRPr="0028219D">
        <w:rPr>
          <w:sz w:val="24"/>
        </w:rPr>
        <w:t>.</w:t>
      </w:r>
      <w:r w:rsidR="00AE64C8">
        <w:rPr>
          <w:sz w:val="24"/>
        </w:rPr>
        <w:t xml:space="preserve"> </w:t>
      </w:r>
      <w:r w:rsidR="00AE64C8" w:rsidRPr="0028219D">
        <w:rPr>
          <w:sz w:val="24"/>
        </w:rPr>
        <w:t>In dominant–recessive inheritance, the one allele that affects the child’s characteristics is called __________.</w:t>
      </w:r>
    </w:p>
    <w:p w14:paraId="0631CE4D"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dominant–recessive</w:t>
      </w:r>
    </w:p>
    <w:p w14:paraId="3FC4177F"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dominant</w:t>
      </w:r>
    </w:p>
    <w:p w14:paraId="60C62D77"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recessive</w:t>
      </w:r>
    </w:p>
    <w:p w14:paraId="2DCB0F44"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a carrier</w:t>
      </w:r>
    </w:p>
    <w:p w14:paraId="62155FCB" w14:textId="77777777" w:rsidR="00AE64C8" w:rsidRDefault="00AE64C8" w:rsidP="00AE64C8">
      <w:pPr>
        <w:pStyle w:val="TB-ANS"/>
        <w:spacing w:line="240" w:lineRule="auto"/>
        <w:ind w:left="0" w:firstLine="0"/>
        <w:rPr>
          <w:color w:val="000000"/>
          <w:sz w:val="24"/>
        </w:rPr>
      </w:pPr>
    </w:p>
    <w:p w14:paraId="6908E282"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14E6876C" w14:textId="25820748"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09262B">
        <w:rPr>
          <w:i/>
          <w:color w:val="000000"/>
          <w:sz w:val="24"/>
        </w:rPr>
        <w:t>38</w:t>
      </w:r>
    </w:p>
    <w:p w14:paraId="6AE5E6D0"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10D4BCB1" w14:textId="77777777" w:rsidR="00AE64C8" w:rsidRPr="00AF6803" w:rsidRDefault="00AE64C8" w:rsidP="00AE64C8">
      <w:pPr>
        <w:pStyle w:val="TB-OB"/>
        <w:spacing w:line="240" w:lineRule="auto"/>
        <w:ind w:left="0"/>
        <w:rPr>
          <w:i/>
          <w:color w:val="000000"/>
          <w:sz w:val="24"/>
        </w:rPr>
      </w:pPr>
      <w:r w:rsidRPr="0028219D">
        <w:rPr>
          <w:i/>
          <w:color w:val="000000"/>
          <w:sz w:val="24"/>
        </w:rPr>
        <w:t>Objective: 2.2</w:t>
      </w:r>
      <w:r w:rsidRPr="00E67A5F">
        <w:rPr>
          <w:i/>
          <w:sz w:val="24"/>
        </w:rPr>
        <w:t xml:space="preserve"> Describe various patterns of gene–gene interaction.</w:t>
      </w:r>
    </w:p>
    <w:p w14:paraId="4C5780FB"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Pr>
          <w:i/>
          <w:color w:val="000000"/>
          <w:sz w:val="24"/>
        </w:rPr>
        <w:t>Genetic Foundations</w:t>
      </w:r>
    </w:p>
    <w:p w14:paraId="53FBFD3E"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Easy</w:t>
      </w:r>
    </w:p>
    <w:p w14:paraId="052F081F" w14:textId="77777777" w:rsidR="00AE64C8" w:rsidRDefault="00AE64C8" w:rsidP="00AE64C8">
      <w:pPr>
        <w:pStyle w:val="TB-Q"/>
        <w:tabs>
          <w:tab w:val="clear" w:pos="374"/>
          <w:tab w:val="right" w:pos="360"/>
          <w:tab w:val="left" w:pos="720"/>
        </w:tabs>
        <w:spacing w:before="0" w:line="240" w:lineRule="auto"/>
        <w:ind w:left="0" w:firstLine="0"/>
        <w:rPr>
          <w:sz w:val="24"/>
        </w:rPr>
      </w:pPr>
    </w:p>
    <w:p w14:paraId="78574382" w14:textId="085E0929" w:rsidR="00AE64C8" w:rsidRPr="0028219D" w:rsidRDefault="00B044C9" w:rsidP="00AE64C8">
      <w:pPr>
        <w:pStyle w:val="TB-Q"/>
        <w:tabs>
          <w:tab w:val="clear" w:pos="374"/>
          <w:tab w:val="right" w:pos="360"/>
          <w:tab w:val="left" w:pos="720"/>
        </w:tabs>
        <w:spacing w:before="0" w:line="240" w:lineRule="auto"/>
        <w:ind w:left="0" w:firstLine="0"/>
        <w:rPr>
          <w:sz w:val="24"/>
        </w:rPr>
      </w:pPr>
      <w:r>
        <w:rPr>
          <w:sz w:val="24"/>
        </w:rPr>
        <w:t>30</w:t>
      </w:r>
      <w:r w:rsidR="00AE64C8" w:rsidRPr="0028219D">
        <w:rPr>
          <w:sz w:val="24"/>
        </w:rPr>
        <w:t>.</w:t>
      </w:r>
      <w:r w:rsidR="00AE64C8">
        <w:rPr>
          <w:sz w:val="24"/>
        </w:rPr>
        <w:t xml:space="preserve"> </w:t>
      </w:r>
      <w:r w:rsidR="00AE64C8" w:rsidRPr="0028219D">
        <w:rPr>
          <w:sz w:val="24"/>
        </w:rPr>
        <w:t>Phil has blond hair. This means that Phil inherited a __________ pair of __________ alleles for hair color.</w:t>
      </w:r>
    </w:p>
    <w:p w14:paraId="46C5BF8C"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homozygous; recessive</w:t>
      </w:r>
    </w:p>
    <w:p w14:paraId="2B52384D"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heterozygous; dominant</w:t>
      </w:r>
    </w:p>
    <w:p w14:paraId="0C469EAB"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homozygous; dominant</w:t>
      </w:r>
    </w:p>
    <w:p w14:paraId="0C41BE8C"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heterozygous; recessive</w:t>
      </w:r>
    </w:p>
    <w:p w14:paraId="5137ABB8" w14:textId="77777777" w:rsidR="00AE64C8" w:rsidRDefault="00AE64C8" w:rsidP="00AE64C8">
      <w:pPr>
        <w:pStyle w:val="TB-ANS"/>
        <w:spacing w:line="240" w:lineRule="auto"/>
        <w:ind w:left="0" w:firstLine="0"/>
        <w:rPr>
          <w:color w:val="000000"/>
          <w:sz w:val="24"/>
        </w:rPr>
      </w:pPr>
    </w:p>
    <w:p w14:paraId="5FC387C9"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6B3D10F8" w14:textId="72D3D34D"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F93A72">
        <w:rPr>
          <w:i/>
          <w:color w:val="000000"/>
          <w:sz w:val="24"/>
        </w:rPr>
        <w:t>38</w:t>
      </w:r>
    </w:p>
    <w:p w14:paraId="20C0E9F7"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Apply</w:t>
      </w:r>
    </w:p>
    <w:p w14:paraId="23DC638D" w14:textId="77777777" w:rsidR="00AE64C8" w:rsidRPr="00544C24" w:rsidRDefault="00AE64C8" w:rsidP="00AE64C8">
      <w:pPr>
        <w:pStyle w:val="TB-OB"/>
        <w:spacing w:line="240" w:lineRule="auto"/>
        <w:ind w:left="0"/>
        <w:rPr>
          <w:i/>
          <w:color w:val="000000"/>
          <w:sz w:val="24"/>
        </w:rPr>
      </w:pPr>
      <w:r w:rsidRPr="0028219D">
        <w:rPr>
          <w:i/>
          <w:color w:val="000000"/>
          <w:sz w:val="24"/>
        </w:rPr>
        <w:t>Objective: 2.2</w:t>
      </w:r>
      <w:r w:rsidRPr="00CB6F92">
        <w:rPr>
          <w:i/>
          <w:sz w:val="24"/>
        </w:rPr>
        <w:t xml:space="preserve"> Describe various patterns of gene–gene interaction.</w:t>
      </w:r>
    </w:p>
    <w:p w14:paraId="58E3E240"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396B9CC6"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Difficult</w:t>
      </w:r>
    </w:p>
    <w:p w14:paraId="558DB866" w14:textId="77777777" w:rsidR="00AE64C8" w:rsidRDefault="00AE64C8" w:rsidP="00AE64C8">
      <w:pPr>
        <w:pStyle w:val="TB-Q"/>
        <w:tabs>
          <w:tab w:val="clear" w:pos="374"/>
          <w:tab w:val="right" w:pos="360"/>
          <w:tab w:val="left" w:pos="720"/>
        </w:tabs>
        <w:spacing w:before="0" w:line="240" w:lineRule="auto"/>
        <w:ind w:left="0" w:firstLine="0"/>
        <w:rPr>
          <w:sz w:val="24"/>
        </w:rPr>
      </w:pPr>
    </w:p>
    <w:p w14:paraId="38E801F0" w14:textId="7B196A3D" w:rsidR="00AE64C8" w:rsidRPr="0028219D" w:rsidRDefault="00AE64C8" w:rsidP="00AE64C8">
      <w:pPr>
        <w:pStyle w:val="TB-Q"/>
        <w:tabs>
          <w:tab w:val="clear" w:pos="374"/>
          <w:tab w:val="right" w:pos="360"/>
          <w:tab w:val="left" w:pos="720"/>
        </w:tabs>
        <w:spacing w:before="0" w:line="240" w:lineRule="auto"/>
        <w:ind w:left="0" w:firstLine="0"/>
        <w:rPr>
          <w:sz w:val="24"/>
        </w:rPr>
      </w:pPr>
      <w:r w:rsidRPr="0028219D">
        <w:rPr>
          <w:sz w:val="24"/>
        </w:rPr>
        <w:t>3</w:t>
      </w:r>
      <w:r w:rsidR="00B044C9">
        <w:rPr>
          <w:sz w:val="24"/>
        </w:rPr>
        <w:t>1</w:t>
      </w:r>
      <w:r w:rsidRPr="0028219D">
        <w:rPr>
          <w:sz w:val="24"/>
        </w:rPr>
        <w:t>.</w:t>
      </w:r>
      <w:r>
        <w:rPr>
          <w:sz w:val="24"/>
        </w:rPr>
        <w:t xml:space="preserve"> </w:t>
      </w:r>
      <w:r w:rsidRPr="0028219D">
        <w:rPr>
          <w:sz w:val="24"/>
        </w:rPr>
        <w:t>Eric is more likely than his sister to be negatively affected by X-linked disorders because __________.</w:t>
      </w:r>
    </w:p>
    <w:p w14:paraId="379F28B5"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males are more likely than females to inherit harmful recessive alleles</w:t>
      </w:r>
    </w:p>
    <w:p w14:paraId="6FE97D65"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the Y chromosome is much longer than the X chromosome</w:t>
      </w:r>
    </w:p>
    <w:p w14:paraId="6B7C7D21"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the Y chromosome lacks many corresponding genes to override those on the X chromosome</w:t>
      </w:r>
    </w:p>
    <w:p w14:paraId="21D95B7E" w14:textId="190DA64A"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his sex chromosomes match</w:t>
      </w:r>
    </w:p>
    <w:p w14:paraId="2A97B808" w14:textId="77777777" w:rsidR="00AE64C8" w:rsidRDefault="00AE64C8" w:rsidP="00AE64C8">
      <w:pPr>
        <w:pStyle w:val="TB-ANS"/>
        <w:spacing w:line="240" w:lineRule="auto"/>
        <w:ind w:left="0" w:firstLine="0"/>
        <w:rPr>
          <w:color w:val="000000"/>
          <w:sz w:val="24"/>
        </w:rPr>
      </w:pPr>
    </w:p>
    <w:p w14:paraId="197BDAC8"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3F84F642" w14:textId="17812ABF"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5E2620">
        <w:rPr>
          <w:i/>
          <w:color w:val="000000"/>
          <w:sz w:val="24"/>
        </w:rPr>
        <w:t>39</w:t>
      </w:r>
    </w:p>
    <w:p w14:paraId="6AE82661"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Apply</w:t>
      </w:r>
    </w:p>
    <w:p w14:paraId="6715405C" w14:textId="77777777" w:rsidR="00AE64C8" w:rsidRPr="00544C24" w:rsidRDefault="00AE64C8" w:rsidP="00AE64C8">
      <w:pPr>
        <w:pStyle w:val="TB-OB"/>
        <w:spacing w:line="240" w:lineRule="auto"/>
        <w:ind w:left="0"/>
        <w:rPr>
          <w:i/>
          <w:color w:val="000000"/>
          <w:sz w:val="24"/>
        </w:rPr>
      </w:pPr>
      <w:r w:rsidRPr="0028219D">
        <w:rPr>
          <w:i/>
          <w:color w:val="000000"/>
          <w:sz w:val="24"/>
        </w:rPr>
        <w:t>Objective: 2.2</w:t>
      </w:r>
      <w:r w:rsidRPr="00CB6F92">
        <w:rPr>
          <w:i/>
          <w:sz w:val="24"/>
        </w:rPr>
        <w:t xml:space="preserve"> Describe various patterns of gene–gene interaction.</w:t>
      </w:r>
    </w:p>
    <w:p w14:paraId="355303A2"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4CBF1B24"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Difficult</w:t>
      </w:r>
    </w:p>
    <w:p w14:paraId="5A81243F" w14:textId="77777777" w:rsidR="00AE64C8" w:rsidRDefault="00AE64C8" w:rsidP="00AE64C8">
      <w:pPr>
        <w:pStyle w:val="TB-Q"/>
        <w:tabs>
          <w:tab w:val="clear" w:pos="374"/>
          <w:tab w:val="right" w:pos="360"/>
          <w:tab w:val="left" w:pos="720"/>
        </w:tabs>
        <w:spacing w:before="0" w:line="240" w:lineRule="auto"/>
        <w:ind w:left="0" w:firstLine="0"/>
        <w:rPr>
          <w:sz w:val="24"/>
        </w:rPr>
      </w:pPr>
    </w:p>
    <w:p w14:paraId="27585B81" w14:textId="448054A9" w:rsidR="00AE64C8" w:rsidRPr="0028219D" w:rsidRDefault="00AE64C8" w:rsidP="00AE64C8">
      <w:pPr>
        <w:pStyle w:val="TB-Q"/>
        <w:tabs>
          <w:tab w:val="clear" w:pos="374"/>
          <w:tab w:val="right" w:pos="360"/>
          <w:tab w:val="left" w:pos="720"/>
        </w:tabs>
        <w:spacing w:before="0" w:line="240" w:lineRule="auto"/>
        <w:ind w:left="0" w:firstLine="0"/>
        <w:rPr>
          <w:sz w:val="24"/>
        </w:rPr>
      </w:pPr>
      <w:r w:rsidRPr="0028219D">
        <w:rPr>
          <w:sz w:val="24"/>
        </w:rPr>
        <w:t>3</w:t>
      </w:r>
      <w:r w:rsidR="00B044C9">
        <w:rPr>
          <w:sz w:val="24"/>
        </w:rPr>
        <w:t>2</w:t>
      </w:r>
      <w:r w:rsidRPr="0028219D">
        <w:rPr>
          <w:sz w:val="24"/>
        </w:rPr>
        <w:t>.</w:t>
      </w:r>
      <w:r>
        <w:rPr>
          <w:sz w:val="24"/>
        </w:rPr>
        <w:t xml:space="preserve"> </w:t>
      </w:r>
      <w:r w:rsidR="00355EC7">
        <w:rPr>
          <w:sz w:val="24"/>
        </w:rPr>
        <w:t>Which of the following is true about sex differences?</w:t>
      </w:r>
    </w:p>
    <w:p w14:paraId="03BB3CCF" w14:textId="0A3CB0F0"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00355EC7">
        <w:rPr>
          <w:color w:val="000000"/>
          <w:sz w:val="24"/>
        </w:rPr>
        <w:t>R</w:t>
      </w:r>
      <w:r w:rsidRPr="0028219D">
        <w:rPr>
          <w:color w:val="000000"/>
          <w:sz w:val="24"/>
        </w:rPr>
        <w:t>ates of miscarriage and birth defects are higher for girls</w:t>
      </w:r>
      <w:r w:rsidR="00355EC7">
        <w:rPr>
          <w:color w:val="000000"/>
          <w:sz w:val="24"/>
        </w:rPr>
        <w:t>.</w:t>
      </w:r>
    </w:p>
    <w:p w14:paraId="4118759D" w14:textId="555C9CFC"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lastRenderedPageBreak/>
        <w:t>B</w:t>
      </w:r>
      <w:r>
        <w:rPr>
          <w:color w:val="000000"/>
          <w:sz w:val="24"/>
        </w:rPr>
        <w:t xml:space="preserve">) </w:t>
      </w:r>
      <w:r w:rsidR="00355EC7">
        <w:rPr>
          <w:color w:val="000000"/>
          <w:sz w:val="24"/>
        </w:rPr>
        <w:t>R</w:t>
      </w:r>
      <w:r w:rsidRPr="0028219D">
        <w:rPr>
          <w:color w:val="000000"/>
          <w:sz w:val="24"/>
        </w:rPr>
        <w:t>ates of learning disabilities and behavior disorders are higher for girls</w:t>
      </w:r>
      <w:r w:rsidR="00D20A9E">
        <w:rPr>
          <w:color w:val="000000"/>
          <w:sz w:val="24"/>
        </w:rPr>
        <w:t>.</w:t>
      </w:r>
    </w:p>
    <w:p w14:paraId="6264EC83" w14:textId="4B1650F6"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00355EC7">
        <w:rPr>
          <w:color w:val="000000"/>
          <w:sz w:val="24"/>
        </w:rPr>
        <w:t>Boys are less likely than girls are to inherit hemophilia.</w:t>
      </w:r>
    </w:p>
    <w:p w14:paraId="54D24DAE" w14:textId="322CC735"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00355EC7">
        <w:rPr>
          <w:color w:val="000000"/>
          <w:sz w:val="24"/>
        </w:rPr>
        <w:t>Worldwide, a greater number of boys are conceived and born than girls.</w:t>
      </w:r>
    </w:p>
    <w:p w14:paraId="22FB023A" w14:textId="77777777" w:rsidR="00AE64C8" w:rsidRDefault="00AE64C8" w:rsidP="00AE64C8">
      <w:pPr>
        <w:pStyle w:val="TB-ANS"/>
        <w:spacing w:line="240" w:lineRule="auto"/>
        <w:ind w:left="0" w:firstLine="0"/>
        <w:rPr>
          <w:color w:val="000000"/>
          <w:sz w:val="24"/>
        </w:rPr>
      </w:pPr>
    </w:p>
    <w:p w14:paraId="129121C5"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64C94CF8" w14:textId="739A167C"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5E2620">
        <w:rPr>
          <w:i/>
          <w:color w:val="000000"/>
          <w:sz w:val="24"/>
        </w:rPr>
        <w:t>39</w:t>
      </w:r>
    </w:p>
    <w:p w14:paraId="199AAE19"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5E15AD0D" w14:textId="77777777" w:rsidR="00AE64C8" w:rsidRPr="00544C24" w:rsidRDefault="00AE64C8" w:rsidP="00AE64C8">
      <w:pPr>
        <w:pStyle w:val="TB-OB"/>
        <w:spacing w:line="240" w:lineRule="auto"/>
        <w:ind w:left="0"/>
        <w:rPr>
          <w:i/>
          <w:color w:val="000000"/>
          <w:sz w:val="24"/>
        </w:rPr>
      </w:pPr>
      <w:r w:rsidRPr="0028219D">
        <w:rPr>
          <w:i/>
          <w:color w:val="000000"/>
          <w:sz w:val="24"/>
        </w:rPr>
        <w:t>Objective: 2.2</w:t>
      </w:r>
      <w:r w:rsidRPr="00CB6F92">
        <w:rPr>
          <w:i/>
          <w:sz w:val="24"/>
        </w:rPr>
        <w:t xml:space="preserve"> Describe various patterns of gene–gene interaction.</w:t>
      </w:r>
    </w:p>
    <w:p w14:paraId="009CBFDE"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18794998"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1B4FB4CA" w14:textId="77777777" w:rsidR="00AE64C8" w:rsidRDefault="00AE64C8" w:rsidP="00AE64C8">
      <w:pPr>
        <w:pStyle w:val="TB-Q"/>
        <w:tabs>
          <w:tab w:val="clear" w:pos="374"/>
          <w:tab w:val="right" w:pos="360"/>
          <w:tab w:val="left" w:pos="720"/>
        </w:tabs>
        <w:spacing w:before="0" w:line="240" w:lineRule="auto"/>
        <w:ind w:left="0" w:firstLine="0"/>
        <w:rPr>
          <w:sz w:val="24"/>
        </w:rPr>
      </w:pPr>
    </w:p>
    <w:p w14:paraId="5BD75A16" w14:textId="41F9F5C2" w:rsidR="00AE64C8" w:rsidRPr="0028219D" w:rsidRDefault="00D6317E" w:rsidP="00AE64C8">
      <w:pPr>
        <w:pStyle w:val="TB-Q"/>
        <w:tabs>
          <w:tab w:val="clear" w:pos="374"/>
          <w:tab w:val="right" w:pos="360"/>
          <w:tab w:val="left" w:pos="720"/>
        </w:tabs>
        <w:spacing w:before="0" w:line="240" w:lineRule="auto"/>
        <w:ind w:left="0" w:firstLine="0"/>
        <w:rPr>
          <w:sz w:val="24"/>
        </w:rPr>
      </w:pPr>
      <w:r>
        <w:rPr>
          <w:sz w:val="24"/>
        </w:rPr>
        <w:t>3</w:t>
      </w:r>
      <w:r w:rsidR="00B044C9">
        <w:rPr>
          <w:sz w:val="24"/>
        </w:rPr>
        <w:t>3</w:t>
      </w:r>
      <w:r w:rsidR="00AE64C8" w:rsidRPr="0028219D">
        <w:rPr>
          <w:sz w:val="24"/>
        </w:rPr>
        <w:t>.</w:t>
      </w:r>
      <w:r w:rsidR="00AE64C8">
        <w:rPr>
          <w:sz w:val="24"/>
        </w:rPr>
        <w:t xml:space="preserve"> </w:t>
      </w:r>
      <w:r w:rsidR="00AE64C8" w:rsidRPr="0028219D">
        <w:rPr>
          <w:sz w:val="24"/>
        </w:rPr>
        <w:t>In which disease or disorder does genomic imprinting operate on the sex chromosomes?</w:t>
      </w:r>
    </w:p>
    <w:p w14:paraId="6FA7DA60"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fragile X syndrome</w:t>
      </w:r>
    </w:p>
    <w:p w14:paraId="157193A8" w14:textId="2D55F329"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00D6317E">
        <w:rPr>
          <w:color w:val="000000"/>
          <w:sz w:val="24"/>
        </w:rPr>
        <w:t>hemophilia</w:t>
      </w:r>
    </w:p>
    <w:p w14:paraId="413A5465"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sickle cell anemia</w:t>
      </w:r>
    </w:p>
    <w:p w14:paraId="75C481A7" w14:textId="555E4402"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00D6317E">
        <w:rPr>
          <w:color w:val="000000"/>
          <w:sz w:val="24"/>
        </w:rPr>
        <w:t>p</w:t>
      </w:r>
      <w:r w:rsidR="00D6317E" w:rsidRPr="0028219D">
        <w:rPr>
          <w:color w:val="000000"/>
          <w:sz w:val="24"/>
        </w:rPr>
        <w:t>henylketonuria (PKU</w:t>
      </w:r>
      <w:r w:rsidR="00D6317E">
        <w:rPr>
          <w:color w:val="000000"/>
          <w:sz w:val="24"/>
        </w:rPr>
        <w:t>)</w:t>
      </w:r>
    </w:p>
    <w:p w14:paraId="0EAED124" w14:textId="77777777" w:rsidR="00AE64C8" w:rsidRDefault="00AE64C8" w:rsidP="00AE64C8">
      <w:pPr>
        <w:pStyle w:val="TB-ANS"/>
        <w:spacing w:line="240" w:lineRule="auto"/>
        <w:ind w:left="0" w:firstLine="0"/>
        <w:rPr>
          <w:color w:val="000000"/>
          <w:sz w:val="24"/>
        </w:rPr>
      </w:pPr>
    </w:p>
    <w:p w14:paraId="639A1417"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2901912C" w14:textId="2598439C"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5E2620">
        <w:rPr>
          <w:i/>
          <w:color w:val="000000"/>
          <w:sz w:val="24"/>
        </w:rPr>
        <w:t>40</w:t>
      </w:r>
    </w:p>
    <w:p w14:paraId="3C2AFE28"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58650EB6" w14:textId="77777777" w:rsidR="00AE64C8" w:rsidRPr="00544C24" w:rsidRDefault="00AE64C8" w:rsidP="00AE64C8">
      <w:pPr>
        <w:pStyle w:val="TB-OB"/>
        <w:spacing w:line="240" w:lineRule="auto"/>
        <w:ind w:left="0"/>
        <w:rPr>
          <w:i/>
          <w:color w:val="000000"/>
          <w:sz w:val="24"/>
        </w:rPr>
      </w:pPr>
      <w:r w:rsidRPr="0028219D">
        <w:rPr>
          <w:i/>
          <w:color w:val="000000"/>
          <w:sz w:val="24"/>
        </w:rPr>
        <w:t>Objective: 2.2</w:t>
      </w:r>
      <w:r w:rsidRPr="00CB6F92">
        <w:rPr>
          <w:i/>
          <w:sz w:val="24"/>
        </w:rPr>
        <w:t xml:space="preserve"> Describe various patterns of gene–gene interaction.</w:t>
      </w:r>
    </w:p>
    <w:p w14:paraId="37F22F37"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610A1550"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25D937FA" w14:textId="77777777" w:rsidR="00AE64C8" w:rsidRDefault="00AE64C8" w:rsidP="00AE64C8">
      <w:pPr>
        <w:pStyle w:val="TB-Q"/>
        <w:tabs>
          <w:tab w:val="clear" w:pos="374"/>
          <w:tab w:val="right" w:pos="360"/>
          <w:tab w:val="left" w:pos="720"/>
        </w:tabs>
        <w:spacing w:before="0" w:line="240" w:lineRule="auto"/>
        <w:ind w:left="0" w:firstLine="0"/>
        <w:rPr>
          <w:sz w:val="24"/>
        </w:rPr>
      </w:pPr>
    </w:p>
    <w:p w14:paraId="19453E2D" w14:textId="58B0B259" w:rsidR="00AE64C8" w:rsidRPr="0028219D" w:rsidRDefault="008E111B" w:rsidP="00AE64C8">
      <w:pPr>
        <w:pStyle w:val="TB-Q"/>
        <w:tabs>
          <w:tab w:val="clear" w:pos="374"/>
          <w:tab w:val="right" w:pos="360"/>
          <w:tab w:val="left" w:pos="720"/>
        </w:tabs>
        <w:spacing w:before="0" w:line="240" w:lineRule="auto"/>
        <w:ind w:left="0" w:firstLine="0"/>
        <w:rPr>
          <w:sz w:val="24"/>
        </w:rPr>
      </w:pPr>
      <w:r>
        <w:rPr>
          <w:sz w:val="24"/>
        </w:rPr>
        <w:t>3</w:t>
      </w:r>
      <w:r w:rsidR="00B044C9">
        <w:rPr>
          <w:sz w:val="24"/>
        </w:rPr>
        <w:t>4</w:t>
      </w:r>
      <w:r w:rsidR="00AE64C8" w:rsidRPr="0028219D">
        <w:rPr>
          <w:sz w:val="24"/>
        </w:rPr>
        <w:t>.</w:t>
      </w:r>
      <w:r w:rsidR="00AE64C8">
        <w:rPr>
          <w:sz w:val="24"/>
        </w:rPr>
        <w:t xml:space="preserve"> </w:t>
      </w:r>
      <w:r w:rsidR="00EE10F7">
        <w:rPr>
          <w:sz w:val="24"/>
        </w:rPr>
        <w:t>Which of the following statements about</w:t>
      </w:r>
      <w:r w:rsidR="00AE64C8" w:rsidRPr="0028219D">
        <w:rPr>
          <w:sz w:val="24"/>
        </w:rPr>
        <w:t xml:space="preserve"> mutation </w:t>
      </w:r>
      <w:r w:rsidR="00EE10F7">
        <w:rPr>
          <w:sz w:val="24"/>
        </w:rPr>
        <w:t>is true?</w:t>
      </w:r>
    </w:p>
    <w:p w14:paraId="106EFB59" w14:textId="0DB6F513"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00EE10F7">
        <w:rPr>
          <w:color w:val="000000"/>
          <w:sz w:val="24"/>
        </w:rPr>
        <w:t>S</w:t>
      </w:r>
      <w:r w:rsidRPr="0028219D">
        <w:rPr>
          <w:color w:val="000000"/>
          <w:sz w:val="24"/>
        </w:rPr>
        <w:t>ome mutations occur spontaneously, simply by chance</w:t>
      </w:r>
      <w:r w:rsidR="00162507">
        <w:rPr>
          <w:color w:val="000000"/>
          <w:sz w:val="24"/>
        </w:rPr>
        <w:t>.</w:t>
      </w:r>
    </w:p>
    <w:p w14:paraId="0CAD4540" w14:textId="610AD42B"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00EE10F7">
        <w:rPr>
          <w:color w:val="000000"/>
          <w:sz w:val="24"/>
        </w:rPr>
        <w:t>M</w:t>
      </w:r>
      <w:r w:rsidRPr="0028219D">
        <w:rPr>
          <w:color w:val="000000"/>
          <w:sz w:val="24"/>
        </w:rPr>
        <w:t xml:space="preserve">utations </w:t>
      </w:r>
      <w:r w:rsidR="00EE10F7">
        <w:rPr>
          <w:color w:val="000000"/>
          <w:sz w:val="24"/>
        </w:rPr>
        <w:t>cannot be caused by environmental agents.</w:t>
      </w:r>
    </w:p>
    <w:p w14:paraId="6E465967" w14:textId="552C134D"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00BB7D6A">
        <w:rPr>
          <w:color w:val="000000"/>
          <w:sz w:val="24"/>
        </w:rPr>
        <w:t>The process of mutation depends on the interaction of</w:t>
      </w:r>
      <w:r w:rsidR="00EE10F7">
        <w:rPr>
          <w:color w:val="000000"/>
          <w:sz w:val="24"/>
        </w:rPr>
        <w:t xml:space="preserve"> many genes.</w:t>
      </w:r>
    </w:p>
    <w:p w14:paraId="1BE0A441" w14:textId="16ED4DBD"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00EE10F7">
        <w:rPr>
          <w:color w:val="000000"/>
          <w:sz w:val="24"/>
        </w:rPr>
        <w:t>Germline mutations show us that each of us has a single, permanent genotype.</w:t>
      </w:r>
    </w:p>
    <w:p w14:paraId="140A1161" w14:textId="77777777" w:rsidR="00AE64C8" w:rsidRDefault="00AE64C8" w:rsidP="00AE64C8">
      <w:pPr>
        <w:pStyle w:val="TB-ANS"/>
        <w:spacing w:line="240" w:lineRule="auto"/>
        <w:ind w:left="0" w:firstLine="0"/>
        <w:rPr>
          <w:color w:val="000000"/>
          <w:sz w:val="24"/>
        </w:rPr>
      </w:pPr>
    </w:p>
    <w:p w14:paraId="61497FD1"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5BB95D00" w14:textId="15526993"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5E2620">
        <w:rPr>
          <w:i/>
          <w:color w:val="000000"/>
          <w:sz w:val="24"/>
        </w:rPr>
        <w:t>40</w:t>
      </w:r>
    </w:p>
    <w:p w14:paraId="7131AE4D"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19F8AFFE" w14:textId="77777777" w:rsidR="00AE64C8" w:rsidRPr="00544C24" w:rsidRDefault="00AE64C8" w:rsidP="00AE64C8">
      <w:pPr>
        <w:pStyle w:val="TB-OB"/>
        <w:spacing w:line="240" w:lineRule="auto"/>
        <w:ind w:left="0"/>
        <w:rPr>
          <w:i/>
          <w:color w:val="000000"/>
          <w:sz w:val="24"/>
        </w:rPr>
      </w:pPr>
      <w:r w:rsidRPr="0028219D">
        <w:rPr>
          <w:i/>
          <w:color w:val="000000"/>
          <w:sz w:val="24"/>
        </w:rPr>
        <w:t>Objective: 2.2</w:t>
      </w:r>
      <w:r w:rsidRPr="00CB6F92">
        <w:rPr>
          <w:i/>
          <w:sz w:val="24"/>
        </w:rPr>
        <w:t xml:space="preserve"> Describe various patterns of gene–gene interaction.</w:t>
      </w:r>
    </w:p>
    <w:p w14:paraId="74846C07"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173130B2"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5525E2B9" w14:textId="77777777" w:rsidR="00AE64C8" w:rsidRDefault="00AE64C8" w:rsidP="00AE64C8">
      <w:pPr>
        <w:pStyle w:val="TB-Q"/>
        <w:tabs>
          <w:tab w:val="clear" w:pos="374"/>
          <w:tab w:val="right" w:pos="360"/>
          <w:tab w:val="left" w:pos="720"/>
        </w:tabs>
        <w:spacing w:before="0" w:line="240" w:lineRule="auto"/>
        <w:ind w:left="0" w:firstLine="0"/>
        <w:rPr>
          <w:sz w:val="24"/>
        </w:rPr>
      </w:pPr>
    </w:p>
    <w:p w14:paraId="2977A6AE" w14:textId="0AEF28EC" w:rsidR="00AE64C8" w:rsidRPr="0028219D" w:rsidRDefault="00162507" w:rsidP="00AE64C8">
      <w:pPr>
        <w:pStyle w:val="TB-Q"/>
        <w:tabs>
          <w:tab w:val="clear" w:pos="374"/>
          <w:tab w:val="right" w:pos="360"/>
          <w:tab w:val="left" w:pos="720"/>
        </w:tabs>
        <w:spacing w:before="0" w:line="240" w:lineRule="auto"/>
        <w:ind w:left="0" w:firstLine="0"/>
        <w:rPr>
          <w:sz w:val="24"/>
        </w:rPr>
      </w:pPr>
      <w:r>
        <w:rPr>
          <w:sz w:val="24"/>
        </w:rPr>
        <w:t>3</w:t>
      </w:r>
      <w:r w:rsidR="00B044C9">
        <w:rPr>
          <w:sz w:val="24"/>
        </w:rPr>
        <w:t>5</w:t>
      </w:r>
      <w:r w:rsidR="00AE64C8" w:rsidRPr="0028219D">
        <w:rPr>
          <w:sz w:val="24"/>
        </w:rPr>
        <w:t>.</w:t>
      </w:r>
      <w:r w:rsidR="00AE64C8">
        <w:rPr>
          <w:sz w:val="24"/>
        </w:rPr>
        <w:t xml:space="preserve"> </w:t>
      </w:r>
      <w:r w:rsidR="00AE64C8" w:rsidRPr="0028219D">
        <w:rPr>
          <w:sz w:val="24"/>
        </w:rPr>
        <w:t>In __________, normal body cells mutate, an event that can occur at any time of life.</w:t>
      </w:r>
    </w:p>
    <w:p w14:paraId="6E422205"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somatic mutation</w:t>
      </w:r>
    </w:p>
    <w:p w14:paraId="2251723D"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germline mutation</w:t>
      </w:r>
    </w:p>
    <w:p w14:paraId="3D425B9A" w14:textId="1DF6DB8D"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polygenic inheritance</w:t>
      </w:r>
    </w:p>
    <w:p w14:paraId="35C0E735"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genomic imprinting</w:t>
      </w:r>
    </w:p>
    <w:p w14:paraId="4472A1F0" w14:textId="77777777" w:rsidR="00AE64C8" w:rsidRDefault="00AE64C8" w:rsidP="00AE64C8">
      <w:pPr>
        <w:pStyle w:val="TB-ANS"/>
        <w:spacing w:line="240" w:lineRule="auto"/>
        <w:ind w:left="0" w:firstLine="0"/>
        <w:rPr>
          <w:color w:val="000000"/>
          <w:sz w:val="24"/>
        </w:rPr>
      </w:pPr>
    </w:p>
    <w:p w14:paraId="7CBB4B2D"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383FF921" w14:textId="14019C96"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Pr>
          <w:i/>
          <w:color w:val="000000"/>
          <w:sz w:val="24"/>
        </w:rPr>
        <w:t>4</w:t>
      </w:r>
      <w:r w:rsidR="009302F4">
        <w:rPr>
          <w:i/>
          <w:color w:val="000000"/>
          <w:sz w:val="24"/>
        </w:rPr>
        <w:t>0</w:t>
      </w:r>
    </w:p>
    <w:p w14:paraId="09454387"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413C5208" w14:textId="77777777" w:rsidR="00AE64C8" w:rsidRPr="00544C24" w:rsidRDefault="00AE64C8" w:rsidP="00AE64C8">
      <w:pPr>
        <w:pStyle w:val="TB-OB"/>
        <w:spacing w:line="240" w:lineRule="auto"/>
        <w:ind w:left="0"/>
        <w:rPr>
          <w:i/>
          <w:color w:val="000000"/>
          <w:sz w:val="24"/>
        </w:rPr>
      </w:pPr>
      <w:r w:rsidRPr="0028219D">
        <w:rPr>
          <w:i/>
          <w:color w:val="000000"/>
          <w:sz w:val="24"/>
        </w:rPr>
        <w:lastRenderedPageBreak/>
        <w:t>Objective: 2.2</w:t>
      </w:r>
      <w:r w:rsidRPr="00CB6F92">
        <w:rPr>
          <w:i/>
          <w:sz w:val="24"/>
        </w:rPr>
        <w:t xml:space="preserve"> Describe various patterns of gene–gene interaction.</w:t>
      </w:r>
    </w:p>
    <w:p w14:paraId="4223DB64"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74A4670A"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Easy</w:t>
      </w:r>
    </w:p>
    <w:p w14:paraId="6211D10F" w14:textId="77777777" w:rsidR="00AE64C8" w:rsidRDefault="00AE64C8" w:rsidP="00AE64C8">
      <w:pPr>
        <w:pStyle w:val="TB-Q"/>
        <w:tabs>
          <w:tab w:val="clear" w:pos="374"/>
          <w:tab w:val="right" w:pos="360"/>
          <w:tab w:val="left" w:pos="720"/>
        </w:tabs>
        <w:spacing w:before="0" w:line="240" w:lineRule="auto"/>
        <w:ind w:left="0" w:firstLine="0"/>
        <w:rPr>
          <w:sz w:val="24"/>
        </w:rPr>
      </w:pPr>
    </w:p>
    <w:p w14:paraId="608E11FA" w14:textId="78DD5359" w:rsidR="00AE64C8" w:rsidRPr="0028219D" w:rsidRDefault="00162507" w:rsidP="00AE64C8">
      <w:pPr>
        <w:pStyle w:val="TB-Q"/>
        <w:tabs>
          <w:tab w:val="clear" w:pos="374"/>
          <w:tab w:val="right" w:pos="360"/>
          <w:tab w:val="left" w:pos="720"/>
        </w:tabs>
        <w:spacing w:before="0" w:line="240" w:lineRule="auto"/>
        <w:ind w:left="0" w:firstLine="0"/>
        <w:rPr>
          <w:sz w:val="24"/>
        </w:rPr>
      </w:pPr>
      <w:r>
        <w:rPr>
          <w:sz w:val="24"/>
        </w:rPr>
        <w:t>3</w:t>
      </w:r>
      <w:r w:rsidR="00B044C9">
        <w:rPr>
          <w:sz w:val="24"/>
        </w:rPr>
        <w:t>6</w:t>
      </w:r>
      <w:r w:rsidR="00AE64C8" w:rsidRPr="0028219D">
        <w:rPr>
          <w:sz w:val="24"/>
        </w:rPr>
        <w:t>.</w:t>
      </w:r>
      <w:r w:rsidR="00AE64C8">
        <w:rPr>
          <w:sz w:val="24"/>
        </w:rPr>
        <w:t xml:space="preserve"> </w:t>
      </w:r>
      <w:r w:rsidR="00AE64C8" w:rsidRPr="0028219D">
        <w:rPr>
          <w:sz w:val="24"/>
        </w:rPr>
        <w:t>Terrace is 6</w:t>
      </w:r>
      <w:r w:rsidR="00AE64C8">
        <w:rPr>
          <w:sz w:val="24"/>
        </w:rPr>
        <w:t>′</w:t>
      </w:r>
      <w:r w:rsidR="00AE64C8" w:rsidRPr="0028219D">
        <w:rPr>
          <w:sz w:val="24"/>
        </w:rPr>
        <w:t>2</w:t>
      </w:r>
      <w:r w:rsidR="00AE64C8">
        <w:rPr>
          <w:sz w:val="24"/>
        </w:rPr>
        <w:t>″</w:t>
      </w:r>
      <w:r w:rsidR="00AE64C8" w:rsidRPr="0028219D">
        <w:rPr>
          <w:sz w:val="24"/>
        </w:rPr>
        <w:t xml:space="preserve"> and weighs 165 pounds, while his brother, Jayquan</w:t>
      </w:r>
      <w:r w:rsidR="00AE64C8">
        <w:rPr>
          <w:sz w:val="24"/>
        </w:rPr>
        <w:t>,</w:t>
      </w:r>
      <w:r w:rsidR="00AE64C8" w:rsidRPr="0028219D">
        <w:rPr>
          <w:sz w:val="24"/>
        </w:rPr>
        <w:t xml:space="preserve"> is 5</w:t>
      </w:r>
      <w:r w:rsidR="00AE64C8">
        <w:rPr>
          <w:sz w:val="24"/>
        </w:rPr>
        <w:t>′</w:t>
      </w:r>
      <w:r w:rsidR="00AE64C8" w:rsidRPr="0028219D">
        <w:rPr>
          <w:sz w:val="24"/>
        </w:rPr>
        <w:t>9</w:t>
      </w:r>
      <w:r w:rsidR="00AE64C8">
        <w:rPr>
          <w:sz w:val="24"/>
        </w:rPr>
        <w:t>″</w:t>
      </w:r>
      <w:r w:rsidR="00AE64C8" w:rsidRPr="0028219D">
        <w:rPr>
          <w:sz w:val="24"/>
        </w:rPr>
        <w:t xml:space="preserve"> and weighs 210 pounds. These traits are due to __________.</w:t>
      </w:r>
    </w:p>
    <w:p w14:paraId="45548261"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dominant</w:t>
      </w:r>
      <w:r>
        <w:rPr>
          <w:color w:val="000000"/>
          <w:sz w:val="24"/>
        </w:rPr>
        <w:t>‒</w:t>
      </w:r>
      <w:r w:rsidRPr="0028219D">
        <w:rPr>
          <w:color w:val="000000"/>
          <w:sz w:val="24"/>
        </w:rPr>
        <w:t>recessive inheritance</w:t>
      </w:r>
    </w:p>
    <w:p w14:paraId="561AA5EB"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polygenic inheritance</w:t>
      </w:r>
    </w:p>
    <w:p w14:paraId="575C0AAD"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somatic mutation</w:t>
      </w:r>
    </w:p>
    <w:p w14:paraId="011274AE"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germline mutation</w:t>
      </w:r>
    </w:p>
    <w:p w14:paraId="3C12E4EB" w14:textId="77777777" w:rsidR="00AE64C8" w:rsidRDefault="00AE64C8" w:rsidP="00AE64C8">
      <w:pPr>
        <w:pStyle w:val="TB-ANS"/>
        <w:spacing w:line="240" w:lineRule="auto"/>
        <w:ind w:left="0" w:firstLine="0"/>
        <w:rPr>
          <w:color w:val="000000"/>
          <w:sz w:val="24"/>
        </w:rPr>
      </w:pPr>
    </w:p>
    <w:p w14:paraId="3BE4DD92"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5614F2F1" w14:textId="5DD382C7"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162507">
        <w:rPr>
          <w:i/>
          <w:color w:val="000000"/>
          <w:sz w:val="24"/>
        </w:rPr>
        <w:t>4</w:t>
      </w:r>
      <w:r>
        <w:rPr>
          <w:i/>
          <w:color w:val="000000"/>
          <w:sz w:val="24"/>
        </w:rPr>
        <w:t>0</w:t>
      </w:r>
    </w:p>
    <w:p w14:paraId="7CB8FDA2"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Apply</w:t>
      </w:r>
    </w:p>
    <w:p w14:paraId="5FE73A3E" w14:textId="77777777" w:rsidR="00AE64C8" w:rsidRPr="00544C24" w:rsidRDefault="00AE64C8" w:rsidP="00AE64C8">
      <w:pPr>
        <w:pStyle w:val="TB-OB"/>
        <w:spacing w:line="240" w:lineRule="auto"/>
        <w:ind w:left="0"/>
        <w:rPr>
          <w:i/>
          <w:color w:val="000000"/>
          <w:sz w:val="24"/>
        </w:rPr>
      </w:pPr>
      <w:r w:rsidRPr="0028219D">
        <w:rPr>
          <w:i/>
          <w:color w:val="000000"/>
          <w:sz w:val="24"/>
        </w:rPr>
        <w:t>Objective: 2.2</w:t>
      </w:r>
      <w:r w:rsidRPr="00CB6F92">
        <w:rPr>
          <w:i/>
          <w:sz w:val="24"/>
        </w:rPr>
        <w:t xml:space="preserve"> Describe various patterns of gene–gene interaction.</w:t>
      </w:r>
    </w:p>
    <w:p w14:paraId="44B2493F"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06B0BEDF"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45972157" w14:textId="77777777" w:rsidR="00AE64C8" w:rsidRDefault="00AE64C8" w:rsidP="00AE64C8">
      <w:pPr>
        <w:pStyle w:val="TB-Q"/>
        <w:tabs>
          <w:tab w:val="clear" w:pos="374"/>
          <w:tab w:val="right" w:pos="360"/>
          <w:tab w:val="left" w:pos="720"/>
        </w:tabs>
        <w:spacing w:before="0" w:line="240" w:lineRule="auto"/>
        <w:ind w:left="0" w:firstLine="0"/>
        <w:rPr>
          <w:sz w:val="24"/>
        </w:rPr>
      </w:pPr>
    </w:p>
    <w:p w14:paraId="51E6E683" w14:textId="220B16A9" w:rsidR="00AE64C8" w:rsidRPr="0028219D" w:rsidRDefault="004A1A6F" w:rsidP="00AE64C8">
      <w:pPr>
        <w:pStyle w:val="TB-Q"/>
        <w:tabs>
          <w:tab w:val="clear" w:pos="374"/>
          <w:tab w:val="right" w:pos="360"/>
          <w:tab w:val="left" w:pos="720"/>
        </w:tabs>
        <w:spacing w:before="0" w:line="240" w:lineRule="auto"/>
        <w:ind w:left="0" w:firstLine="0"/>
        <w:rPr>
          <w:sz w:val="24"/>
        </w:rPr>
      </w:pPr>
      <w:r>
        <w:rPr>
          <w:sz w:val="24"/>
        </w:rPr>
        <w:t>3</w:t>
      </w:r>
      <w:r w:rsidR="00B044C9">
        <w:rPr>
          <w:sz w:val="24"/>
        </w:rPr>
        <w:t>7</w:t>
      </w:r>
      <w:r w:rsidR="00AE64C8" w:rsidRPr="0028219D">
        <w:rPr>
          <w:sz w:val="24"/>
        </w:rPr>
        <w:t>.</w:t>
      </w:r>
      <w:r w:rsidR="00AE64C8">
        <w:rPr>
          <w:sz w:val="24"/>
        </w:rPr>
        <w:t xml:space="preserve"> </w:t>
      </w:r>
      <w:r w:rsidR="00AE64C8" w:rsidRPr="0028219D">
        <w:rPr>
          <w:sz w:val="24"/>
        </w:rPr>
        <w:t>Most chromosomal defects result from __________.</w:t>
      </w:r>
    </w:p>
    <w:p w14:paraId="22261C9D"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X-linked disorders</w:t>
      </w:r>
    </w:p>
    <w:p w14:paraId="2B247187" w14:textId="1E710F5D"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00E2751C">
        <w:rPr>
          <w:color w:val="000000"/>
          <w:sz w:val="24"/>
        </w:rPr>
        <w:t>somatic mutation</w:t>
      </w:r>
    </w:p>
    <w:p w14:paraId="30240E41"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mistakes occurring during meiosis</w:t>
      </w:r>
    </w:p>
    <w:p w14:paraId="72438EA7"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recessive disorders</w:t>
      </w:r>
    </w:p>
    <w:p w14:paraId="24C4A1F8" w14:textId="77777777" w:rsidR="00AE64C8" w:rsidRDefault="00AE64C8" w:rsidP="00AE64C8">
      <w:pPr>
        <w:pStyle w:val="TB-ANS"/>
        <w:spacing w:line="240" w:lineRule="auto"/>
        <w:ind w:left="0" w:firstLine="0"/>
        <w:rPr>
          <w:color w:val="000000"/>
          <w:sz w:val="24"/>
        </w:rPr>
      </w:pPr>
    </w:p>
    <w:p w14:paraId="26865FF7"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0C1C5B67" w14:textId="72671E93"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4A1A6F">
        <w:rPr>
          <w:i/>
          <w:color w:val="000000"/>
          <w:sz w:val="24"/>
        </w:rPr>
        <w:t>4</w:t>
      </w:r>
      <w:r>
        <w:rPr>
          <w:i/>
          <w:color w:val="000000"/>
          <w:sz w:val="24"/>
        </w:rPr>
        <w:t>0</w:t>
      </w:r>
    </w:p>
    <w:p w14:paraId="36EB3BA3"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795B9F0C" w14:textId="77777777" w:rsidR="00AE64C8" w:rsidRPr="00E67A5F" w:rsidRDefault="00AE64C8" w:rsidP="00AE64C8">
      <w:pPr>
        <w:autoSpaceDE w:val="0"/>
        <w:autoSpaceDN w:val="0"/>
        <w:adjustRightInd w:val="0"/>
        <w:rPr>
          <w:rFonts w:ascii="Times New Roman" w:hAnsi="Times New Roman"/>
          <w:i/>
          <w:color w:val="000000"/>
        </w:rPr>
      </w:pPr>
      <w:r w:rsidRPr="00E67A5F">
        <w:rPr>
          <w:rFonts w:ascii="Times New Roman" w:hAnsi="Times New Roman"/>
          <w:i/>
          <w:color w:val="000000"/>
        </w:rPr>
        <w:t xml:space="preserve">Objective: 2.3 </w:t>
      </w:r>
      <w:r w:rsidRPr="00E67A5F">
        <w:rPr>
          <w:rFonts w:ascii="Times New Roman" w:hAnsi="Times New Roman"/>
          <w:i/>
        </w:rPr>
        <w:t>Describe major chromosomal abnormalities, and explain how they occur.</w:t>
      </w:r>
    </w:p>
    <w:p w14:paraId="4AF19076"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Pr>
          <w:i/>
          <w:color w:val="000000"/>
          <w:sz w:val="24"/>
        </w:rPr>
        <w:t>Genetic Foundations</w:t>
      </w:r>
    </w:p>
    <w:p w14:paraId="303FD782"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1C3B6B7F" w14:textId="77777777" w:rsidR="00AE64C8" w:rsidRDefault="00AE64C8" w:rsidP="00AE64C8">
      <w:pPr>
        <w:pStyle w:val="TB-Q"/>
        <w:tabs>
          <w:tab w:val="clear" w:pos="374"/>
          <w:tab w:val="right" w:pos="360"/>
          <w:tab w:val="left" w:pos="720"/>
        </w:tabs>
        <w:spacing w:before="0" w:line="240" w:lineRule="auto"/>
        <w:ind w:left="0" w:firstLine="0"/>
        <w:rPr>
          <w:sz w:val="24"/>
        </w:rPr>
      </w:pPr>
    </w:p>
    <w:p w14:paraId="2E97B5BD" w14:textId="00591C32" w:rsidR="00AE64C8" w:rsidRPr="0028219D" w:rsidRDefault="007969CB" w:rsidP="00AE64C8">
      <w:pPr>
        <w:pStyle w:val="TB-Q"/>
        <w:tabs>
          <w:tab w:val="clear" w:pos="374"/>
          <w:tab w:val="right" w:pos="360"/>
          <w:tab w:val="left" w:pos="720"/>
        </w:tabs>
        <w:spacing w:before="0" w:line="240" w:lineRule="auto"/>
        <w:ind w:left="0" w:firstLine="0"/>
        <w:rPr>
          <w:sz w:val="24"/>
        </w:rPr>
      </w:pPr>
      <w:r>
        <w:rPr>
          <w:sz w:val="24"/>
        </w:rPr>
        <w:t>3</w:t>
      </w:r>
      <w:r w:rsidR="00B044C9">
        <w:rPr>
          <w:sz w:val="24"/>
        </w:rPr>
        <w:t>8</w:t>
      </w:r>
      <w:r w:rsidR="00AE64C8" w:rsidRPr="0028219D">
        <w:rPr>
          <w:sz w:val="24"/>
        </w:rPr>
        <w:t>.</w:t>
      </w:r>
      <w:r w:rsidR="00AE64C8">
        <w:rPr>
          <w:sz w:val="24"/>
        </w:rPr>
        <w:t xml:space="preserve"> </w:t>
      </w:r>
      <w:r w:rsidR="000D55BC">
        <w:rPr>
          <w:sz w:val="24"/>
        </w:rPr>
        <w:t>As a result of</w:t>
      </w:r>
      <w:r w:rsidR="00AE64C8" w:rsidRPr="0028219D">
        <w:rPr>
          <w:sz w:val="24"/>
        </w:rPr>
        <w:t xml:space="preserve"> a failure of the twenty-first pair of chromosomes to separate during meiosis, Aziz received three of these chromosomes rather than the normal two. Aziz has __________ syndrome.</w:t>
      </w:r>
    </w:p>
    <w:p w14:paraId="0D23DBE5"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XYY</w:t>
      </w:r>
    </w:p>
    <w:p w14:paraId="33B79791"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Klinefelter</w:t>
      </w:r>
    </w:p>
    <w:p w14:paraId="253E5212"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Turner</w:t>
      </w:r>
    </w:p>
    <w:p w14:paraId="62DF3F73"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Down</w:t>
      </w:r>
    </w:p>
    <w:p w14:paraId="2992007C" w14:textId="77777777" w:rsidR="00AE64C8" w:rsidRDefault="00AE64C8" w:rsidP="00AE64C8">
      <w:pPr>
        <w:pStyle w:val="TB-ANS"/>
        <w:spacing w:line="240" w:lineRule="auto"/>
        <w:ind w:left="0" w:firstLine="0"/>
        <w:rPr>
          <w:color w:val="000000"/>
          <w:sz w:val="24"/>
        </w:rPr>
      </w:pPr>
    </w:p>
    <w:p w14:paraId="6129697D"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0CC0D574" w14:textId="759B619C"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7969CB">
        <w:rPr>
          <w:i/>
          <w:color w:val="000000"/>
          <w:sz w:val="24"/>
        </w:rPr>
        <w:t>4</w:t>
      </w:r>
      <w:r>
        <w:rPr>
          <w:i/>
          <w:color w:val="000000"/>
          <w:sz w:val="24"/>
        </w:rPr>
        <w:t>0</w:t>
      </w:r>
      <w:r w:rsidR="007969CB">
        <w:rPr>
          <w:i/>
          <w:color w:val="000000"/>
          <w:sz w:val="24"/>
        </w:rPr>
        <w:t>–41</w:t>
      </w:r>
    </w:p>
    <w:p w14:paraId="5CC96BFA"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Apply</w:t>
      </w:r>
    </w:p>
    <w:p w14:paraId="36402F6F" w14:textId="77777777" w:rsidR="00AE64C8" w:rsidRPr="00544C24" w:rsidRDefault="00AE64C8" w:rsidP="00AE64C8">
      <w:pPr>
        <w:pStyle w:val="TB-OB"/>
        <w:spacing w:line="240" w:lineRule="auto"/>
        <w:ind w:left="0"/>
        <w:rPr>
          <w:i/>
          <w:color w:val="000000"/>
          <w:sz w:val="24"/>
        </w:rPr>
      </w:pPr>
      <w:r w:rsidRPr="0028219D">
        <w:rPr>
          <w:i/>
          <w:color w:val="000000"/>
          <w:sz w:val="24"/>
        </w:rPr>
        <w:t>Objective: 2.3</w:t>
      </w:r>
      <w:r w:rsidRPr="00CB6F92">
        <w:rPr>
          <w:i/>
          <w:color w:val="000000"/>
          <w:sz w:val="24"/>
        </w:rPr>
        <w:t xml:space="preserve"> </w:t>
      </w:r>
      <w:r w:rsidRPr="00CB6F92">
        <w:rPr>
          <w:i/>
          <w:sz w:val="24"/>
        </w:rPr>
        <w:t>Describe major chromosomal abnormalities, and explain how they occur.</w:t>
      </w:r>
    </w:p>
    <w:p w14:paraId="57689874"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62AD7FE4"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Difficult</w:t>
      </w:r>
    </w:p>
    <w:p w14:paraId="3510414B" w14:textId="77777777" w:rsidR="00AE64C8" w:rsidRDefault="00AE64C8" w:rsidP="00AE64C8">
      <w:pPr>
        <w:pStyle w:val="TB-Q"/>
        <w:tabs>
          <w:tab w:val="clear" w:pos="374"/>
          <w:tab w:val="right" w:pos="360"/>
          <w:tab w:val="left" w:pos="720"/>
        </w:tabs>
        <w:spacing w:before="0" w:line="240" w:lineRule="auto"/>
        <w:ind w:left="0" w:firstLine="0"/>
        <w:rPr>
          <w:sz w:val="24"/>
        </w:rPr>
      </w:pPr>
    </w:p>
    <w:p w14:paraId="4BA5B090" w14:textId="46E3214E" w:rsidR="00AE64C8" w:rsidRPr="0028219D" w:rsidRDefault="000F1F0D" w:rsidP="00AE64C8">
      <w:pPr>
        <w:pStyle w:val="TB-Q"/>
        <w:tabs>
          <w:tab w:val="clear" w:pos="374"/>
          <w:tab w:val="right" w:pos="360"/>
          <w:tab w:val="left" w:pos="720"/>
        </w:tabs>
        <w:spacing w:before="0" w:line="240" w:lineRule="auto"/>
        <w:ind w:left="0" w:firstLine="0"/>
        <w:rPr>
          <w:sz w:val="24"/>
        </w:rPr>
      </w:pPr>
      <w:r>
        <w:rPr>
          <w:sz w:val="24"/>
        </w:rPr>
        <w:lastRenderedPageBreak/>
        <w:t>3</w:t>
      </w:r>
      <w:r w:rsidR="00E37424">
        <w:rPr>
          <w:sz w:val="24"/>
        </w:rPr>
        <w:t>9</w:t>
      </w:r>
      <w:r w:rsidR="00AE64C8" w:rsidRPr="0028219D">
        <w:rPr>
          <w:sz w:val="24"/>
        </w:rPr>
        <w:t>.</w:t>
      </w:r>
      <w:r w:rsidR="00AE64C8">
        <w:rPr>
          <w:sz w:val="24"/>
        </w:rPr>
        <w:t xml:space="preserve"> </w:t>
      </w:r>
      <w:r w:rsidR="00AE64C8" w:rsidRPr="0028219D">
        <w:rPr>
          <w:sz w:val="24"/>
        </w:rPr>
        <w:t>About 70 percent of individuals with Down syndrome who live past age 40 show symptoms of __________ disease.</w:t>
      </w:r>
    </w:p>
    <w:p w14:paraId="2E7367BE"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Tay-Sachs</w:t>
      </w:r>
    </w:p>
    <w:p w14:paraId="51403A34"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Huntington</w:t>
      </w:r>
      <w:r>
        <w:rPr>
          <w:color w:val="000000"/>
          <w:sz w:val="24"/>
        </w:rPr>
        <w:t>’s</w:t>
      </w:r>
    </w:p>
    <w:p w14:paraId="203A3681" w14:textId="2998429D"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Alzheimer’s</w:t>
      </w:r>
    </w:p>
    <w:p w14:paraId="7449A450"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kidney</w:t>
      </w:r>
    </w:p>
    <w:p w14:paraId="48318CC5" w14:textId="77777777" w:rsidR="00AE64C8" w:rsidRDefault="00AE64C8" w:rsidP="00AE64C8">
      <w:pPr>
        <w:pStyle w:val="TB-ANS"/>
        <w:spacing w:line="240" w:lineRule="auto"/>
        <w:ind w:left="0" w:firstLine="0"/>
        <w:rPr>
          <w:color w:val="000000"/>
          <w:sz w:val="24"/>
        </w:rPr>
      </w:pPr>
    </w:p>
    <w:p w14:paraId="2FF23736"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7A3CDDB1" w14:textId="1A226703"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5E2620">
        <w:rPr>
          <w:i/>
          <w:color w:val="000000"/>
          <w:sz w:val="24"/>
        </w:rPr>
        <w:t>41</w:t>
      </w:r>
    </w:p>
    <w:p w14:paraId="0C11CFA8"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2258195B" w14:textId="77777777" w:rsidR="00AE64C8" w:rsidRPr="00544C24" w:rsidRDefault="00AE64C8" w:rsidP="00AE64C8">
      <w:pPr>
        <w:pStyle w:val="TB-OB"/>
        <w:spacing w:line="240" w:lineRule="auto"/>
        <w:ind w:left="0"/>
        <w:rPr>
          <w:i/>
          <w:color w:val="000000"/>
          <w:sz w:val="24"/>
        </w:rPr>
      </w:pPr>
      <w:r w:rsidRPr="0028219D">
        <w:rPr>
          <w:i/>
          <w:color w:val="000000"/>
          <w:sz w:val="24"/>
        </w:rPr>
        <w:t>Objective: 2.3</w:t>
      </w:r>
      <w:r w:rsidRPr="00CB6F92">
        <w:rPr>
          <w:i/>
          <w:color w:val="000000"/>
          <w:sz w:val="24"/>
        </w:rPr>
        <w:t xml:space="preserve"> </w:t>
      </w:r>
      <w:r w:rsidRPr="00CB6F92">
        <w:rPr>
          <w:i/>
          <w:sz w:val="24"/>
        </w:rPr>
        <w:t>Describe major chromosomal abnormalities, and explain how they occur.</w:t>
      </w:r>
    </w:p>
    <w:p w14:paraId="28D169D0"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04D51B6B"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Easy</w:t>
      </w:r>
    </w:p>
    <w:p w14:paraId="3D0415A7" w14:textId="2A3BB58F" w:rsidR="00AE64C8" w:rsidRDefault="00AE64C8" w:rsidP="00AE64C8">
      <w:pPr>
        <w:pStyle w:val="TB-Q"/>
        <w:tabs>
          <w:tab w:val="clear" w:pos="374"/>
          <w:tab w:val="right" w:pos="360"/>
          <w:tab w:val="left" w:pos="720"/>
        </w:tabs>
        <w:spacing w:before="0" w:line="240" w:lineRule="auto"/>
        <w:ind w:left="0" w:firstLine="0"/>
        <w:rPr>
          <w:sz w:val="24"/>
        </w:rPr>
      </w:pPr>
    </w:p>
    <w:p w14:paraId="60BF6D20" w14:textId="590E2245" w:rsidR="00AE64C8" w:rsidRPr="0028219D" w:rsidRDefault="00922C56" w:rsidP="00AE64C8">
      <w:pPr>
        <w:pStyle w:val="TB-Q"/>
        <w:tabs>
          <w:tab w:val="clear" w:pos="374"/>
          <w:tab w:val="right" w:pos="360"/>
          <w:tab w:val="left" w:pos="720"/>
        </w:tabs>
        <w:spacing w:before="0" w:line="240" w:lineRule="auto"/>
        <w:ind w:left="0" w:firstLine="0"/>
        <w:rPr>
          <w:sz w:val="24"/>
        </w:rPr>
      </w:pPr>
      <w:r>
        <w:rPr>
          <w:sz w:val="24"/>
        </w:rPr>
        <w:t>4</w:t>
      </w:r>
      <w:r w:rsidR="003E50C1">
        <w:rPr>
          <w:sz w:val="24"/>
        </w:rPr>
        <w:t>0</w:t>
      </w:r>
      <w:r w:rsidR="00AE64C8" w:rsidRPr="0028219D">
        <w:rPr>
          <w:sz w:val="24"/>
        </w:rPr>
        <w:t>.</w:t>
      </w:r>
      <w:r w:rsidR="00AE64C8">
        <w:rPr>
          <w:sz w:val="24"/>
        </w:rPr>
        <w:t xml:space="preserve"> </w:t>
      </w:r>
      <w:r w:rsidR="00AE64C8" w:rsidRPr="0028219D">
        <w:rPr>
          <w:sz w:val="24"/>
        </w:rPr>
        <w:t>Research on sex chromosome disorders shows that __________.</w:t>
      </w:r>
    </w:p>
    <w:p w14:paraId="2ACA4D14"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males with XYY syndrome are more aggressive and antisocial than XY males</w:t>
      </w:r>
    </w:p>
    <w:p w14:paraId="2DFBB3AF"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verbal difficulties are common among females who are missing an X chromosome</w:t>
      </w:r>
    </w:p>
    <w:p w14:paraId="2C291BFD"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females who are missing an X chromosome often have trouble with spatial relationships</w:t>
      </w:r>
    </w:p>
    <w:p w14:paraId="40238377"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most children with these disorders suffer from intellectual disability</w:t>
      </w:r>
    </w:p>
    <w:p w14:paraId="2D773BCE" w14:textId="77777777" w:rsidR="00AE64C8" w:rsidRDefault="00AE64C8" w:rsidP="00AE64C8">
      <w:pPr>
        <w:pStyle w:val="TB-ANS"/>
        <w:spacing w:line="240" w:lineRule="auto"/>
        <w:ind w:left="0" w:firstLine="0"/>
        <w:rPr>
          <w:color w:val="000000"/>
          <w:sz w:val="24"/>
        </w:rPr>
      </w:pPr>
    </w:p>
    <w:p w14:paraId="523E23EE"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34F52FFD" w14:textId="0E45A9C7" w:rsidR="00AE64C8" w:rsidRPr="0028219D" w:rsidRDefault="00AE64C8" w:rsidP="00AE64C8">
      <w:pPr>
        <w:pStyle w:val="TB-PR"/>
        <w:spacing w:line="240" w:lineRule="auto"/>
        <w:ind w:left="0"/>
        <w:rPr>
          <w:i/>
          <w:color w:val="000000"/>
          <w:sz w:val="24"/>
        </w:rPr>
      </w:pPr>
      <w:r w:rsidRPr="000A0FB2">
        <w:rPr>
          <w:i/>
          <w:color w:val="000000"/>
          <w:sz w:val="24"/>
        </w:rPr>
        <w:t xml:space="preserve">Page Ref: </w:t>
      </w:r>
      <w:r w:rsidR="00922C56" w:rsidRPr="000A0FB2">
        <w:rPr>
          <w:i/>
          <w:color w:val="000000"/>
          <w:sz w:val="24"/>
        </w:rPr>
        <w:t>4</w:t>
      </w:r>
      <w:r w:rsidRPr="000A0FB2">
        <w:rPr>
          <w:i/>
          <w:color w:val="000000"/>
          <w:sz w:val="24"/>
        </w:rPr>
        <w:t>1</w:t>
      </w:r>
    </w:p>
    <w:p w14:paraId="3D3EBE2C"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2B127FD8" w14:textId="77777777" w:rsidR="00AE64C8" w:rsidRPr="00544C24" w:rsidRDefault="00AE64C8" w:rsidP="00AE64C8">
      <w:pPr>
        <w:pStyle w:val="TB-OB"/>
        <w:spacing w:line="240" w:lineRule="auto"/>
        <w:ind w:left="0"/>
        <w:rPr>
          <w:i/>
          <w:color w:val="000000"/>
          <w:sz w:val="24"/>
        </w:rPr>
      </w:pPr>
      <w:r w:rsidRPr="0028219D">
        <w:rPr>
          <w:i/>
          <w:color w:val="000000"/>
          <w:sz w:val="24"/>
        </w:rPr>
        <w:t>Objective: 2.3</w:t>
      </w:r>
      <w:r w:rsidRPr="00CB6F92">
        <w:rPr>
          <w:i/>
          <w:color w:val="000000"/>
          <w:sz w:val="24"/>
        </w:rPr>
        <w:t xml:space="preserve"> </w:t>
      </w:r>
      <w:r w:rsidRPr="00CB6F92">
        <w:rPr>
          <w:i/>
          <w:sz w:val="24"/>
        </w:rPr>
        <w:t>Describe major chromosomal abnormalities, and explain how they occur.</w:t>
      </w:r>
    </w:p>
    <w:p w14:paraId="7FBF3D7C"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Genetic Foundations</w:t>
      </w:r>
    </w:p>
    <w:p w14:paraId="66A6AAD7"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22F4F06B" w14:textId="77777777" w:rsidR="00AE64C8" w:rsidRDefault="00AE64C8" w:rsidP="00AE64C8">
      <w:pPr>
        <w:pStyle w:val="TB-Q"/>
        <w:tabs>
          <w:tab w:val="clear" w:pos="374"/>
          <w:tab w:val="right" w:pos="360"/>
          <w:tab w:val="left" w:pos="720"/>
        </w:tabs>
        <w:spacing w:before="0" w:line="240" w:lineRule="auto"/>
        <w:ind w:left="0" w:firstLine="0"/>
        <w:rPr>
          <w:sz w:val="24"/>
        </w:rPr>
      </w:pPr>
    </w:p>
    <w:p w14:paraId="29B80B72" w14:textId="1E1745AC" w:rsidR="00AE64C8" w:rsidRPr="0028219D" w:rsidRDefault="00580042" w:rsidP="00AE64C8">
      <w:pPr>
        <w:pStyle w:val="TB-Q"/>
        <w:tabs>
          <w:tab w:val="clear" w:pos="374"/>
          <w:tab w:val="right" w:pos="360"/>
          <w:tab w:val="left" w:pos="720"/>
        </w:tabs>
        <w:spacing w:before="0" w:line="240" w:lineRule="auto"/>
        <w:ind w:left="0" w:firstLine="0"/>
        <w:rPr>
          <w:sz w:val="24"/>
        </w:rPr>
      </w:pPr>
      <w:r>
        <w:rPr>
          <w:sz w:val="24"/>
        </w:rPr>
        <w:t>4</w:t>
      </w:r>
      <w:r w:rsidR="00A95343">
        <w:rPr>
          <w:sz w:val="24"/>
        </w:rPr>
        <w:t>1</w:t>
      </w:r>
      <w:r w:rsidR="00AE64C8" w:rsidRPr="0028219D">
        <w:rPr>
          <w:sz w:val="24"/>
        </w:rPr>
        <w:t>. Manny inherited an extra X chromosome. If he is like many boys with Klinefelter syndrome, Manny will have difficulty __________.</w:t>
      </w:r>
    </w:p>
    <w:p w14:paraId="149BCE56"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reading</w:t>
      </w:r>
    </w:p>
    <w:p w14:paraId="38477C61"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drawing pictures</w:t>
      </w:r>
    </w:p>
    <w:p w14:paraId="5C7FD2B1"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following travel directions</w:t>
      </w:r>
    </w:p>
    <w:p w14:paraId="7DF1347D" w14:textId="7DD8AA20"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00864096">
        <w:rPr>
          <w:color w:val="000000"/>
          <w:sz w:val="24"/>
        </w:rPr>
        <w:t>managing aggression</w:t>
      </w:r>
    </w:p>
    <w:p w14:paraId="29779593" w14:textId="77777777" w:rsidR="00AE64C8" w:rsidRDefault="00AE64C8" w:rsidP="00AE64C8">
      <w:pPr>
        <w:pStyle w:val="TB-ANS"/>
        <w:spacing w:line="240" w:lineRule="auto"/>
        <w:ind w:left="0" w:firstLine="0"/>
        <w:rPr>
          <w:color w:val="000000"/>
          <w:sz w:val="24"/>
        </w:rPr>
      </w:pPr>
    </w:p>
    <w:p w14:paraId="6BB1ED1C"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23E23AAB" w14:textId="7C039B3C" w:rsidR="00AE64C8" w:rsidRPr="0028219D" w:rsidRDefault="00AE64C8" w:rsidP="00AE64C8">
      <w:pPr>
        <w:pStyle w:val="TB-SK"/>
        <w:spacing w:line="240" w:lineRule="auto"/>
        <w:ind w:left="0"/>
        <w:rPr>
          <w:i/>
          <w:color w:val="000000"/>
          <w:sz w:val="24"/>
        </w:rPr>
      </w:pPr>
      <w:r w:rsidRPr="0028219D">
        <w:rPr>
          <w:i/>
          <w:color w:val="000000"/>
          <w:sz w:val="24"/>
        </w:rPr>
        <w:t xml:space="preserve">Page Ref: </w:t>
      </w:r>
      <w:r w:rsidR="00580042">
        <w:rPr>
          <w:i/>
          <w:color w:val="000000"/>
          <w:sz w:val="24"/>
        </w:rPr>
        <w:t>4</w:t>
      </w:r>
      <w:r>
        <w:rPr>
          <w:i/>
          <w:color w:val="000000"/>
          <w:sz w:val="24"/>
        </w:rPr>
        <w:t>1</w:t>
      </w:r>
    </w:p>
    <w:p w14:paraId="38F17063"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Apply</w:t>
      </w:r>
    </w:p>
    <w:p w14:paraId="21715DA2" w14:textId="77777777" w:rsidR="00AE64C8" w:rsidRPr="00544C24" w:rsidRDefault="00AE64C8" w:rsidP="00AE64C8">
      <w:pPr>
        <w:pStyle w:val="TB-OB"/>
        <w:spacing w:line="240" w:lineRule="auto"/>
        <w:ind w:left="0"/>
        <w:rPr>
          <w:i/>
          <w:sz w:val="24"/>
        </w:rPr>
      </w:pPr>
      <w:r w:rsidRPr="0028219D">
        <w:rPr>
          <w:i/>
          <w:sz w:val="24"/>
        </w:rPr>
        <w:t>Objective: 2.3</w:t>
      </w:r>
      <w:r w:rsidRPr="00CB6F92">
        <w:rPr>
          <w:i/>
          <w:color w:val="000000"/>
          <w:sz w:val="24"/>
        </w:rPr>
        <w:t xml:space="preserve"> </w:t>
      </w:r>
      <w:r w:rsidRPr="00CB6F92">
        <w:rPr>
          <w:i/>
          <w:sz w:val="24"/>
        </w:rPr>
        <w:t>Describe major chromosomal abnormalities, and explain how they occur.</w:t>
      </w:r>
    </w:p>
    <w:p w14:paraId="1521D743" w14:textId="77777777" w:rsidR="00AE64C8" w:rsidRPr="00544C24" w:rsidRDefault="00AE64C8" w:rsidP="00AE64C8">
      <w:pPr>
        <w:pStyle w:val="TB-OB"/>
        <w:spacing w:line="240" w:lineRule="auto"/>
        <w:ind w:left="0"/>
        <w:rPr>
          <w:i/>
          <w:sz w:val="24"/>
        </w:rPr>
      </w:pPr>
      <w:r w:rsidRPr="00544C24">
        <w:rPr>
          <w:i/>
          <w:sz w:val="24"/>
        </w:rPr>
        <w:t xml:space="preserve">Topic: </w:t>
      </w:r>
      <w:r w:rsidRPr="00CB6F92">
        <w:rPr>
          <w:bCs/>
          <w:i/>
          <w:sz w:val="24"/>
        </w:rPr>
        <w:t>Genetic Foundations</w:t>
      </w:r>
    </w:p>
    <w:p w14:paraId="4E4BDCC9" w14:textId="77777777" w:rsidR="00AE64C8" w:rsidRPr="0028219D" w:rsidRDefault="00AE64C8" w:rsidP="00AE64C8">
      <w:pPr>
        <w:pStyle w:val="TB-OB"/>
        <w:spacing w:line="240" w:lineRule="auto"/>
        <w:ind w:left="0"/>
        <w:rPr>
          <w:i/>
          <w:color w:val="000000"/>
          <w:sz w:val="24"/>
        </w:rPr>
      </w:pPr>
      <w:r w:rsidRPr="00544C24">
        <w:rPr>
          <w:i/>
          <w:sz w:val="24"/>
        </w:rPr>
        <w:t xml:space="preserve">Difficulty </w:t>
      </w:r>
      <w:r w:rsidRPr="0028219D">
        <w:rPr>
          <w:i/>
          <w:color w:val="000000"/>
          <w:sz w:val="24"/>
        </w:rPr>
        <w:t>Level: Difficult</w:t>
      </w:r>
    </w:p>
    <w:p w14:paraId="4F61F4BE" w14:textId="77777777" w:rsidR="00AE64C8" w:rsidRDefault="00AE64C8" w:rsidP="00AE64C8">
      <w:pPr>
        <w:pStyle w:val="TB-Q"/>
        <w:tabs>
          <w:tab w:val="clear" w:pos="374"/>
          <w:tab w:val="right" w:pos="360"/>
          <w:tab w:val="left" w:pos="720"/>
        </w:tabs>
        <w:spacing w:before="0" w:line="240" w:lineRule="auto"/>
        <w:ind w:left="0" w:firstLine="0"/>
        <w:rPr>
          <w:sz w:val="24"/>
        </w:rPr>
      </w:pPr>
    </w:p>
    <w:p w14:paraId="10FF10FE" w14:textId="3A33BB66" w:rsidR="002708BB" w:rsidRDefault="00A95343" w:rsidP="002708BB">
      <w:pPr>
        <w:pStyle w:val="TB-ANS"/>
        <w:spacing w:line="240" w:lineRule="auto"/>
        <w:ind w:left="0" w:firstLine="0"/>
        <w:rPr>
          <w:color w:val="000000"/>
          <w:sz w:val="24"/>
        </w:rPr>
      </w:pPr>
      <w:r>
        <w:rPr>
          <w:color w:val="000000"/>
          <w:sz w:val="24"/>
        </w:rPr>
        <w:t>42</w:t>
      </w:r>
      <w:r w:rsidR="00B931A9">
        <w:rPr>
          <w:color w:val="000000"/>
          <w:sz w:val="24"/>
        </w:rPr>
        <w:t xml:space="preserve">. </w:t>
      </w:r>
      <w:r w:rsidR="002708BB">
        <w:rPr>
          <w:color w:val="000000"/>
          <w:sz w:val="24"/>
        </w:rPr>
        <w:t>Which of the following is true about genetic counseling?</w:t>
      </w:r>
    </w:p>
    <w:p w14:paraId="243B87C3" w14:textId="77777777" w:rsidR="002708BB" w:rsidRPr="0028219D" w:rsidRDefault="002708BB" w:rsidP="002708BB">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It involves medical procedures that permit detection of developmental problems before birth.</w:t>
      </w:r>
    </w:p>
    <w:p w14:paraId="1AD4131E" w14:textId="3C1C9302" w:rsidR="002708BB" w:rsidRPr="0028219D" w:rsidRDefault="002708BB" w:rsidP="002708BB">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It helps couples assess their chances of giving birth to a baby with a </w:t>
      </w:r>
      <w:r w:rsidR="0031112D">
        <w:rPr>
          <w:color w:val="000000"/>
          <w:sz w:val="24"/>
        </w:rPr>
        <w:t>hereditary</w:t>
      </w:r>
      <w:r>
        <w:rPr>
          <w:color w:val="000000"/>
          <w:sz w:val="24"/>
        </w:rPr>
        <w:t xml:space="preserve"> disorder.</w:t>
      </w:r>
    </w:p>
    <w:p w14:paraId="54EE201E" w14:textId="77777777" w:rsidR="002708BB" w:rsidRPr="0028219D" w:rsidRDefault="002708BB" w:rsidP="002708BB">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It is not useful for individuals who know that genetic problems exist in their families.</w:t>
      </w:r>
    </w:p>
    <w:p w14:paraId="4E52FDE8" w14:textId="77777777" w:rsidR="002708BB" w:rsidRDefault="002708BB" w:rsidP="002708BB">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Genetic markers for autism are found in a majority of affected people.</w:t>
      </w:r>
    </w:p>
    <w:p w14:paraId="40DC927C" w14:textId="752410E7" w:rsidR="00AE64C8" w:rsidRDefault="00AE64C8" w:rsidP="00AE64C8">
      <w:pPr>
        <w:pStyle w:val="TB-Q"/>
        <w:tabs>
          <w:tab w:val="clear" w:pos="374"/>
          <w:tab w:val="right" w:pos="360"/>
          <w:tab w:val="left" w:pos="720"/>
        </w:tabs>
        <w:spacing w:before="0" w:line="240" w:lineRule="auto"/>
        <w:ind w:left="0" w:firstLine="0"/>
        <w:rPr>
          <w:sz w:val="24"/>
        </w:rPr>
      </w:pPr>
    </w:p>
    <w:p w14:paraId="6E897F1D" w14:textId="77777777" w:rsidR="002708BB" w:rsidRPr="0028219D" w:rsidRDefault="002708BB" w:rsidP="002708BB">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2BDE62A3" w14:textId="77777777" w:rsidR="002708BB" w:rsidRPr="0028219D" w:rsidRDefault="002708BB" w:rsidP="002708BB">
      <w:pPr>
        <w:pStyle w:val="TB-PR"/>
        <w:spacing w:line="240" w:lineRule="auto"/>
        <w:ind w:left="0"/>
        <w:rPr>
          <w:i/>
          <w:color w:val="000000"/>
          <w:sz w:val="24"/>
        </w:rPr>
      </w:pPr>
      <w:r w:rsidRPr="0028219D">
        <w:rPr>
          <w:i/>
          <w:color w:val="000000"/>
          <w:sz w:val="24"/>
        </w:rPr>
        <w:t xml:space="preserve">Page Ref: </w:t>
      </w:r>
      <w:r>
        <w:rPr>
          <w:i/>
          <w:color w:val="000000"/>
          <w:sz w:val="24"/>
        </w:rPr>
        <w:t>41</w:t>
      </w:r>
    </w:p>
    <w:p w14:paraId="0D7ADEA9" w14:textId="41FF7790" w:rsidR="002708BB" w:rsidRPr="0028219D" w:rsidRDefault="002708BB" w:rsidP="002708BB">
      <w:pPr>
        <w:pStyle w:val="TB-SK"/>
        <w:spacing w:line="240" w:lineRule="auto"/>
        <w:ind w:left="0"/>
        <w:rPr>
          <w:i/>
          <w:color w:val="000000"/>
          <w:sz w:val="24"/>
        </w:rPr>
      </w:pPr>
      <w:r w:rsidRPr="00544C24">
        <w:rPr>
          <w:i/>
          <w:color w:val="000000"/>
          <w:sz w:val="24"/>
        </w:rPr>
        <w:t>Skill Level:</w:t>
      </w:r>
      <w:r w:rsidRPr="0028219D">
        <w:rPr>
          <w:i/>
          <w:color w:val="000000"/>
          <w:sz w:val="24"/>
        </w:rPr>
        <w:t xml:space="preserve"> </w:t>
      </w:r>
      <w:r w:rsidR="00CF2AC0">
        <w:rPr>
          <w:i/>
          <w:color w:val="000000"/>
          <w:sz w:val="24"/>
        </w:rPr>
        <w:t>Understand</w:t>
      </w:r>
    </w:p>
    <w:p w14:paraId="3DBCABE6" w14:textId="77777777" w:rsidR="002708BB" w:rsidRPr="00E67A5F" w:rsidRDefault="002708BB" w:rsidP="002708BB">
      <w:pPr>
        <w:autoSpaceDE w:val="0"/>
        <w:autoSpaceDN w:val="0"/>
        <w:adjustRightInd w:val="0"/>
        <w:rPr>
          <w:rFonts w:ascii="Times New Roman" w:hAnsi="Times New Roman"/>
          <w:i/>
        </w:rPr>
      </w:pPr>
      <w:r w:rsidRPr="00E67A5F">
        <w:rPr>
          <w:rFonts w:ascii="Times New Roman" w:hAnsi="Times New Roman"/>
          <w:i/>
        </w:rPr>
        <w:t>Objective: 2.4 What procedures can assist prospective parents in having healthy children?</w:t>
      </w:r>
    </w:p>
    <w:p w14:paraId="0A1B5A5E" w14:textId="77777777" w:rsidR="002708BB" w:rsidRPr="00E67A5F" w:rsidRDefault="002708BB" w:rsidP="002708BB">
      <w:pPr>
        <w:autoSpaceDE w:val="0"/>
        <w:autoSpaceDN w:val="0"/>
        <w:adjustRightInd w:val="0"/>
        <w:rPr>
          <w:rFonts w:ascii="Times New Roman" w:hAnsi="Times New Roman"/>
          <w:i/>
        </w:rPr>
      </w:pPr>
      <w:r w:rsidRPr="00E67A5F">
        <w:rPr>
          <w:rFonts w:ascii="Times New Roman" w:hAnsi="Times New Roman"/>
          <w:i/>
        </w:rPr>
        <w:t xml:space="preserve">Topic: </w:t>
      </w:r>
      <w:r w:rsidRPr="00E67A5F">
        <w:rPr>
          <w:rFonts w:ascii="Times New Roman" w:hAnsi="Times New Roman"/>
          <w:bCs/>
          <w:i/>
        </w:rPr>
        <w:t>Reproductive Choices</w:t>
      </w:r>
    </w:p>
    <w:p w14:paraId="56668A62" w14:textId="77777777" w:rsidR="002708BB" w:rsidRPr="0028219D" w:rsidRDefault="002708BB" w:rsidP="002708BB">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03A975C4" w14:textId="77777777" w:rsidR="002708BB" w:rsidRDefault="002708BB" w:rsidP="00AE64C8">
      <w:pPr>
        <w:pStyle w:val="TB-Q"/>
        <w:tabs>
          <w:tab w:val="clear" w:pos="374"/>
          <w:tab w:val="right" w:pos="360"/>
          <w:tab w:val="left" w:pos="720"/>
        </w:tabs>
        <w:spacing w:before="0" w:line="240" w:lineRule="auto"/>
        <w:ind w:left="0" w:firstLine="0"/>
        <w:rPr>
          <w:sz w:val="24"/>
        </w:rPr>
      </w:pPr>
    </w:p>
    <w:p w14:paraId="68EC8852" w14:textId="280E5CB0" w:rsidR="00AE64C8" w:rsidRPr="0028219D" w:rsidRDefault="00ED477D" w:rsidP="00AE64C8">
      <w:pPr>
        <w:pStyle w:val="TB-Q"/>
        <w:tabs>
          <w:tab w:val="clear" w:pos="374"/>
          <w:tab w:val="right" w:pos="360"/>
          <w:tab w:val="left" w:pos="720"/>
        </w:tabs>
        <w:spacing w:before="0" w:line="240" w:lineRule="auto"/>
        <w:ind w:left="0" w:firstLine="0"/>
        <w:rPr>
          <w:sz w:val="24"/>
        </w:rPr>
      </w:pPr>
      <w:r>
        <w:rPr>
          <w:sz w:val="24"/>
        </w:rPr>
        <w:t>4</w:t>
      </w:r>
      <w:r w:rsidR="00A95343">
        <w:rPr>
          <w:sz w:val="24"/>
        </w:rPr>
        <w:t>3</w:t>
      </w:r>
      <w:r w:rsidR="00AE64C8" w:rsidRPr="0028219D">
        <w:rPr>
          <w:sz w:val="24"/>
        </w:rPr>
        <w:t>. If a family history of intellectual disabilities, psychological disorders, physical defects, or inherited diseases exists, a genetic counselor prepares a __________, which identifies affected relatives in a couple’s family tree.</w:t>
      </w:r>
    </w:p>
    <w:p w14:paraId="5536937F"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pedigree</w:t>
      </w:r>
    </w:p>
    <w:p w14:paraId="29C54395" w14:textId="77E26533"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00B645A9">
        <w:rPr>
          <w:color w:val="000000"/>
          <w:sz w:val="24"/>
        </w:rPr>
        <w:t>genetic marker</w:t>
      </w:r>
    </w:p>
    <w:p w14:paraId="0FBE79CF" w14:textId="435157E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00ED477D">
        <w:rPr>
          <w:color w:val="000000"/>
          <w:sz w:val="24"/>
        </w:rPr>
        <w:t>maternal blood analysis</w:t>
      </w:r>
    </w:p>
    <w:p w14:paraId="7DB830BA"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00ED477D">
        <w:rPr>
          <w:color w:val="000000"/>
          <w:sz w:val="24"/>
        </w:rPr>
        <w:t xml:space="preserve">preimplantation </w:t>
      </w:r>
      <w:r w:rsidRPr="0028219D">
        <w:rPr>
          <w:color w:val="000000"/>
          <w:sz w:val="24"/>
        </w:rPr>
        <w:t>genetic diagnosis</w:t>
      </w:r>
    </w:p>
    <w:p w14:paraId="38A269E2" w14:textId="2EC2AEC9" w:rsidR="00AE64C8" w:rsidRDefault="00AE64C8" w:rsidP="00AE64C8">
      <w:pPr>
        <w:pStyle w:val="TB-ANS"/>
        <w:spacing w:line="240" w:lineRule="auto"/>
        <w:ind w:left="0" w:firstLine="0"/>
        <w:rPr>
          <w:color w:val="000000"/>
          <w:sz w:val="24"/>
        </w:rPr>
      </w:pPr>
    </w:p>
    <w:p w14:paraId="49C4E63B"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21C14B30" w14:textId="587AEA87" w:rsidR="00AE64C8" w:rsidRPr="0028219D" w:rsidRDefault="00AE64C8" w:rsidP="00AE64C8">
      <w:pPr>
        <w:pStyle w:val="TB-SK"/>
        <w:spacing w:line="240" w:lineRule="auto"/>
        <w:ind w:left="0"/>
        <w:rPr>
          <w:i/>
          <w:color w:val="000000"/>
          <w:sz w:val="24"/>
        </w:rPr>
      </w:pPr>
      <w:r w:rsidRPr="0028219D">
        <w:rPr>
          <w:i/>
          <w:color w:val="000000"/>
          <w:sz w:val="24"/>
        </w:rPr>
        <w:t xml:space="preserve">Page Ref: </w:t>
      </w:r>
      <w:r w:rsidR="009B4B77">
        <w:rPr>
          <w:i/>
          <w:color w:val="000000"/>
          <w:sz w:val="24"/>
        </w:rPr>
        <w:t>42</w:t>
      </w:r>
    </w:p>
    <w:p w14:paraId="0F6E3D8B"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133BAD74" w14:textId="77777777" w:rsidR="00AE64C8" w:rsidRPr="00544C24" w:rsidRDefault="00AE64C8" w:rsidP="00AE64C8">
      <w:pPr>
        <w:pStyle w:val="TB-OB"/>
        <w:spacing w:line="240" w:lineRule="auto"/>
        <w:ind w:left="0"/>
        <w:rPr>
          <w:i/>
          <w:color w:val="000000"/>
          <w:sz w:val="24"/>
        </w:rPr>
      </w:pPr>
      <w:r w:rsidRPr="0028219D">
        <w:rPr>
          <w:i/>
          <w:color w:val="000000"/>
          <w:sz w:val="24"/>
        </w:rPr>
        <w:t>Objective: 2.4</w:t>
      </w:r>
      <w:r w:rsidRPr="00CB6F92">
        <w:rPr>
          <w:i/>
          <w:sz w:val="24"/>
        </w:rPr>
        <w:t xml:space="preserve"> What procedures can assist prospective parents in having healthy children?</w:t>
      </w:r>
    </w:p>
    <w:p w14:paraId="7379F834"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Reproductive Choices</w:t>
      </w:r>
    </w:p>
    <w:p w14:paraId="2933E485"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Easy</w:t>
      </w:r>
    </w:p>
    <w:p w14:paraId="46D27F15" w14:textId="77777777" w:rsidR="00AE64C8" w:rsidRDefault="00AE64C8" w:rsidP="00AE64C8">
      <w:pPr>
        <w:pStyle w:val="TB-Q"/>
        <w:tabs>
          <w:tab w:val="clear" w:pos="374"/>
          <w:tab w:val="right" w:pos="360"/>
          <w:tab w:val="left" w:pos="720"/>
        </w:tabs>
        <w:spacing w:before="0" w:line="240" w:lineRule="auto"/>
        <w:ind w:left="0" w:firstLine="0"/>
        <w:rPr>
          <w:sz w:val="24"/>
        </w:rPr>
      </w:pPr>
    </w:p>
    <w:p w14:paraId="14622E62" w14:textId="53ED1BFC" w:rsidR="00AE64C8" w:rsidRPr="0028219D" w:rsidRDefault="006B5D79" w:rsidP="00AE64C8">
      <w:pPr>
        <w:pStyle w:val="TB-Q"/>
        <w:tabs>
          <w:tab w:val="clear" w:pos="374"/>
          <w:tab w:val="right" w:pos="360"/>
          <w:tab w:val="left" w:pos="720"/>
        </w:tabs>
        <w:spacing w:before="0" w:line="240" w:lineRule="auto"/>
        <w:ind w:left="0" w:firstLine="0"/>
        <w:rPr>
          <w:sz w:val="24"/>
        </w:rPr>
      </w:pPr>
      <w:r w:rsidRPr="009633F6">
        <w:rPr>
          <w:sz w:val="24"/>
        </w:rPr>
        <w:t>4</w:t>
      </w:r>
      <w:r w:rsidR="00A95343">
        <w:rPr>
          <w:sz w:val="24"/>
        </w:rPr>
        <w:t>4</w:t>
      </w:r>
      <w:r w:rsidR="00AE64C8" w:rsidRPr="009633F6">
        <w:rPr>
          <w:sz w:val="24"/>
        </w:rPr>
        <w:t xml:space="preserve">. </w:t>
      </w:r>
      <w:r w:rsidR="004926C6" w:rsidRPr="009633F6">
        <w:rPr>
          <w:sz w:val="24"/>
        </w:rPr>
        <w:t>Which statement about donor insemination is true?</w:t>
      </w:r>
    </w:p>
    <w:p w14:paraId="159A32B5" w14:textId="7CBCC7A2"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004926C6">
        <w:rPr>
          <w:color w:val="000000"/>
          <w:sz w:val="24"/>
        </w:rPr>
        <w:t xml:space="preserve">It </w:t>
      </w:r>
      <w:r w:rsidRPr="0028219D">
        <w:rPr>
          <w:color w:val="000000"/>
          <w:sz w:val="24"/>
        </w:rPr>
        <w:t>is commonly used to overcome female reproductive difficulties</w:t>
      </w:r>
      <w:r w:rsidR="004926C6">
        <w:rPr>
          <w:color w:val="000000"/>
          <w:sz w:val="24"/>
        </w:rPr>
        <w:t>.</w:t>
      </w:r>
    </w:p>
    <w:p w14:paraId="5797F9B5" w14:textId="5EA87F0E"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004926C6">
        <w:rPr>
          <w:color w:val="000000"/>
          <w:sz w:val="24"/>
        </w:rPr>
        <w:t xml:space="preserve">It </w:t>
      </w:r>
      <w:r w:rsidRPr="0028219D">
        <w:rPr>
          <w:color w:val="000000"/>
          <w:sz w:val="24"/>
        </w:rPr>
        <w:t>involves giving a woman hormones that stimulate the ripening of several ova</w:t>
      </w:r>
      <w:r w:rsidR="004926C6">
        <w:rPr>
          <w:color w:val="000000"/>
          <w:sz w:val="24"/>
        </w:rPr>
        <w:t>.</w:t>
      </w:r>
    </w:p>
    <w:p w14:paraId="7C53782E" w14:textId="633C6496"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004926C6">
        <w:rPr>
          <w:color w:val="000000"/>
          <w:sz w:val="24"/>
        </w:rPr>
        <w:t xml:space="preserve">It </w:t>
      </w:r>
      <w:r w:rsidRPr="0028219D">
        <w:rPr>
          <w:color w:val="000000"/>
          <w:sz w:val="24"/>
        </w:rPr>
        <w:t>permits women without a male partner to become pregnant</w:t>
      </w:r>
      <w:r w:rsidR="004926C6">
        <w:rPr>
          <w:color w:val="000000"/>
          <w:sz w:val="24"/>
        </w:rPr>
        <w:t>.</w:t>
      </w:r>
    </w:p>
    <w:p w14:paraId="29367E57" w14:textId="17D36FE2"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004926C6">
        <w:rPr>
          <w:color w:val="000000"/>
          <w:sz w:val="24"/>
        </w:rPr>
        <w:t xml:space="preserve">It </w:t>
      </w:r>
      <w:r w:rsidRPr="0028219D">
        <w:rPr>
          <w:color w:val="000000"/>
          <w:sz w:val="24"/>
        </w:rPr>
        <w:t>is used to treat women whose fallopian tubes are permanently damaged</w:t>
      </w:r>
      <w:r w:rsidR="004926C6">
        <w:rPr>
          <w:color w:val="000000"/>
          <w:sz w:val="24"/>
        </w:rPr>
        <w:t>.</w:t>
      </w:r>
    </w:p>
    <w:p w14:paraId="2A998C60" w14:textId="77777777" w:rsidR="00AE64C8" w:rsidRDefault="00AE64C8" w:rsidP="00AE64C8">
      <w:pPr>
        <w:pStyle w:val="TB-ANS"/>
        <w:spacing w:line="240" w:lineRule="auto"/>
        <w:ind w:left="0" w:firstLine="0"/>
        <w:rPr>
          <w:color w:val="000000"/>
          <w:sz w:val="24"/>
        </w:rPr>
      </w:pPr>
    </w:p>
    <w:p w14:paraId="5FAAFE43"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3DE943CE" w14:textId="4A578184"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6B5D79">
        <w:rPr>
          <w:i/>
          <w:color w:val="000000"/>
          <w:sz w:val="24"/>
        </w:rPr>
        <w:t>4</w:t>
      </w:r>
      <w:r>
        <w:rPr>
          <w:i/>
          <w:color w:val="000000"/>
          <w:sz w:val="24"/>
        </w:rPr>
        <w:t>2</w:t>
      </w:r>
      <w:r w:rsidRPr="0028219D">
        <w:rPr>
          <w:i/>
          <w:color w:val="000000"/>
          <w:sz w:val="24"/>
        </w:rPr>
        <w:t xml:space="preserve"> Box: SOCIAL ISSUES: HEALTH: The Pros and Cons of Reproductive Technologies</w:t>
      </w:r>
    </w:p>
    <w:p w14:paraId="38DB0C27"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466E1799" w14:textId="77777777" w:rsidR="00AE64C8" w:rsidRPr="00544C24" w:rsidRDefault="00AE64C8" w:rsidP="00AE64C8">
      <w:pPr>
        <w:pStyle w:val="TB-OB"/>
        <w:spacing w:line="240" w:lineRule="auto"/>
        <w:ind w:left="0"/>
        <w:rPr>
          <w:i/>
          <w:color w:val="000000"/>
          <w:sz w:val="24"/>
        </w:rPr>
      </w:pPr>
      <w:r w:rsidRPr="0028219D">
        <w:rPr>
          <w:i/>
          <w:color w:val="000000"/>
          <w:sz w:val="24"/>
        </w:rPr>
        <w:t>Objective: 2.4</w:t>
      </w:r>
      <w:r w:rsidRPr="00CB6F92">
        <w:rPr>
          <w:i/>
          <w:sz w:val="24"/>
        </w:rPr>
        <w:t xml:space="preserve"> What procedures can assist prospective parents in having healthy children?</w:t>
      </w:r>
    </w:p>
    <w:p w14:paraId="088C23D9"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Reproductive Choices</w:t>
      </w:r>
    </w:p>
    <w:p w14:paraId="0347F874"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7B132B97" w14:textId="77777777" w:rsidR="00AE64C8" w:rsidRPr="0028219D" w:rsidRDefault="00AE64C8" w:rsidP="00AE64C8">
      <w:pPr>
        <w:pStyle w:val="TB-Q"/>
        <w:tabs>
          <w:tab w:val="clear" w:pos="374"/>
          <w:tab w:val="right" w:pos="360"/>
          <w:tab w:val="left" w:pos="720"/>
        </w:tabs>
        <w:spacing w:before="0" w:line="240" w:lineRule="auto"/>
        <w:ind w:left="0" w:firstLine="0"/>
        <w:rPr>
          <w:color w:val="000000"/>
          <w:sz w:val="24"/>
        </w:rPr>
      </w:pPr>
    </w:p>
    <w:p w14:paraId="297C3B91" w14:textId="32390AB7" w:rsidR="00AE64C8" w:rsidRPr="0028219D" w:rsidRDefault="0084212B" w:rsidP="00AE64C8">
      <w:pPr>
        <w:pStyle w:val="TB-Q"/>
        <w:tabs>
          <w:tab w:val="clear" w:pos="374"/>
          <w:tab w:val="right" w:pos="360"/>
          <w:tab w:val="left" w:pos="720"/>
        </w:tabs>
        <w:spacing w:before="0" w:line="240" w:lineRule="auto"/>
        <w:ind w:left="0" w:firstLine="0"/>
        <w:rPr>
          <w:sz w:val="24"/>
        </w:rPr>
      </w:pPr>
      <w:r>
        <w:rPr>
          <w:sz w:val="24"/>
        </w:rPr>
        <w:t>4</w:t>
      </w:r>
      <w:r w:rsidR="00A95343">
        <w:rPr>
          <w:sz w:val="24"/>
        </w:rPr>
        <w:t>5</w:t>
      </w:r>
      <w:r w:rsidR="00AE64C8" w:rsidRPr="0028219D">
        <w:rPr>
          <w:sz w:val="24"/>
        </w:rPr>
        <w:t>.</w:t>
      </w:r>
      <w:r w:rsidR="00AE64C8">
        <w:rPr>
          <w:sz w:val="24"/>
        </w:rPr>
        <w:t xml:space="preserve"> </w:t>
      </w:r>
      <w:r w:rsidR="00AE64C8" w:rsidRPr="0028219D">
        <w:rPr>
          <w:sz w:val="24"/>
        </w:rPr>
        <w:t>Usually, in vitro fertilization __________.</w:t>
      </w:r>
    </w:p>
    <w:p w14:paraId="1E05EFE3" w14:textId="72D3B445"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 xml:space="preserve">is </w:t>
      </w:r>
      <w:r w:rsidR="0084212B">
        <w:rPr>
          <w:color w:val="000000"/>
          <w:sz w:val="24"/>
        </w:rPr>
        <w:t>increasingly successful with age.</w:t>
      </w:r>
    </w:p>
    <w:p w14:paraId="64D09282" w14:textId="3EB7B979"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poses less risk</w:t>
      </w:r>
      <w:r w:rsidR="00C033C0">
        <w:rPr>
          <w:color w:val="000000"/>
          <w:sz w:val="24"/>
        </w:rPr>
        <w:t xml:space="preserve"> to infant survival</w:t>
      </w:r>
      <w:r w:rsidRPr="0028219D">
        <w:rPr>
          <w:color w:val="000000"/>
          <w:sz w:val="24"/>
        </w:rPr>
        <w:t xml:space="preserve"> than natural conception</w:t>
      </w:r>
    </w:p>
    <w:p w14:paraId="30916429"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is used to treat women whose fallopian tubes are permanently damaged</w:t>
      </w:r>
    </w:p>
    <w:p w14:paraId="54BC580D" w14:textId="300A8636"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involves</w:t>
      </w:r>
      <w:r w:rsidR="0084212B">
        <w:rPr>
          <w:color w:val="000000"/>
          <w:sz w:val="24"/>
        </w:rPr>
        <w:t xml:space="preserve"> the</w:t>
      </w:r>
      <w:r w:rsidRPr="0028219D">
        <w:rPr>
          <w:color w:val="000000"/>
          <w:sz w:val="24"/>
        </w:rPr>
        <w:t xml:space="preserve"> wealthy </w:t>
      </w:r>
      <w:r w:rsidR="0084212B">
        <w:rPr>
          <w:color w:val="000000"/>
          <w:sz w:val="24"/>
        </w:rPr>
        <w:t xml:space="preserve">as </w:t>
      </w:r>
      <w:r w:rsidRPr="0028219D">
        <w:rPr>
          <w:color w:val="000000"/>
          <w:sz w:val="24"/>
        </w:rPr>
        <w:t>contractors for infants</w:t>
      </w:r>
    </w:p>
    <w:p w14:paraId="588ADEC9" w14:textId="77777777" w:rsidR="00AE64C8" w:rsidRDefault="00AE64C8" w:rsidP="00AE64C8">
      <w:pPr>
        <w:pStyle w:val="TB-ANS"/>
        <w:spacing w:line="240" w:lineRule="auto"/>
        <w:ind w:left="0" w:firstLine="0"/>
        <w:rPr>
          <w:color w:val="000000"/>
          <w:sz w:val="24"/>
        </w:rPr>
      </w:pPr>
    </w:p>
    <w:p w14:paraId="6291ACB8"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099BF7AC" w14:textId="29531AEB"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84212B">
        <w:rPr>
          <w:i/>
          <w:color w:val="000000"/>
          <w:sz w:val="24"/>
        </w:rPr>
        <w:t>4</w:t>
      </w:r>
      <w:r>
        <w:rPr>
          <w:i/>
          <w:color w:val="000000"/>
          <w:sz w:val="24"/>
        </w:rPr>
        <w:t>2</w:t>
      </w:r>
      <w:r w:rsidRPr="0028219D">
        <w:rPr>
          <w:i/>
          <w:color w:val="000000"/>
          <w:sz w:val="24"/>
        </w:rPr>
        <w:t xml:space="preserve"> Box: SOCIAL ISSUES: HEALTH: The Pros and Cons of Reproductive Technologies</w:t>
      </w:r>
    </w:p>
    <w:p w14:paraId="3F793962"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289B2B69" w14:textId="77777777" w:rsidR="00AE64C8" w:rsidRPr="00544C24" w:rsidRDefault="00AE64C8" w:rsidP="00AE64C8">
      <w:pPr>
        <w:pStyle w:val="TB-OB"/>
        <w:spacing w:line="240" w:lineRule="auto"/>
        <w:ind w:left="0"/>
        <w:rPr>
          <w:i/>
          <w:sz w:val="24"/>
        </w:rPr>
      </w:pPr>
      <w:r w:rsidRPr="0028219D">
        <w:rPr>
          <w:i/>
          <w:sz w:val="24"/>
        </w:rPr>
        <w:t>Objective: 2.4</w:t>
      </w:r>
      <w:r w:rsidRPr="00CB6F92">
        <w:rPr>
          <w:i/>
          <w:sz w:val="24"/>
        </w:rPr>
        <w:t xml:space="preserve"> What procedures can assist prospective parents in having healthy children?</w:t>
      </w:r>
    </w:p>
    <w:p w14:paraId="63DD2792" w14:textId="77777777" w:rsidR="00AE64C8" w:rsidRPr="00544C24" w:rsidRDefault="00AE64C8" w:rsidP="00AE64C8">
      <w:pPr>
        <w:pStyle w:val="TB-OB"/>
        <w:spacing w:line="240" w:lineRule="auto"/>
        <w:ind w:left="0"/>
        <w:rPr>
          <w:i/>
          <w:sz w:val="24"/>
        </w:rPr>
      </w:pPr>
      <w:r w:rsidRPr="00544C24">
        <w:rPr>
          <w:i/>
          <w:sz w:val="24"/>
        </w:rPr>
        <w:lastRenderedPageBreak/>
        <w:t xml:space="preserve">Topic: </w:t>
      </w:r>
      <w:r w:rsidRPr="00CB6F92">
        <w:rPr>
          <w:bCs/>
          <w:i/>
          <w:sz w:val="24"/>
        </w:rPr>
        <w:t>Reproductive Choices</w:t>
      </w:r>
    </w:p>
    <w:p w14:paraId="3643F05E" w14:textId="77777777" w:rsidR="00AE64C8" w:rsidRPr="0028219D" w:rsidRDefault="00AE64C8" w:rsidP="00AE64C8">
      <w:pPr>
        <w:pStyle w:val="TB-OB"/>
        <w:spacing w:line="240" w:lineRule="auto"/>
        <w:ind w:left="0"/>
        <w:rPr>
          <w:i/>
          <w:color w:val="000000"/>
          <w:sz w:val="24"/>
        </w:rPr>
      </w:pPr>
      <w:r w:rsidRPr="00544C24">
        <w:rPr>
          <w:i/>
          <w:sz w:val="24"/>
        </w:rPr>
        <w:t xml:space="preserve">Difficulty </w:t>
      </w:r>
      <w:r w:rsidRPr="0028219D">
        <w:rPr>
          <w:i/>
          <w:color w:val="000000"/>
          <w:sz w:val="24"/>
        </w:rPr>
        <w:t>Level: Moderate</w:t>
      </w:r>
    </w:p>
    <w:p w14:paraId="6769284D" w14:textId="77777777" w:rsidR="00AE64C8" w:rsidRDefault="00AE64C8" w:rsidP="00AE64C8">
      <w:pPr>
        <w:pStyle w:val="TB-Q"/>
        <w:tabs>
          <w:tab w:val="left" w:pos="720"/>
        </w:tabs>
        <w:spacing w:before="0" w:line="240" w:lineRule="auto"/>
        <w:ind w:left="0" w:firstLine="0"/>
        <w:rPr>
          <w:sz w:val="24"/>
        </w:rPr>
      </w:pPr>
    </w:p>
    <w:p w14:paraId="483C103A" w14:textId="28051474" w:rsidR="00AE64C8" w:rsidRPr="0028219D" w:rsidRDefault="009011A5" w:rsidP="00AE64C8">
      <w:pPr>
        <w:pStyle w:val="TB-Q"/>
        <w:tabs>
          <w:tab w:val="left" w:pos="720"/>
        </w:tabs>
        <w:spacing w:before="0" w:line="240" w:lineRule="auto"/>
        <w:ind w:left="0" w:firstLine="0"/>
        <w:rPr>
          <w:sz w:val="24"/>
        </w:rPr>
      </w:pPr>
      <w:r>
        <w:rPr>
          <w:sz w:val="24"/>
        </w:rPr>
        <w:t>4</w:t>
      </w:r>
      <w:r w:rsidR="00A95343">
        <w:rPr>
          <w:sz w:val="24"/>
        </w:rPr>
        <w:t>6</w:t>
      </w:r>
      <w:r w:rsidR="00AE64C8" w:rsidRPr="0028219D">
        <w:rPr>
          <w:sz w:val="24"/>
        </w:rPr>
        <w:t>.</w:t>
      </w:r>
      <w:r w:rsidR="00AE64C8">
        <w:rPr>
          <w:sz w:val="24"/>
        </w:rPr>
        <w:t xml:space="preserve"> </w:t>
      </w:r>
      <w:r w:rsidR="00AE64C8" w:rsidRPr="0028219D">
        <w:rPr>
          <w:sz w:val="24"/>
        </w:rPr>
        <w:t xml:space="preserve">Which </w:t>
      </w:r>
      <w:r w:rsidR="00AE64C8">
        <w:rPr>
          <w:sz w:val="24"/>
        </w:rPr>
        <w:t>statement</w:t>
      </w:r>
      <w:r w:rsidR="00AE64C8" w:rsidRPr="0028219D">
        <w:rPr>
          <w:sz w:val="24"/>
        </w:rPr>
        <w:t xml:space="preserve"> about children conceived through reproductive technologies</w:t>
      </w:r>
      <w:r w:rsidR="00AE64C8">
        <w:rPr>
          <w:sz w:val="24"/>
        </w:rPr>
        <w:t xml:space="preserve"> is true</w:t>
      </w:r>
      <w:r w:rsidR="00AE64C8" w:rsidRPr="0028219D">
        <w:rPr>
          <w:sz w:val="24"/>
        </w:rPr>
        <w:t>?</w:t>
      </w:r>
    </w:p>
    <w:p w14:paraId="0D0E1AF4" w14:textId="45E4BAA9"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00C033C0">
        <w:rPr>
          <w:color w:val="000000"/>
          <w:sz w:val="24"/>
        </w:rPr>
        <w:t xml:space="preserve">The limited </w:t>
      </w:r>
      <w:r w:rsidR="00D93B34">
        <w:rPr>
          <w:color w:val="000000"/>
          <w:sz w:val="24"/>
        </w:rPr>
        <w:t>studies</w:t>
      </w:r>
      <w:r w:rsidR="00C033C0">
        <w:rPr>
          <w:color w:val="000000"/>
          <w:sz w:val="24"/>
        </w:rPr>
        <w:t xml:space="preserve"> completed thus far</w:t>
      </w:r>
      <w:r w:rsidR="00D93B34">
        <w:rPr>
          <w:color w:val="000000"/>
          <w:sz w:val="24"/>
        </w:rPr>
        <w:t xml:space="preserve"> have shown that children born through a surrogate arrangement are generally poorly adjusted.</w:t>
      </w:r>
    </w:p>
    <w:p w14:paraId="23D64A0D" w14:textId="28B219A4"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00C033C0">
        <w:rPr>
          <w:color w:val="000000"/>
          <w:sz w:val="24"/>
        </w:rPr>
        <w:t>Compared with their naturally conceived counterparts, c</w:t>
      </w:r>
      <w:r w:rsidRPr="0028219D">
        <w:rPr>
          <w:color w:val="000000"/>
          <w:sz w:val="24"/>
        </w:rPr>
        <w:t>aregiving is somewhat warmer for young children conceived through donor insemination or in vitro fertilization</w:t>
      </w:r>
      <w:r w:rsidR="00C033C0">
        <w:rPr>
          <w:color w:val="000000"/>
          <w:sz w:val="24"/>
        </w:rPr>
        <w:t>.</w:t>
      </w:r>
    </w:p>
    <w:p w14:paraId="6EE39934" w14:textId="538E6A24"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00D93B34">
        <w:rPr>
          <w:color w:val="000000"/>
          <w:sz w:val="24"/>
        </w:rPr>
        <w:t xml:space="preserve">Most in vitro procedures result in </w:t>
      </w:r>
      <w:r w:rsidR="009011A5">
        <w:rPr>
          <w:color w:val="000000"/>
          <w:sz w:val="24"/>
        </w:rPr>
        <w:t xml:space="preserve">the birth of </w:t>
      </w:r>
      <w:r w:rsidR="00D93B34">
        <w:rPr>
          <w:color w:val="000000"/>
          <w:sz w:val="24"/>
        </w:rPr>
        <w:t>twins.</w:t>
      </w:r>
    </w:p>
    <w:p w14:paraId="2C7960D8" w14:textId="42BC19B6"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Adolescents conceived through</w:t>
      </w:r>
      <w:r w:rsidR="005D2E07">
        <w:rPr>
          <w:color w:val="000000"/>
          <w:sz w:val="24"/>
        </w:rPr>
        <w:t xml:space="preserve"> donor</w:t>
      </w:r>
      <w:r w:rsidRPr="0028219D">
        <w:rPr>
          <w:color w:val="000000"/>
          <w:sz w:val="24"/>
        </w:rPr>
        <w:t xml:space="preserve"> insemination tend to be less well-adjusted than naturally conceived children.</w:t>
      </w:r>
    </w:p>
    <w:p w14:paraId="4785092C" w14:textId="77777777" w:rsidR="00AE64C8" w:rsidRDefault="00AE64C8" w:rsidP="00AE64C8">
      <w:pPr>
        <w:pStyle w:val="TB-ANS"/>
        <w:spacing w:line="240" w:lineRule="auto"/>
        <w:ind w:left="0" w:firstLine="0"/>
        <w:rPr>
          <w:color w:val="000000"/>
          <w:sz w:val="24"/>
        </w:rPr>
      </w:pPr>
    </w:p>
    <w:p w14:paraId="55BDBA7E"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6AA867FC" w14:textId="198ABE72"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9011A5">
        <w:rPr>
          <w:i/>
          <w:color w:val="000000"/>
          <w:sz w:val="24"/>
        </w:rPr>
        <w:t>4</w:t>
      </w:r>
      <w:r>
        <w:rPr>
          <w:i/>
          <w:color w:val="000000"/>
          <w:sz w:val="24"/>
        </w:rPr>
        <w:t>2</w:t>
      </w:r>
      <w:r w:rsidRPr="0028219D">
        <w:rPr>
          <w:i/>
          <w:color w:val="000000"/>
          <w:sz w:val="24"/>
        </w:rPr>
        <w:t xml:space="preserve"> Box: SOCIAL ISSUES: HEALTH: The Pros and Cons of Reproductive Technologies</w:t>
      </w:r>
    </w:p>
    <w:p w14:paraId="59AA242F"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6F3AFFA7" w14:textId="77777777" w:rsidR="00AE64C8" w:rsidRPr="00544C24" w:rsidRDefault="00AE64C8" w:rsidP="00AE64C8">
      <w:pPr>
        <w:pStyle w:val="TB-OB"/>
        <w:spacing w:line="240" w:lineRule="auto"/>
        <w:ind w:left="0"/>
        <w:rPr>
          <w:i/>
          <w:color w:val="000000"/>
          <w:sz w:val="24"/>
        </w:rPr>
      </w:pPr>
      <w:r w:rsidRPr="0028219D">
        <w:rPr>
          <w:i/>
          <w:color w:val="000000"/>
          <w:sz w:val="24"/>
        </w:rPr>
        <w:t>Objective: 2.4</w:t>
      </w:r>
      <w:r w:rsidRPr="00CB6F92">
        <w:rPr>
          <w:i/>
          <w:sz w:val="24"/>
        </w:rPr>
        <w:t xml:space="preserve"> What procedures can assist prospective parents in having healthy children?</w:t>
      </w:r>
    </w:p>
    <w:p w14:paraId="456EAF0A"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Reproductive Choices</w:t>
      </w:r>
    </w:p>
    <w:p w14:paraId="423DF8C3" w14:textId="77777777" w:rsidR="00AE64C8" w:rsidRPr="0028219D" w:rsidRDefault="00AE64C8" w:rsidP="00AE64C8">
      <w:pPr>
        <w:pStyle w:val="TB-OB"/>
        <w:spacing w:line="240" w:lineRule="auto"/>
        <w:ind w:left="0"/>
        <w:rPr>
          <w:sz w:val="24"/>
        </w:rPr>
      </w:pPr>
      <w:r w:rsidRPr="00544C24">
        <w:rPr>
          <w:i/>
          <w:color w:val="000000"/>
          <w:sz w:val="24"/>
        </w:rPr>
        <w:t xml:space="preserve">Difficulty </w:t>
      </w:r>
      <w:r w:rsidRPr="0028219D">
        <w:rPr>
          <w:i/>
          <w:color w:val="000000"/>
          <w:sz w:val="24"/>
        </w:rPr>
        <w:t>Level: Moderate</w:t>
      </w:r>
    </w:p>
    <w:p w14:paraId="5E7D1A6B" w14:textId="77777777" w:rsidR="00AE64C8" w:rsidRDefault="00AE64C8" w:rsidP="00AE64C8">
      <w:pPr>
        <w:pStyle w:val="TB-Q"/>
        <w:tabs>
          <w:tab w:val="clear" w:pos="374"/>
          <w:tab w:val="right" w:pos="360"/>
          <w:tab w:val="left" w:pos="720"/>
        </w:tabs>
        <w:spacing w:before="0" w:line="240" w:lineRule="auto"/>
        <w:ind w:left="0" w:firstLine="0"/>
        <w:rPr>
          <w:sz w:val="24"/>
        </w:rPr>
      </w:pPr>
    </w:p>
    <w:p w14:paraId="41E6B2B8" w14:textId="717C3BB5" w:rsidR="00AE64C8" w:rsidRPr="0028219D" w:rsidRDefault="009011A5" w:rsidP="00AE64C8">
      <w:pPr>
        <w:pStyle w:val="TB-Q"/>
        <w:tabs>
          <w:tab w:val="left" w:pos="720"/>
        </w:tabs>
        <w:spacing w:before="0" w:line="240" w:lineRule="auto"/>
        <w:ind w:left="0" w:firstLine="0"/>
        <w:rPr>
          <w:sz w:val="24"/>
        </w:rPr>
      </w:pPr>
      <w:r>
        <w:rPr>
          <w:sz w:val="24"/>
        </w:rPr>
        <w:t>4</w:t>
      </w:r>
      <w:r w:rsidR="00A95343">
        <w:rPr>
          <w:sz w:val="24"/>
        </w:rPr>
        <w:t>7</w:t>
      </w:r>
      <w:r w:rsidR="00AE64C8" w:rsidRPr="0028219D">
        <w:rPr>
          <w:sz w:val="24"/>
        </w:rPr>
        <w:t>.</w:t>
      </w:r>
      <w:r w:rsidR="00AE64C8">
        <w:rPr>
          <w:sz w:val="24"/>
        </w:rPr>
        <w:t xml:space="preserve"> </w:t>
      </w:r>
      <w:r w:rsidR="00AE64C8" w:rsidRPr="0028219D">
        <w:rPr>
          <w:sz w:val="24"/>
        </w:rPr>
        <w:t>To detect developmental problems before birth, doctors use __________.</w:t>
      </w:r>
    </w:p>
    <w:p w14:paraId="4A631CD4"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prenatal diagnostic methods</w:t>
      </w:r>
    </w:p>
    <w:p w14:paraId="5755BEA4"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genomic imprinting</w:t>
      </w:r>
    </w:p>
    <w:p w14:paraId="0F7F7A50"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gene therapy</w:t>
      </w:r>
    </w:p>
    <w:p w14:paraId="288415A6" w14:textId="460B75A1"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000F4234">
        <w:rPr>
          <w:color w:val="000000"/>
          <w:sz w:val="24"/>
        </w:rPr>
        <w:t>genomewide testing methods</w:t>
      </w:r>
    </w:p>
    <w:p w14:paraId="6E3F38D3" w14:textId="77777777" w:rsidR="00AE64C8" w:rsidRDefault="00AE64C8" w:rsidP="00AE64C8">
      <w:pPr>
        <w:pStyle w:val="TB-ANS"/>
        <w:spacing w:line="240" w:lineRule="auto"/>
        <w:ind w:left="0" w:firstLine="0"/>
        <w:rPr>
          <w:color w:val="000000"/>
          <w:sz w:val="24"/>
        </w:rPr>
      </w:pPr>
    </w:p>
    <w:p w14:paraId="0A73E759"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1B7EFC01" w14:textId="40AC8A77" w:rsidR="00AE64C8" w:rsidRPr="0028219D" w:rsidRDefault="00AE64C8" w:rsidP="00AE64C8">
      <w:pPr>
        <w:pStyle w:val="TB-SK"/>
        <w:spacing w:line="240" w:lineRule="auto"/>
        <w:ind w:left="0"/>
        <w:rPr>
          <w:i/>
          <w:color w:val="000000"/>
          <w:sz w:val="24"/>
        </w:rPr>
      </w:pPr>
      <w:r w:rsidRPr="0028219D">
        <w:rPr>
          <w:i/>
          <w:color w:val="000000"/>
          <w:sz w:val="24"/>
        </w:rPr>
        <w:t xml:space="preserve">Page Ref: </w:t>
      </w:r>
      <w:r w:rsidR="000F4234">
        <w:rPr>
          <w:i/>
          <w:color w:val="000000"/>
          <w:sz w:val="24"/>
        </w:rPr>
        <w:t>4</w:t>
      </w:r>
      <w:r>
        <w:rPr>
          <w:i/>
          <w:color w:val="000000"/>
          <w:sz w:val="24"/>
        </w:rPr>
        <w:t>3</w:t>
      </w:r>
    </w:p>
    <w:p w14:paraId="71966E74" w14:textId="77777777" w:rsidR="00AE64C8" w:rsidRPr="0028219D" w:rsidRDefault="00AE64C8" w:rsidP="00AE64C8">
      <w:pPr>
        <w:pStyle w:val="TB-SK"/>
        <w:spacing w:line="240" w:lineRule="auto"/>
        <w:ind w:left="0"/>
        <w:rPr>
          <w:i/>
          <w:sz w:val="24"/>
        </w:rPr>
      </w:pPr>
      <w:r w:rsidRPr="00544C24">
        <w:rPr>
          <w:i/>
          <w:sz w:val="24"/>
        </w:rPr>
        <w:t>Skill Level:</w:t>
      </w:r>
      <w:r w:rsidRPr="0028219D">
        <w:rPr>
          <w:i/>
          <w:sz w:val="24"/>
        </w:rPr>
        <w:t xml:space="preserve"> Remember</w:t>
      </w:r>
    </w:p>
    <w:p w14:paraId="33184BE8" w14:textId="77777777" w:rsidR="00AE64C8" w:rsidRPr="0028219D" w:rsidRDefault="00AE64C8" w:rsidP="00AE64C8">
      <w:pPr>
        <w:pStyle w:val="TB-SK"/>
        <w:spacing w:line="240" w:lineRule="auto"/>
        <w:ind w:left="0"/>
        <w:rPr>
          <w:i/>
          <w:sz w:val="24"/>
        </w:rPr>
      </w:pPr>
      <w:r w:rsidRPr="0028219D">
        <w:rPr>
          <w:i/>
          <w:sz w:val="24"/>
        </w:rPr>
        <w:t>Objective: 2.4</w:t>
      </w:r>
      <w:r w:rsidRPr="00CB6F92">
        <w:rPr>
          <w:i/>
          <w:sz w:val="24"/>
        </w:rPr>
        <w:t xml:space="preserve"> What procedures can assist prospective parents in having healthy children?</w:t>
      </w:r>
    </w:p>
    <w:p w14:paraId="4624CF2F" w14:textId="77777777" w:rsidR="00AE64C8" w:rsidRDefault="00AE64C8" w:rsidP="00AE64C8">
      <w:pPr>
        <w:pStyle w:val="TB-SK"/>
        <w:spacing w:line="240" w:lineRule="auto"/>
        <w:ind w:left="0"/>
        <w:rPr>
          <w:i/>
          <w:color w:val="000000"/>
          <w:sz w:val="24"/>
        </w:rPr>
      </w:pPr>
      <w:r>
        <w:rPr>
          <w:i/>
          <w:color w:val="000000"/>
          <w:sz w:val="24"/>
        </w:rPr>
        <w:t xml:space="preserve">Topic: </w:t>
      </w:r>
      <w:r w:rsidRPr="00CB6F92">
        <w:rPr>
          <w:bCs/>
          <w:i/>
          <w:sz w:val="24"/>
        </w:rPr>
        <w:t>Reproductive Choices</w:t>
      </w:r>
    </w:p>
    <w:p w14:paraId="0D2D17FE" w14:textId="77777777" w:rsidR="00AE64C8" w:rsidRPr="0028219D" w:rsidRDefault="00AE64C8" w:rsidP="00AE64C8">
      <w:pPr>
        <w:pStyle w:val="TB-SK"/>
        <w:spacing w:line="240" w:lineRule="auto"/>
        <w:ind w:left="0"/>
        <w:rPr>
          <w:i/>
          <w:color w:val="000000"/>
          <w:sz w:val="24"/>
        </w:rPr>
      </w:pPr>
      <w:r w:rsidRPr="0028219D">
        <w:rPr>
          <w:i/>
          <w:color w:val="000000"/>
          <w:sz w:val="24"/>
        </w:rPr>
        <w:t>Difficulty Level: Easy</w:t>
      </w:r>
    </w:p>
    <w:p w14:paraId="15FE1D8E" w14:textId="77777777" w:rsidR="00AE64C8" w:rsidRPr="0028219D" w:rsidRDefault="00AE64C8" w:rsidP="00AE64C8">
      <w:pPr>
        <w:pStyle w:val="TB-Q"/>
        <w:tabs>
          <w:tab w:val="left" w:pos="720"/>
        </w:tabs>
        <w:spacing w:before="0" w:line="240" w:lineRule="auto"/>
        <w:ind w:left="0" w:firstLine="0"/>
        <w:rPr>
          <w:sz w:val="24"/>
        </w:rPr>
      </w:pPr>
    </w:p>
    <w:p w14:paraId="50C07F7E" w14:textId="1F89F3BE" w:rsidR="00AE64C8" w:rsidRPr="0028219D" w:rsidRDefault="004D22AE" w:rsidP="00AE64C8">
      <w:pPr>
        <w:pStyle w:val="TB-Q"/>
        <w:tabs>
          <w:tab w:val="left" w:pos="720"/>
        </w:tabs>
        <w:spacing w:before="0" w:line="240" w:lineRule="auto"/>
        <w:ind w:left="0" w:firstLine="0"/>
        <w:rPr>
          <w:sz w:val="24"/>
        </w:rPr>
      </w:pPr>
      <w:r w:rsidRPr="000A0FB2">
        <w:rPr>
          <w:sz w:val="24"/>
        </w:rPr>
        <w:t>4</w:t>
      </w:r>
      <w:r w:rsidR="00A95343">
        <w:rPr>
          <w:sz w:val="24"/>
        </w:rPr>
        <w:t>8</w:t>
      </w:r>
      <w:r w:rsidR="00AE64C8" w:rsidRPr="000A0FB2">
        <w:rPr>
          <w:sz w:val="24"/>
        </w:rPr>
        <w:t>. Except for __________, prenatal diagnosis should not be used routinely because of injury risk to the</w:t>
      </w:r>
      <w:r w:rsidR="00AE64C8" w:rsidRPr="0028219D">
        <w:rPr>
          <w:sz w:val="24"/>
        </w:rPr>
        <w:t xml:space="preserve"> developing organism.</w:t>
      </w:r>
    </w:p>
    <w:p w14:paraId="03E7D361"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amniocentesis</w:t>
      </w:r>
    </w:p>
    <w:p w14:paraId="6FA4D21A"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fetoscopy</w:t>
      </w:r>
    </w:p>
    <w:p w14:paraId="211D338C"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chorionic villus sampling</w:t>
      </w:r>
    </w:p>
    <w:p w14:paraId="784F3E53"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maternal blood analysis</w:t>
      </w:r>
    </w:p>
    <w:p w14:paraId="1316E666" w14:textId="77777777" w:rsidR="00AE64C8" w:rsidRDefault="00AE64C8" w:rsidP="00AE64C8">
      <w:pPr>
        <w:pStyle w:val="TB-ANS"/>
        <w:spacing w:line="240" w:lineRule="auto"/>
        <w:ind w:left="0" w:firstLine="0"/>
        <w:rPr>
          <w:color w:val="000000"/>
          <w:sz w:val="24"/>
        </w:rPr>
      </w:pPr>
    </w:p>
    <w:p w14:paraId="70918E6D"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1B11CE5B" w14:textId="022DBAD1"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7034EE">
        <w:rPr>
          <w:i/>
          <w:color w:val="000000"/>
          <w:sz w:val="24"/>
        </w:rPr>
        <w:t>43–44</w:t>
      </w:r>
    </w:p>
    <w:p w14:paraId="15263C1F"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76DD3A8A" w14:textId="77777777" w:rsidR="00AE64C8" w:rsidRPr="00544C24" w:rsidRDefault="00AE64C8" w:rsidP="00AE64C8">
      <w:pPr>
        <w:pStyle w:val="TB-OB"/>
        <w:spacing w:line="240" w:lineRule="auto"/>
        <w:ind w:left="0"/>
        <w:rPr>
          <w:i/>
          <w:color w:val="000000"/>
          <w:sz w:val="24"/>
        </w:rPr>
      </w:pPr>
      <w:r w:rsidRPr="0028219D">
        <w:rPr>
          <w:i/>
          <w:color w:val="000000"/>
          <w:sz w:val="24"/>
        </w:rPr>
        <w:t>Objective: 2.4</w:t>
      </w:r>
      <w:r w:rsidRPr="00CB6F92">
        <w:rPr>
          <w:i/>
          <w:sz w:val="24"/>
        </w:rPr>
        <w:t xml:space="preserve"> What procedures can assist prospective parents in having healthy children?</w:t>
      </w:r>
    </w:p>
    <w:p w14:paraId="201BB2B3"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Reproductive Choices</w:t>
      </w:r>
    </w:p>
    <w:p w14:paraId="61A34C86"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50BBA62B" w14:textId="77777777" w:rsidR="00AE64C8" w:rsidRDefault="00AE64C8" w:rsidP="00AE64C8">
      <w:pPr>
        <w:pStyle w:val="TB-Q"/>
        <w:tabs>
          <w:tab w:val="clear" w:pos="374"/>
          <w:tab w:val="right" w:pos="360"/>
          <w:tab w:val="left" w:pos="720"/>
        </w:tabs>
        <w:spacing w:before="0" w:line="240" w:lineRule="auto"/>
        <w:ind w:left="0" w:firstLine="0"/>
        <w:rPr>
          <w:sz w:val="24"/>
        </w:rPr>
      </w:pPr>
    </w:p>
    <w:p w14:paraId="49E29244" w14:textId="41E2F2A7" w:rsidR="00AE64C8" w:rsidRPr="0028219D" w:rsidRDefault="00A95343" w:rsidP="00AE64C8">
      <w:pPr>
        <w:pStyle w:val="TB-Q"/>
        <w:tabs>
          <w:tab w:val="left" w:pos="720"/>
        </w:tabs>
        <w:spacing w:before="0" w:line="240" w:lineRule="auto"/>
        <w:ind w:left="0" w:firstLine="0"/>
        <w:rPr>
          <w:sz w:val="24"/>
        </w:rPr>
      </w:pPr>
      <w:r>
        <w:rPr>
          <w:sz w:val="24"/>
        </w:rPr>
        <w:lastRenderedPageBreak/>
        <w:t>49</w:t>
      </w:r>
      <w:r w:rsidR="00AE64C8" w:rsidRPr="0028219D">
        <w:rPr>
          <w:sz w:val="24"/>
        </w:rPr>
        <w:t>. __________ is the most widely used prenatal diagnostic method.</w:t>
      </w:r>
    </w:p>
    <w:p w14:paraId="5C08866C"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Amniocentesis</w:t>
      </w:r>
    </w:p>
    <w:p w14:paraId="16AD7305" w14:textId="712CBAD6"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Chorionic villus sampling</w:t>
      </w:r>
    </w:p>
    <w:p w14:paraId="17225771"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Ultrafast magnetic resonance imaging</w:t>
      </w:r>
    </w:p>
    <w:p w14:paraId="1B814E9D"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Fetoscopy</w:t>
      </w:r>
    </w:p>
    <w:p w14:paraId="4AB1983A" w14:textId="77777777" w:rsidR="00AE64C8" w:rsidRDefault="00AE64C8" w:rsidP="00AE64C8">
      <w:pPr>
        <w:pStyle w:val="TB-ANS"/>
        <w:spacing w:line="240" w:lineRule="auto"/>
        <w:ind w:left="0" w:firstLine="0"/>
        <w:rPr>
          <w:color w:val="000000"/>
          <w:sz w:val="24"/>
        </w:rPr>
      </w:pPr>
    </w:p>
    <w:p w14:paraId="1A29D5F2"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52015578" w14:textId="3A83C0C4"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C12263">
        <w:rPr>
          <w:i/>
          <w:color w:val="000000"/>
          <w:sz w:val="24"/>
        </w:rPr>
        <w:t>4</w:t>
      </w:r>
      <w:r>
        <w:rPr>
          <w:i/>
          <w:color w:val="000000"/>
          <w:sz w:val="24"/>
        </w:rPr>
        <w:t>4</w:t>
      </w:r>
    </w:p>
    <w:p w14:paraId="1838AB0C"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5106A5A7" w14:textId="77777777" w:rsidR="00AE64C8" w:rsidRPr="00544C24" w:rsidRDefault="00AE64C8" w:rsidP="00AE64C8">
      <w:pPr>
        <w:pStyle w:val="TB-OB"/>
        <w:spacing w:line="240" w:lineRule="auto"/>
        <w:ind w:left="0"/>
        <w:rPr>
          <w:i/>
          <w:color w:val="000000"/>
          <w:sz w:val="24"/>
        </w:rPr>
      </w:pPr>
      <w:r w:rsidRPr="0028219D">
        <w:rPr>
          <w:i/>
          <w:color w:val="000000"/>
          <w:sz w:val="24"/>
        </w:rPr>
        <w:t>Objective: 2.4</w:t>
      </w:r>
      <w:r w:rsidRPr="00CB6F92">
        <w:rPr>
          <w:i/>
          <w:sz w:val="24"/>
        </w:rPr>
        <w:t xml:space="preserve"> What procedures can assist prospective parents in having healthy children?</w:t>
      </w:r>
    </w:p>
    <w:p w14:paraId="070DDDA6"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Reproductive Choices</w:t>
      </w:r>
    </w:p>
    <w:p w14:paraId="39FCE4F3" w14:textId="77777777" w:rsidR="00AE64C8" w:rsidRDefault="00AE64C8" w:rsidP="00AE64C8">
      <w:pPr>
        <w:pStyle w:val="TB-Q"/>
        <w:tabs>
          <w:tab w:val="clear" w:pos="374"/>
          <w:tab w:val="right" w:pos="360"/>
          <w:tab w:val="left" w:pos="720"/>
        </w:tabs>
        <w:spacing w:before="0" w:line="240" w:lineRule="auto"/>
        <w:ind w:left="0" w:firstLine="0"/>
        <w:rPr>
          <w:sz w:val="24"/>
        </w:rPr>
      </w:pPr>
      <w:r w:rsidRPr="00544C24">
        <w:rPr>
          <w:i/>
          <w:color w:val="000000"/>
          <w:sz w:val="24"/>
        </w:rPr>
        <w:t xml:space="preserve">Difficulty </w:t>
      </w:r>
      <w:r w:rsidRPr="0028219D">
        <w:rPr>
          <w:i/>
          <w:color w:val="000000"/>
          <w:sz w:val="24"/>
        </w:rPr>
        <w:t>Level: Easy</w:t>
      </w:r>
    </w:p>
    <w:p w14:paraId="35E8083C" w14:textId="77777777" w:rsidR="00AE64C8" w:rsidRDefault="00AE64C8" w:rsidP="00AE64C8">
      <w:pPr>
        <w:pStyle w:val="TB-Q"/>
        <w:tabs>
          <w:tab w:val="clear" w:pos="374"/>
          <w:tab w:val="right" w:pos="360"/>
          <w:tab w:val="left" w:pos="720"/>
        </w:tabs>
        <w:spacing w:before="0" w:line="240" w:lineRule="auto"/>
        <w:ind w:left="0" w:firstLine="0"/>
        <w:rPr>
          <w:sz w:val="24"/>
        </w:rPr>
      </w:pPr>
    </w:p>
    <w:p w14:paraId="2190A3FD" w14:textId="350CC129" w:rsidR="00AE64C8" w:rsidRPr="0028219D" w:rsidRDefault="00C12263" w:rsidP="00AE64C8">
      <w:pPr>
        <w:pStyle w:val="TB-Q"/>
        <w:tabs>
          <w:tab w:val="clear" w:pos="374"/>
          <w:tab w:val="right" w:pos="360"/>
          <w:tab w:val="left" w:pos="720"/>
        </w:tabs>
        <w:spacing w:before="0" w:line="240" w:lineRule="auto"/>
        <w:ind w:left="0" w:firstLine="0"/>
        <w:rPr>
          <w:sz w:val="24"/>
        </w:rPr>
      </w:pPr>
      <w:r>
        <w:rPr>
          <w:sz w:val="24"/>
        </w:rPr>
        <w:t>5</w:t>
      </w:r>
      <w:r w:rsidR="00A95343">
        <w:rPr>
          <w:sz w:val="24"/>
        </w:rPr>
        <w:t>0</w:t>
      </w:r>
      <w:r w:rsidR="00AE64C8" w:rsidRPr="0028219D">
        <w:rPr>
          <w:sz w:val="24"/>
        </w:rPr>
        <w:t>.</w:t>
      </w:r>
      <w:r w:rsidR="00AE64C8">
        <w:rPr>
          <w:sz w:val="24"/>
        </w:rPr>
        <w:t xml:space="preserve"> </w:t>
      </w:r>
      <w:r w:rsidR="00AE64C8" w:rsidRPr="0028219D">
        <w:rPr>
          <w:sz w:val="24"/>
        </w:rPr>
        <w:t>Which prenatal diagnostic method is used after in vitro fertilization but before implantation?</w:t>
      </w:r>
    </w:p>
    <w:p w14:paraId="44EFF19C"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chorionic villus sampling</w:t>
      </w:r>
    </w:p>
    <w:p w14:paraId="4414B933"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ultrafast magnetic resonance imaging</w:t>
      </w:r>
    </w:p>
    <w:p w14:paraId="6A11B6F6"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fetal surgery</w:t>
      </w:r>
    </w:p>
    <w:p w14:paraId="44A4E89D"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preimplantation genetic diagnosis</w:t>
      </w:r>
    </w:p>
    <w:p w14:paraId="057CA26F" w14:textId="77777777" w:rsidR="00AE64C8" w:rsidRDefault="00AE64C8" w:rsidP="00AE64C8">
      <w:pPr>
        <w:pStyle w:val="TB-ANS"/>
        <w:spacing w:line="240" w:lineRule="auto"/>
        <w:ind w:left="0" w:firstLine="0"/>
        <w:rPr>
          <w:color w:val="000000"/>
          <w:sz w:val="24"/>
        </w:rPr>
      </w:pPr>
    </w:p>
    <w:p w14:paraId="1970362C"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00DAF228" w14:textId="455B05DB"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0A5DB7">
        <w:rPr>
          <w:i/>
          <w:color w:val="000000"/>
          <w:sz w:val="24"/>
        </w:rPr>
        <w:t>4</w:t>
      </w:r>
      <w:r>
        <w:rPr>
          <w:i/>
          <w:color w:val="000000"/>
          <w:sz w:val="24"/>
        </w:rPr>
        <w:t>4</w:t>
      </w:r>
    </w:p>
    <w:p w14:paraId="6A889689"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1503F3D8" w14:textId="77777777" w:rsidR="00AE64C8" w:rsidRPr="00544C24" w:rsidRDefault="00AE64C8" w:rsidP="00AE64C8">
      <w:pPr>
        <w:pStyle w:val="TB-OB"/>
        <w:spacing w:line="240" w:lineRule="auto"/>
        <w:ind w:left="0"/>
        <w:rPr>
          <w:i/>
          <w:color w:val="000000"/>
          <w:sz w:val="24"/>
        </w:rPr>
      </w:pPr>
      <w:r w:rsidRPr="0028219D">
        <w:rPr>
          <w:i/>
          <w:color w:val="000000"/>
          <w:sz w:val="24"/>
        </w:rPr>
        <w:t>Objective: 2.4</w:t>
      </w:r>
      <w:r w:rsidRPr="00CB6F92">
        <w:rPr>
          <w:i/>
          <w:sz w:val="24"/>
        </w:rPr>
        <w:t xml:space="preserve"> What procedures can assist prospective parents in having healthy children?</w:t>
      </w:r>
    </w:p>
    <w:p w14:paraId="53AE5DE4"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Reproductive Choices</w:t>
      </w:r>
    </w:p>
    <w:p w14:paraId="6354C50C"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461859AA" w14:textId="77777777" w:rsidR="00AE64C8" w:rsidRDefault="00AE64C8" w:rsidP="00AE64C8">
      <w:pPr>
        <w:pStyle w:val="TB-Q"/>
        <w:tabs>
          <w:tab w:val="left" w:pos="720"/>
        </w:tabs>
        <w:spacing w:before="0" w:line="240" w:lineRule="auto"/>
        <w:ind w:left="0" w:firstLine="0"/>
        <w:rPr>
          <w:sz w:val="24"/>
        </w:rPr>
      </w:pPr>
    </w:p>
    <w:p w14:paraId="2F34B5B6" w14:textId="47882B10" w:rsidR="00AE64C8" w:rsidRPr="0028219D" w:rsidRDefault="000A5DB7" w:rsidP="00AE64C8">
      <w:pPr>
        <w:pStyle w:val="TB-Q"/>
        <w:tabs>
          <w:tab w:val="left" w:pos="720"/>
        </w:tabs>
        <w:spacing w:before="0" w:line="240" w:lineRule="auto"/>
        <w:ind w:left="0" w:firstLine="0"/>
        <w:rPr>
          <w:sz w:val="24"/>
        </w:rPr>
      </w:pPr>
      <w:r>
        <w:rPr>
          <w:sz w:val="24"/>
        </w:rPr>
        <w:t>5</w:t>
      </w:r>
      <w:r w:rsidR="00A95343">
        <w:rPr>
          <w:sz w:val="24"/>
        </w:rPr>
        <w:t>1</w:t>
      </w:r>
      <w:r w:rsidR="00AE64C8" w:rsidRPr="0028219D">
        <w:rPr>
          <w:sz w:val="24"/>
        </w:rPr>
        <w:t>.</w:t>
      </w:r>
      <w:r w:rsidR="00AE64C8">
        <w:rPr>
          <w:sz w:val="24"/>
        </w:rPr>
        <w:t xml:space="preserve"> </w:t>
      </w:r>
      <w:r w:rsidR="000929D6">
        <w:rPr>
          <w:sz w:val="24"/>
        </w:rPr>
        <w:t>The modification of gene-specified proteins involved in biological aging and disease is known as ________.</w:t>
      </w:r>
    </w:p>
    <w:p w14:paraId="142BD0A0"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fetoscopy</w:t>
      </w:r>
    </w:p>
    <w:p w14:paraId="6FEF44DE"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amniocentesis</w:t>
      </w:r>
    </w:p>
    <w:p w14:paraId="4931E213"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proteomics</w:t>
      </w:r>
    </w:p>
    <w:p w14:paraId="19BABC43"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genetic counseling</w:t>
      </w:r>
    </w:p>
    <w:p w14:paraId="2BD50326" w14:textId="77777777" w:rsidR="00AE64C8" w:rsidRDefault="00AE64C8" w:rsidP="00AE64C8">
      <w:pPr>
        <w:pStyle w:val="TB-ANS"/>
        <w:spacing w:line="240" w:lineRule="auto"/>
        <w:ind w:left="0" w:firstLine="0"/>
        <w:rPr>
          <w:color w:val="000000"/>
          <w:sz w:val="24"/>
        </w:rPr>
      </w:pPr>
    </w:p>
    <w:p w14:paraId="25E6941C"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19CCBEB5" w14:textId="7C36615E"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C0049A">
        <w:rPr>
          <w:i/>
          <w:color w:val="000000"/>
          <w:sz w:val="24"/>
        </w:rPr>
        <w:t>44</w:t>
      </w:r>
    </w:p>
    <w:p w14:paraId="5EBCD2A2" w14:textId="4D425081"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w:t>
      </w:r>
      <w:r w:rsidR="000929D6">
        <w:rPr>
          <w:i/>
          <w:color w:val="000000"/>
          <w:sz w:val="24"/>
        </w:rPr>
        <w:t>Understand</w:t>
      </w:r>
    </w:p>
    <w:p w14:paraId="0CE9897D" w14:textId="77777777" w:rsidR="00AE64C8" w:rsidRPr="00544C24" w:rsidRDefault="00AE64C8" w:rsidP="00AE64C8">
      <w:pPr>
        <w:pStyle w:val="TB-OB"/>
        <w:spacing w:line="240" w:lineRule="auto"/>
        <w:ind w:left="0"/>
        <w:rPr>
          <w:i/>
          <w:color w:val="000000"/>
          <w:sz w:val="24"/>
        </w:rPr>
      </w:pPr>
      <w:r w:rsidRPr="0028219D">
        <w:rPr>
          <w:i/>
          <w:color w:val="000000"/>
          <w:sz w:val="24"/>
        </w:rPr>
        <w:t>Objective: 2.4</w:t>
      </w:r>
      <w:r w:rsidRPr="00CB6F92">
        <w:rPr>
          <w:i/>
          <w:sz w:val="24"/>
        </w:rPr>
        <w:t xml:space="preserve"> What procedures can assist prospective parents in having healthy children?</w:t>
      </w:r>
    </w:p>
    <w:p w14:paraId="764C44D1"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Reproductive Choices</w:t>
      </w:r>
    </w:p>
    <w:p w14:paraId="66F8FFE8"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797E5C64" w14:textId="77777777" w:rsidR="00AE64C8" w:rsidRDefault="00AE64C8" w:rsidP="00AE64C8">
      <w:pPr>
        <w:pStyle w:val="TB-Q"/>
        <w:tabs>
          <w:tab w:val="clear" w:pos="374"/>
          <w:tab w:val="right" w:pos="360"/>
          <w:tab w:val="left" w:pos="720"/>
        </w:tabs>
        <w:spacing w:before="0" w:line="240" w:lineRule="auto"/>
        <w:ind w:left="0" w:firstLine="0"/>
        <w:rPr>
          <w:sz w:val="24"/>
        </w:rPr>
      </w:pPr>
    </w:p>
    <w:p w14:paraId="7FAB64DB" w14:textId="0A269891" w:rsidR="00AE64C8" w:rsidRPr="0028219D" w:rsidRDefault="00241BEF" w:rsidP="00AE64C8">
      <w:pPr>
        <w:pStyle w:val="TB-Q"/>
        <w:tabs>
          <w:tab w:val="clear" w:pos="374"/>
          <w:tab w:val="right" w:pos="360"/>
          <w:tab w:val="left" w:pos="720"/>
        </w:tabs>
        <w:spacing w:before="0" w:line="240" w:lineRule="auto"/>
        <w:ind w:left="0" w:firstLine="0"/>
        <w:rPr>
          <w:sz w:val="24"/>
        </w:rPr>
      </w:pPr>
      <w:r>
        <w:rPr>
          <w:sz w:val="24"/>
        </w:rPr>
        <w:t>5</w:t>
      </w:r>
      <w:r w:rsidR="00A95343">
        <w:rPr>
          <w:sz w:val="24"/>
        </w:rPr>
        <w:t>2</w:t>
      </w:r>
      <w:r w:rsidR="00AE64C8" w:rsidRPr="0028219D">
        <w:rPr>
          <w:sz w:val="24"/>
        </w:rPr>
        <w:t>.</w:t>
      </w:r>
      <w:r w:rsidR="00AE64C8">
        <w:rPr>
          <w:sz w:val="24"/>
        </w:rPr>
        <w:t xml:space="preserve"> </w:t>
      </w:r>
      <w:r w:rsidR="00AE64C8" w:rsidRPr="0028219D">
        <w:rPr>
          <w:sz w:val="24"/>
        </w:rPr>
        <w:t>Adopted children and adolescents tend to __________.</w:t>
      </w:r>
    </w:p>
    <w:p w14:paraId="6D492190" w14:textId="05B7AE8C"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00D90D03">
        <w:rPr>
          <w:color w:val="000000"/>
          <w:sz w:val="24"/>
        </w:rPr>
        <w:t>almost immediately develop</w:t>
      </w:r>
      <w:r w:rsidRPr="0028219D">
        <w:rPr>
          <w:color w:val="000000"/>
          <w:sz w:val="24"/>
        </w:rPr>
        <w:t xml:space="preserve"> feelings of trust and affection toward their adoptive parents</w:t>
      </w:r>
    </w:p>
    <w:p w14:paraId="299982D5"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fare better if they are adopted in their birth country after infancy and toddlerhood</w:t>
      </w:r>
    </w:p>
    <w:p w14:paraId="013CE00D"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develop less favorably than institutionalized agemates who remain in their birth country</w:t>
      </w:r>
    </w:p>
    <w:p w14:paraId="176C0ED1" w14:textId="72AFE95A"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have more learning and emotional difficulties than other children</w:t>
      </w:r>
    </w:p>
    <w:p w14:paraId="27813554" w14:textId="77777777" w:rsidR="00AE64C8" w:rsidRDefault="00AE64C8" w:rsidP="00AE64C8">
      <w:pPr>
        <w:pStyle w:val="TB-ANS"/>
        <w:spacing w:line="240" w:lineRule="auto"/>
        <w:ind w:left="0" w:firstLine="0"/>
        <w:rPr>
          <w:color w:val="000000"/>
          <w:sz w:val="24"/>
        </w:rPr>
      </w:pPr>
    </w:p>
    <w:p w14:paraId="22E7AED9" w14:textId="77777777" w:rsidR="00AE64C8" w:rsidRPr="0028219D" w:rsidRDefault="00AE64C8" w:rsidP="00AE64C8">
      <w:pPr>
        <w:pStyle w:val="TB-ANS"/>
        <w:spacing w:line="240" w:lineRule="auto"/>
        <w:ind w:left="0" w:firstLine="0"/>
        <w:rPr>
          <w:color w:val="000000"/>
          <w:sz w:val="24"/>
        </w:rPr>
      </w:pPr>
      <w:r>
        <w:rPr>
          <w:color w:val="000000"/>
          <w:sz w:val="24"/>
        </w:rPr>
        <w:lastRenderedPageBreak/>
        <w:t xml:space="preserve">Answer: </w:t>
      </w:r>
      <w:r w:rsidRPr="0028219D">
        <w:rPr>
          <w:color w:val="000000"/>
          <w:sz w:val="24"/>
        </w:rPr>
        <w:t>D</w:t>
      </w:r>
    </w:p>
    <w:p w14:paraId="2D2B7610" w14:textId="241A0926"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241BEF">
        <w:rPr>
          <w:i/>
          <w:color w:val="000000"/>
          <w:sz w:val="24"/>
        </w:rPr>
        <w:t>44</w:t>
      </w:r>
      <w:r w:rsidR="00D90D03">
        <w:rPr>
          <w:i/>
          <w:color w:val="000000"/>
          <w:sz w:val="24"/>
        </w:rPr>
        <w:t>–45</w:t>
      </w:r>
    </w:p>
    <w:p w14:paraId="775D20FC"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4AC74B96" w14:textId="77777777" w:rsidR="00AE64C8" w:rsidRPr="00544C24" w:rsidRDefault="00AE64C8" w:rsidP="00AE64C8">
      <w:pPr>
        <w:pStyle w:val="TB-OB"/>
        <w:spacing w:line="240" w:lineRule="auto"/>
        <w:ind w:left="0"/>
        <w:rPr>
          <w:i/>
          <w:color w:val="000000"/>
          <w:sz w:val="24"/>
        </w:rPr>
      </w:pPr>
      <w:r w:rsidRPr="0028219D">
        <w:rPr>
          <w:i/>
          <w:color w:val="000000"/>
          <w:sz w:val="24"/>
        </w:rPr>
        <w:t>Objective: 2.4</w:t>
      </w:r>
      <w:r w:rsidRPr="00CB6F92">
        <w:rPr>
          <w:i/>
          <w:sz w:val="24"/>
        </w:rPr>
        <w:t xml:space="preserve"> What procedures can assist prospective parents in having healthy children?</w:t>
      </w:r>
    </w:p>
    <w:p w14:paraId="5AAB883E"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Reproductive Choices</w:t>
      </w:r>
    </w:p>
    <w:p w14:paraId="019688B2" w14:textId="77777777" w:rsidR="00AE64C8" w:rsidRDefault="00AE64C8" w:rsidP="00AE64C8">
      <w:pPr>
        <w:pStyle w:val="TB-OB"/>
        <w:spacing w:line="240" w:lineRule="auto"/>
        <w:ind w:left="0"/>
        <w:rPr>
          <w:color w:val="000000"/>
          <w:sz w:val="24"/>
        </w:rPr>
      </w:pPr>
      <w:r w:rsidRPr="00544C24">
        <w:rPr>
          <w:i/>
          <w:color w:val="000000"/>
          <w:sz w:val="24"/>
        </w:rPr>
        <w:t xml:space="preserve">Difficulty </w:t>
      </w:r>
      <w:r w:rsidRPr="0028219D">
        <w:rPr>
          <w:i/>
          <w:color w:val="000000"/>
          <w:sz w:val="24"/>
        </w:rPr>
        <w:t>Level: Moderate</w:t>
      </w:r>
    </w:p>
    <w:p w14:paraId="0706C3CC" w14:textId="77777777" w:rsidR="00AE64C8" w:rsidRDefault="00AE64C8" w:rsidP="00AE64C8">
      <w:pPr>
        <w:pStyle w:val="TB-OB"/>
        <w:spacing w:line="240" w:lineRule="auto"/>
        <w:ind w:left="0"/>
        <w:rPr>
          <w:sz w:val="24"/>
        </w:rPr>
      </w:pPr>
    </w:p>
    <w:p w14:paraId="29922641" w14:textId="76EB1A85" w:rsidR="00AE64C8" w:rsidRPr="0028219D" w:rsidRDefault="00241BEF" w:rsidP="00AE64C8">
      <w:pPr>
        <w:pStyle w:val="TB-OB"/>
        <w:spacing w:line="240" w:lineRule="auto"/>
        <w:ind w:left="0"/>
        <w:rPr>
          <w:sz w:val="24"/>
        </w:rPr>
      </w:pPr>
      <w:r>
        <w:rPr>
          <w:sz w:val="24"/>
        </w:rPr>
        <w:t>5</w:t>
      </w:r>
      <w:r w:rsidR="00A95343">
        <w:rPr>
          <w:sz w:val="24"/>
        </w:rPr>
        <w:t>3</w:t>
      </w:r>
      <w:r w:rsidR="00AE64C8" w:rsidRPr="0028219D">
        <w:rPr>
          <w:sz w:val="24"/>
        </w:rPr>
        <w:t>. Most adopted children __________.</w:t>
      </w:r>
    </w:p>
    <w:p w14:paraId="66D252FB"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fare well, despite the risks</w:t>
      </w:r>
    </w:p>
    <w:p w14:paraId="2DC654B1"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have persistent social problems</w:t>
      </w:r>
    </w:p>
    <w:p w14:paraId="2CABE2DE"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are less intelligent than their biological relatives</w:t>
      </w:r>
    </w:p>
    <w:p w14:paraId="592B2CF3"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have persistent cognitive problems</w:t>
      </w:r>
    </w:p>
    <w:p w14:paraId="686838FF" w14:textId="77777777" w:rsidR="00AE64C8" w:rsidRDefault="00AE64C8" w:rsidP="00AE64C8">
      <w:pPr>
        <w:pStyle w:val="TB-ANS"/>
        <w:spacing w:line="240" w:lineRule="auto"/>
        <w:ind w:left="0" w:firstLine="0"/>
        <w:rPr>
          <w:color w:val="000000"/>
          <w:sz w:val="24"/>
        </w:rPr>
      </w:pPr>
    </w:p>
    <w:p w14:paraId="015F7CDC" w14:textId="77777777" w:rsidR="00AE64C8" w:rsidRPr="0028219D" w:rsidRDefault="00AE64C8" w:rsidP="00AE64C8">
      <w:pPr>
        <w:pStyle w:val="TB-ANS"/>
        <w:spacing w:line="240" w:lineRule="auto"/>
        <w:ind w:left="0" w:firstLine="0"/>
        <w:rPr>
          <w:color w:val="000000"/>
          <w:sz w:val="24"/>
        </w:rPr>
      </w:pPr>
      <w:r>
        <w:rPr>
          <w:color w:val="000000"/>
          <w:sz w:val="24"/>
        </w:rPr>
        <w:t>Answer: A</w:t>
      </w:r>
    </w:p>
    <w:p w14:paraId="4745BED1" w14:textId="2E435683"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241BEF">
        <w:rPr>
          <w:i/>
          <w:color w:val="000000"/>
          <w:sz w:val="24"/>
        </w:rPr>
        <w:t>44–45</w:t>
      </w:r>
    </w:p>
    <w:p w14:paraId="59B628EC"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3C4CD89A" w14:textId="77777777" w:rsidR="00AE64C8" w:rsidRPr="00544C24" w:rsidRDefault="00AE64C8" w:rsidP="00AE64C8">
      <w:pPr>
        <w:pStyle w:val="TB-OB"/>
        <w:spacing w:line="240" w:lineRule="auto"/>
        <w:ind w:left="0"/>
        <w:rPr>
          <w:i/>
          <w:color w:val="000000"/>
          <w:sz w:val="24"/>
        </w:rPr>
      </w:pPr>
      <w:r w:rsidRPr="0028219D">
        <w:rPr>
          <w:i/>
          <w:color w:val="000000"/>
          <w:sz w:val="24"/>
        </w:rPr>
        <w:t>Objective: 2.4</w:t>
      </w:r>
      <w:r w:rsidRPr="00CB6F92">
        <w:rPr>
          <w:i/>
          <w:sz w:val="24"/>
        </w:rPr>
        <w:t xml:space="preserve"> What procedures can assist prospective parents in having healthy children?</w:t>
      </w:r>
    </w:p>
    <w:p w14:paraId="6B1E50E1"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Reproductive Choices</w:t>
      </w:r>
    </w:p>
    <w:p w14:paraId="0511A5C7"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11117546" w14:textId="77777777" w:rsidR="00AE64C8" w:rsidRDefault="00AE64C8" w:rsidP="00AE64C8">
      <w:pPr>
        <w:pStyle w:val="TB-Q"/>
        <w:tabs>
          <w:tab w:val="clear" w:pos="374"/>
          <w:tab w:val="right" w:pos="360"/>
          <w:tab w:val="left" w:pos="720"/>
        </w:tabs>
        <w:spacing w:before="0" w:line="240" w:lineRule="auto"/>
        <w:ind w:left="0" w:firstLine="0"/>
        <w:rPr>
          <w:sz w:val="24"/>
        </w:rPr>
      </w:pPr>
    </w:p>
    <w:p w14:paraId="65CCB7D3" w14:textId="07F4B3DA" w:rsidR="00AE64C8" w:rsidRPr="0028219D" w:rsidRDefault="00B44C90" w:rsidP="00AE64C8">
      <w:pPr>
        <w:pStyle w:val="TB-Q"/>
        <w:tabs>
          <w:tab w:val="clear" w:pos="374"/>
          <w:tab w:val="right" w:pos="360"/>
          <w:tab w:val="left" w:pos="720"/>
        </w:tabs>
        <w:spacing w:before="0" w:line="240" w:lineRule="auto"/>
        <w:ind w:left="0" w:firstLine="0"/>
        <w:rPr>
          <w:sz w:val="24"/>
        </w:rPr>
      </w:pPr>
      <w:r>
        <w:rPr>
          <w:sz w:val="24"/>
        </w:rPr>
        <w:t>5</w:t>
      </w:r>
      <w:r w:rsidR="00A95343">
        <w:rPr>
          <w:sz w:val="24"/>
        </w:rPr>
        <w:t>4</w:t>
      </w:r>
      <w:r w:rsidR="00AE64C8" w:rsidRPr="0028219D">
        <w:rPr>
          <w:sz w:val="24"/>
        </w:rPr>
        <w:t>.</w:t>
      </w:r>
      <w:r w:rsidR="00AE64C8">
        <w:rPr>
          <w:sz w:val="24"/>
        </w:rPr>
        <w:t xml:space="preserve"> </w:t>
      </w:r>
      <w:r w:rsidR="00AE64C8" w:rsidRPr="0028219D">
        <w:rPr>
          <w:sz w:val="24"/>
        </w:rPr>
        <w:t xml:space="preserve">When Erin and Brooke </w:t>
      </w:r>
      <w:r w:rsidR="009A6154">
        <w:rPr>
          <w:sz w:val="24"/>
        </w:rPr>
        <w:t>cooperate</w:t>
      </w:r>
      <w:r w:rsidR="00AE64C8" w:rsidRPr="0028219D">
        <w:rPr>
          <w:sz w:val="24"/>
        </w:rPr>
        <w:t>, their parents are likely to be warm and gentle in the future. This is an example of a(n</w:t>
      </w:r>
      <w:r w:rsidR="00AE64C8">
        <w:rPr>
          <w:sz w:val="24"/>
        </w:rPr>
        <w:t xml:space="preserve">) </w:t>
      </w:r>
      <w:r w:rsidR="00AE64C8" w:rsidRPr="0028219D">
        <w:rPr>
          <w:sz w:val="24"/>
        </w:rPr>
        <w:t>__________ influence between parents and their children.</w:t>
      </w:r>
    </w:p>
    <w:p w14:paraId="79B4F8BC"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direct</w:t>
      </w:r>
    </w:p>
    <w:p w14:paraId="2EB73165"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coparenting</w:t>
      </w:r>
    </w:p>
    <w:p w14:paraId="44EEB526"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maladaptive</w:t>
      </w:r>
    </w:p>
    <w:p w14:paraId="14A85B42"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indirect</w:t>
      </w:r>
    </w:p>
    <w:p w14:paraId="19C1AE66" w14:textId="77777777" w:rsidR="00AE64C8" w:rsidRDefault="00AE64C8" w:rsidP="00AE64C8">
      <w:pPr>
        <w:pStyle w:val="TB-ANS"/>
        <w:spacing w:line="240" w:lineRule="auto"/>
        <w:ind w:left="0" w:firstLine="0"/>
        <w:rPr>
          <w:color w:val="000000"/>
          <w:sz w:val="24"/>
        </w:rPr>
      </w:pPr>
    </w:p>
    <w:p w14:paraId="364C341B"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2477BA5D" w14:textId="2D053054"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8B0555">
        <w:rPr>
          <w:i/>
          <w:color w:val="000000"/>
          <w:sz w:val="24"/>
        </w:rPr>
        <w:t>45–46</w:t>
      </w:r>
    </w:p>
    <w:p w14:paraId="2035515C"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Apply</w:t>
      </w:r>
    </w:p>
    <w:p w14:paraId="387F0C84" w14:textId="77777777" w:rsidR="00AE64C8" w:rsidRPr="00E67A5F" w:rsidRDefault="00AE64C8" w:rsidP="00AE64C8">
      <w:pPr>
        <w:autoSpaceDE w:val="0"/>
        <w:autoSpaceDN w:val="0"/>
        <w:adjustRightInd w:val="0"/>
        <w:rPr>
          <w:rFonts w:ascii="Times New Roman" w:hAnsi="Times New Roman"/>
          <w:i/>
        </w:rPr>
      </w:pPr>
      <w:r w:rsidRPr="00E67A5F">
        <w:rPr>
          <w:rFonts w:ascii="Times New Roman" w:hAnsi="Times New Roman"/>
          <w:i/>
        </w:rPr>
        <w:t>Objective: 2.5 Describe family functioning from the perspective of ecological systems theory, along with aspects of the environment that support family well-being and development.</w:t>
      </w:r>
    </w:p>
    <w:p w14:paraId="7D0FF279" w14:textId="77777777" w:rsidR="00AE64C8" w:rsidRPr="00E67A5F" w:rsidRDefault="00AE64C8" w:rsidP="00AE64C8">
      <w:pPr>
        <w:autoSpaceDE w:val="0"/>
        <w:autoSpaceDN w:val="0"/>
        <w:adjustRightInd w:val="0"/>
        <w:rPr>
          <w:rFonts w:ascii="Times New Roman" w:hAnsi="Times New Roman"/>
          <w:i/>
        </w:rPr>
      </w:pPr>
      <w:r w:rsidRPr="00E67A5F">
        <w:rPr>
          <w:rFonts w:ascii="Times New Roman" w:hAnsi="Times New Roman"/>
          <w:i/>
        </w:rPr>
        <w:t xml:space="preserve">Topic: </w:t>
      </w:r>
      <w:r w:rsidRPr="00E67A5F">
        <w:rPr>
          <w:rFonts w:ascii="Times New Roman" w:hAnsi="Times New Roman"/>
          <w:bCs/>
          <w:i/>
        </w:rPr>
        <w:t>Environmental Contexts for Development</w:t>
      </w:r>
    </w:p>
    <w:p w14:paraId="67D619F2"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1BAE3AD9" w14:textId="77777777" w:rsidR="00AE64C8" w:rsidRDefault="00AE64C8" w:rsidP="00AE64C8">
      <w:pPr>
        <w:pStyle w:val="TB-Q"/>
        <w:tabs>
          <w:tab w:val="clear" w:pos="374"/>
          <w:tab w:val="right" w:pos="380"/>
          <w:tab w:val="left" w:pos="720"/>
        </w:tabs>
        <w:spacing w:before="0" w:line="240" w:lineRule="auto"/>
        <w:ind w:left="0" w:firstLine="0"/>
        <w:rPr>
          <w:sz w:val="24"/>
        </w:rPr>
      </w:pPr>
    </w:p>
    <w:p w14:paraId="061459D2" w14:textId="33D1BEE4" w:rsidR="00AE64C8" w:rsidRPr="0028219D" w:rsidRDefault="002F500F" w:rsidP="00AE64C8">
      <w:pPr>
        <w:pStyle w:val="TB-Q"/>
        <w:tabs>
          <w:tab w:val="clear" w:pos="374"/>
          <w:tab w:val="right" w:pos="380"/>
          <w:tab w:val="left" w:pos="720"/>
        </w:tabs>
        <w:spacing w:before="0" w:line="240" w:lineRule="auto"/>
        <w:ind w:left="0" w:firstLine="0"/>
        <w:rPr>
          <w:sz w:val="24"/>
        </w:rPr>
      </w:pPr>
      <w:r>
        <w:rPr>
          <w:sz w:val="24"/>
        </w:rPr>
        <w:t>5</w:t>
      </w:r>
      <w:r w:rsidR="00A95343">
        <w:rPr>
          <w:sz w:val="24"/>
        </w:rPr>
        <w:t>5</w:t>
      </w:r>
      <w:r w:rsidR="00AE64C8" w:rsidRPr="0028219D">
        <w:rPr>
          <w:sz w:val="24"/>
        </w:rPr>
        <w:t>.</w:t>
      </w:r>
      <w:r w:rsidR="00AE64C8">
        <w:rPr>
          <w:sz w:val="24"/>
        </w:rPr>
        <w:t xml:space="preserve"> </w:t>
      </w:r>
      <w:r w:rsidR="00AE64C8" w:rsidRPr="0028219D">
        <w:rPr>
          <w:sz w:val="24"/>
        </w:rPr>
        <w:t>Amelia and Andrew praise and stimulate their children, and they mutually support each other’s parenting behaviors. Amelia and Andrew engage in effective __________.</w:t>
      </w:r>
    </w:p>
    <w:p w14:paraId="55C68F99"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induction</w:t>
      </w:r>
    </w:p>
    <w:p w14:paraId="3D7FD745"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permissive parenting</w:t>
      </w:r>
    </w:p>
    <w:p w14:paraId="6C72411D"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coparenting</w:t>
      </w:r>
    </w:p>
    <w:p w14:paraId="7638E793"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niche-picking</w:t>
      </w:r>
    </w:p>
    <w:p w14:paraId="0018DDEE" w14:textId="77777777" w:rsidR="00AE64C8" w:rsidRDefault="00AE64C8" w:rsidP="00AE64C8">
      <w:pPr>
        <w:pStyle w:val="TB-ANS"/>
        <w:spacing w:line="240" w:lineRule="auto"/>
        <w:ind w:left="0" w:firstLine="0"/>
        <w:rPr>
          <w:color w:val="000000"/>
          <w:sz w:val="24"/>
        </w:rPr>
      </w:pPr>
    </w:p>
    <w:p w14:paraId="550699C0"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79452D9E" w14:textId="10950AF8"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2F500F">
        <w:rPr>
          <w:i/>
          <w:color w:val="000000"/>
          <w:sz w:val="24"/>
        </w:rPr>
        <w:t>46</w:t>
      </w:r>
    </w:p>
    <w:p w14:paraId="6DF41030"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Apply</w:t>
      </w:r>
    </w:p>
    <w:p w14:paraId="471E0323" w14:textId="77777777" w:rsidR="00AE64C8" w:rsidRPr="00544C24" w:rsidRDefault="00AE64C8" w:rsidP="00AE64C8">
      <w:pPr>
        <w:pStyle w:val="TB-OB"/>
        <w:spacing w:line="240" w:lineRule="auto"/>
        <w:ind w:left="0"/>
        <w:rPr>
          <w:i/>
          <w:color w:val="000000"/>
          <w:sz w:val="24"/>
        </w:rPr>
      </w:pPr>
      <w:r w:rsidRPr="0028219D">
        <w:rPr>
          <w:i/>
          <w:color w:val="000000"/>
          <w:sz w:val="24"/>
        </w:rPr>
        <w:lastRenderedPageBreak/>
        <w:t>Objective: 2.5</w:t>
      </w:r>
      <w:r w:rsidRPr="00CB6F92">
        <w:rPr>
          <w:i/>
          <w:sz w:val="24"/>
        </w:rPr>
        <w:t xml:space="preserve"> Describe family functioning from the perspective of ecological systems theory, along with aspects of the environment that support family well-being and development.</w:t>
      </w:r>
    </w:p>
    <w:p w14:paraId="656B3FBD"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5E791052"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6B9C83B6" w14:textId="77777777" w:rsidR="00AE64C8" w:rsidRDefault="00AE64C8" w:rsidP="00AE64C8">
      <w:pPr>
        <w:pStyle w:val="TB-Q"/>
        <w:tabs>
          <w:tab w:val="clear" w:pos="374"/>
          <w:tab w:val="right" w:pos="360"/>
          <w:tab w:val="left" w:pos="720"/>
        </w:tabs>
        <w:spacing w:before="0" w:line="240" w:lineRule="auto"/>
        <w:ind w:left="0" w:firstLine="0"/>
        <w:rPr>
          <w:sz w:val="24"/>
        </w:rPr>
      </w:pPr>
    </w:p>
    <w:p w14:paraId="6E75DD9E" w14:textId="18A24262" w:rsidR="00AE64C8" w:rsidRPr="0028219D" w:rsidRDefault="00B542F2" w:rsidP="00AE64C8">
      <w:pPr>
        <w:pStyle w:val="TB-Q"/>
        <w:tabs>
          <w:tab w:val="clear" w:pos="374"/>
          <w:tab w:val="right" w:pos="360"/>
          <w:tab w:val="left" w:pos="720"/>
        </w:tabs>
        <w:spacing w:before="0" w:line="240" w:lineRule="auto"/>
        <w:ind w:left="0" w:firstLine="0"/>
        <w:rPr>
          <w:sz w:val="24"/>
        </w:rPr>
      </w:pPr>
      <w:r>
        <w:rPr>
          <w:sz w:val="24"/>
        </w:rPr>
        <w:t>5</w:t>
      </w:r>
      <w:r w:rsidR="00A95343">
        <w:rPr>
          <w:sz w:val="24"/>
        </w:rPr>
        <w:t>6</w:t>
      </w:r>
      <w:r w:rsidR="00AE64C8" w:rsidRPr="0028219D">
        <w:rPr>
          <w:sz w:val="24"/>
        </w:rPr>
        <w:t>.</w:t>
      </w:r>
      <w:r w:rsidR="00AE64C8">
        <w:rPr>
          <w:sz w:val="24"/>
        </w:rPr>
        <w:t xml:space="preserve"> </w:t>
      </w:r>
      <w:r w:rsidR="00AE64C8" w:rsidRPr="0028219D">
        <w:rPr>
          <w:sz w:val="24"/>
        </w:rPr>
        <w:t>Young people today are more likely to have __________ than at any time in history.</w:t>
      </w:r>
    </w:p>
    <w:p w14:paraId="3AC3E405"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older relatives</w:t>
      </w:r>
    </w:p>
    <w:p w14:paraId="080F63C5"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married parents</w:t>
      </w:r>
    </w:p>
    <w:p w14:paraId="517328C6"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living siblings</w:t>
      </w:r>
    </w:p>
    <w:p w14:paraId="49F01436"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unemployed parents</w:t>
      </w:r>
    </w:p>
    <w:p w14:paraId="1A44451E" w14:textId="77777777" w:rsidR="00AE64C8" w:rsidRDefault="00AE64C8" w:rsidP="00AE64C8">
      <w:pPr>
        <w:pStyle w:val="TB-ANS"/>
        <w:spacing w:line="240" w:lineRule="auto"/>
        <w:ind w:left="0" w:firstLine="0"/>
        <w:rPr>
          <w:color w:val="000000"/>
          <w:sz w:val="24"/>
        </w:rPr>
      </w:pPr>
    </w:p>
    <w:p w14:paraId="481C6025"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03A159E4" w14:textId="23D96F96"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B542F2">
        <w:rPr>
          <w:i/>
          <w:color w:val="000000"/>
          <w:sz w:val="24"/>
        </w:rPr>
        <w:t>46</w:t>
      </w:r>
    </w:p>
    <w:p w14:paraId="60022943"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4DF5DA56"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6BC5FDC4"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25A530F4"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4D53D815" w14:textId="77777777" w:rsidR="00AE64C8" w:rsidRPr="0028219D" w:rsidRDefault="00AE64C8" w:rsidP="00AE64C8">
      <w:pPr>
        <w:pStyle w:val="TB-Q"/>
        <w:tabs>
          <w:tab w:val="clear" w:pos="374"/>
          <w:tab w:val="right" w:pos="360"/>
          <w:tab w:val="left" w:pos="720"/>
        </w:tabs>
        <w:spacing w:before="0" w:line="240" w:lineRule="auto"/>
        <w:ind w:left="0" w:firstLine="0"/>
        <w:rPr>
          <w:color w:val="000000"/>
          <w:sz w:val="24"/>
        </w:rPr>
      </w:pPr>
    </w:p>
    <w:p w14:paraId="2495767F" w14:textId="30410F13" w:rsidR="00AE64C8" w:rsidRPr="0028219D" w:rsidRDefault="00B542F2" w:rsidP="00AE64C8">
      <w:pPr>
        <w:pStyle w:val="TB-Q"/>
        <w:tabs>
          <w:tab w:val="clear" w:pos="374"/>
          <w:tab w:val="right" w:pos="360"/>
          <w:tab w:val="left" w:pos="720"/>
        </w:tabs>
        <w:spacing w:before="0" w:line="240" w:lineRule="auto"/>
        <w:ind w:left="0" w:firstLine="0"/>
        <w:rPr>
          <w:sz w:val="24"/>
        </w:rPr>
      </w:pPr>
      <w:r>
        <w:rPr>
          <w:sz w:val="24"/>
        </w:rPr>
        <w:t>5</w:t>
      </w:r>
      <w:r w:rsidR="00A95343">
        <w:rPr>
          <w:sz w:val="24"/>
        </w:rPr>
        <w:t>7</w:t>
      </w:r>
      <w:r w:rsidR="00AE64C8" w:rsidRPr="0028219D">
        <w:rPr>
          <w:sz w:val="24"/>
        </w:rPr>
        <w:t>.</w:t>
      </w:r>
      <w:r w:rsidR="00AE64C8">
        <w:rPr>
          <w:sz w:val="24"/>
        </w:rPr>
        <w:t xml:space="preserve"> </w:t>
      </w:r>
      <w:r w:rsidR="00AE64C8" w:rsidRPr="0028219D">
        <w:rPr>
          <w:sz w:val="24"/>
        </w:rPr>
        <w:t>People who work in skilled and semiskilled manual occupations tend to __________ than people in professional and technical occupations.</w:t>
      </w:r>
    </w:p>
    <w:p w14:paraId="4CD8D6D5"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marry later</w:t>
      </w:r>
    </w:p>
    <w:p w14:paraId="49579184" w14:textId="4E19BF9D"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have more children</w:t>
      </w:r>
    </w:p>
    <w:p w14:paraId="3F763E4F"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talk to their children more</w:t>
      </w:r>
    </w:p>
    <w:p w14:paraId="34595E16"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verbally praise their children more</w:t>
      </w:r>
    </w:p>
    <w:p w14:paraId="7DD64950" w14:textId="35B67954" w:rsidR="00AE64C8" w:rsidRDefault="00AE64C8" w:rsidP="00AE64C8">
      <w:pPr>
        <w:pStyle w:val="TB-ANS"/>
        <w:spacing w:line="240" w:lineRule="auto"/>
        <w:ind w:left="0" w:firstLine="0"/>
        <w:rPr>
          <w:color w:val="000000"/>
          <w:sz w:val="24"/>
        </w:rPr>
      </w:pPr>
    </w:p>
    <w:p w14:paraId="20C770F5"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1E453A40" w14:textId="4AEC242B"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B542F2">
        <w:rPr>
          <w:i/>
          <w:color w:val="000000"/>
          <w:sz w:val="24"/>
        </w:rPr>
        <w:t>47</w:t>
      </w:r>
    </w:p>
    <w:p w14:paraId="60D87B85"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6C078816"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77FCADF9"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33AB1E92"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46C09D48" w14:textId="77777777" w:rsidR="00AE64C8" w:rsidRDefault="00AE64C8" w:rsidP="00AE64C8">
      <w:pPr>
        <w:pStyle w:val="TB-Q"/>
        <w:tabs>
          <w:tab w:val="clear" w:pos="374"/>
          <w:tab w:val="right" w:pos="360"/>
          <w:tab w:val="left" w:pos="720"/>
        </w:tabs>
        <w:spacing w:before="0" w:line="240" w:lineRule="auto"/>
        <w:ind w:left="0" w:firstLine="0"/>
        <w:rPr>
          <w:sz w:val="24"/>
        </w:rPr>
      </w:pPr>
    </w:p>
    <w:p w14:paraId="665EAF9E" w14:textId="5416C559" w:rsidR="00AE64C8" w:rsidRPr="0028219D" w:rsidRDefault="00F81B43" w:rsidP="00AE64C8">
      <w:pPr>
        <w:pStyle w:val="TB-Q"/>
        <w:tabs>
          <w:tab w:val="clear" w:pos="374"/>
          <w:tab w:val="right" w:pos="360"/>
          <w:tab w:val="left" w:pos="720"/>
        </w:tabs>
        <w:spacing w:before="0" w:line="240" w:lineRule="auto"/>
        <w:ind w:left="0" w:firstLine="0"/>
        <w:rPr>
          <w:sz w:val="24"/>
        </w:rPr>
      </w:pPr>
      <w:r>
        <w:rPr>
          <w:sz w:val="24"/>
        </w:rPr>
        <w:t>5</w:t>
      </w:r>
      <w:r w:rsidR="00A95343">
        <w:rPr>
          <w:sz w:val="24"/>
        </w:rPr>
        <w:t>8</w:t>
      </w:r>
      <w:r w:rsidR="00AE64C8" w:rsidRPr="0028219D">
        <w:rPr>
          <w:sz w:val="24"/>
        </w:rPr>
        <w:t>.</w:t>
      </w:r>
      <w:r w:rsidR="00AE64C8">
        <w:rPr>
          <w:sz w:val="24"/>
        </w:rPr>
        <w:t xml:space="preserve"> </w:t>
      </w:r>
      <w:r w:rsidR="00AE64C8" w:rsidRPr="0028219D">
        <w:rPr>
          <w:sz w:val="24"/>
        </w:rPr>
        <w:t>When asked about personal qualities they desire for their children, higher-SES parents are</w:t>
      </w:r>
      <w:r w:rsidR="009A6154">
        <w:rPr>
          <w:sz w:val="24"/>
        </w:rPr>
        <w:t xml:space="preserve"> more</w:t>
      </w:r>
      <w:r w:rsidR="00AE64C8" w:rsidRPr="0028219D">
        <w:rPr>
          <w:sz w:val="24"/>
        </w:rPr>
        <w:t xml:space="preserve"> likely to emphasize __________.</w:t>
      </w:r>
    </w:p>
    <w:p w14:paraId="59841FC8"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obedience</w:t>
      </w:r>
    </w:p>
    <w:p w14:paraId="3CC41E43"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politeness</w:t>
      </w:r>
    </w:p>
    <w:p w14:paraId="4AC9CBAD"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happiness</w:t>
      </w:r>
    </w:p>
    <w:p w14:paraId="3A9795CC"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cleanliness</w:t>
      </w:r>
    </w:p>
    <w:p w14:paraId="645A86CD" w14:textId="77777777" w:rsidR="00AE64C8" w:rsidRDefault="00AE64C8" w:rsidP="00AE64C8">
      <w:pPr>
        <w:pStyle w:val="TB-ANS"/>
        <w:spacing w:line="240" w:lineRule="auto"/>
        <w:ind w:left="0" w:firstLine="0"/>
        <w:rPr>
          <w:color w:val="000000"/>
          <w:sz w:val="24"/>
        </w:rPr>
      </w:pPr>
    </w:p>
    <w:p w14:paraId="7FF2628D"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10BBB3A3" w14:textId="089DD40F"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F81B43">
        <w:rPr>
          <w:i/>
          <w:color w:val="000000"/>
          <w:sz w:val="24"/>
        </w:rPr>
        <w:t>47</w:t>
      </w:r>
    </w:p>
    <w:p w14:paraId="0BE723CC"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3D5509B3"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0261E189" w14:textId="77777777" w:rsidR="00AE64C8" w:rsidRPr="00544C24" w:rsidRDefault="00AE64C8" w:rsidP="00AE64C8">
      <w:pPr>
        <w:pStyle w:val="TB-OB"/>
        <w:spacing w:line="240" w:lineRule="auto"/>
        <w:ind w:left="0"/>
        <w:rPr>
          <w:i/>
          <w:color w:val="000000"/>
          <w:sz w:val="24"/>
        </w:rPr>
      </w:pPr>
      <w:r w:rsidRPr="00544C24">
        <w:rPr>
          <w:i/>
          <w:color w:val="000000"/>
          <w:sz w:val="24"/>
        </w:rPr>
        <w:lastRenderedPageBreak/>
        <w:t xml:space="preserve">Topic: </w:t>
      </w:r>
      <w:r w:rsidRPr="00CB6F92">
        <w:rPr>
          <w:bCs/>
          <w:i/>
          <w:sz w:val="24"/>
        </w:rPr>
        <w:t>Environmental Contexts for Development</w:t>
      </w:r>
    </w:p>
    <w:p w14:paraId="0015FF84"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66F82E04" w14:textId="77777777" w:rsidR="00AE64C8" w:rsidRDefault="00AE64C8" w:rsidP="00AE64C8">
      <w:pPr>
        <w:pStyle w:val="TB-Q"/>
        <w:tabs>
          <w:tab w:val="left" w:pos="720"/>
        </w:tabs>
        <w:spacing w:before="0" w:line="240" w:lineRule="auto"/>
        <w:ind w:left="0" w:firstLine="0"/>
        <w:rPr>
          <w:sz w:val="24"/>
        </w:rPr>
      </w:pPr>
    </w:p>
    <w:p w14:paraId="5A0A2FBB" w14:textId="1A72F0DF" w:rsidR="00AE64C8" w:rsidRPr="0028219D" w:rsidRDefault="00A95343" w:rsidP="00AE64C8">
      <w:pPr>
        <w:pStyle w:val="TB-Q"/>
        <w:tabs>
          <w:tab w:val="left" w:pos="720"/>
        </w:tabs>
        <w:spacing w:before="0" w:line="240" w:lineRule="auto"/>
        <w:ind w:left="0" w:firstLine="0"/>
        <w:rPr>
          <w:sz w:val="24"/>
        </w:rPr>
      </w:pPr>
      <w:r>
        <w:rPr>
          <w:sz w:val="24"/>
        </w:rPr>
        <w:t>59</w:t>
      </w:r>
      <w:r w:rsidR="00AE64C8" w:rsidRPr="0028219D">
        <w:rPr>
          <w:sz w:val="24"/>
        </w:rPr>
        <w:t>.</w:t>
      </w:r>
      <w:r w:rsidR="00AE64C8">
        <w:rPr>
          <w:sz w:val="24"/>
        </w:rPr>
        <w:t xml:space="preserve"> </w:t>
      </w:r>
      <w:r w:rsidR="00AE64C8" w:rsidRPr="0028219D">
        <w:rPr>
          <w:sz w:val="24"/>
        </w:rPr>
        <w:t>Of all Western nations, __________ has the highest percentage of extremely poor children.</w:t>
      </w:r>
    </w:p>
    <w:p w14:paraId="53D5F17F"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the United States</w:t>
      </w:r>
    </w:p>
    <w:p w14:paraId="519E89CD"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Canada</w:t>
      </w:r>
    </w:p>
    <w:p w14:paraId="4A195031"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Germany</w:t>
      </w:r>
    </w:p>
    <w:p w14:paraId="48265605"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France</w:t>
      </w:r>
    </w:p>
    <w:p w14:paraId="01BEDF14" w14:textId="77777777" w:rsidR="00AE64C8" w:rsidRDefault="00AE64C8" w:rsidP="00AE64C8">
      <w:pPr>
        <w:pStyle w:val="TB-ANS"/>
        <w:spacing w:line="240" w:lineRule="auto"/>
        <w:ind w:left="0" w:firstLine="0"/>
        <w:rPr>
          <w:color w:val="000000"/>
          <w:sz w:val="24"/>
        </w:rPr>
      </w:pPr>
    </w:p>
    <w:p w14:paraId="1280ACE7"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6D75DAF5" w14:textId="468F548E"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F81B43">
        <w:rPr>
          <w:i/>
          <w:color w:val="000000"/>
          <w:sz w:val="24"/>
        </w:rPr>
        <w:t>48</w:t>
      </w:r>
    </w:p>
    <w:p w14:paraId="5D5DCCF5"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728CB8D4"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1B9B9773"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3B0DE920"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Easy</w:t>
      </w:r>
    </w:p>
    <w:p w14:paraId="1FB53C01" w14:textId="77777777" w:rsidR="00AE64C8" w:rsidRDefault="00AE64C8" w:rsidP="00AE64C8">
      <w:pPr>
        <w:pStyle w:val="TB-Q"/>
        <w:tabs>
          <w:tab w:val="clear" w:pos="374"/>
          <w:tab w:val="right" w:pos="360"/>
          <w:tab w:val="left" w:pos="720"/>
        </w:tabs>
        <w:spacing w:before="0" w:line="240" w:lineRule="auto"/>
        <w:ind w:left="0" w:firstLine="0"/>
        <w:rPr>
          <w:sz w:val="24"/>
        </w:rPr>
      </w:pPr>
    </w:p>
    <w:p w14:paraId="06CBC1DE" w14:textId="6DD5F729" w:rsidR="00AE64C8" w:rsidRPr="0028219D" w:rsidRDefault="00F81B43" w:rsidP="00AE64C8">
      <w:pPr>
        <w:pStyle w:val="TB-Q"/>
        <w:tabs>
          <w:tab w:val="clear" w:pos="374"/>
          <w:tab w:val="right" w:pos="380"/>
          <w:tab w:val="left" w:pos="720"/>
        </w:tabs>
        <w:spacing w:before="0" w:line="240" w:lineRule="auto"/>
        <w:ind w:left="0" w:firstLine="0"/>
        <w:rPr>
          <w:sz w:val="24"/>
        </w:rPr>
      </w:pPr>
      <w:r>
        <w:rPr>
          <w:sz w:val="24"/>
        </w:rPr>
        <w:t>6</w:t>
      </w:r>
      <w:r w:rsidR="00A95343">
        <w:rPr>
          <w:sz w:val="24"/>
        </w:rPr>
        <w:t>0</w:t>
      </w:r>
      <w:r w:rsidR="00AE64C8" w:rsidRPr="0028219D">
        <w:rPr>
          <w:sz w:val="24"/>
        </w:rPr>
        <w:t>.</w:t>
      </w:r>
      <w:r w:rsidR="00AE64C8">
        <w:rPr>
          <w:sz w:val="24"/>
        </w:rPr>
        <w:t xml:space="preserve"> Nearly 10</w:t>
      </w:r>
      <w:r w:rsidR="00AE64C8" w:rsidRPr="0028219D">
        <w:rPr>
          <w:sz w:val="24"/>
        </w:rPr>
        <w:t xml:space="preserve"> percent of __________ children live in deep poverty.</w:t>
      </w:r>
    </w:p>
    <w:p w14:paraId="51D90A69"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Canadian</w:t>
      </w:r>
    </w:p>
    <w:p w14:paraId="0E7130CB"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U.S.</w:t>
      </w:r>
    </w:p>
    <w:p w14:paraId="27699CA3"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Norwegian</w:t>
      </w:r>
    </w:p>
    <w:p w14:paraId="19AAD83B"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Swedish</w:t>
      </w:r>
    </w:p>
    <w:p w14:paraId="4A36200E" w14:textId="77777777" w:rsidR="00AE64C8" w:rsidRDefault="00AE64C8" w:rsidP="00AE64C8">
      <w:pPr>
        <w:pStyle w:val="TB-ANS"/>
        <w:spacing w:line="240" w:lineRule="auto"/>
        <w:ind w:left="0" w:firstLine="0"/>
        <w:rPr>
          <w:color w:val="000000"/>
          <w:sz w:val="24"/>
        </w:rPr>
      </w:pPr>
    </w:p>
    <w:p w14:paraId="1978A403"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4438C249" w14:textId="4477CC77"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F81B43">
        <w:rPr>
          <w:i/>
          <w:color w:val="000000"/>
          <w:sz w:val="24"/>
        </w:rPr>
        <w:t>48</w:t>
      </w:r>
    </w:p>
    <w:p w14:paraId="50823107"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2D9FB076"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62416D51"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030B9D16" w14:textId="77777777" w:rsidR="00AE64C8" w:rsidRDefault="00AE64C8" w:rsidP="00AE64C8">
      <w:pPr>
        <w:pStyle w:val="TB-Q"/>
        <w:tabs>
          <w:tab w:val="clear" w:pos="374"/>
          <w:tab w:val="right" w:pos="360"/>
          <w:tab w:val="left" w:pos="720"/>
        </w:tabs>
        <w:spacing w:before="0" w:line="240" w:lineRule="auto"/>
        <w:ind w:left="0" w:firstLine="0"/>
        <w:rPr>
          <w:i/>
          <w:color w:val="000000"/>
          <w:sz w:val="24"/>
        </w:rPr>
      </w:pPr>
      <w:r w:rsidRPr="00544C24">
        <w:rPr>
          <w:i/>
          <w:color w:val="000000"/>
          <w:sz w:val="24"/>
        </w:rPr>
        <w:t xml:space="preserve">Difficulty </w:t>
      </w:r>
      <w:r w:rsidRPr="0028219D">
        <w:rPr>
          <w:i/>
          <w:color w:val="000000"/>
          <w:sz w:val="24"/>
        </w:rPr>
        <w:t>Level: Easy</w:t>
      </w:r>
    </w:p>
    <w:p w14:paraId="6F96149B" w14:textId="77777777" w:rsidR="00AE64C8" w:rsidRDefault="00AE64C8" w:rsidP="00AE64C8">
      <w:pPr>
        <w:pStyle w:val="TB-Q"/>
        <w:tabs>
          <w:tab w:val="clear" w:pos="374"/>
          <w:tab w:val="right" w:pos="360"/>
          <w:tab w:val="left" w:pos="720"/>
        </w:tabs>
        <w:spacing w:before="0" w:line="240" w:lineRule="auto"/>
        <w:ind w:left="0" w:firstLine="0"/>
        <w:rPr>
          <w:sz w:val="24"/>
        </w:rPr>
      </w:pPr>
    </w:p>
    <w:p w14:paraId="4DD69810" w14:textId="7947FCB4" w:rsidR="00AE64C8" w:rsidRPr="0028219D" w:rsidRDefault="00F81B43" w:rsidP="00AE64C8">
      <w:pPr>
        <w:pStyle w:val="TB-Q"/>
        <w:tabs>
          <w:tab w:val="clear" w:pos="374"/>
          <w:tab w:val="right" w:pos="360"/>
          <w:tab w:val="left" w:pos="720"/>
        </w:tabs>
        <w:spacing w:before="0" w:line="240" w:lineRule="auto"/>
        <w:ind w:left="0" w:firstLine="0"/>
        <w:rPr>
          <w:sz w:val="24"/>
        </w:rPr>
      </w:pPr>
      <w:r>
        <w:rPr>
          <w:sz w:val="24"/>
        </w:rPr>
        <w:t>6</w:t>
      </w:r>
      <w:r w:rsidR="00A95343">
        <w:rPr>
          <w:sz w:val="24"/>
        </w:rPr>
        <w:t>1</w:t>
      </w:r>
      <w:r w:rsidR="00AE64C8" w:rsidRPr="0028219D">
        <w:rPr>
          <w:sz w:val="24"/>
        </w:rPr>
        <w:t>.</w:t>
      </w:r>
      <w:r w:rsidR="00AE64C8">
        <w:rPr>
          <w:sz w:val="24"/>
        </w:rPr>
        <w:t xml:space="preserve"> </w:t>
      </w:r>
      <w:r w:rsidR="00AE64C8" w:rsidRPr="0028219D">
        <w:rPr>
          <w:sz w:val="24"/>
        </w:rPr>
        <w:t>In several studies, affluent teenagers were __________ likely</w:t>
      </w:r>
      <w:r w:rsidR="00AE64C8">
        <w:rPr>
          <w:sz w:val="24"/>
        </w:rPr>
        <w:t xml:space="preserve"> than</w:t>
      </w:r>
      <w:r w:rsidR="00AE64C8" w:rsidRPr="0028219D">
        <w:rPr>
          <w:sz w:val="24"/>
        </w:rPr>
        <w:t xml:space="preserve"> youths in general to __________.</w:t>
      </w:r>
    </w:p>
    <w:p w14:paraId="3C946A9E"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less; engage in alcohol and drug use</w:t>
      </w:r>
    </w:p>
    <w:p w14:paraId="24CB00D9"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more; report high levels of anxiety and depression</w:t>
      </w:r>
    </w:p>
    <w:p w14:paraId="1AEC4952" w14:textId="59B6819F"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 xml:space="preserve">less; </w:t>
      </w:r>
      <w:r w:rsidR="00F81B43">
        <w:rPr>
          <w:color w:val="000000"/>
          <w:sz w:val="24"/>
        </w:rPr>
        <w:t>commit delinquent acts</w:t>
      </w:r>
    </w:p>
    <w:p w14:paraId="75C58303"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more; have physically and emotionally available parents</w:t>
      </w:r>
    </w:p>
    <w:p w14:paraId="353FFB15" w14:textId="77777777" w:rsidR="00AE64C8" w:rsidRDefault="00AE64C8" w:rsidP="00AE64C8">
      <w:pPr>
        <w:pStyle w:val="TB-ANS"/>
        <w:spacing w:line="240" w:lineRule="auto"/>
        <w:ind w:left="0" w:firstLine="0"/>
        <w:rPr>
          <w:color w:val="000000"/>
          <w:sz w:val="24"/>
        </w:rPr>
      </w:pPr>
    </w:p>
    <w:p w14:paraId="72902B2B"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1FD508F5" w14:textId="569E7CC1"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F81B43">
        <w:rPr>
          <w:i/>
          <w:color w:val="000000"/>
          <w:sz w:val="24"/>
        </w:rPr>
        <w:t>48</w:t>
      </w:r>
    </w:p>
    <w:p w14:paraId="4AC56E0E"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131BDAC4"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2EA45637"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718C3A9E"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1805FC63" w14:textId="77777777" w:rsidR="00AE64C8" w:rsidRDefault="00AE64C8" w:rsidP="00AE64C8">
      <w:pPr>
        <w:pStyle w:val="TB-Q"/>
        <w:tabs>
          <w:tab w:val="clear" w:pos="374"/>
          <w:tab w:val="right" w:pos="360"/>
          <w:tab w:val="left" w:pos="720"/>
        </w:tabs>
        <w:spacing w:before="0" w:line="240" w:lineRule="auto"/>
        <w:ind w:left="0" w:firstLine="0"/>
        <w:rPr>
          <w:sz w:val="24"/>
        </w:rPr>
      </w:pPr>
    </w:p>
    <w:p w14:paraId="38B02926" w14:textId="1AC93953" w:rsidR="00AE64C8" w:rsidRPr="0028219D" w:rsidRDefault="00B17A71" w:rsidP="00AE64C8">
      <w:pPr>
        <w:pStyle w:val="TB-Q"/>
        <w:tabs>
          <w:tab w:val="clear" w:pos="374"/>
          <w:tab w:val="right" w:pos="360"/>
          <w:tab w:val="left" w:pos="720"/>
        </w:tabs>
        <w:spacing w:before="0" w:line="240" w:lineRule="auto"/>
        <w:ind w:left="0" w:firstLine="0"/>
        <w:rPr>
          <w:sz w:val="24"/>
        </w:rPr>
      </w:pPr>
      <w:r>
        <w:rPr>
          <w:sz w:val="24"/>
        </w:rPr>
        <w:lastRenderedPageBreak/>
        <w:t>6</w:t>
      </w:r>
      <w:r w:rsidR="00A95343">
        <w:rPr>
          <w:sz w:val="24"/>
        </w:rPr>
        <w:t>2</w:t>
      </w:r>
      <w:r w:rsidR="00AE64C8" w:rsidRPr="0028219D">
        <w:rPr>
          <w:sz w:val="24"/>
        </w:rPr>
        <w:t>.</w:t>
      </w:r>
      <w:r w:rsidR="00AE64C8">
        <w:rPr>
          <w:sz w:val="24"/>
        </w:rPr>
        <w:t xml:space="preserve"> </w:t>
      </w:r>
      <w:r w:rsidR="009A6154">
        <w:rPr>
          <w:sz w:val="24"/>
        </w:rPr>
        <w:t>A</w:t>
      </w:r>
      <w:r w:rsidR="00AE64C8" w:rsidRPr="0028219D">
        <w:rPr>
          <w:sz w:val="24"/>
        </w:rPr>
        <w:t>n experimental study of neighborhood mobility</w:t>
      </w:r>
      <w:r w:rsidR="009A6154">
        <w:rPr>
          <w:sz w:val="24"/>
        </w:rPr>
        <w:t xml:space="preserve"> found that</w:t>
      </w:r>
      <w:r w:rsidR="00AE64C8" w:rsidRPr="0028219D">
        <w:rPr>
          <w:sz w:val="24"/>
        </w:rPr>
        <w:t xml:space="preserve"> compared with peers who remained in poverty-stricken areas, children and youths who moved into low-poverty neighborhoods and remained there for several years showed __________.</w:t>
      </w:r>
    </w:p>
    <w:p w14:paraId="59275FB5" w14:textId="34A8DEB3"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 xml:space="preserve">more mental health </w:t>
      </w:r>
      <w:r w:rsidR="009D36C5">
        <w:rPr>
          <w:color w:val="000000"/>
          <w:sz w:val="24"/>
        </w:rPr>
        <w:t>problems</w:t>
      </w:r>
    </w:p>
    <w:p w14:paraId="568F98D7"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better school achievement</w:t>
      </w:r>
    </w:p>
    <w:p w14:paraId="5DE75422" w14:textId="4D743FAF"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 xml:space="preserve">more physical health </w:t>
      </w:r>
      <w:r w:rsidR="00272D27">
        <w:rPr>
          <w:color w:val="000000"/>
          <w:sz w:val="24"/>
        </w:rPr>
        <w:t>problems</w:t>
      </w:r>
    </w:p>
    <w:p w14:paraId="0E938900"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more social problems</w:t>
      </w:r>
    </w:p>
    <w:p w14:paraId="4CFB8703" w14:textId="77777777" w:rsidR="00AE64C8" w:rsidRDefault="00AE64C8" w:rsidP="00AE64C8">
      <w:pPr>
        <w:pStyle w:val="TB-ANS"/>
        <w:spacing w:line="240" w:lineRule="auto"/>
        <w:ind w:left="0" w:firstLine="0"/>
        <w:rPr>
          <w:color w:val="000000"/>
          <w:sz w:val="24"/>
        </w:rPr>
      </w:pPr>
    </w:p>
    <w:p w14:paraId="687758E7"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459A7574" w14:textId="6A8F9F2B"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272D27">
        <w:rPr>
          <w:i/>
          <w:color w:val="000000"/>
          <w:sz w:val="24"/>
        </w:rPr>
        <w:t>48–49</w:t>
      </w:r>
    </w:p>
    <w:p w14:paraId="5198AD52"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693DF5E2"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090EC9CE"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17608A21"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Easy</w:t>
      </w:r>
    </w:p>
    <w:p w14:paraId="6D9FC07E" w14:textId="77777777" w:rsidR="00AE64C8" w:rsidRDefault="00AE64C8" w:rsidP="00AE64C8">
      <w:pPr>
        <w:pStyle w:val="TB-Q"/>
        <w:tabs>
          <w:tab w:val="left" w:pos="720"/>
        </w:tabs>
        <w:spacing w:before="0" w:line="240" w:lineRule="auto"/>
        <w:ind w:left="0" w:firstLine="0"/>
        <w:rPr>
          <w:sz w:val="24"/>
        </w:rPr>
      </w:pPr>
    </w:p>
    <w:p w14:paraId="0D1030EF" w14:textId="238EC95A" w:rsidR="00F7335B" w:rsidRDefault="00151561" w:rsidP="00AE64C8">
      <w:pPr>
        <w:pStyle w:val="TB-Q"/>
        <w:tabs>
          <w:tab w:val="left" w:pos="720"/>
        </w:tabs>
        <w:spacing w:before="0" w:line="240" w:lineRule="auto"/>
        <w:ind w:left="0" w:firstLine="0"/>
        <w:rPr>
          <w:sz w:val="24"/>
        </w:rPr>
      </w:pPr>
      <w:r>
        <w:rPr>
          <w:sz w:val="24"/>
        </w:rPr>
        <w:t>6</w:t>
      </w:r>
      <w:r w:rsidR="00A95343">
        <w:rPr>
          <w:sz w:val="24"/>
        </w:rPr>
        <w:t>3</w:t>
      </w:r>
      <w:r w:rsidR="00AE64C8" w:rsidRPr="0028219D">
        <w:rPr>
          <w:sz w:val="24"/>
        </w:rPr>
        <w:t>.</w:t>
      </w:r>
      <w:r w:rsidR="00AE64C8">
        <w:rPr>
          <w:sz w:val="24"/>
        </w:rPr>
        <w:t xml:space="preserve"> </w:t>
      </w:r>
      <w:r w:rsidR="00AE64C8" w:rsidRPr="0028219D">
        <w:rPr>
          <w:sz w:val="24"/>
        </w:rPr>
        <w:t>Neighborhood resources __________.</w:t>
      </w:r>
    </w:p>
    <w:p w14:paraId="1F937415"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play little or no role in children’s development</w:t>
      </w:r>
    </w:p>
    <w:p w14:paraId="167FD5F1" w14:textId="05D03525"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have a greater impact on adults than on children and youths</w:t>
      </w:r>
    </w:p>
    <w:p w14:paraId="413F346D"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are not important in late adulthood because most elders are homebound</w:t>
      </w:r>
    </w:p>
    <w:p w14:paraId="74520F26"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have a greater impact on economically disadvantaged than on well-to-do young people</w:t>
      </w:r>
    </w:p>
    <w:p w14:paraId="77683BDE" w14:textId="0AA84454" w:rsidR="00AE64C8" w:rsidRDefault="00AE64C8" w:rsidP="00AE64C8">
      <w:pPr>
        <w:pStyle w:val="TB-ANS"/>
        <w:spacing w:line="240" w:lineRule="auto"/>
        <w:ind w:left="0" w:firstLine="0"/>
        <w:rPr>
          <w:color w:val="000000"/>
          <w:sz w:val="24"/>
        </w:rPr>
      </w:pPr>
    </w:p>
    <w:p w14:paraId="74CDB439"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1287E339" w14:textId="2365A897"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151561">
        <w:rPr>
          <w:i/>
          <w:color w:val="000000"/>
          <w:sz w:val="24"/>
        </w:rPr>
        <w:t>49</w:t>
      </w:r>
    </w:p>
    <w:p w14:paraId="0224C692"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57E27FBE"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274B786A"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15574391"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4FC7C8F9" w14:textId="77777777" w:rsidR="00AE64C8" w:rsidRDefault="00AE64C8" w:rsidP="00AE64C8">
      <w:pPr>
        <w:pStyle w:val="TB-Q"/>
        <w:tabs>
          <w:tab w:val="left" w:pos="720"/>
        </w:tabs>
        <w:spacing w:before="0" w:line="240" w:lineRule="auto"/>
        <w:ind w:left="0" w:firstLine="0"/>
        <w:rPr>
          <w:sz w:val="24"/>
        </w:rPr>
      </w:pPr>
    </w:p>
    <w:p w14:paraId="3E75D43F" w14:textId="5470E186" w:rsidR="00AE64C8" w:rsidRPr="0028219D" w:rsidRDefault="00664974" w:rsidP="00AE64C8">
      <w:pPr>
        <w:pStyle w:val="TB-Q"/>
        <w:tabs>
          <w:tab w:val="left" w:pos="720"/>
        </w:tabs>
        <w:spacing w:before="0" w:line="240" w:lineRule="auto"/>
        <w:ind w:left="0" w:firstLine="0"/>
        <w:rPr>
          <w:sz w:val="24"/>
        </w:rPr>
      </w:pPr>
      <w:r>
        <w:rPr>
          <w:sz w:val="24"/>
        </w:rPr>
        <w:t>6</w:t>
      </w:r>
      <w:r w:rsidR="00A95343">
        <w:rPr>
          <w:sz w:val="24"/>
        </w:rPr>
        <w:t>4</w:t>
      </w:r>
      <w:r w:rsidR="00AE64C8" w:rsidRPr="0028219D">
        <w:rPr>
          <w:sz w:val="24"/>
        </w:rPr>
        <w:t>.</w:t>
      </w:r>
      <w:r w:rsidR="00AE64C8">
        <w:rPr>
          <w:sz w:val="24"/>
        </w:rPr>
        <w:t xml:space="preserve"> </w:t>
      </w:r>
      <w:r w:rsidR="00AE64C8" w:rsidRPr="0028219D">
        <w:rPr>
          <w:sz w:val="24"/>
        </w:rPr>
        <w:t>Longitudinal follow-up research on the Better Beginning</w:t>
      </w:r>
      <w:r w:rsidR="00AE64C8">
        <w:rPr>
          <w:sz w:val="24"/>
        </w:rPr>
        <w:t>s</w:t>
      </w:r>
      <w:r w:rsidR="00AE64C8" w:rsidRPr="0028219D">
        <w:rPr>
          <w:sz w:val="24"/>
        </w:rPr>
        <w:t>, Better Futures Project of Ontario, Canada</w:t>
      </w:r>
      <w:r w:rsidR="00AE64C8">
        <w:rPr>
          <w:sz w:val="24"/>
        </w:rPr>
        <w:t>,</w:t>
      </w:r>
      <w:r w:rsidR="00AE64C8" w:rsidRPr="0028219D">
        <w:rPr>
          <w:sz w:val="24"/>
        </w:rPr>
        <w:t xml:space="preserve"> revealed a(n</w:t>
      </w:r>
      <w:r w:rsidR="00AE64C8">
        <w:rPr>
          <w:sz w:val="24"/>
        </w:rPr>
        <w:t xml:space="preserve">) </w:t>
      </w:r>
      <w:r w:rsidR="00AE64C8" w:rsidRPr="0028219D">
        <w:rPr>
          <w:sz w:val="24"/>
        </w:rPr>
        <w:t>__________.</w:t>
      </w:r>
    </w:p>
    <w:p w14:paraId="495C3BEB"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reduction in children’s social adjustment</w:t>
      </w:r>
    </w:p>
    <w:p w14:paraId="727387B3"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increase in adolescent delinquency</w:t>
      </w:r>
    </w:p>
    <w:p w14:paraId="5529DC5B"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improved sense of community connection</w:t>
      </w:r>
    </w:p>
    <w:p w14:paraId="4E383857"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reduction in children’s academic achievement</w:t>
      </w:r>
    </w:p>
    <w:p w14:paraId="4CF000AC" w14:textId="0B1C0D55" w:rsidR="00AE64C8" w:rsidRDefault="00AE64C8" w:rsidP="00AE64C8">
      <w:pPr>
        <w:pStyle w:val="TB-ANS"/>
        <w:spacing w:line="240" w:lineRule="auto"/>
        <w:ind w:left="0" w:firstLine="0"/>
        <w:rPr>
          <w:color w:val="000000"/>
          <w:sz w:val="24"/>
        </w:rPr>
      </w:pPr>
    </w:p>
    <w:p w14:paraId="2E56A977" w14:textId="77777777" w:rsidR="00AE64C8" w:rsidRPr="0028219D" w:rsidRDefault="00AE64C8" w:rsidP="00AE64C8">
      <w:pPr>
        <w:pStyle w:val="TB-ANS"/>
        <w:spacing w:line="240" w:lineRule="auto"/>
        <w:ind w:left="0" w:firstLine="0"/>
        <w:rPr>
          <w:color w:val="000000"/>
          <w:sz w:val="24"/>
        </w:rPr>
      </w:pPr>
      <w:r>
        <w:rPr>
          <w:color w:val="000000"/>
          <w:sz w:val="24"/>
        </w:rPr>
        <w:t>Answer: C</w:t>
      </w:r>
    </w:p>
    <w:p w14:paraId="4DB0120C" w14:textId="5B6AFC03"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664974">
        <w:rPr>
          <w:i/>
          <w:color w:val="000000"/>
          <w:sz w:val="24"/>
        </w:rPr>
        <w:t>49</w:t>
      </w:r>
    </w:p>
    <w:p w14:paraId="76B12BB3"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05E66DF6"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74153AA0"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6D76F82B"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Easy</w:t>
      </w:r>
    </w:p>
    <w:p w14:paraId="081B8721" w14:textId="77777777" w:rsidR="00AE64C8" w:rsidRDefault="00AE64C8" w:rsidP="00AE64C8">
      <w:pPr>
        <w:pStyle w:val="TB-Q"/>
        <w:tabs>
          <w:tab w:val="clear" w:pos="374"/>
          <w:tab w:val="right" w:pos="360"/>
          <w:tab w:val="left" w:pos="720"/>
        </w:tabs>
        <w:spacing w:before="0" w:line="240" w:lineRule="auto"/>
        <w:ind w:left="0" w:firstLine="0"/>
        <w:rPr>
          <w:sz w:val="24"/>
        </w:rPr>
      </w:pPr>
    </w:p>
    <w:p w14:paraId="231BBA0F" w14:textId="3252B1DD" w:rsidR="00AE64C8" w:rsidRPr="0028219D" w:rsidRDefault="00664974" w:rsidP="00AE64C8">
      <w:pPr>
        <w:pStyle w:val="TB-Q"/>
        <w:tabs>
          <w:tab w:val="clear" w:pos="374"/>
          <w:tab w:val="right" w:pos="360"/>
          <w:tab w:val="left" w:pos="720"/>
        </w:tabs>
        <w:spacing w:before="0" w:line="240" w:lineRule="auto"/>
        <w:ind w:left="0" w:firstLine="0"/>
        <w:rPr>
          <w:sz w:val="24"/>
        </w:rPr>
      </w:pPr>
      <w:r w:rsidRPr="000A369D">
        <w:rPr>
          <w:sz w:val="24"/>
        </w:rPr>
        <w:t>6</w:t>
      </w:r>
      <w:r w:rsidR="00A95343">
        <w:rPr>
          <w:sz w:val="24"/>
        </w:rPr>
        <w:t>5</w:t>
      </w:r>
      <w:r w:rsidR="00AE64C8" w:rsidRPr="000A369D">
        <w:rPr>
          <w:sz w:val="24"/>
        </w:rPr>
        <w:t>. Well-educated adults tend to have __________ than adults with less education.</w:t>
      </w:r>
    </w:p>
    <w:p w14:paraId="79BD8658"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lastRenderedPageBreak/>
        <w:t>A</w:t>
      </w:r>
      <w:r>
        <w:rPr>
          <w:color w:val="000000"/>
          <w:sz w:val="24"/>
        </w:rPr>
        <w:t xml:space="preserve">) </w:t>
      </w:r>
      <w:r w:rsidRPr="0028219D">
        <w:rPr>
          <w:color w:val="000000"/>
          <w:sz w:val="24"/>
        </w:rPr>
        <w:t>smaller social networks</w:t>
      </w:r>
    </w:p>
    <w:p w14:paraId="76D7E74F" w14:textId="2104E408"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00664974">
        <w:rPr>
          <w:color w:val="000000"/>
          <w:sz w:val="24"/>
        </w:rPr>
        <w:t xml:space="preserve">access to </w:t>
      </w:r>
      <w:r w:rsidRPr="0028219D">
        <w:rPr>
          <w:color w:val="000000"/>
          <w:sz w:val="24"/>
        </w:rPr>
        <w:t>more social support</w:t>
      </w:r>
    </w:p>
    <w:p w14:paraId="53D1BFF4"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less life satisfaction</w:t>
      </w:r>
    </w:p>
    <w:p w14:paraId="30BDD007"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less school contact</w:t>
      </w:r>
    </w:p>
    <w:p w14:paraId="7CE274F4" w14:textId="77777777" w:rsidR="00AE64C8" w:rsidRDefault="00AE64C8" w:rsidP="00AE64C8">
      <w:pPr>
        <w:pStyle w:val="TB-ANS"/>
        <w:spacing w:line="240" w:lineRule="auto"/>
        <w:ind w:left="0" w:firstLine="0"/>
        <w:rPr>
          <w:color w:val="000000"/>
          <w:sz w:val="24"/>
        </w:rPr>
      </w:pPr>
    </w:p>
    <w:p w14:paraId="16ADC1BC" w14:textId="77777777" w:rsidR="00AE64C8" w:rsidRPr="0028219D" w:rsidRDefault="00AE64C8" w:rsidP="00AE64C8">
      <w:pPr>
        <w:pStyle w:val="TB-ANS"/>
        <w:spacing w:line="240" w:lineRule="auto"/>
        <w:ind w:left="0" w:firstLine="0"/>
        <w:rPr>
          <w:color w:val="000000"/>
          <w:sz w:val="24"/>
        </w:rPr>
      </w:pPr>
      <w:r>
        <w:rPr>
          <w:color w:val="000000"/>
          <w:sz w:val="24"/>
        </w:rPr>
        <w:t>Answer: B</w:t>
      </w:r>
    </w:p>
    <w:p w14:paraId="22EDFDF9" w14:textId="696E6DFB"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664974">
        <w:rPr>
          <w:i/>
          <w:color w:val="000000"/>
          <w:sz w:val="24"/>
        </w:rPr>
        <w:t>49</w:t>
      </w:r>
    </w:p>
    <w:p w14:paraId="1F350789"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506ED096" w14:textId="77777777" w:rsidR="00AE64C8" w:rsidRDefault="00AE64C8" w:rsidP="00AE64C8">
      <w:pPr>
        <w:pStyle w:val="TB-OB"/>
        <w:spacing w:line="240" w:lineRule="auto"/>
        <w:ind w:left="0"/>
        <w:rPr>
          <w:i/>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4644DEB6" w14:textId="77777777" w:rsidR="00AE64C8" w:rsidRPr="0028219D" w:rsidRDefault="00AE64C8" w:rsidP="00AE64C8">
      <w:pPr>
        <w:pStyle w:val="TB-OB"/>
        <w:spacing w:line="240" w:lineRule="auto"/>
        <w:ind w:left="0"/>
        <w:rPr>
          <w:i/>
          <w:color w:val="000000"/>
          <w:sz w:val="24"/>
        </w:rPr>
      </w:pPr>
      <w:r>
        <w:rPr>
          <w:i/>
          <w:sz w:val="24"/>
        </w:rPr>
        <w:t>Topic:</w:t>
      </w:r>
      <w:r w:rsidRPr="005441D8">
        <w:rPr>
          <w:bCs/>
          <w:i/>
          <w:sz w:val="24"/>
        </w:rPr>
        <w:t xml:space="preserve"> </w:t>
      </w:r>
      <w:r w:rsidRPr="00CB6F92">
        <w:rPr>
          <w:bCs/>
          <w:i/>
          <w:sz w:val="24"/>
        </w:rPr>
        <w:t>Environmental Contexts for Development</w:t>
      </w:r>
    </w:p>
    <w:p w14:paraId="5B20CC40" w14:textId="77777777" w:rsidR="00AE64C8" w:rsidRDefault="00AE64C8" w:rsidP="00AE64C8">
      <w:pPr>
        <w:pStyle w:val="TB-Q"/>
        <w:tabs>
          <w:tab w:val="clear" w:pos="374"/>
          <w:tab w:val="right" w:pos="360"/>
          <w:tab w:val="left" w:pos="720"/>
        </w:tabs>
        <w:spacing w:before="0" w:line="240" w:lineRule="auto"/>
        <w:ind w:left="0" w:firstLine="0"/>
        <w:rPr>
          <w:sz w:val="24"/>
        </w:rPr>
      </w:pPr>
      <w:r w:rsidRPr="0028219D">
        <w:rPr>
          <w:i/>
          <w:color w:val="000000"/>
          <w:sz w:val="24"/>
        </w:rPr>
        <w:t>Difficulty Level: Moderate</w:t>
      </w:r>
    </w:p>
    <w:p w14:paraId="0B16E820" w14:textId="77777777" w:rsidR="00AE64C8" w:rsidRDefault="00AE64C8" w:rsidP="00AE64C8">
      <w:pPr>
        <w:pStyle w:val="TB-Q"/>
        <w:tabs>
          <w:tab w:val="clear" w:pos="374"/>
          <w:tab w:val="right" w:pos="380"/>
          <w:tab w:val="left" w:pos="720"/>
        </w:tabs>
        <w:spacing w:before="0" w:line="240" w:lineRule="auto"/>
        <w:ind w:left="0" w:firstLine="0"/>
        <w:rPr>
          <w:sz w:val="24"/>
        </w:rPr>
      </w:pPr>
    </w:p>
    <w:p w14:paraId="08D3BEB6" w14:textId="41F8389D" w:rsidR="00AE64C8" w:rsidRPr="0028219D" w:rsidRDefault="00BA27E4" w:rsidP="00AE64C8">
      <w:pPr>
        <w:pStyle w:val="TB-Q"/>
        <w:tabs>
          <w:tab w:val="clear" w:pos="374"/>
          <w:tab w:val="right" w:pos="380"/>
          <w:tab w:val="left" w:pos="720"/>
        </w:tabs>
        <w:spacing w:before="0" w:line="240" w:lineRule="auto"/>
        <w:ind w:left="0" w:firstLine="0"/>
        <w:rPr>
          <w:sz w:val="24"/>
        </w:rPr>
      </w:pPr>
      <w:r>
        <w:rPr>
          <w:sz w:val="24"/>
        </w:rPr>
        <w:t>6</w:t>
      </w:r>
      <w:r w:rsidR="00A95343">
        <w:rPr>
          <w:sz w:val="24"/>
        </w:rPr>
        <w:t>6</w:t>
      </w:r>
      <w:r w:rsidR="00AE64C8" w:rsidRPr="0028219D">
        <w:rPr>
          <w:sz w:val="24"/>
        </w:rPr>
        <w:t>.</w:t>
      </w:r>
      <w:r w:rsidR="00AE64C8">
        <w:rPr>
          <w:sz w:val="24"/>
        </w:rPr>
        <w:t xml:space="preserve"> </w:t>
      </w:r>
      <w:r w:rsidR="00AE64C8" w:rsidRPr="0028219D">
        <w:rPr>
          <w:sz w:val="24"/>
        </w:rPr>
        <w:t>One reason that the American people have been reluctant to accept the idea of publicly supported child care is that __________.</w:t>
      </w:r>
    </w:p>
    <w:p w14:paraId="3E48109A"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few mothers of very young children work outside the home</w:t>
      </w:r>
    </w:p>
    <w:p w14:paraId="6DB1BE88"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it is widely believed that child care is harmful to young children</w:t>
      </w:r>
    </w:p>
    <w:p w14:paraId="56E75866"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most grandparents provide regular child care</w:t>
      </w:r>
    </w:p>
    <w:p w14:paraId="0437179A"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American values emphasize independence and self-reliance</w:t>
      </w:r>
    </w:p>
    <w:p w14:paraId="50911A8E" w14:textId="77777777" w:rsidR="00AE64C8" w:rsidRDefault="00AE64C8" w:rsidP="00AE64C8">
      <w:pPr>
        <w:pStyle w:val="TB-ANS"/>
        <w:spacing w:line="240" w:lineRule="auto"/>
        <w:ind w:left="0" w:firstLine="0"/>
        <w:rPr>
          <w:color w:val="000000"/>
          <w:sz w:val="24"/>
        </w:rPr>
      </w:pPr>
    </w:p>
    <w:p w14:paraId="69B4887C"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4DE4E127" w14:textId="34A7669D"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BA27E4">
        <w:rPr>
          <w:i/>
          <w:color w:val="000000"/>
          <w:sz w:val="24"/>
        </w:rPr>
        <w:t>50</w:t>
      </w:r>
    </w:p>
    <w:p w14:paraId="609E626B"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37328720"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2876B1D1"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6C905492"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Difficult</w:t>
      </w:r>
    </w:p>
    <w:p w14:paraId="78096756" w14:textId="77777777" w:rsidR="00AE64C8" w:rsidRDefault="00AE64C8" w:rsidP="00AE64C8">
      <w:pPr>
        <w:pStyle w:val="TB-Q"/>
        <w:tabs>
          <w:tab w:val="clear" w:pos="374"/>
          <w:tab w:val="right" w:pos="360"/>
          <w:tab w:val="left" w:pos="720"/>
        </w:tabs>
        <w:spacing w:before="0" w:line="240" w:lineRule="auto"/>
        <w:ind w:left="0" w:firstLine="0"/>
        <w:rPr>
          <w:sz w:val="24"/>
        </w:rPr>
      </w:pPr>
    </w:p>
    <w:p w14:paraId="1BCE49A7" w14:textId="65795803" w:rsidR="00AE64C8" w:rsidRPr="0028219D" w:rsidRDefault="00871DC2" w:rsidP="00AE64C8">
      <w:pPr>
        <w:pStyle w:val="TB-Q"/>
        <w:tabs>
          <w:tab w:val="clear" w:pos="374"/>
          <w:tab w:val="right" w:pos="360"/>
          <w:tab w:val="left" w:pos="720"/>
        </w:tabs>
        <w:spacing w:before="0" w:line="240" w:lineRule="auto"/>
        <w:ind w:left="0" w:firstLine="0"/>
        <w:rPr>
          <w:sz w:val="24"/>
        </w:rPr>
      </w:pPr>
      <w:r>
        <w:rPr>
          <w:sz w:val="24"/>
        </w:rPr>
        <w:t>6</w:t>
      </w:r>
      <w:r w:rsidR="00A95343">
        <w:rPr>
          <w:sz w:val="24"/>
        </w:rPr>
        <w:t>7</w:t>
      </w:r>
      <w:r w:rsidR="00AE64C8" w:rsidRPr="0028219D">
        <w:rPr>
          <w:sz w:val="24"/>
        </w:rPr>
        <w:t>.</w:t>
      </w:r>
      <w:r w:rsidR="00AE64C8">
        <w:rPr>
          <w:sz w:val="24"/>
        </w:rPr>
        <w:t xml:space="preserve"> </w:t>
      </w:r>
      <w:r w:rsidR="00AE64C8" w:rsidRPr="0028219D">
        <w:rPr>
          <w:sz w:val="24"/>
        </w:rPr>
        <w:t>In __________, people hold different beliefs and customs from those held by the larger culture.</w:t>
      </w:r>
    </w:p>
    <w:p w14:paraId="53EC4570"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microsystems</w:t>
      </w:r>
    </w:p>
    <w:p w14:paraId="2A30B540"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subcultures</w:t>
      </w:r>
    </w:p>
    <w:p w14:paraId="29A630BE"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macrosystems</w:t>
      </w:r>
    </w:p>
    <w:p w14:paraId="67A8B05A" w14:textId="3A080631"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collectivist societies</w:t>
      </w:r>
    </w:p>
    <w:p w14:paraId="4D8269E6" w14:textId="77777777" w:rsidR="00AE64C8" w:rsidRDefault="00AE64C8" w:rsidP="00AE64C8">
      <w:pPr>
        <w:pStyle w:val="TB-ANS"/>
        <w:spacing w:line="240" w:lineRule="auto"/>
        <w:ind w:left="0" w:firstLine="0"/>
        <w:rPr>
          <w:color w:val="000000"/>
          <w:sz w:val="24"/>
        </w:rPr>
      </w:pPr>
    </w:p>
    <w:p w14:paraId="1F258A67"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7E3B4FD4" w14:textId="5348E799"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871DC2">
        <w:rPr>
          <w:i/>
          <w:color w:val="000000"/>
          <w:sz w:val="24"/>
        </w:rPr>
        <w:t>50</w:t>
      </w:r>
    </w:p>
    <w:p w14:paraId="447283FB"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783E19B5"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016D39AE"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564A84AD"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Easy</w:t>
      </w:r>
    </w:p>
    <w:p w14:paraId="03D0D118" w14:textId="77777777" w:rsidR="00AE64C8" w:rsidRDefault="00AE64C8" w:rsidP="00AE64C8">
      <w:pPr>
        <w:pStyle w:val="TB-Q"/>
        <w:tabs>
          <w:tab w:val="left" w:pos="720"/>
        </w:tabs>
        <w:spacing w:before="0" w:line="240" w:lineRule="auto"/>
        <w:ind w:left="0" w:firstLine="0"/>
        <w:rPr>
          <w:sz w:val="24"/>
        </w:rPr>
      </w:pPr>
    </w:p>
    <w:p w14:paraId="7CF24867" w14:textId="675FDBDA" w:rsidR="00AE64C8" w:rsidRPr="0028219D" w:rsidRDefault="005574F8" w:rsidP="00AE64C8">
      <w:pPr>
        <w:pStyle w:val="TB-Q"/>
        <w:tabs>
          <w:tab w:val="left" w:pos="720"/>
        </w:tabs>
        <w:spacing w:before="0" w:line="240" w:lineRule="auto"/>
        <w:ind w:left="0" w:firstLine="0"/>
        <w:rPr>
          <w:sz w:val="24"/>
        </w:rPr>
      </w:pPr>
      <w:r>
        <w:rPr>
          <w:sz w:val="24"/>
        </w:rPr>
        <w:t>6</w:t>
      </w:r>
      <w:r w:rsidR="00A95343">
        <w:rPr>
          <w:sz w:val="24"/>
        </w:rPr>
        <w:t>8</w:t>
      </w:r>
      <w:r w:rsidR="00AE64C8" w:rsidRPr="0028219D">
        <w:rPr>
          <w:sz w:val="24"/>
        </w:rPr>
        <w:t>.</w:t>
      </w:r>
      <w:r w:rsidR="00AE64C8">
        <w:rPr>
          <w:sz w:val="24"/>
        </w:rPr>
        <w:t xml:space="preserve"> </w:t>
      </w:r>
      <w:r w:rsidR="003622AD">
        <w:rPr>
          <w:sz w:val="24"/>
        </w:rPr>
        <w:t xml:space="preserve">Which of the following is true about extended-family households? </w:t>
      </w:r>
    </w:p>
    <w:p w14:paraId="75D08A94" w14:textId="13FC0444"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000552F3">
        <w:rPr>
          <w:color w:val="000000"/>
          <w:sz w:val="24"/>
        </w:rPr>
        <w:t xml:space="preserve">Active, involved extended families are </w:t>
      </w:r>
      <w:r w:rsidR="00B86408">
        <w:rPr>
          <w:color w:val="000000"/>
          <w:sz w:val="24"/>
        </w:rPr>
        <w:t>not</w:t>
      </w:r>
      <w:r w:rsidR="000552F3">
        <w:rPr>
          <w:color w:val="000000"/>
          <w:sz w:val="24"/>
        </w:rPr>
        <w:t xml:space="preserve"> typical among Asian and Native-American subcultures.</w:t>
      </w:r>
    </w:p>
    <w:p w14:paraId="5C615703" w14:textId="463C6CDC"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003622AD">
        <w:rPr>
          <w:color w:val="000000"/>
          <w:sz w:val="24"/>
        </w:rPr>
        <w:t>In extended-family households, caregiving is diminished for children and older adults.</w:t>
      </w:r>
    </w:p>
    <w:p w14:paraId="1D53E2B0" w14:textId="17290AB1"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003622AD">
        <w:rPr>
          <w:color w:val="000000"/>
          <w:sz w:val="24"/>
        </w:rPr>
        <w:t>In Hispanic extended families, grandparents are unlikely to share in rearing young children.</w:t>
      </w:r>
    </w:p>
    <w:p w14:paraId="362C3030" w14:textId="1C8BE8D1"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lastRenderedPageBreak/>
        <w:t>D</w:t>
      </w:r>
      <w:r>
        <w:rPr>
          <w:color w:val="000000"/>
          <w:sz w:val="24"/>
        </w:rPr>
        <w:t xml:space="preserve">) </w:t>
      </w:r>
      <w:r w:rsidR="003622AD">
        <w:rPr>
          <w:color w:val="000000"/>
          <w:sz w:val="24"/>
        </w:rPr>
        <w:t>E</w:t>
      </w:r>
      <w:r w:rsidRPr="0028219D">
        <w:rPr>
          <w:color w:val="000000"/>
          <w:sz w:val="24"/>
        </w:rPr>
        <w:t>xtended-family household</w:t>
      </w:r>
      <w:r w:rsidR="003622AD">
        <w:rPr>
          <w:color w:val="000000"/>
          <w:sz w:val="24"/>
        </w:rPr>
        <w:t>s</w:t>
      </w:r>
      <w:r w:rsidR="003622AD" w:rsidRPr="003622AD">
        <w:rPr>
          <w:color w:val="000000"/>
          <w:sz w:val="24"/>
        </w:rPr>
        <w:t xml:space="preserve"> </w:t>
      </w:r>
      <w:r w:rsidR="003622AD">
        <w:rPr>
          <w:color w:val="000000"/>
          <w:sz w:val="24"/>
        </w:rPr>
        <w:t>are a vital feature of black family life that has promoted resilience in its members.</w:t>
      </w:r>
    </w:p>
    <w:p w14:paraId="58416865" w14:textId="77777777" w:rsidR="00AE64C8" w:rsidRDefault="00AE64C8" w:rsidP="00AE64C8">
      <w:pPr>
        <w:pStyle w:val="TB-ANS"/>
        <w:spacing w:line="240" w:lineRule="auto"/>
        <w:ind w:left="0" w:firstLine="0"/>
        <w:rPr>
          <w:color w:val="000000"/>
          <w:sz w:val="24"/>
        </w:rPr>
      </w:pPr>
    </w:p>
    <w:p w14:paraId="604EC50E"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7F5CEE74" w14:textId="513B0018" w:rsidR="00F7335B" w:rsidRDefault="00AE64C8" w:rsidP="00AE64C8">
      <w:pPr>
        <w:pStyle w:val="TB-PR"/>
        <w:spacing w:line="240" w:lineRule="auto"/>
        <w:ind w:left="0"/>
        <w:rPr>
          <w:i/>
          <w:color w:val="000000"/>
          <w:sz w:val="24"/>
        </w:rPr>
      </w:pPr>
      <w:r w:rsidRPr="0028219D">
        <w:rPr>
          <w:i/>
          <w:color w:val="000000"/>
          <w:sz w:val="24"/>
        </w:rPr>
        <w:t xml:space="preserve">Page Ref: </w:t>
      </w:r>
      <w:r w:rsidR="005574F8">
        <w:rPr>
          <w:i/>
          <w:color w:val="000000"/>
          <w:sz w:val="24"/>
        </w:rPr>
        <w:t>50</w:t>
      </w:r>
    </w:p>
    <w:p w14:paraId="682A28E3" w14:textId="5F7F81C4"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w:t>
      </w:r>
      <w:r w:rsidR="003622AD">
        <w:rPr>
          <w:i/>
          <w:color w:val="000000"/>
          <w:sz w:val="24"/>
        </w:rPr>
        <w:t>Understand</w:t>
      </w:r>
    </w:p>
    <w:p w14:paraId="346F83AD"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351B5D50"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75D79B41"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6B6BFA9B" w14:textId="77777777" w:rsidR="00AE64C8" w:rsidRDefault="00AE64C8" w:rsidP="00AE64C8">
      <w:pPr>
        <w:pStyle w:val="TB-Q"/>
        <w:tabs>
          <w:tab w:val="clear" w:pos="374"/>
          <w:tab w:val="right" w:pos="360"/>
          <w:tab w:val="left" w:pos="720"/>
        </w:tabs>
        <w:spacing w:before="0" w:line="240" w:lineRule="auto"/>
        <w:ind w:left="0" w:firstLine="0"/>
        <w:rPr>
          <w:sz w:val="24"/>
        </w:rPr>
      </w:pPr>
    </w:p>
    <w:p w14:paraId="7DC31046" w14:textId="7853CF9B" w:rsidR="00AE64C8" w:rsidRPr="0028219D" w:rsidRDefault="00A95343" w:rsidP="00AE64C8">
      <w:pPr>
        <w:pStyle w:val="TB-Q"/>
        <w:tabs>
          <w:tab w:val="left" w:pos="720"/>
        </w:tabs>
        <w:spacing w:before="0" w:line="240" w:lineRule="auto"/>
        <w:ind w:left="0" w:firstLine="0"/>
        <w:rPr>
          <w:sz w:val="24"/>
        </w:rPr>
      </w:pPr>
      <w:r>
        <w:rPr>
          <w:sz w:val="24"/>
        </w:rPr>
        <w:t>69</w:t>
      </w:r>
      <w:r w:rsidR="00AE64C8" w:rsidRPr="0028219D">
        <w:rPr>
          <w:sz w:val="24"/>
        </w:rPr>
        <w:t>.</w:t>
      </w:r>
      <w:r w:rsidR="00AE64C8">
        <w:rPr>
          <w:sz w:val="24"/>
        </w:rPr>
        <w:t xml:space="preserve"> </w:t>
      </w:r>
      <w:r w:rsidR="00AE64C8" w:rsidRPr="0028219D">
        <w:rPr>
          <w:sz w:val="24"/>
        </w:rPr>
        <w:t>In cultures that emphasize collectivism, people value __________</w:t>
      </w:r>
      <w:r w:rsidR="00ED1B0E">
        <w:rPr>
          <w:sz w:val="24"/>
        </w:rPr>
        <w:t xml:space="preserve"> more</w:t>
      </w:r>
      <w:r w:rsidR="00AE64C8" w:rsidRPr="0028219D">
        <w:rPr>
          <w:sz w:val="24"/>
        </w:rPr>
        <w:t>.</w:t>
      </w:r>
    </w:p>
    <w:p w14:paraId="3F543654"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independence</w:t>
      </w:r>
    </w:p>
    <w:p w14:paraId="1CB519BF"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personal achievement</w:t>
      </w:r>
    </w:p>
    <w:p w14:paraId="2359F0CB"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collaborative endeavors</w:t>
      </w:r>
    </w:p>
    <w:p w14:paraId="0249E0B5" w14:textId="2B34CAEF"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choice in relationships</w:t>
      </w:r>
    </w:p>
    <w:p w14:paraId="673E3A32" w14:textId="77777777" w:rsidR="00AE64C8" w:rsidRDefault="00AE64C8" w:rsidP="00AE64C8">
      <w:pPr>
        <w:pStyle w:val="TB-ANS"/>
        <w:spacing w:line="240" w:lineRule="auto"/>
        <w:ind w:left="0" w:firstLine="0"/>
        <w:rPr>
          <w:color w:val="000000"/>
          <w:sz w:val="24"/>
        </w:rPr>
      </w:pPr>
    </w:p>
    <w:p w14:paraId="594B8414"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4116E408" w14:textId="22832C8B"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5574F8">
        <w:rPr>
          <w:i/>
          <w:color w:val="000000"/>
          <w:sz w:val="24"/>
        </w:rPr>
        <w:t>50</w:t>
      </w:r>
    </w:p>
    <w:p w14:paraId="2636EEE9"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2478189E"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2E55332D"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15990DA8"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2BADA460" w14:textId="77777777" w:rsidR="00AE64C8" w:rsidRDefault="00AE64C8" w:rsidP="00AE64C8">
      <w:pPr>
        <w:pStyle w:val="TB-Q"/>
        <w:tabs>
          <w:tab w:val="clear" w:pos="374"/>
          <w:tab w:val="right" w:pos="360"/>
          <w:tab w:val="left" w:pos="720"/>
        </w:tabs>
        <w:spacing w:before="0" w:line="240" w:lineRule="auto"/>
        <w:ind w:left="0" w:firstLine="0"/>
        <w:rPr>
          <w:sz w:val="24"/>
        </w:rPr>
      </w:pPr>
    </w:p>
    <w:p w14:paraId="3F87AF26" w14:textId="59E534AF" w:rsidR="00AE64C8" w:rsidRPr="0028219D" w:rsidRDefault="005574F8" w:rsidP="00AE64C8">
      <w:pPr>
        <w:pStyle w:val="TB-Q"/>
        <w:tabs>
          <w:tab w:val="clear" w:pos="374"/>
          <w:tab w:val="right" w:pos="360"/>
          <w:tab w:val="left" w:pos="720"/>
        </w:tabs>
        <w:spacing w:before="0" w:line="240" w:lineRule="auto"/>
        <w:ind w:left="0" w:firstLine="0"/>
        <w:rPr>
          <w:sz w:val="24"/>
        </w:rPr>
      </w:pPr>
      <w:r>
        <w:rPr>
          <w:sz w:val="24"/>
        </w:rPr>
        <w:t>7</w:t>
      </w:r>
      <w:r w:rsidR="00A95343">
        <w:rPr>
          <w:sz w:val="24"/>
        </w:rPr>
        <w:t>0</w:t>
      </w:r>
      <w:r w:rsidR="00AE64C8" w:rsidRPr="0028219D">
        <w:rPr>
          <w:sz w:val="24"/>
        </w:rPr>
        <w:t>.</w:t>
      </w:r>
      <w:r w:rsidR="00AE64C8">
        <w:rPr>
          <w:sz w:val="24"/>
        </w:rPr>
        <w:t xml:space="preserve"> </w:t>
      </w:r>
      <w:r w:rsidR="00AE64C8" w:rsidRPr="0028219D">
        <w:rPr>
          <w:sz w:val="24"/>
        </w:rPr>
        <w:t>The United States is more __________ than most Western European countries, which place greater weight on</w:t>
      </w:r>
      <w:r w:rsidR="00AE64C8">
        <w:rPr>
          <w:sz w:val="24"/>
        </w:rPr>
        <w:t xml:space="preserve"> </w:t>
      </w:r>
      <w:r w:rsidR="00AE64C8" w:rsidRPr="0028219D">
        <w:rPr>
          <w:sz w:val="24"/>
        </w:rPr>
        <w:t>__________.</w:t>
      </w:r>
    </w:p>
    <w:p w14:paraId="53570817"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collectivistic; individualism</w:t>
      </w:r>
    </w:p>
    <w:p w14:paraId="4CDE388A"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individualistic; independence</w:t>
      </w:r>
    </w:p>
    <w:p w14:paraId="042BEC57"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collectivistic; interdependence</w:t>
      </w:r>
    </w:p>
    <w:p w14:paraId="24166FCB"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individualistic; collectivism</w:t>
      </w:r>
    </w:p>
    <w:p w14:paraId="0BCB7C57" w14:textId="77777777" w:rsidR="00AE64C8" w:rsidRDefault="00AE64C8" w:rsidP="00AE64C8">
      <w:pPr>
        <w:pStyle w:val="TB-ANS"/>
        <w:spacing w:line="240" w:lineRule="auto"/>
        <w:ind w:left="0" w:firstLine="0"/>
        <w:rPr>
          <w:color w:val="000000"/>
          <w:sz w:val="24"/>
        </w:rPr>
      </w:pPr>
    </w:p>
    <w:p w14:paraId="186DD4EC"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488E27DE" w14:textId="5D6EEFB2"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5574F8">
        <w:rPr>
          <w:i/>
          <w:color w:val="000000"/>
          <w:sz w:val="24"/>
        </w:rPr>
        <w:t>50</w:t>
      </w:r>
    </w:p>
    <w:p w14:paraId="109C4A17" w14:textId="03EE698B"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w:t>
      </w:r>
      <w:r w:rsidR="004F3B78">
        <w:rPr>
          <w:i/>
          <w:color w:val="000000"/>
          <w:sz w:val="24"/>
        </w:rPr>
        <w:t>Remember</w:t>
      </w:r>
    </w:p>
    <w:p w14:paraId="56D3110C"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7A41D824"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4B0DD4AA"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6CA453B3" w14:textId="77777777" w:rsidR="00AE64C8" w:rsidRDefault="00AE64C8" w:rsidP="00AE64C8">
      <w:pPr>
        <w:pStyle w:val="TB-Q"/>
        <w:tabs>
          <w:tab w:val="clear" w:pos="374"/>
          <w:tab w:val="right" w:pos="360"/>
          <w:tab w:val="left" w:pos="720"/>
        </w:tabs>
        <w:spacing w:before="0" w:line="240" w:lineRule="auto"/>
        <w:ind w:left="0" w:firstLine="0"/>
        <w:rPr>
          <w:sz w:val="24"/>
        </w:rPr>
      </w:pPr>
    </w:p>
    <w:p w14:paraId="770851FD" w14:textId="34636192" w:rsidR="00AE64C8" w:rsidRPr="0028219D" w:rsidRDefault="00A72C1E" w:rsidP="00AE64C8">
      <w:pPr>
        <w:pStyle w:val="TB-Q"/>
        <w:tabs>
          <w:tab w:val="clear" w:pos="374"/>
          <w:tab w:val="right" w:pos="380"/>
          <w:tab w:val="left" w:pos="720"/>
        </w:tabs>
        <w:spacing w:before="0" w:line="240" w:lineRule="auto"/>
        <w:ind w:left="0" w:firstLine="0"/>
        <w:rPr>
          <w:sz w:val="24"/>
        </w:rPr>
      </w:pPr>
      <w:r>
        <w:rPr>
          <w:sz w:val="24"/>
        </w:rPr>
        <w:t>7</w:t>
      </w:r>
      <w:r w:rsidR="00A95343">
        <w:rPr>
          <w:sz w:val="24"/>
        </w:rPr>
        <w:t>1</w:t>
      </w:r>
      <w:r w:rsidR="00AE64C8" w:rsidRPr="0028219D">
        <w:rPr>
          <w:sz w:val="24"/>
        </w:rPr>
        <w:t>.</w:t>
      </w:r>
      <w:r w:rsidR="00AE64C8">
        <w:rPr>
          <w:sz w:val="24"/>
        </w:rPr>
        <w:t xml:space="preserve"> </w:t>
      </w:r>
      <w:r w:rsidR="00AE64C8" w:rsidRPr="0028219D">
        <w:rPr>
          <w:sz w:val="24"/>
        </w:rPr>
        <w:t>In the United States, public policies safeguarding __________ lag behind policies for __________.</w:t>
      </w:r>
    </w:p>
    <w:p w14:paraId="153E5F6F"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older adults; children and youths</w:t>
      </w:r>
    </w:p>
    <w:p w14:paraId="14DFD701"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children and youths; older adults</w:t>
      </w:r>
    </w:p>
    <w:p w14:paraId="6A48053F"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older adults; extended families</w:t>
      </w:r>
    </w:p>
    <w:p w14:paraId="67FE3174"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school-age children; preschool children</w:t>
      </w:r>
    </w:p>
    <w:p w14:paraId="1DBC1ABD" w14:textId="77777777" w:rsidR="00AE64C8" w:rsidRDefault="00AE64C8" w:rsidP="00AE64C8">
      <w:pPr>
        <w:pStyle w:val="TB-ANS"/>
        <w:spacing w:line="240" w:lineRule="auto"/>
        <w:ind w:left="0" w:firstLine="0"/>
        <w:rPr>
          <w:color w:val="000000"/>
          <w:sz w:val="24"/>
        </w:rPr>
      </w:pPr>
    </w:p>
    <w:p w14:paraId="545A9834" w14:textId="77777777" w:rsidR="00AE64C8" w:rsidRPr="0028219D" w:rsidRDefault="00AE64C8" w:rsidP="00AE64C8">
      <w:pPr>
        <w:pStyle w:val="TB-ANS"/>
        <w:spacing w:line="240" w:lineRule="auto"/>
        <w:ind w:left="0" w:firstLine="0"/>
        <w:rPr>
          <w:color w:val="000000"/>
          <w:sz w:val="24"/>
        </w:rPr>
      </w:pPr>
      <w:r>
        <w:rPr>
          <w:color w:val="000000"/>
          <w:sz w:val="24"/>
        </w:rPr>
        <w:lastRenderedPageBreak/>
        <w:t xml:space="preserve">Answer: </w:t>
      </w:r>
      <w:r w:rsidRPr="0028219D">
        <w:rPr>
          <w:color w:val="000000"/>
          <w:sz w:val="24"/>
        </w:rPr>
        <w:t>B</w:t>
      </w:r>
    </w:p>
    <w:p w14:paraId="328DF109" w14:textId="7C547832"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A72C1E">
        <w:rPr>
          <w:i/>
          <w:color w:val="000000"/>
          <w:sz w:val="24"/>
        </w:rPr>
        <w:t>50</w:t>
      </w:r>
    </w:p>
    <w:p w14:paraId="0A64C090"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563C0311" w14:textId="77777777" w:rsidR="00AE64C8" w:rsidRPr="00544C24" w:rsidRDefault="00AE64C8" w:rsidP="00AE64C8">
      <w:pPr>
        <w:pStyle w:val="TB-OB"/>
        <w:spacing w:line="240" w:lineRule="auto"/>
        <w:ind w:left="0"/>
        <w:rPr>
          <w:i/>
          <w:sz w:val="24"/>
        </w:rPr>
      </w:pPr>
      <w:r w:rsidRPr="0028219D">
        <w:rPr>
          <w:i/>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574E8A33" w14:textId="77777777" w:rsidR="00AE64C8" w:rsidRPr="00544C24" w:rsidRDefault="00AE64C8" w:rsidP="00AE64C8">
      <w:pPr>
        <w:pStyle w:val="TB-OB"/>
        <w:spacing w:line="240" w:lineRule="auto"/>
        <w:ind w:left="0"/>
        <w:rPr>
          <w:i/>
          <w:sz w:val="24"/>
        </w:rPr>
      </w:pPr>
      <w:r w:rsidRPr="00544C24">
        <w:rPr>
          <w:i/>
          <w:sz w:val="24"/>
        </w:rPr>
        <w:t xml:space="preserve">Topic: </w:t>
      </w:r>
      <w:r w:rsidRPr="00CB6F92">
        <w:rPr>
          <w:bCs/>
          <w:i/>
          <w:sz w:val="24"/>
        </w:rPr>
        <w:t>Environmental Contexts for Development</w:t>
      </w:r>
    </w:p>
    <w:p w14:paraId="7B18BD5C" w14:textId="77777777" w:rsidR="00AE64C8" w:rsidRPr="0028219D" w:rsidRDefault="00AE64C8" w:rsidP="00AE64C8">
      <w:pPr>
        <w:pStyle w:val="TB-OB"/>
        <w:spacing w:line="240" w:lineRule="auto"/>
        <w:ind w:left="0"/>
        <w:rPr>
          <w:i/>
          <w:sz w:val="24"/>
        </w:rPr>
      </w:pPr>
      <w:r w:rsidRPr="00544C24">
        <w:rPr>
          <w:i/>
          <w:sz w:val="24"/>
        </w:rPr>
        <w:t xml:space="preserve">Difficulty </w:t>
      </w:r>
      <w:r w:rsidRPr="0028219D">
        <w:rPr>
          <w:i/>
          <w:color w:val="000000"/>
          <w:sz w:val="24"/>
        </w:rPr>
        <w:t>Level: Easy</w:t>
      </w:r>
    </w:p>
    <w:p w14:paraId="7F2575C5" w14:textId="77777777" w:rsidR="00AE64C8" w:rsidRPr="0028219D" w:rsidRDefault="00AE64C8" w:rsidP="00AE64C8">
      <w:pPr>
        <w:pStyle w:val="TB-Q"/>
        <w:tabs>
          <w:tab w:val="clear" w:pos="374"/>
          <w:tab w:val="right" w:pos="380"/>
          <w:tab w:val="left" w:pos="720"/>
        </w:tabs>
        <w:spacing w:before="0" w:line="240" w:lineRule="auto"/>
        <w:ind w:left="0" w:firstLine="0"/>
        <w:rPr>
          <w:color w:val="000000"/>
          <w:sz w:val="24"/>
        </w:rPr>
      </w:pPr>
    </w:p>
    <w:p w14:paraId="19662107" w14:textId="7BDAEBF8" w:rsidR="00F7335B" w:rsidRDefault="0086661A" w:rsidP="00AE64C8">
      <w:pPr>
        <w:pStyle w:val="TB-Q"/>
        <w:tabs>
          <w:tab w:val="clear" w:pos="374"/>
          <w:tab w:val="right" w:pos="380"/>
          <w:tab w:val="left" w:pos="720"/>
        </w:tabs>
        <w:spacing w:before="0" w:line="240" w:lineRule="auto"/>
        <w:ind w:left="0" w:firstLine="0"/>
        <w:rPr>
          <w:sz w:val="24"/>
        </w:rPr>
      </w:pPr>
      <w:r>
        <w:rPr>
          <w:sz w:val="24"/>
        </w:rPr>
        <w:t>7</w:t>
      </w:r>
      <w:r w:rsidR="00A95343">
        <w:rPr>
          <w:sz w:val="24"/>
        </w:rPr>
        <w:t>2</w:t>
      </w:r>
      <w:r w:rsidR="00AE64C8" w:rsidRPr="0028219D">
        <w:rPr>
          <w:sz w:val="24"/>
        </w:rPr>
        <w:t>.</w:t>
      </w:r>
      <w:r w:rsidR="00AE64C8">
        <w:rPr>
          <w:sz w:val="24"/>
        </w:rPr>
        <w:t xml:space="preserve"> </w:t>
      </w:r>
      <w:r w:rsidR="00AE64C8" w:rsidRPr="0028219D">
        <w:rPr>
          <w:sz w:val="24"/>
        </w:rPr>
        <w:t>__________ does not rank well on any key measure of children’s health and well-being.</w:t>
      </w:r>
    </w:p>
    <w:p w14:paraId="0CCBEBDB" w14:textId="4C77578A"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Sweden</w:t>
      </w:r>
    </w:p>
    <w:p w14:paraId="0623EB02"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Spain</w:t>
      </w:r>
    </w:p>
    <w:p w14:paraId="2AFB52EA"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Australia</w:t>
      </w:r>
    </w:p>
    <w:p w14:paraId="70781638"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The United States</w:t>
      </w:r>
    </w:p>
    <w:p w14:paraId="112BDAA3" w14:textId="7E0DBF7D" w:rsidR="00AE64C8" w:rsidRDefault="00AE64C8" w:rsidP="00AE64C8">
      <w:pPr>
        <w:pStyle w:val="TB-ANS"/>
        <w:spacing w:line="240" w:lineRule="auto"/>
        <w:ind w:left="0" w:firstLine="0"/>
        <w:rPr>
          <w:color w:val="000000"/>
          <w:sz w:val="24"/>
        </w:rPr>
      </w:pPr>
    </w:p>
    <w:p w14:paraId="5A6F565C"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7C50FBA2" w14:textId="2014AFC6"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86661A">
        <w:rPr>
          <w:i/>
          <w:color w:val="000000"/>
          <w:sz w:val="24"/>
        </w:rPr>
        <w:t>50–51</w:t>
      </w:r>
    </w:p>
    <w:p w14:paraId="49D26B7D"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28727B25"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4AEB0106"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34932111"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0B685382" w14:textId="77777777" w:rsidR="00AE64C8" w:rsidRDefault="00AE64C8" w:rsidP="00AE64C8">
      <w:pPr>
        <w:pStyle w:val="TB-Q"/>
        <w:tabs>
          <w:tab w:val="clear" w:pos="374"/>
          <w:tab w:val="right" w:pos="380"/>
          <w:tab w:val="left" w:pos="720"/>
        </w:tabs>
        <w:spacing w:before="0" w:line="240" w:lineRule="auto"/>
        <w:ind w:left="0" w:firstLine="0"/>
        <w:rPr>
          <w:sz w:val="24"/>
        </w:rPr>
      </w:pPr>
    </w:p>
    <w:p w14:paraId="3C585CE5" w14:textId="7BFACA43" w:rsidR="00AE64C8" w:rsidRPr="0028219D" w:rsidRDefault="006C595E" w:rsidP="00AE64C8">
      <w:pPr>
        <w:pStyle w:val="TB-Q"/>
        <w:tabs>
          <w:tab w:val="clear" w:pos="374"/>
          <w:tab w:val="right" w:pos="380"/>
          <w:tab w:val="left" w:pos="720"/>
        </w:tabs>
        <w:spacing w:before="0" w:line="240" w:lineRule="auto"/>
        <w:ind w:left="0" w:firstLine="0"/>
        <w:rPr>
          <w:sz w:val="24"/>
        </w:rPr>
      </w:pPr>
      <w:r>
        <w:rPr>
          <w:sz w:val="24"/>
        </w:rPr>
        <w:t>7</w:t>
      </w:r>
      <w:r w:rsidR="00A95343">
        <w:rPr>
          <w:sz w:val="24"/>
        </w:rPr>
        <w:t>3</w:t>
      </w:r>
      <w:r w:rsidR="00AE64C8" w:rsidRPr="0028219D">
        <w:rPr>
          <w:sz w:val="24"/>
        </w:rPr>
        <w:t>.</w:t>
      </w:r>
      <w:r w:rsidR="00AE64C8">
        <w:rPr>
          <w:sz w:val="24"/>
        </w:rPr>
        <w:t xml:space="preserve"> </w:t>
      </w:r>
      <w:r w:rsidR="003D1EF2">
        <w:rPr>
          <w:sz w:val="24"/>
        </w:rPr>
        <w:t>A comparison</w:t>
      </w:r>
      <w:r w:rsidR="008462EA">
        <w:rPr>
          <w:sz w:val="24"/>
        </w:rPr>
        <w:t xml:space="preserve"> of the United States with other nations on indicators of children’s health and well-being </w:t>
      </w:r>
      <w:r w:rsidR="003D1EF2">
        <w:rPr>
          <w:sz w:val="24"/>
        </w:rPr>
        <w:t>shows</w:t>
      </w:r>
      <w:r w:rsidR="008462EA">
        <w:rPr>
          <w:sz w:val="24"/>
        </w:rPr>
        <w:t xml:space="preserve"> that the</w:t>
      </w:r>
      <w:r w:rsidR="008462EA" w:rsidRPr="0028219D">
        <w:rPr>
          <w:sz w:val="24"/>
        </w:rPr>
        <w:t xml:space="preserve"> </w:t>
      </w:r>
      <w:r w:rsidR="00AE64C8" w:rsidRPr="0028219D">
        <w:rPr>
          <w:sz w:val="24"/>
        </w:rPr>
        <w:t>United States __________.</w:t>
      </w:r>
    </w:p>
    <w:p w14:paraId="24F09FA6"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has a higher infant death rate than Canada</w:t>
      </w:r>
    </w:p>
    <w:p w14:paraId="3E2970B5" w14:textId="5F2E6F8A"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006C595E">
        <w:rPr>
          <w:color w:val="000000"/>
          <w:sz w:val="24"/>
        </w:rPr>
        <w:t xml:space="preserve">has a lower teenage birth rate than </w:t>
      </w:r>
      <w:r w:rsidR="009A4087">
        <w:rPr>
          <w:color w:val="000000"/>
          <w:sz w:val="24"/>
        </w:rPr>
        <w:t>Poland</w:t>
      </w:r>
    </w:p>
    <w:p w14:paraId="56D59B95"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spends more public funds on education than Sweden</w:t>
      </w:r>
    </w:p>
    <w:p w14:paraId="5BBE7613"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spends more public funds on early childhood education than Germany</w:t>
      </w:r>
    </w:p>
    <w:p w14:paraId="34C493AA" w14:textId="77777777" w:rsidR="00AE64C8" w:rsidRDefault="00AE64C8" w:rsidP="00AE64C8">
      <w:pPr>
        <w:pStyle w:val="TB-ANS"/>
        <w:spacing w:line="240" w:lineRule="auto"/>
        <w:ind w:left="0" w:firstLine="0"/>
        <w:rPr>
          <w:color w:val="000000"/>
          <w:sz w:val="24"/>
        </w:rPr>
      </w:pPr>
    </w:p>
    <w:p w14:paraId="7461B5A6"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638299CA" w14:textId="4522D082"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6C595E">
        <w:rPr>
          <w:i/>
          <w:color w:val="000000"/>
          <w:sz w:val="24"/>
        </w:rPr>
        <w:t>51</w:t>
      </w:r>
    </w:p>
    <w:p w14:paraId="2452B739"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144BBB35"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3859AE41"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637ED0D2"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131E06FF" w14:textId="77777777" w:rsidR="00AE64C8" w:rsidRDefault="00AE64C8" w:rsidP="00AE64C8">
      <w:pPr>
        <w:pStyle w:val="TB-Q"/>
        <w:tabs>
          <w:tab w:val="left" w:pos="720"/>
        </w:tabs>
        <w:spacing w:before="0" w:line="240" w:lineRule="auto"/>
        <w:ind w:left="0" w:firstLine="0"/>
        <w:rPr>
          <w:sz w:val="24"/>
        </w:rPr>
      </w:pPr>
    </w:p>
    <w:p w14:paraId="44B7990F" w14:textId="2A7DB148" w:rsidR="00AE64C8" w:rsidRPr="0028219D" w:rsidRDefault="00045718" w:rsidP="00AE64C8">
      <w:pPr>
        <w:pStyle w:val="TB-Q"/>
        <w:tabs>
          <w:tab w:val="clear" w:pos="374"/>
          <w:tab w:val="right" w:pos="380"/>
          <w:tab w:val="left" w:pos="720"/>
        </w:tabs>
        <w:spacing w:before="0" w:line="240" w:lineRule="auto"/>
        <w:ind w:left="0" w:firstLine="0"/>
        <w:rPr>
          <w:sz w:val="24"/>
        </w:rPr>
      </w:pPr>
      <w:r>
        <w:rPr>
          <w:sz w:val="24"/>
        </w:rPr>
        <w:t>7</w:t>
      </w:r>
      <w:r w:rsidR="00A95343">
        <w:rPr>
          <w:sz w:val="24"/>
        </w:rPr>
        <w:t>4</w:t>
      </w:r>
      <w:r w:rsidR="00AE64C8" w:rsidRPr="0028219D">
        <w:rPr>
          <w:sz w:val="24"/>
        </w:rPr>
        <w:t>.</w:t>
      </w:r>
      <w:r w:rsidR="00AE64C8">
        <w:rPr>
          <w:sz w:val="24"/>
        </w:rPr>
        <w:t xml:space="preserve"> </w:t>
      </w:r>
      <w:r w:rsidR="00AE64C8" w:rsidRPr="0028219D">
        <w:rPr>
          <w:sz w:val="24"/>
        </w:rPr>
        <w:t xml:space="preserve">Which </w:t>
      </w:r>
      <w:r w:rsidR="00AE64C8">
        <w:rPr>
          <w:sz w:val="24"/>
        </w:rPr>
        <w:t>statement</w:t>
      </w:r>
      <w:r w:rsidR="00AE64C8" w:rsidRPr="0028219D">
        <w:rPr>
          <w:sz w:val="24"/>
        </w:rPr>
        <w:t xml:space="preserve"> about </w:t>
      </w:r>
      <w:r w:rsidR="003D1EF2">
        <w:rPr>
          <w:sz w:val="24"/>
        </w:rPr>
        <w:t xml:space="preserve">affordable </w:t>
      </w:r>
      <w:r w:rsidR="00AE64C8" w:rsidRPr="0028219D">
        <w:rPr>
          <w:sz w:val="24"/>
        </w:rPr>
        <w:t>child care in the United States</w:t>
      </w:r>
      <w:r w:rsidR="00AE64C8">
        <w:rPr>
          <w:sz w:val="24"/>
        </w:rPr>
        <w:t xml:space="preserve"> is true</w:t>
      </w:r>
      <w:r w:rsidR="00AE64C8" w:rsidRPr="0028219D">
        <w:rPr>
          <w:sz w:val="24"/>
        </w:rPr>
        <w:t>?</w:t>
      </w:r>
    </w:p>
    <w:p w14:paraId="5277BBB3"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Much of it is mediocre to poor in quality.</w:t>
      </w:r>
    </w:p>
    <w:p w14:paraId="5668A767" w14:textId="3306E07E"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003D1EF2">
        <w:rPr>
          <w:color w:val="000000"/>
          <w:sz w:val="24"/>
        </w:rPr>
        <w:t>It</w:t>
      </w:r>
      <w:r w:rsidRPr="0028219D">
        <w:rPr>
          <w:color w:val="000000"/>
          <w:sz w:val="24"/>
        </w:rPr>
        <w:t xml:space="preserve"> is guaranteed by law.</w:t>
      </w:r>
    </w:p>
    <w:p w14:paraId="07EB1168"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National standards ensure quality care.</w:t>
      </w:r>
    </w:p>
    <w:p w14:paraId="60078757"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Publicly funded child care is easily available.</w:t>
      </w:r>
    </w:p>
    <w:p w14:paraId="1BDFF62A" w14:textId="77777777" w:rsidR="00AE64C8" w:rsidRDefault="00AE64C8" w:rsidP="00AE64C8">
      <w:pPr>
        <w:pStyle w:val="TB-ANS"/>
        <w:spacing w:line="240" w:lineRule="auto"/>
        <w:ind w:left="0" w:firstLine="0"/>
        <w:rPr>
          <w:color w:val="000000"/>
          <w:sz w:val="24"/>
        </w:rPr>
      </w:pPr>
    </w:p>
    <w:p w14:paraId="79F36FC3"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0B138920" w14:textId="6F6125A3"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045718">
        <w:rPr>
          <w:i/>
          <w:color w:val="000000"/>
          <w:sz w:val="24"/>
        </w:rPr>
        <w:t>51</w:t>
      </w:r>
    </w:p>
    <w:p w14:paraId="078038B7"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5D0C7EC6" w14:textId="77777777" w:rsidR="00AE64C8" w:rsidRPr="00544C24" w:rsidRDefault="00AE64C8" w:rsidP="00AE64C8">
      <w:pPr>
        <w:pStyle w:val="TB-OB"/>
        <w:spacing w:line="240" w:lineRule="auto"/>
        <w:ind w:left="0"/>
        <w:rPr>
          <w:i/>
          <w:color w:val="000000"/>
          <w:sz w:val="24"/>
        </w:rPr>
      </w:pPr>
      <w:r w:rsidRPr="0028219D">
        <w:rPr>
          <w:i/>
          <w:color w:val="000000"/>
          <w:sz w:val="24"/>
        </w:rPr>
        <w:lastRenderedPageBreak/>
        <w:t>Objective: 2.5</w:t>
      </w:r>
      <w:r w:rsidRPr="00CB6F92">
        <w:rPr>
          <w:i/>
          <w:sz w:val="24"/>
        </w:rPr>
        <w:t xml:space="preserve"> Describe family functioning from the perspective of ecological systems theory, along with aspects of the environment that support family well-being and development.</w:t>
      </w:r>
    </w:p>
    <w:p w14:paraId="436857E8"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1501414A"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6C327DD6" w14:textId="77777777" w:rsidR="00AE64C8" w:rsidRPr="0028219D" w:rsidRDefault="00AE64C8" w:rsidP="00AE64C8">
      <w:pPr>
        <w:pStyle w:val="TB-Q"/>
        <w:tabs>
          <w:tab w:val="left" w:pos="720"/>
        </w:tabs>
        <w:spacing w:before="0" w:line="240" w:lineRule="auto"/>
        <w:ind w:left="0" w:firstLine="0"/>
        <w:rPr>
          <w:color w:val="000000"/>
          <w:sz w:val="24"/>
        </w:rPr>
      </w:pPr>
    </w:p>
    <w:p w14:paraId="68125F4B" w14:textId="0F93499F" w:rsidR="00AE64C8" w:rsidRPr="0028219D" w:rsidRDefault="00332066" w:rsidP="00AE64C8">
      <w:pPr>
        <w:pStyle w:val="TB-Q"/>
        <w:tabs>
          <w:tab w:val="left" w:pos="720"/>
        </w:tabs>
        <w:spacing w:before="0" w:line="240" w:lineRule="auto"/>
        <w:ind w:left="0" w:firstLine="0"/>
        <w:rPr>
          <w:sz w:val="24"/>
        </w:rPr>
      </w:pPr>
      <w:r>
        <w:rPr>
          <w:sz w:val="24"/>
        </w:rPr>
        <w:t>7</w:t>
      </w:r>
      <w:r w:rsidR="00A95343">
        <w:rPr>
          <w:sz w:val="24"/>
        </w:rPr>
        <w:t>5</w:t>
      </w:r>
      <w:r w:rsidR="00AE64C8" w:rsidRPr="0028219D">
        <w:rPr>
          <w:sz w:val="24"/>
        </w:rPr>
        <w:t>.</w:t>
      </w:r>
      <w:r w:rsidR="00AE64C8">
        <w:rPr>
          <w:sz w:val="24"/>
        </w:rPr>
        <w:t xml:space="preserve"> </w:t>
      </w:r>
      <w:r w:rsidR="00AE64C8" w:rsidRPr="0028219D">
        <w:rPr>
          <w:sz w:val="24"/>
        </w:rPr>
        <w:t xml:space="preserve">One reason that public policies safeguarding children are slow to emerge in the United States is </w:t>
      </w:r>
      <w:r w:rsidR="003D1EF2">
        <w:rPr>
          <w:sz w:val="24"/>
        </w:rPr>
        <w:t>that</w:t>
      </w:r>
      <w:r w:rsidR="003D1EF2" w:rsidRPr="0028219D">
        <w:rPr>
          <w:sz w:val="24"/>
        </w:rPr>
        <w:t xml:space="preserve"> </w:t>
      </w:r>
      <w:r w:rsidR="00AE64C8" w:rsidRPr="0028219D">
        <w:rPr>
          <w:sz w:val="24"/>
        </w:rPr>
        <w:t>__________.</w:t>
      </w:r>
    </w:p>
    <w:p w14:paraId="23DEB776"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such government policies have failed in other Western countries</w:t>
      </w:r>
    </w:p>
    <w:p w14:paraId="7C160B55" w14:textId="512ADAA0"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00332066">
        <w:rPr>
          <w:color w:val="000000"/>
          <w:sz w:val="24"/>
        </w:rPr>
        <w:t>cultural values in the U.S. emphasize interdependence</w:t>
      </w:r>
    </w:p>
    <w:p w14:paraId="1799EB4A" w14:textId="49F94D44"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children cannot vote or speak out to protect their own interests</w:t>
      </w:r>
    </w:p>
    <w:p w14:paraId="06E43D85"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the United States already ranks at the top on key measures of children’s health and well-being</w:t>
      </w:r>
    </w:p>
    <w:p w14:paraId="7D18BD4D" w14:textId="77777777" w:rsidR="00AE64C8" w:rsidRDefault="00AE64C8" w:rsidP="00AE64C8">
      <w:pPr>
        <w:pStyle w:val="TB-ANS"/>
        <w:spacing w:line="240" w:lineRule="auto"/>
        <w:ind w:left="0" w:firstLine="0"/>
        <w:rPr>
          <w:color w:val="000000"/>
          <w:sz w:val="24"/>
        </w:rPr>
      </w:pPr>
    </w:p>
    <w:p w14:paraId="392336B3"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16F63118" w14:textId="742AD300"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332066">
        <w:rPr>
          <w:i/>
          <w:color w:val="000000"/>
          <w:sz w:val="24"/>
        </w:rPr>
        <w:t>51</w:t>
      </w:r>
    </w:p>
    <w:p w14:paraId="7DC624CE"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357EF0CB"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61E85C42"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2A2838E1"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Difficult</w:t>
      </w:r>
    </w:p>
    <w:p w14:paraId="641ACE9A" w14:textId="77777777" w:rsidR="00AE64C8" w:rsidRDefault="00AE64C8" w:rsidP="00AE64C8">
      <w:pPr>
        <w:pStyle w:val="TB-Q"/>
        <w:tabs>
          <w:tab w:val="left" w:pos="720"/>
        </w:tabs>
        <w:spacing w:before="0" w:line="240" w:lineRule="auto"/>
        <w:ind w:left="0" w:firstLine="0"/>
        <w:rPr>
          <w:sz w:val="24"/>
        </w:rPr>
      </w:pPr>
    </w:p>
    <w:p w14:paraId="7374D2FE" w14:textId="2D807C88" w:rsidR="00AE64C8" w:rsidRPr="0028219D" w:rsidRDefault="00CF436F" w:rsidP="00AE64C8">
      <w:pPr>
        <w:pStyle w:val="TB-Q"/>
        <w:tabs>
          <w:tab w:val="left" w:pos="720"/>
        </w:tabs>
        <w:spacing w:before="0" w:line="240" w:lineRule="auto"/>
        <w:ind w:left="0" w:firstLine="0"/>
        <w:rPr>
          <w:sz w:val="24"/>
        </w:rPr>
      </w:pPr>
      <w:r>
        <w:rPr>
          <w:sz w:val="24"/>
        </w:rPr>
        <w:t>7</w:t>
      </w:r>
      <w:r w:rsidR="00A95343">
        <w:rPr>
          <w:sz w:val="24"/>
        </w:rPr>
        <w:t>6</w:t>
      </w:r>
      <w:r w:rsidR="00AE64C8" w:rsidRPr="0028219D">
        <w:rPr>
          <w:sz w:val="24"/>
        </w:rPr>
        <w:t>.</w:t>
      </w:r>
      <w:r w:rsidR="00AE64C8">
        <w:rPr>
          <w:sz w:val="24"/>
        </w:rPr>
        <w:t xml:space="preserve"> </w:t>
      </w:r>
      <w:r w:rsidR="003D1EF2">
        <w:rPr>
          <w:sz w:val="24"/>
        </w:rPr>
        <w:t>Which statement about Medicare is true?</w:t>
      </w:r>
    </w:p>
    <w:p w14:paraId="63CF4D70" w14:textId="29D8FF74"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003D1EF2">
        <w:rPr>
          <w:color w:val="000000"/>
          <w:sz w:val="24"/>
        </w:rPr>
        <w:t xml:space="preserve">Medicare </w:t>
      </w:r>
      <w:r w:rsidRPr="0028219D">
        <w:rPr>
          <w:color w:val="000000"/>
          <w:sz w:val="24"/>
        </w:rPr>
        <w:t>extends government-supported health insurance to all children in low-income families</w:t>
      </w:r>
      <w:r w:rsidR="003D1EF2">
        <w:rPr>
          <w:color w:val="000000"/>
          <w:sz w:val="24"/>
        </w:rPr>
        <w:t>.</w:t>
      </w:r>
    </w:p>
    <w:p w14:paraId="22DAA292" w14:textId="4F052D2D"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003D1EF2">
        <w:rPr>
          <w:color w:val="000000"/>
          <w:sz w:val="24"/>
        </w:rPr>
        <w:t>About</w:t>
      </w:r>
      <w:r w:rsidR="003D754F" w:rsidRPr="0028219D">
        <w:rPr>
          <w:color w:val="000000"/>
          <w:sz w:val="24"/>
        </w:rPr>
        <w:t xml:space="preserve"> two-thirds of </w:t>
      </w:r>
      <w:r w:rsidR="003D1EF2">
        <w:rPr>
          <w:color w:val="000000"/>
          <w:sz w:val="24"/>
        </w:rPr>
        <w:t>older adults’ health expenditures are covered by Medicare.</w:t>
      </w:r>
    </w:p>
    <w:p w14:paraId="389B8F8F" w14:textId="14A2F2B0"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003D1EF2">
        <w:rPr>
          <w:color w:val="000000"/>
          <w:sz w:val="24"/>
        </w:rPr>
        <w:t>Medicare c</w:t>
      </w:r>
      <w:r w:rsidRPr="0028219D">
        <w:rPr>
          <w:color w:val="000000"/>
          <w:sz w:val="24"/>
        </w:rPr>
        <w:t>overs the income needs of retired citizens who contributed to society through prior employment</w:t>
      </w:r>
      <w:r w:rsidR="003D1EF2">
        <w:rPr>
          <w:color w:val="000000"/>
          <w:sz w:val="24"/>
        </w:rPr>
        <w:t>.</w:t>
      </w:r>
    </w:p>
    <w:p w14:paraId="42DF3698" w14:textId="4A450D86"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003D1EF2">
        <w:rPr>
          <w:color w:val="000000"/>
          <w:sz w:val="24"/>
        </w:rPr>
        <w:t xml:space="preserve">Along with </w:t>
      </w:r>
      <w:r w:rsidRPr="0028219D">
        <w:rPr>
          <w:color w:val="000000"/>
          <w:sz w:val="24"/>
        </w:rPr>
        <w:t>Social Security</w:t>
      </w:r>
      <w:r w:rsidR="003D1EF2">
        <w:rPr>
          <w:color w:val="000000"/>
          <w:sz w:val="24"/>
        </w:rPr>
        <w:t>, Medicare</w:t>
      </w:r>
      <w:r w:rsidRPr="0028219D">
        <w:rPr>
          <w:color w:val="000000"/>
          <w:sz w:val="24"/>
        </w:rPr>
        <w:t xml:space="preserve"> ensure</w:t>
      </w:r>
      <w:r w:rsidR="003D1EF2">
        <w:rPr>
          <w:color w:val="000000"/>
          <w:sz w:val="24"/>
        </w:rPr>
        <w:t>s</w:t>
      </w:r>
      <w:r w:rsidRPr="0028219D">
        <w:rPr>
          <w:color w:val="000000"/>
          <w:sz w:val="24"/>
        </w:rPr>
        <w:t xml:space="preserve"> that all older Americans live above the poverty line</w:t>
      </w:r>
      <w:r w:rsidR="003D1EF2">
        <w:rPr>
          <w:color w:val="000000"/>
          <w:sz w:val="24"/>
        </w:rPr>
        <w:t>.</w:t>
      </w:r>
    </w:p>
    <w:p w14:paraId="083E304D" w14:textId="77777777" w:rsidR="00AE64C8" w:rsidRDefault="00AE64C8" w:rsidP="00AE64C8">
      <w:pPr>
        <w:pStyle w:val="TB-ANS"/>
        <w:spacing w:line="240" w:lineRule="auto"/>
        <w:ind w:left="0" w:firstLine="0"/>
        <w:rPr>
          <w:color w:val="000000"/>
          <w:sz w:val="24"/>
        </w:rPr>
      </w:pPr>
    </w:p>
    <w:p w14:paraId="54CFAD99"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3E43A631" w14:textId="564FB598"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CF436F">
        <w:rPr>
          <w:i/>
          <w:color w:val="000000"/>
          <w:sz w:val="24"/>
        </w:rPr>
        <w:t>51–52</w:t>
      </w:r>
    </w:p>
    <w:p w14:paraId="444B76F3"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1E1F1741"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29CBDD53"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0CF68249"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67F0E8C8" w14:textId="77777777" w:rsidR="00AE64C8" w:rsidRDefault="00AE64C8" w:rsidP="00AE64C8">
      <w:pPr>
        <w:pStyle w:val="TB-Q"/>
        <w:tabs>
          <w:tab w:val="clear" w:pos="374"/>
          <w:tab w:val="right" w:pos="360"/>
          <w:tab w:val="left" w:pos="720"/>
        </w:tabs>
        <w:spacing w:before="0" w:line="240" w:lineRule="auto"/>
        <w:ind w:left="0" w:firstLine="0"/>
        <w:rPr>
          <w:sz w:val="24"/>
        </w:rPr>
      </w:pPr>
    </w:p>
    <w:p w14:paraId="201F3EB0" w14:textId="3F1E92B2" w:rsidR="00AE64C8" w:rsidRPr="0028219D" w:rsidRDefault="002A19A9" w:rsidP="00AE64C8">
      <w:pPr>
        <w:pStyle w:val="TB-Q"/>
        <w:tabs>
          <w:tab w:val="clear" w:pos="374"/>
          <w:tab w:val="right" w:pos="360"/>
          <w:tab w:val="left" w:pos="720"/>
        </w:tabs>
        <w:spacing w:before="0" w:line="240" w:lineRule="auto"/>
        <w:ind w:left="0" w:firstLine="0"/>
        <w:rPr>
          <w:sz w:val="24"/>
        </w:rPr>
      </w:pPr>
      <w:r>
        <w:rPr>
          <w:sz w:val="24"/>
        </w:rPr>
        <w:t>7</w:t>
      </w:r>
      <w:r w:rsidR="00A95343">
        <w:rPr>
          <w:sz w:val="24"/>
        </w:rPr>
        <w:t>7</w:t>
      </w:r>
      <w:r w:rsidR="00AE64C8" w:rsidRPr="0028219D">
        <w:rPr>
          <w:sz w:val="24"/>
        </w:rPr>
        <w:t>.</w:t>
      </w:r>
      <w:r w:rsidR="00AE64C8">
        <w:rPr>
          <w:sz w:val="24"/>
        </w:rPr>
        <w:t xml:space="preserve"> </w:t>
      </w:r>
      <w:r w:rsidR="00FA199E">
        <w:rPr>
          <w:sz w:val="24"/>
        </w:rPr>
        <w:t>Which of the following is true about t</w:t>
      </w:r>
      <w:r w:rsidR="00AE64C8" w:rsidRPr="0028219D">
        <w:rPr>
          <w:sz w:val="24"/>
        </w:rPr>
        <w:t>he minimum income guaranteed to Americans age 65 and older from Social Security</w:t>
      </w:r>
      <w:r w:rsidR="00FA199E">
        <w:rPr>
          <w:sz w:val="24"/>
        </w:rPr>
        <w:t>?</w:t>
      </w:r>
    </w:p>
    <w:p w14:paraId="69B4AD58" w14:textId="69C776FA"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00FA199E">
        <w:rPr>
          <w:color w:val="000000"/>
          <w:sz w:val="24"/>
        </w:rPr>
        <w:t xml:space="preserve">It was initiated earlier in the United States than </w:t>
      </w:r>
      <w:r w:rsidRPr="0028219D">
        <w:rPr>
          <w:color w:val="000000"/>
          <w:sz w:val="24"/>
        </w:rPr>
        <w:t>in most other Western nations</w:t>
      </w:r>
      <w:r w:rsidR="008D34C4">
        <w:rPr>
          <w:color w:val="000000"/>
          <w:sz w:val="24"/>
        </w:rPr>
        <w:t>.</w:t>
      </w:r>
    </w:p>
    <w:p w14:paraId="536AE6C7" w14:textId="4ED8B1A0"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004730DF">
        <w:rPr>
          <w:color w:val="000000"/>
          <w:sz w:val="24"/>
        </w:rPr>
        <w:t>The guaranteed amount</w:t>
      </w:r>
      <w:r w:rsidR="00FA199E">
        <w:rPr>
          <w:color w:val="000000"/>
          <w:sz w:val="24"/>
        </w:rPr>
        <w:t xml:space="preserve"> is usually adequate as a sole source of retirement income.</w:t>
      </w:r>
    </w:p>
    <w:p w14:paraId="47244A04" w14:textId="6A232695"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004730DF">
        <w:rPr>
          <w:color w:val="000000"/>
          <w:sz w:val="24"/>
        </w:rPr>
        <w:t>The guaranteed amount</w:t>
      </w:r>
      <w:r w:rsidR="00FA199E">
        <w:rPr>
          <w:color w:val="000000"/>
          <w:sz w:val="24"/>
        </w:rPr>
        <w:t xml:space="preserve"> is </w:t>
      </w:r>
      <w:r w:rsidRPr="0028219D">
        <w:rPr>
          <w:color w:val="000000"/>
          <w:sz w:val="24"/>
        </w:rPr>
        <w:t>below the poverty line</w:t>
      </w:r>
      <w:r w:rsidR="008D34C4">
        <w:rPr>
          <w:color w:val="000000"/>
          <w:sz w:val="24"/>
        </w:rPr>
        <w:t>.</w:t>
      </w:r>
    </w:p>
    <w:p w14:paraId="5638609B" w14:textId="118E57A3"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004730DF">
        <w:rPr>
          <w:color w:val="000000"/>
          <w:sz w:val="24"/>
        </w:rPr>
        <w:t>The guaranteed amount</w:t>
      </w:r>
      <w:r w:rsidR="00FA199E">
        <w:rPr>
          <w:color w:val="000000"/>
          <w:sz w:val="24"/>
        </w:rPr>
        <w:t xml:space="preserve"> is </w:t>
      </w:r>
      <w:r w:rsidRPr="0028219D">
        <w:rPr>
          <w:color w:val="000000"/>
          <w:sz w:val="24"/>
        </w:rPr>
        <w:t xml:space="preserve">about 20 percent </w:t>
      </w:r>
      <w:r w:rsidR="001A208D">
        <w:rPr>
          <w:color w:val="000000"/>
          <w:sz w:val="24"/>
        </w:rPr>
        <w:t>above</w:t>
      </w:r>
      <w:r w:rsidRPr="0028219D">
        <w:rPr>
          <w:color w:val="000000"/>
          <w:sz w:val="24"/>
        </w:rPr>
        <w:t xml:space="preserve"> the poverty line</w:t>
      </w:r>
      <w:r w:rsidR="008D34C4">
        <w:rPr>
          <w:color w:val="000000"/>
          <w:sz w:val="24"/>
        </w:rPr>
        <w:t>.</w:t>
      </w:r>
    </w:p>
    <w:p w14:paraId="4BDEFC64" w14:textId="77777777" w:rsidR="00AE64C8" w:rsidRDefault="00AE64C8" w:rsidP="00AE64C8">
      <w:pPr>
        <w:pStyle w:val="TB-ANS"/>
        <w:spacing w:line="240" w:lineRule="auto"/>
        <w:ind w:left="0" w:firstLine="0"/>
        <w:rPr>
          <w:color w:val="000000"/>
          <w:sz w:val="24"/>
        </w:rPr>
      </w:pPr>
    </w:p>
    <w:p w14:paraId="44855940"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4ABDCCAF" w14:textId="40EE77A8"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2A19A9">
        <w:rPr>
          <w:i/>
          <w:color w:val="000000"/>
          <w:sz w:val="24"/>
        </w:rPr>
        <w:t>51–52</w:t>
      </w:r>
    </w:p>
    <w:p w14:paraId="6E6226A5"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46717650" w14:textId="77777777" w:rsidR="00AE64C8" w:rsidRPr="00544C24" w:rsidRDefault="00AE64C8" w:rsidP="00AE64C8">
      <w:pPr>
        <w:pStyle w:val="TB-OB"/>
        <w:spacing w:line="240" w:lineRule="auto"/>
        <w:ind w:left="0"/>
        <w:rPr>
          <w:i/>
          <w:color w:val="000000"/>
          <w:sz w:val="24"/>
        </w:rPr>
      </w:pPr>
      <w:r w:rsidRPr="0028219D">
        <w:rPr>
          <w:i/>
          <w:color w:val="000000"/>
          <w:sz w:val="24"/>
        </w:rPr>
        <w:lastRenderedPageBreak/>
        <w:t>Objective: 2.5</w:t>
      </w:r>
      <w:r w:rsidRPr="00CB6F92">
        <w:rPr>
          <w:i/>
          <w:sz w:val="24"/>
        </w:rPr>
        <w:t xml:space="preserve"> Describe family functioning from the perspective of ecological systems theory, along with aspects of the environment that support family well-being and development.</w:t>
      </w:r>
    </w:p>
    <w:p w14:paraId="09D4A3F9"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3DA330D1"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3894A5F5" w14:textId="77777777" w:rsidR="00AE64C8" w:rsidRDefault="00AE64C8" w:rsidP="00AE64C8">
      <w:pPr>
        <w:pStyle w:val="TB-Q"/>
        <w:tabs>
          <w:tab w:val="clear" w:pos="374"/>
          <w:tab w:val="right" w:pos="360"/>
          <w:tab w:val="left" w:pos="720"/>
        </w:tabs>
        <w:spacing w:before="0" w:line="240" w:lineRule="auto"/>
        <w:ind w:left="0" w:firstLine="0"/>
        <w:rPr>
          <w:sz w:val="24"/>
        </w:rPr>
      </w:pPr>
    </w:p>
    <w:p w14:paraId="2C0AF8CA" w14:textId="54093A9A" w:rsidR="00F7335B" w:rsidRDefault="00046427" w:rsidP="00AE64C8">
      <w:pPr>
        <w:pStyle w:val="TB-Q"/>
        <w:tabs>
          <w:tab w:val="clear" w:pos="374"/>
          <w:tab w:val="right" w:pos="360"/>
          <w:tab w:val="left" w:pos="720"/>
        </w:tabs>
        <w:spacing w:before="0" w:line="240" w:lineRule="auto"/>
        <w:ind w:left="0" w:firstLine="0"/>
        <w:rPr>
          <w:sz w:val="24"/>
        </w:rPr>
      </w:pPr>
      <w:r>
        <w:rPr>
          <w:sz w:val="24"/>
        </w:rPr>
        <w:t>7</w:t>
      </w:r>
      <w:r w:rsidR="00A95343">
        <w:rPr>
          <w:sz w:val="24"/>
        </w:rPr>
        <w:t>8</w:t>
      </w:r>
      <w:r w:rsidR="00AE64C8" w:rsidRPr="0028219D">
        <w:rPr>
          <w:sz w:val="24"/>
        </w:rPr>
        <w:t>.</w:t>
      </w:r>
      <w:r w:rsidR="00AE64C8">
        <w:rPr>
          <w:sz w:val="24"/>
        </w:rPr>
        <w:t xml:space="preserve"> </w:t>
      </w:r>
      <w:r w:rsidR="00AE64C8" w:rsidRPr="0028219D">
        <w:rPr>
          <w:sz w:val="24"/>
        </w:rPr>
        <w:t>Senior citizens in the United States today are __________.</w:t>
      </w:r>
    </w:p>
    <w:p w14:paraId="1A26CEE6" w14:textId="0119FD1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less likely than seniors in other Western nations to be poverty</w:t>
      </w:r>
      <w:r w:rsidR="007047B8">
        <w:rPr>
          <w:color w:val="000000"/>
          <w:sz w:val="24"/>
        </w:rPr>
        <w:t>-</w:t>
      </w:r>
      <w:r w:rsidRPr="0028219D">
        <w:rPr>
          <w:color w:val="000000"/>
          <w:sz w:val="24"/>
        </w:rPr>
        <w:t>stricken</w:t>
      </w:r>
    </w:p>
    <w:p w14:paraId="5DDC0201"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more likely than other age groups to be among the “near poor”</w:t>
      </w:r>
    </w:p>
    <w:p w14:paraId="5C45BFE5"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less likely than children to attract the support of politicians</w:t>
      </w:r>
    </w:p>
    <w:p w14:paraId="7ADFA4BB"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less likely to be healthy and independent than in the past</w:t>
      </w:r>
    </w:p>
    <w:p w14:paraId="70BF9364" w14:textId="77777777" w:rsidR="00AE64C8" w:rsidRDefault="00AE64C8" w:rsidP="00AE64C8">
      <w:pPr>
        <w:pStyle w:val="TB-ANS"/>
        <w:spacing w:line="240" w:lineRule="auto"/>
        <w:ind w:left="0" w:firstLine="0"/>
        <w:rPr>
          <w:color w:val="000000"/>
          <w:sz w:val="24"/>
        </w:rPr>
      </w:pPr>
    </w:p>
    <w:p w14:paraId="00864E1B"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3B6F0F24" w14:textId="2725E2A1"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046427">
        <w:rPr>
          <w:i/>
          <w:color w:val="000000"/>
          <w:sz w:val="24"/>
        </w:rPr>
        <w:t>52</w:t>
      </w:r>
    </w:p>
    <w:p w14:paraId="2EA4ADCC"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7EAC489E"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326AC99D"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45C55B62"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3F4FA627" w14:textId="77777777" w:rsidR="00AE64C8" w:rsidRDefault="00AE64C8" w:rsidP="00AE64C8">
      <w:pPr>
        <w:pStyle w:val="TB-Q"/>
        <w:tabs>
          <w:tab w:val="clear" w:pos="374"/>
          <w:tab w:val="right" w:pos="360"/>
          <w:tab w:val="left" w:pos="720"/>
        </w:tabs>
        <w:spacing w:before="0" w:line="240" w:lineRule="auto"/>
        <w:ind w:left="0" w:firstLine="0"/>
        <w:rPr>
          <w:sz w:val="24"/>
        </w:rPr>
      </w:pPr>
    </w:p>
    <w:p w14:paraId="6DA6010E" w14:textId="17973EBB" w:rsidR="00AE64C8" w:rsidRPr="0028219D" w:rsidRDefault="00A95343" w:rsidP="00AE64C8">
      <w:pPr>
        <w:pStyle w:val="TB-Q"/>
        <w:tabs>
          <w:tab w:val="clear" w:pos="374"/>
          <w:tab w:val="right" w:pos="360"/>
          <w:tab w:val="left" w:pos="720"/>
        </w:tabs>
        <w:spacing w:before="0" w:line="240" w:lineRule="auto"/>
        <w:ind w:left="0" w:firstLine="0"/>
        <w:rPr>
          <w:sz w:val="24"/>
        </w:rPr>
      </w:pPr>
      <w:r>
        <w:rPr>
          <w:sz w:val="24"/>
        </w:rPr>
        <w:t>79</w:t>
      </w:r>
      <w:r w:rsidR="00AE64C8" w:rsidRPr="0028219D">
        <w:rPr>
          <w:sz w:val="24"/>
        </w:rPr>
        <w:t>.</w:t>
      </w:r>
      <w:r w:rsidR="00AE64C8">
        <w:rPr>
          <w:sz w:val="24"/>
        </w:rPr>
        <w:t xml:space="preserve"> </w:t>
      </w:r>
      <w:r w:rsidR="00AE64C8" w:rsidRPr="0028219D">
        <w:rPr>
          <w:sz w:val="24"/>
        </w:rPr>
        <w:t xml:space="preserve">The Children’s Defense Fund </w:t>
      </w:r>
      <w:r w:rsidR="007B0302">
        <w:rPr>
          <w:sz w:val="24"/>
        </w:rPr>
        <w:t xml:space="preserve">is a nonprofit organization that </w:t>
      </w:r>
      <w:r w:rsidR="00AE64C8" w:rsidRPr="0028219D">
        <w:rPr>
          <w:sz w:val="24"/>
        </w:rPr>
        <w:t>__________.</w:t>
      </w:r>
    </w:p>
    <w:p w14:paraId="14835C97"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provides free legal services to low-income families of children with disabilities</w:t>
      </w:r>
    </w:p>
    <w:p w14:paraId="0E83D2EB" w14:textId="746D961E"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007B0302">
        <w:rPr>
          <w:color w:val="000000"/>
          <w:sz w:val="24"/>
        </w:rPr>
        <w:t>lobbies</w:t>
      </w:r>
      <w:r w:rsidRPr="0028219D">
        <w:rPr>
          <w:color w:val="000000"/>
          <w:sz w:val="24"/>
        </w:rPr>
        <w:t xml:space="preserve"> for increased </w:t>
      </w:r>
      <w:r w:rsidR="00D02146">
        <w:rPr>
          <w:color w:val="000000"/>
          <w:sz w:val="24"/>
        </w:rPr>
        <w:t xml:space="preserve">government </w:t>
      </w:r>
      <w:r w:rsidRPr="0028219D">
        <w:rPr>
          <w:color w:val="000000"/>
          <w:sz w:val="24"/>
        </w:rPr>
        <w:t>benefits of all kinds for older adults</w:t>
      </w:r>
    </w:p>
    <w:p w14:paraId="723F2E7A" w14:textId="2B24E5CD"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is devoted to the well-being of children and older adults in poverty</w:t>
      </w:r>
    </w:p>
    <w:p w14:paraId="7CE6E57E"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engages in public education and partners with other organizations to improve policies for children</w:t>
      </w:r>
    </w:p>
    <w:p w14:paraId="40FF179F" w14:textId="77777777" w:rsidR="00AE64C8" w:rsidRDefault="00AE64C8" w:rsidP="00AE64C8">
      <w:pPr>
        <w:pStyle w:val="TB-ANS"/>
        <w:spacing w:line="240" w:lineRule="auto"/>
        <w:ind w:left="0" w:firstLine="0"/>
        <w:rPr>
          <w:color w:val="000000"/>
          <w:sz w:val="24"/>
        </w:rPr>
      </w:pPr>
    </w:p>
    <w:p w14:paraId="153A0A8D"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6EB38A41" w14:textId="6596D44A" w:rsidR="00AE64C8" w:rsidRPr="0028219D" w:rsidRDefault="00AE64C8" w:rsidP="00AE64C8">
      <w:pPr>
        <w:pStyle w:val="TB-PR"/>
        <w:spacing w:line="240" w:lineRule="auto"/>
        <w:ind w:left="0"/>
        <w:rPr>
          <w:i/>
          <w:color w:val="000000"/>
          <w:sz w:val="24"/>
        </w:rPr>
      </w:pPr>
      <w:r w:rsidRPr="0028219D">
        <w:rPr>
          <w:i/>
          <w:color w:val="000000"/>
          <w:sz w:val="24"/>
        </w:rPr>
        <w:t>Page Ref:</w:t>
      </w:r>
      <w:r w:rsidR="00597CC4">
        <w:rPr>
          <w:i/>
          <w:color w:val="000000"/>
          <w:sz w:val="24"/>
        </w:rPr>
        <w:t xml:space="preserve"> 52</w:t>
      </w:r>
    </w:p>
    <w:p w14:paraId="78CBC0F1"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3BB5DBF5" w14:textId="77777777" w:rsidR="00AE64C8" w:rsidRPr="00544C24" w:rsidRDefault="00AE64C8" w:rsidP="00AE64C8">
      <w:pPr>
        <w:pStyle w:val="TB-OB"/>
        <w:spacing w:line="240" w:lineRule="auto"/>
        <w:ind w:left="0"/>
        <w:rPr>
          <w:i/>
          <w:color w:val="000000"/>
          <w:sz w:val="24"/>
        </w:rPr>
      </w:pPr>
      <w:r w:rsidRPr="0028219D">
        <w:rPr>
          <w:i/>
          <w:color w:val="000000"/>
          <w:sz w:val="24"/>
        </w:rPr>
        <w:t>Objective: 2.5</w:t>
      </w:r>
      <w:r w:rsidRPr="00CB6F92">
        <w:rPr>
          <w:i/>
          <w:sz w:val="24"/>
        </w:rPr>
        <w:t xml:space="preserve"> Describe family functioning from the perspective of ecological systems theory, along with aspects of the environment that support family well-being and development.</w:t>
      </w:r>
    </w:p>
    <w:p w14:paraId="4AC409F7"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Environmental Contexts for Development</w:t>
      </w:r>
    </w:p>
    <w:p w14:paraId="5DBF18E7"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Easy</w:t>
      </w:r>
    </w:p>
    <w:p w14:paraId="072B3D66" w14:textId="77777777" w:rsidR="00AE64C8" w:rsidRDefault="00AE64C8" w:rsidP="00AE64C8">
      <w:pPr>
        <w:pStyle w:val="TB-Q"/>
        <w:tabs>
          <w:tab w:val="clear" w:pos="374"/>
          <w:tab w:val="right" w:pos="369"/>
        </w:tabs>
        <w:spacing w:before="0" w:line="240" w:lineRule="auto"/>
        <w:ind w:left="0" w:firstLine="0"/>
        <w:rPr>
          <w:color w:val="000000"/>
          <w:sz w:val="24"/>
        </w:rPr>
      </w:pPr>
    </w:p>
    <w:p w14:paraId="16815235" w14:textId="25EA162C" w:rsidR="00F7335B" w:rsidRDefault="007A4AD9" w:rsidP="00AE64C8">
      <w:pPr>
        <w:pStyle w:val="TB-Q"/>
        <w:tabs>
          <w:tab w:val="clear" w:pos="374"/>
          <w:tab w:val="right" w:pos="369"/>
        </w:tabs>
        <w:spacing w:before="0" w:line="240" w:lineRule="auto"/>
        <w:ind w:left="0" w:firstLine="0"/>
        <w:rPr>
          <w:sz w:val="24"/>
        </w:rPr>
      </w:pPr>
      <w:r>
        <w:rPr>
          <w:sz w:val="24"/>
        </w:rPr>
        <w:t>8</w:t>
      </w:r>
      <w:r w:rsidR="00A95343">
        <w:rPr>
          <w:sz w:val="24"/>
        </w:rPr>
        <w:t>0</w:t>
      </w:r>
      <w:r w:rsidR="00AE64C8" w:rsidRPr="0028219D">
        <w:rPr>
          <w:sz w:val="24"/>
        </w:rPr>
        <w:t>.</w:t>
      </w:r>
      <w:r w:rsidR="00AE64C8">
        <w:rPr>
          <w:sz w:val="24"/>
        </w:rPr>
        <w:t xml:space="preserve"> </w:t>
      </w:r>
      <w:r w:rsidR="00AE64C8" w:rsidRPr="0028219D">
        <w:rPr>
          <w:sz w:val="24"/>
        </w:rPr>
        <w:t>Behavioral genetics is a(n</w:t>
      </w:r>
      <w:r w:rsidR="00AE64C8">
        <w:rPr>
          <w:sz w:val="24"/>
        </w:rPr>
        <w:t xml:space="preserve">) </w:t>
      </w:r>
      <w:r w:rsidR="00AE64C8" w:rsidRPr="0028219D">
        <w:rPr>
          <w:sz w:val="24"/>
        </w:rPr>
        <w:t>__________.</w:t>
      </w:r>
    </w:p>
    <w:p w14:paraId="2ACC8E4C" w14:textId="3BF73A38"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medical procedure that permits detection of developmental problems before birth</w:t>
      </w:r>
    </w:p>
    <w:p w14:paraId="047BBF4C"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ambitious international research program aimed at deciphering genomes</w:t>
      </w:r>
    </w:p>
    <w:p w14:paraId="1A66773E"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field devoted to uncovering the contributions of nature and nurture to human diversity</w:t>
      </w:r>
    </w:p>
    <w:p w14:paraId="67F93494"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biochemical process triggered by certain experiences that alter gene expression</w:t>
      </w:r>
    </w:p>
    <w:p w14:paraId="5E62EE4D" w14:textId="77777777" w:rsidR="00AE64C8" w:rsidRDefault="00AE64C8" w:rsidP="00AE64C8">
      <w:pPr>
        <w:pStyle w:val="TB-ANS"/>
        <w:spacing w:line="240" w:lineRule="auto"/>
        <w:ind w:left="0" w:firstLine="0"/>
        <w:rPr>
          <w:color w:val="000000"/>
          <w:sz w:val="24"/>
        </w:rPr>
      </w:pPr>
    </w:p>
    <w:p w14:paraId="145CE654" w14:textId="77777777" w:rsidR="00AE64C8" w:rsidRPr="0028219D" w:rsidRDefault="00AE64C8" w:rsidP="00AE64C8">
      <w:pPr>
        <w:pStyle w:val="TB-ANS"/>
        <w:spacing w:line="240" w:lineRule="auto"/>
        <w:ind w:left="0" w:firstLine="0"/>
        <w:rPr>
          <w:color w:val="000000"/>
          <w:sz w:val="24"/>
        </w:rPr>
      </w:pPr>
      <w:r>
        <w:rPr>
          <w:color w:val="000000"/>
          <w:sz w:val="24"/>
        </w:rPr>
        <w:t>Answer: C</w:t>
      </w:r>
    </w:p>
    <w:p w14:paraId="4AFCDCA3" w14:textId="5508E374"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7A4AD9">
        <w:rPr>
          <w:i/>
          <w:color w:val="000000"/>
          <w:sz w:val="24"/>
        </w:rPr>
        <w:t>53</w:t>
      </w:r>
    </w:p>
    <w:p w14:paraId="61A934ED" w14:textId="77777777" w:rsidR="00AE64C8" w:rsidRPr="00E67A5F" w:rsidRDefault="00AE64C8" w:rsidP="00AE64C8">
      <w:pPr>
        <w:pStyle w:val="TB-SK"/>
        <w:spacing w:line="240" w:lineRule="auto"/>
        <w:ind w:left="0"/>
        <w:rPr>
          <w:i/>
          <w:sz w:val="24"/>
        </w:rPr>
      </w:pPr>
      <w:r w:rsidRPr="00544C24">
        <w:rPr>
          <w:i/>
          <w:color w:val="000000"/>
          <w:sz w:val="24"/>
        </w:rPr>
        <w:t>Skill Level:</w:t>
      </w:r>
      <w:r w:rsidRPr="0028219D">
        <w:rPr>
          <w:i/>
          <w:color w:val="000000"/>
          <w:sz w:val="24"/>
        </w:rPr>
        <w:t xml:space="preserve"> Remember</w:t>
      </w:r>
    </w:p>
    <w:p w14:paraId="33604E87" w14:textId="77777777" w:rsidR="00AE64C8" w:rsidRPr="00E67A5F" w:rsidRDefault="00AE64C8" w:rsidP="00AE64C8">
      <w:pPr>
        <w:autoSpaceDE w:val="0"/>
        <w:autoSpaceDN w:val="0"/>
        <w:adjustRightInd w:val="0"/>
        <w:rPr>
          <w:rFonts w:ascii="Times New Roman" w:hAnsi="Times New Roman"/>
          <w:i/>
        </w:rPr>
      </w:pPr>
      <w:r w:rsidRPr="00E67A5F">
        <w:rPr>
          <w:rFonts w:ascii="Times New Roman" w:hAnsi="Times New Roman"/>
          <w:i/>
        </w:rPr>
        <w:t>Objective: 2.6 Explain the various ways heredity and environment may combine to influence complex traits.</w:t>
      </w:r>
    </w:p>
    <w:p w14:paraId="10B15023" w14:textId="77777777" w:rsidR="00AE64C8" w:rsidRPr="00E67A5F" w:rsidRDefault="00AE64C8" w:rsidP="00AE64C8">
      <w:pPr>
        <w:autoSpaceDE w:val="0"/>
        <w:autoSpaceDN w:val="0"/>
        <w:adjustRightInd w:val="0"/>
        <w:rPr>
          <w:rFonts w:ascii="Times New Roman" w:hAnsi="Times New Roman"/>
          <w:i/>
        </w:rPr>
      </w:pPr>
      <w:r w:rsidRPr="00E67A5F">
        <w:rPr>
          <w:rFonts w:ascii="Times New Roman" w:hAnsi="Times New Roman"/>
          <w:i/>
        </w:rPr>
        <w:t xml:space="preserve">Topic: </w:t>
      </w:r>
      <w:r w:rsidRPr="00E67A5F">
        <w:rPr>
          <w:rFonts w:ascii="Times New Roman" w:hAnsi="Times New Roman"/>
          <w:bCs/>
          <w:i/>
        </w:rPr>
        <w:t>Understanding the Relationship Between Heredity and Environment</w:t>
      </w:r>
    </w:p>
    <w:p w14:paraId="7D5BFFF0"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Easy</w:t>
      </w:r>
    </w:p>
    <w:p w14:paraId="4D76A75A" w14:textId="77777777" w:rsidR="00AE64C8" w:rsidRDefault="00AE64C8" w:rsidP="00AE64C8">
      <w:pPr>
        <w:pStyle w:val="TB-Q"/>
        <w:widowControl w:val="0"/>
        <w:tabs>
          <w:tab w:val="clear" w:pos="374"/>
          <w:tab w:val="right" w:pos="369"/>
          <w:tab w:val="left" w:pos="720"/>
        </w:tabs>
        <w:spacing w:before="0" w:line="240" w:lineRule="auto"/>
        <w:ind w:left="0" w:firstLine="0"/>
        <w:rPr>
          <w:color w:val="000000"/>
          <w:sz w:val="24"/>
        </w:rPr>
      </w:pPr>
    </w:p>
    <w:p w14:paraId="5BFF09A0" w14:textId="230DF285" w:rsidR="00AE64C8" w:rsidRPr="0028219D" w:rsidRDefault="00993CAA" w:rsidP="00AE64C8">
      <w:pPr>
        <w:pStyle w:val="TB-Q"/>
        <w:widowControl w:val="0"/>
        <w:tabs>
          <w:tab w:val="clear" w:pos="374"/>
          <w:tab w:val="right" w:pos="369"/>
          <w:tab w:val="left" w:pos="720"/>
        </w:tabs>
        <w:spacing w:before="0" w:line="240" w:lineRule="auto"/>
        <w:ind w:left="0" w:firstLine="0"/>
        <w:rPr>
          <w:color w:val="000000"/>
          <w:sz w:val="24"/>
        </w:rPr>
      </w:pPr>
      <w:r>
        <w:rPr>
          <w:color w:val="000000"/>
          <w:sz w:val="24"/>
        </w:rPr>
        <w:t>8</w:t>
      </w:r>
      <w:r w:rsidR="00A95343">
        <w:rPr>
          <w:color w:val="000000"/>
          <w:sz w:val="24"/>
        </w:rPr>
        <w:t>1</w:t>
      </w:r>
      <w:r w:rsidR="00AE64C8" w:rsidRPr="0028219D">
        <w:rPr>
          <w:color w:val="000000"/>
          <w:sz w:val="24"/>
        </w:rPr>
        <w:t>.</w:t>
      </w:r>
      <w:r w:rsidR="00AE64C8">
        <w:rPr>
          <w:color w:val="000000"/>
          <w:sz w:val="24"/>
        </w:rPr>
        <w:t xml:space="preserve"> </w:t>
      </w:r>
      <w:r w:rsidR="00AE64C8" w:rsidRPr="0028219D">
        <w:rPr>
          <w:color w:val="000000"/>
          <w:sz w:val="24"/>
        </w:rPr>
        <w:t>A growing number of researchers regard the question of how much heredity and environment each contribute to differences among people as __________.</w:t>
      </w:r>
    </w:p>
    <w:p w14:paraId="62212879"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unanswerable</w:t>
      </w:r>
    </w:p>
    <w:p w14:paraId="2D1A92A2"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answered mainly by DNA</w:t>
      </w:r>
    </w:p>
    <w:p w14:paraId="6F78212C"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unimportant</w:t>
      </w:r>
    </w:p>
    <w:p w14:paraId="6E9D8A65"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answered easily with kinship studies</w:t>
      </w:r>
    </w:p>
    <w:p w14:paraId="2CD336CF" w14:textId="77777777" w:rsidR="00AE64C8" w:rsidRDefault="00AE64C8" w:rsidP="00AE64C8">
      <w:pPr>
        <w:pStyle w:val="TB-ANS"/>
        <w:spacing w:line="240" w:lineRule="auto"/>
        <w:ind w:left="0" w:firstLine="0"/>
        <w:rPr>
          <w:color w:val="000000"/>
          <w:sz w:val="24"/>
        </w:rPr>
      </w:pPr>
    </w:p>
    <w:p w14:paraId="3DEA6F40"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65BAD219" w14:textId="31B32C70"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7A00C3">
        <w:rPr>
          <w:i/>
          <w:color w:val="000000"/>
          <w:sz w:val="24"/>
        </w:rPr>
        <w:t>53</w:t>
      </w:r>
    </w:p>
    <w:p w14:paraId="4B1AFFD8" w14:textId="41BCA3B2"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w:t>
      </w:r>
      <w:r w:rsidR="00632403">
        <w:rPr>
          <w:i/>
          <w:color w:val="000000"/>
          <w:sz w:val="24"/>
        </w:rPr>
        <w:t>Remember</w:t>
      </w:r>
    </w:p>
    <w:p w14:paraId="65D5D77C" w14:textId="77777777" w:rsidR="00AE64C8" w:rsidRPr="00544C24" w:rsidRDefault="00AE64C8" w:rsidP="00AE64C8">
      <w:pPr>
        <w:pStyle w:val="TB-OB"/>
        <w:spacing w:line="240" w:lineRule="auto"/>
        <w:ind w:left="0"/>
        <w:rPr>
          <w:i/>
          <w:sz w:val="24"/>
        </w:rPr>
      </w:pPr>
      <w:r w:rsidRPr="0028219D">
        <w:rPr>
          <w:i/>
          <w:sz w:val="24"/>
        </w:rPr>
        <w:t>Objective: 2.6</w:t>
      </w:r>
      <w:r w:rsidRPr="00CB6F92">
        <w:rPr>
          <w:i/>
          <w:sz w:val="24"/>
        </w:rPr>
        <w:t xml:space="preserve"> Explain the various ways heredity and environment may combine to influence complex traits.</w:t>
      </w:r>
    </w:p>
    <w:p w14:paraId="57B89DF7" w14:textId="77777777" w:rsidR="00AE64C8" w:rsidRPr="00544C24" w:rsidRDefault="00AE64C8" w:rsidP="00AE64C8">
      <w:pPr>
        <w:pStyle w:val="TB-OB"/>
        <w:spacing w:line="240" w:lineRule="auto"/>
        <w:ind w:left="0"/>
        <w:rPr>
          <w:i/>
          <w:sz w:val="24"/>
        </w:rPr>
      </w:pPr>
      <w:r w:rsidRPr="00544C24">
        <w:rPr>
          <w:i/>
          <w:sz w:val="24"/>
        </w:rPr>
        <w:t xml:space="preserve">Topic: </w:t>
      </w:r>
      <w:r w:rsidRPr="00CB6F92">
        <w:rPr>
          <w:bCs/>
          <w:i/>
          <w:sz w:val="24"/>
        </w:rPr>
        <w:t>Understanding the Relationship Between Heredity and Environment</w:t>
      </w:r>
    </w:p>
    <w:p w14:paraId="6090F87A" w14:textId="77777777" w:rsidR="00AE64C8" w:rsidRPr="0028219D" w:rsidRDefault="00AE64C8" w:rsidP="00AE64C8">
      <w:pPr>
        <w:pStyle w:val="TB-OB"/>
        <w:spacing w:line="240" w:lineRule="auto"/>
        <w:ind w:left="0"/>
        <w:rPr>
          <w:i/>
          <w:color w:val="000000"/>
          <w:sz w:val="24"/>
        </w:rPr>
      </w:pPr>
      <w:r w:rsidRPr="00544C24">
        <w:rPr>
          <w:i/>
          <w:sz w:val="24"/>
        </w:rPr>
        <w:t xml:space="preserve">Difficulty </w:t>
      </w:r>
      <w:r w:rsidRPr="0028219D">
        <w:rPr>
          <w:i/>
          <w:color w:val="000000"/>
          <w:sz w:val="24"/>
        </w:rPr>
        <w:t>Level: Moderate</w:t>
      </w:r>
    </w:p>
    <w:p w14:paraId="349941CE" w14:textId="77777777" w:rsidR="00AE64C8" w:rsidRDefault="00AE64C8" w:rsidP="00AE64C8">
      <w:pPr>
        <w:pStyle w:val="TB-Q"/>
        <w:widowControl w:val="0"/>
        <w:tabs>
          <w:tab w:val="clear" w:pos="374"/>
          <w:tab w:val="right" w:pos="378"/>
          <w:tab w:val="left" w:pos="720"/>
        </w:tabs>
        <w:spacing w:before="0" w:line="240" w:lineRule="auto"/>
        <w:ind w:left="0" w:firstLine="0"/>
        <w:rPr>
          <w:color w:val="000000"/>
          <w:sz w:val="24"/>
        </w:rPr>
      </w:pPr>
    </w:p>
    <w:p w14:paraId="767E3B5F" w14:textId="2444B850" w:rsidR="00AE64C8" w:rsidRPr="0028219D" w:rsidRDefault="00C32046" w:rsidP="00AE64C8">
      <w:pPr>
        <w:pStyle w:val="TB-Q"/>
        <w:widowControl w:val="0"/>
        <w:tabs>
          <w:tab w:val="clear" w:pos="374"/>
          <w:tab w:val="right" w:pos="378"/>
          <w:tab w:val="left" w:pos="720"/>
        </w:tabs>
        <w:spacing w:before="0" w:line="240" w:lineRule="auto"/>
        <w:ind w:left="0" w:firstLine="0"/>
        <w:rPr>
          <w:color w:val="000000"/>
          <w:sz w:val="24"/>
        </w:rPr>
      </w:pPr>
      <w:r>
        <w:rPr>
          <w:color w:val="000000"/>
          <w:sz w:val="24"/>
        </w:rPr>
        <w:t>8</w:t>
      </w:r>
      <w:r w:rsidR="00A95343">
        <w:rPr>
          <w:color w:val="000000"/>
          <w:sz w:val="24"/>
        </w:rPr>
        <w:t>2</w:t>
      </w:r>
      <w:r w:rsidR="00AE64C8" w:rsidRPr="0028219D">
        <w:rPr>
          <w:color w:val="000000"/>
          <w:sz w:val="24"/>
        </w:rPr>
        <w:t>.</w:t>
      </w:r>
      <w:r w:rsidR="00AE64C8">
        <w:rPr>
          <w:color w:val="000000"/>
          <w:sz w:val="24"/>
        </w:rPr>
        <w:t xml:space="preserve"> </w:t>
      </w:r>
      <w:r w:rsidR="00AE64C8" w:rsidRPr="0028219D">
        <w:rPr>
          <w:color w:val="000000"/>
          <w:sz w:val="24"/>
        </w:rPr>
        <w:t xml:space="preserve">Dr. Rudy wants to compare the characteristics of family members. </w:t>
      </w:r>
      <w:r w:rsidR="00063D07">
        <w:rPr>
          <w:color w:val="000000"/>
          <w:sz w:val="24"/>
        </w:rPr>
        <w:t>Which type of</w:t>
      </w:r>
      <w:r w:rsidR="00AE64C8" w:rsidRPr="0028219D">
        <w:rPr>
          <w:color w:val="000000"/>
          <w:sz w:val="24"/>
        </w:rPr>
        <w:t xml:space="preserve"> research would you recommend that Dr. Rudy use?</w:t>
      </w:r>
    </w:p>
    <w:p w14:paraId="63B8ACE9" w14:textId="7B5F9E7D"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kinship study</w:t>
      </w:r>
    </w:p>
    <w:p w14:paraId="3ECE5B29" w14:textId="1E5021EA"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case study</w:t>
      </w:r>
    </w:p>
    <w:p w14:paraId="0D8BF8AF" w14:textId="0331D545"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structured observation</w:t>
      </w:r>
    </w:p>
    <w:p w14:paraId="590D5FD3" w14:textId="29CF6194"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experimental design</w:t>
      </w:r>
    </w:p>
    <w:p w14:paraId="3EE8E635" w14:textId="7A3B8940" w:rsidR="00AE64C8" w:rsidRDefault="00AE64C8" w:rsidP="00AE64C8">
      <w:pPr>
        <w:pStyle w:val="TB-ANS"/>
        <w:spacing w:line="240" w:lineRule="auto"/>
        <w:ind w:left="0" w:firstLine="0"/>
        <w:rPr>
          <w:color w:val="000000"/>
          <w:sz w:val="24"/>
        </w:rPr>
      </w:pPr>
    </w:p>
    <w:p w14:paraId="07D4574C"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7825C27E" w14:textId="7535AF8D"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C32046">
        <w:rPr>
          <w:i/>
          <w:color w:val="000000"/>
          <w:sz w:val="24"/>
        </w:rPr>
        <w:t>53</w:t>
      </w:r>
    </w:p>
    <w:p w14:paraId="5BA34B57"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Apply</w:t>
      </w:r>
    </w:p>
    <w:p w14:paraId="228E3448" w14:textId="77777777" w:rsidR="00AE64C8" w:rsidRPr="00544C24" w:rsidRDefault="00AE64C8" w:rsidP="00AE64C8">
      <w:pPr>
        <w:pStyle w:val="TB-OB"/>
        <w:spacing w:line="240" w:lineRule="auto"/>
        <w:ind w:left="0"/>
        <w:rPr>
          <w:i/>
          <w:sz w:val="24"/>
        </w:rPr>
      </w:pPr>
      <w:r w:rsidRPr="0028219D">
        <w:rPr>
          <w:i/>
          <w:color w:val="000000"/>
          <w:sz w:val="24"/>
        </w:rPr>
        <w:t>Objective: 2.</w:t>
      </w:r>
      <w:r w:rsidRPr="0028219D">
        <w:rPr>
          <w:i/>
          <w:sz w:val="24"/>
        </w:rPr>
        <w:t>6</w:t>
      </w:r>
      <w:r w:rsidRPr="00CB6F92">
        <w:rPr>
          <w:i/>
          <w:sz w:val="24"/>
        </w:rPr>
        <w:t xml:space="preserve"> Explain the various ways heredity and environment may combine to influence complex traits.</w:t>
      </w:r>
    </w:p>
    <w:p w14:paraId="4478624E" w14:textId="77777777" w:rsidR="00AE64C8" w:rsidRPr="00544C24" w:rsidRDefault="00AE64C8" w:rsidP="00AE64C8">
      <w:pPr>
        <w:pStyle w:val="TB-OB"/>
        <w:spacing w:line="240" w:lineRule="auto"/>
        <w:ind w:left="0"/>
        <w:rPr>
          <w:i/>
          <w:sz w:val="24"/>
        </w:rPr>
      </w:pPr>
      <w:r w:rsidRPr="00544C24">
        <w:rPr>
          <w:i/>
          <w:sz w:val="24"/>
        </w:rPr>
        <w:t xml:space="preserve">Topic: </w:t>
      </w:r>
      <w:r w:rsidRPr="00CB6F92">
        <w:rPr>
          <w:bCs/>
          <w:i/>
          <w:sz w:val="24"/>
        </w:rPr>
        <w:t>Understanding the Relationship Between Heredity and Environment</w:t>
      </w:r>
    </w:p>
    <w:p w14:paraId="5960345C" w14:textId="77777777" w:rsidR="00AE64C8" w:rsidRPr="0028219D" w:rsidRDefault="00AE64C8" w:rsidP="00AE64C8">
      <w:pPr>
        <w:pStyle w:val="TB-OB"/>
        <w:spacing w:line="240" w:lineRule="auto"/>
        <w:ind w:left="0"/>
        <w:rPr>
          <w:i/>
          <w:color w:val="000000"/>
          <w:sz w:val="24"/>
        </w:rPr>
      </w:pPr>
      <w:r w:rsidRPr="00544C24">
        <w:rPr>
          <w:i/>
          <w:sz w:val="24"/>
        </w:rPr>
        <w:t xml:space="preserve">Difficulty </w:t>
      </w:r>
      <w:r w:rsidRPr="0028219D">
        <w:rPr>
          <w:i/>
          <w:color w:val="000000"/>
          <w:sz w:val="24"/>
        </w:rPr>
        <w:t>Level: Moderate</w:t>
      </w:r>
    </w:p>
    <w:p w14:paraId="5AC58815" w14:textId="77777777" w:rsidR="00AE64C8" w:rsidRDefault="00AE64C8" w:rsidP="00AE64C8">
      <w:pPr>
        <w:pStyle w:val="TB-Q"/>
        <w:tabs>
          <w:tab w:val="clear" w:pos="374"/>
          <w:tab w:val="right" w:pos="378"/>
          <w:tab w:val="left" w:pos="720"/>
        </w:tabs>
        <w:spacing w:before="0" w:line="240" w:lineRule="auto"/>
        <w:ind w:left="0" w:firstLine="0"/>
        <w:rPr>
          <w:sz w:val="24"/>
        </w:rPr>
      </w:pPr>
    </w:p>
    <w:p w14:paraId="67028596" w14:textId="42B120AF" w:rsidR="00AE64C8" w:rsidRPr="0028219D" w:rsidRDefault="00F65B38" w:rsidP="00AE64C8">
      <w:pPr>
        <w:pStyle w:val="TB-Q"/>
        <w:tabs>
          <w:tab w:val="clear" w:pos="374"/>
          <w:tab w:val="right" w:pos="378"/>
          <w:tab w:val="left" w:pos="720"/>
        </w:tabs>
        <w:spacing w:before="0" w:line="240" w:lineRule="auto"/>
        <w:ind w:left="0" w:firstLine="0"/>
        <w:rPr>
          <w:sz w:val="24"/>
        </w:rPr>
      </w:pPr>
      <w:r>
        <w:rPr>
          <w:sz w:val="24"/>
        </w:rPr>
        <w:t>8</w:t>
      </w:r>
      <w:r w:rsidR="00A95343">
        <w:rPr>
          <w:sz w:val="24"/>
        </w:rPr>
        <w:t>3</w:t>
      </w:r>
      <w:r w:rsidR="00AE64C8" w:rsidRPr="0028219D">
        <w:rPr>
          <w:sz w:val="24"/>
        </w:rPr>
        <w:t>.</w:t>
      </w:r>
      <w:r w:rsidR="00AE64C8">
        <w:rPr>
          <w:sz w:val="24"/>
        </w:rPr>
        <w:t xml:space="preserve"> </w:t>
      </w:r>
      <w:r w:rsidR="00AE64C8" w:rsidRPr="0028219D">
        <w:rPr>
          <w:sz w:val="24"/>
        </w:rPr>
        <w:t>Currently, most kinship finding</w:t>
      </w:r>
      <w:r w:rsidR="00AE64C8">
        <w:rPr>
          <w:sz w:val="24"/>
        </w:rPr>
        <w:t>s</w:t>
      </w:r>
      <w:r w:rsidR="00AE64C8" w:rsidRPr="0028219D">
        <w:rPr>
          <w:sz w:val="24"/>
        </w:rPr>
        <w:t xml:space="preserve"> support a __________ role for heredity in __________.</w:t>
      </w:r>
    </w:p>
    <w:p w14:paraId="66CBC446"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strong; intelligence</w:t>
      </w:r>
    </w:p>
    <w:p w14:paraId="3235AA24"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moderate; intelligence</w:t>
      </w:r>
    </w:p>
    <w:p w14:paraId="3F806508"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strong; anxiety</w:t>
      </w:r>
    </w:p>
    <w:p w14:paraId="047E4202" w14:textId="7121F9FD"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weak; personality</w:t>
      </w:r>
    </w:p>
    <w:p w14:paraId="7AB6EF7C" w14:textId="77777777" w:rsidR="00AE64C8" w:rsidRDefault="00AE64C8" w:rsidP="00AE64C8">
      <w:pPr>
        <w:pStyle w:val="TB-ANS"/>
        <w:spacing w:line="240" w:lineRule="auto"/>
        <w:ind w:left="0" w:firstLine="0"/>
        <w:rPr>
          <w:color w:val="000000"/>
          <w:sz w:val="24"/>
        </w:rPr>
      </w:pPr>
    </w:p>
    <w:p w14:paraId="570E610E"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5DAE3D69" w14:textId="4953BE57"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F65B38">
        <w:rPr>
          <w:i/>
          <w:color w:val="000000"/>
          <w:sz w:val="24"/>
        </w:rPr>
        <w:t>53</w:t>
      </w:r>
    </w:p>
    <w:p w14:paraId="0076D17F"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694F9B46" w14:textId="77777777" w:rsidR="00AE64C8" w:rsidRPr="00544C24" w:rsidRDefault="00AE64C8" w:rsidP="00AE64C8">
      <w:pPr>
        <w:pStyle w:val="TB-OB"/>
        <w:spacing w:line="240" w:lineRule="auto"/>
        <w:ind w:left="0"/>
        <w:rPr>
          <w:i/>
          <w:sz w:val="24"/>
        </w:rPr>
      </w:pPr>
      <w:r w:rsidRPr="0028219D">
        <w:rPr>
          <w:i/>
          <w:color w:val="000000"/>
          <w:sz w:val="24"/>
        </w:rPr>
        <w:t>Objective: 2.</w:t>
      </w:r>
      <w:r w:rsidRPr="0028219D">
        <w:rPr>
          <w:i/>
          <w:sz w:val="24"/>
        </w:rPr>
        <w:t>6</w:t>
      </w:r>
      <w:r w:rsidRPr="00CB6F92">
        <w:rPr>
          <w:i/>
          <w:sz w:val="24"/>
        </w:rPr>
        <w:t xml:space="preserve"> Explain the various ways heredity and environment may combine to influence complex traits.</w:t>
      </w:r>
    </w:p>
    <w:p w14:paraId="2E04B7BB" w14:textId="77777777" w:rsidR="00AE64C8" w:rsidRPr="00544C24" w:rsidRDefault="00AE64C8" w:rsidP="00AE64C8">
      <w:pPr>
        <w:pStyle w:val="TB-OB"/>
        <w:spacing w:line="240" w:lineRule="auto"/>
        <w:ind w:left="0"/>
        <w:rPr>
          <w:i/>
          <w:sz w:val="24"/>
        </w:rPr>
      </w:pPr>
      <w:r w:rsidRPr="00544C24">
        <w:rPr>
          <w:i/>
          <w:sz w:val="24"/>
        </w:rPr>
        <w:t xml:space="preserve">Topic: </w:t>
      </w:r>
      <w:r w:rsidRPr="00CB6F92">
        <w:rPr>
          <w:bCs/>
          <w:i/>
          <w:sz w:val="24"/>
        </w:rPr>
        <w:t>Understanding the Relationship Between Heredity and Environment</w:t>
      </w:r>
    </w:p>
    <w:p w14:paraId="06094413" w14:textId="77777777" w:rsidR="00AE64C8" w:rsidRPr="0028219D" w:rsidRDefault="00AE64C8" w:rsidP="00AE64C8">
      <w:pPr>
        <w:pStyle w:val="TB-OB"/>
        <w:spacing w:line="240" w:lineRule="auto"/>
        <w:ind w:left="0"/>
        <w:rPr>
          <w:i/>
          <w:color w:val="000000"/>
          <w:sz w:val="24"/>
        </w:rPr>
      </w:pPr>
      <w:r w:rsidRPr="00544C24">
        <w:rPr>
          <w:i/>
          <w:sz w:val="24"/>
        </w:rPr>
        <w:t xml:space="preserve">Difficulty </w:t>
      </w:r>
      <w:r w:rsidRPr="0028219D">
        <w:rPr>
          <w:i/>
          <w:color w:val="000000"/>
          <w:sz w:val="24"/>
        </w:rPr>
        <w:t>Level: Moderate</w:t>
      </w:r>
    </w:p>
    <w:p w14:paraId="1D7DB67D" w14:textId="77777777" w:rsidR="00AE64C8" w:rsidRDefault="00AE64C8" w:rsidP="00AE64C8">
      <w:pPr>
        <w:pStyle w:val="TB-Q"/>
        <w:tabs>
          <w:tab w:val="clear" w:pos="374"/>
          <w:tab w:val="right" w:pos="378"/>
          <w:tab w:val="left" w:pos="720"/>
        </w:tabs>
        <w:spacing w:before="0" w:line="240" w:lineRule="auto"/>
        <w:ind w:left="0" w:firstLine="0"/>
        <w:rPr>
          <w:sz w:val="24"/>
        </w:rPr>
      </w:pPr>
    </w:p>
    <w:p w14:paraId="7ACEA768" w14:textId="095222A7" w:rsidR="00AE64C8" w:rsidRPr="0028219D" w:rsidRDefault="00F87AC0" w:rsidP="00AE64C8">
      <w:pPr>
        <w:pStyle w:val="TB-Q"/>
        <w:tabs>
          <w:tab w:val="clear" w:pos="374"/>
          <w:tab w:val="right" w:pos="378"/>
          <w:tab w:val="left" w:pos="720"/>
        </w:tabs>
        <w:spacing w:before="0" w:line="240" w:lineRule="auto"/>
        <w:ind w:left="0" w:firstLine="0"/>
        <w:rPr>
          <w:sz w:val="24"/>
        </w:rPr>
      </w:pPr>
      <w:r>
        <w:rPr>
          <w:sz w:val="24"/>
        </w:rPr>
        <w:t>8</w:t>
      </w:r>
      <w:r w:rsidR="00A95343">
        <w:rPr>
          <w:sz w:val="24"/>
        </w:rPr>
        <w:t>4</w:t>
      </w:r>
      <w:r w:rsidR="00AE64C8" w:rsidRPr="0028219D">
        <w:rPr>
          <w:sz w:val="24"/>
        </w:rPr>
        <w:t>.</w:t>
      </w:r>
      <w:r w:rsidR="00AE64C8">
        <w:rPr>
          <w:sz w:val="24"/>
        </w:rPr>
        <w:t xml:space="preserve"> </w:t>
      </w:r>
      <w:r w:rsidR="00AE64C8" w:rsidRPr="0028219D">
        <w:rPr>
          <w:sz w:val="24"/>
        </w:rPr>
        <w:t>Heritability estimates</w:t>
      </w:r>
      <w:r w:rsidR="00AE64C8">
        <w:rPr>
          <w:sz w:val="24"/>
        </w:rPr>
        <w:t xml:space="preserve"> are</w:t>
      </w:r>
      <w:r w:rsidR="00AE64C8" w:rsidRPr="0028219D">
        <w:rPr>
          <w:sz w:val="24"/>
        </w:rPr>
        <w:t xml:space="preserve"> __________.</w:t>
      </w:r>
    </w:p>
    <w:p w14:paraId="64F9445A"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lastRenderedPageBreak/>
        <w:t>A</w:t>
      </w:r>
      <w:r>
        <w:rPr>
          <w:color w:val="000000"/>
          <w:sz w:val="24"/>
        </w:rPr>
        <w:t xml:space="preserve">) </w:t>
      </w:r>
      <w:r w:rsidRPr="0028219D">
        <w:rPr>
          <w:color w:val="000000"/>
          <w:sz w:val="24"/>
        </w:rPr>
        <w:t>likely to exaggerate the role of the environment</w:t>
      </w:r>
    </w:p>
    <w:p w14:paraId="49C02F66"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difficult to misapply</w:t>
      </w:r>
    </w:p>
    <w:p w14:paraId="6CE73BD0"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not use</w:t>
      </w:r>
      <w:r>
        <w:rPr>
          <w:color w:val="000000"/>
          <w:sz w:val="24"/>
        </w:rPr>
        <w:t>ful for</w:t>
      </w:r>
      <w:r w:rsidRPr="0028219D">
        <w:rPr>
          <w:color w:val="000000"/>
          <w:sz w:val="24"/>
        </w:rPr>
        <w:t xml:space="preserve"> study</w:t>
      </w:r>
      <w:r>
        <w:rPr>
          <w:color w:val="000000"/>
          <w:sz w:val="24"/>
        </w:rPr>
        <w:t>ing</w:t>
      </w:r>
      <w:r w:rsidRPr="0028219D">
        <w:rPr>
          <w:color w:val="000000"/>
          <w:sz w:val="24"/>
        </w:rPr>
        <w:t xml:space="preserve"> complex traits, such as intelligence and personality</w:t>
      </w:r>
    </w:p>
    <w:p w14:paraId="7DEE79A5"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likely to exaggerate the role of heredity</w:t>
      </w:r>
    </w:p>
    <w:p w14:paraId="40BD9C1D" w14:textId="77777777" w:rsidR="00AE64C8" w:rsidRDefault="00AE64C8" w:rsidP="00AE64C8">
      <w:pPr>
        <w:pStyle w:val="TB-ANS"/>
        <w:spacing w:line="240" w:lineRule="auto"/>
        <w:ind w:left="0" w:firstLine="0"/>
        <w:rPr>
          <w:color w:val="000000"/>
          <w:sz w:val="24"/>
        </w:rPr>
      </w:pPr>
    </w:p>
    <w:p w14:paraId="451AD109"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30D23191" w14:textId="66C2810A"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F87AC0">
        <w:rPr>
          <w:i/>
          <w:color w:val="000000"/>
          <w:sz w:val="24"/>
        </w:rPr>
        <w:t>53–54</w:t>
      </w:r>
    </w:p>
    <w:p w14:paraId="0AC465B7"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2B7ECF62" w14:textId="77777777" w:rsidR="00AE64C8" w:rsidRPr="00544C24" w:rsidRDefault="00AE64C8" w:rsidP="00AE64C8">
      <w:pPr>
        <w:pStyle w:val="TB-OB"/>
        <w:spacing w:line="240" w:lineRule="auto"/>
        <w:ind w:left="0"/>
        <w:rPr>
          <w:i/>
          <w:color w:val="000000"/>
          <w:sz w:val="24"/>
        </w:rPr>
      </w:pPr>
      <w:r w:rsidRPr="0028219D">
        <w:rPr>
          <w:i/>
          <w:color w:val="000000"/>
          <w:sz w:val="24"/>
        </w:rPr>
        <w:t>Objective: 2.6</w:t>
      </w:r>
      <w:r w:rsidRPr="00CB6F92">
        <w:rPr>
          <w:i/>
          <w:sz w:val="24"/>
        </w:rPr>
        <w:t xml:space="preserve"> Explain the various ways heredity and environment may combine to influence complex traits.</w:t>
      </w:r>
    </w:p>
    <w:p w14:paraId="3AE6BB64"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Understanding the Relationship Between Heredity and Environment</w:t>
      </w:r>
    </w:p>
    <w:p w14:paraId="40AFCE89"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33932421" w14:textId="77777777" w:rsidR="00AE64C8" w:rsidRDefault="00AE64C8" w:rsidP="00AE64C8">
      <w:pPr>
        <w:pStyle w:val="TB-Q"/>
        <w:tabs>
          <w:tab w:val="clear" w:pos="374"/>
          <w:tab w:val="right" w:pos="378"/>
          <w:tab w:val="left" w:pos="720"/>
        </w:tabs>
        <w:spacing w:before="0" w:line="240" w:lineRule="auto"/>
        <w:ind w:left="0" w:firstLine="0"/>
        <w:rPr>
          <w:sz w:val="24"/>
        </w:rPr>
      </w:pPr>
    </w:p>
    <w:p w14:paraId="2EDDCEF8" w14:textId="197F3A9D" w:rsidR="00AE64C8" w:rsidRPr="0028219D" w:rsidRDefault="00390290" w:rsidP="00AE64C8">
      <w:pPr>
        <w:pStyle w:val="TB-Q"/>
        <w:tabs>
          <w:tab w:val="clear" w:pos="374"/>
          <w:tab w:val="right" w:pos="378"/>
          <w:tab w:val="left" w:pos="720"/>
        </w:tabs>
        <w:spacing w:before="0" w:line="240" w:lineRule="auto"/>
        <w:ind w:left="0" w:firstLine="0"/>
        <w:rPr>
          <w:sz w:val="24"/>
        </w:rPr>
      </w:pPr>
      <w:r>
        <w:rPr>
          <w:sz w:val="24"/>
        </w:rPr>
        <w:t>8</w:t>
      </w:r>
      <w:r w:rsidR="00A95343">
        <w:rPr>
          <w:sz w:val="24"/>
        </w:rPr>
        <w:t>5</w:t>
      </w:r>
      <w:r w:rsidR="00AE64C8" w:rsidRPr="0028219D">
        <w:rPr>
          <w:sz w:val="24"/>
        </w:rPr>
        <w:t>.</w:t>
      </w:r>
      <w:r w:rsidR="00AE64C8">
        <w:rPr>
          <w:sz w:val="24"/>
        </w:rPr>
        <w:t xml:space="preserve"> </w:t>
      </w:r>
      <w:r w:rsidR="00AE64C8" w:rsidRPr="0028219D">
        <w:rPr>
          <w:sz w:val="24"/>
        </w:rPr>
        <w:t xml:space="preserve">The concept of __________ means that because of their genetic makeup, individuals differ in their responsiveness to qualities </w:t>
      </w:r>
      <w:r w:rsidR="00AE64C8">
        <w:rPr>
          <w:sz w:val="24"/>
        </w:rPr>
        <w:t>of</w:t>
      </w:r>
      <w:r w:rsidR="00AE64C8" w:rsidRPr="0028219D">
        <w:rPr>
          <w:sz w:val="24"/>
        </w:rPr>
        <w:t xml:space="preserve"> the environment.</w:t>
      </w:r>
    </w:p>
    <w:p w14:paraId="0E59D6CA"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gene</w:t>
      </w:r>
      <w:r>
        <w:rPr>
          <w:color w:val="000000"/>
          <w:sz w:val="24"/>
        </w:rPr>
        <w:t>‒</w:t>
      </w:r>
      <w:r w:rsidRPr="0028219D">
        <w:rPr>
          <w:color w:val="000000"/>
          <w:sz w:val="24"/>
        </w:rPr>
        <w:t>environment interaction</w:t>
      </w:r>
    </w:p>
    <w:p w14:paraId="2791BCEE"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niche-picking</w:t>
      </w:r>
    </w:p>
    <w:p w14:paraId="1D09BD1F"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passive correlation</w:t>
      </w:r>
    </w:p>
    <w:p w14:paraId="19A90CC1"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evocative correlation</w:t>
      </w:r>
    </w:p>
    <w:p w14:paraId="055B0E53" w14:textId="77777777" w:rsidR="00AE64C8" w:rsidRDefault="00AE64C8" w:rsidP="00AE64C8">
      <w:pPr>
        <w:pStyle w:val="TB-ANS"/>
        <w:spacing w:line="240" w:lineRule="auto"/>
        <w:ind w:left="0" w:firstLine="0"/>
        <w:rPr>
          <w:color w:val="000000"/>
          <w:sz w:val="24"/>
        </w:rPr>
      </w:pPr>
    </w:p>
    <w:p w14:paraId="11414133"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0F6EFA1A" w14:textId="40F8476B"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390290">
        <w:rPr>
          <w:i/>
          <w:color w:val="000000"/>
          <w:sz w:val="24"/>
        </w:rPr>
        <w:t>54–55</w:t>
      </w:r>
    </w:p>
    <w:p w14:paraId="2F7D703E"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7A47C839" w14:textId="77777777" w:rsidR="00AE64C8" w:rsidRPr="00544C24" w:rsidRDefault="00AE64C8" w:rsidP="00AE64C8">
      <w:pPr>
        <w:pStyle w:val="TB-OB"/>
        <w:spacing w:line="240" w:lineRule="auto"/>
        <w:ind w:left="0"/>
        <w:rPr>
          <w:i/>
          <w:sz w:val="24"/>
        </w:rPr>
      </w:pPr>
      <w:r w:rsidRPr="0028219D">
        <w:rPr>
          <w:i/>
          <w:color w:val="000000"/>
          <w:sz w:val="24"/>
        </w:rPr>
        <w:t>Objective: 2.</w:t>
      </w:r>
      <w:r w:rsidRPr="0028219D">
        <w:rPr>
          <w:i/>
          <w:sz w:val="24"/>
        </w:rPr>
        <w:t>6</w:t>
      </w:r>
      <w:r w:rsidRPr="00CB6F92">
        <w:rPr>
          <w:i/>
          <w:sz w:val="24"/>
        </w:rPr>
        <w:t xml:space="preserve"> Explain the various ways heredity and environment may combine to influence complex traits.</w:t>
      </w:r>
    </w:p>
    <w:p w14:paraId="2ED91A69" w14:textId="77777777" w:rsidR="00AE64C8" w:rsidRPr="00544C24" w:rsidRDefault="00AE64C8" w:rsidP="00AE64C8">
      <w:pPr>
        <w:pStyle w:val="TB-OB"/>
        <w:spacing w:line="240" w:lineRule="auto"/>
        <w:ind w:left="0"/>
        <w:rPr>
          <w:i/>
          <w:sz w:val="24"/>
        </w:rPr>
      </w:pPr>
      <w:r w:rsidRPr="00544C24">
        <w:rPr>
          <w:i/>
          <w:sz w:val="24"/>
        </w:rPr>
        <w:t xml:space="preserve">Topic: </w:t>
      </w:r>
      <w:r w:rsidRPr="00CB6F92">
        <w:rPr>
          <w:bCs/>
          <w:i/>
          <w:sz w:val="24"/>
        </w:rPr>
        <w:t>Understanding the Relationship Between Heredity and Environment</w:t>
      </w:r>
    </w:p>
    <w:p w14:paraId="59D6F09B" w14:textId="77777777" w:rsidR="00AE64C8" w:rsidRPr="0028219D" w:rsidRDefault="00AE64C8" w:rsidP="00AE64C8">
      <w:pPr>
        <w:pStyle w:val="TB-OB"/>
        <w:spacing w:line="240" w:lineRule="auto"/>
        <w:ind w:left="0"/>
        <w:rPr>
          <w:i/>
          <w:color w:val="000000"/>
          <w:sz w:val="24"/>
        </w:rPr>
      </w:pPr>
      <w:r w:rsidRPr="00544C24">
        <w:rPr>
          <w:i/>
          <w:sz w:val="24"/>
        </w:rPr>
        <w:t xml:space="preserve">Difficulty </w:t>
      </w:r>
      <w:r w:rsidRPr="0028219D">
        <w:rPr>
          <w:i/>
          <w:color w:val="000000"/>
          <w:sz w:val="24"/>
        </w:rPr>
        <w:t>Level: Easy</w:t>
      </w:r>
    </w:p>
    <w:p w14:paraId="25D94892" w14:textId="77777777" w:rsidR="00AE64C8" w:rsidRDefault="00AE64C8" w:rsidP="00AE64C8">
      <w:pPr>
        <w:pStyle w:val="TB-Q"/>
        <w:tabs>
          <w:tab w:val="clear" w:pos="374"/>
          <w:tab w:val="right" w:pos="378"/>
          <w:tab w:val="left" w:pos="720"/>
        </w:tabs>
        <w:spacing w:before="0" w:line="240" w:lineRule="auto"/>
        <w:ind w:left="0" w:firstLine="0"/>
        <w:rPr>
          <w:sz w:val="24"/>
        </w:rPr>
      </w:pPr>
    </w:p>
    <w:p w14:paraId="1BC1CFD9" w14:textId="034E362B" w:rsidR="00AE64C8" w:rsidRPr="0028219D" w:rsidRDefault="00390290" w:rsidP="00AE64C8">
      <w:pPr>
        <w:pStyle w:val="TB-Q"/>
        <w:tabs>
          <w:tab w:val="clear" w:pos="374"/>
          <w:tab w:val="right" w:pos="378"/>
          <w:tab w:val="left" w:pos="720"/>
        </w:tabs>
        <w:spacing w:before="0" w:line="240" w:lineRule="auto"/>
        <w:ind w:left="0" w:firstLine="0"/>
        <w:rPr>
          <w:sz w:val="24"/>
        </w:rPr>
      </w:pPr>
      <w:r>
        <w:rPr>
          <w:sz w:val="24"/>
        </w:rPr>
        <w:t>8</w:t>
      </w:r>
      <w:r w:rsidR="00A95343">
        <w:rPr>
          <w:sz w:val="24"/>
        </w:rPr>
        <w:t>6</w:t>
      </w:r>
      <w:r w:rsidR="00AE64C8" w:rsidRPr="0028219D">
        <w:rPr>
          <w:sz w:val="24"/>
        </w:rPr>
        <w:t>.</w:t>
      </w:r>
      <w:r w:rsidR="00AE64C8">
        <w:rPr>
          <w:sz w:val="24"/>
        </w:rPr>
        <w:t xml:space="preserve"> </w:t>
      </w:r>
      <w:r w:rsidR="00AE64C8" w:rsidRPr="0028219D">
        <w:rPr>
          <w:sz w:val="24"/>
        </w:rPr>
        <w:t>According to the concept of gene</w:t>
      </w:r>
      <w:r w:rsidR="00AE64C8">
        <w:rPr>
          <w:color w:val="000000"/>
          <w:sz w:val="24"/>
        </w:rPr>
        <w:t>‒</w:t>
      </w:r>
      <w:r w:rsidR="00AE64C8" w:rsidRPr="0028219D">
        <w:rPr>
          <w:sz w:val="24"/>
        </w:rPr>
        <w:t>environment correlation, __________.</w:t>
      </w:r>
    </w:p>
    <w:p w14:paraId="754F8442"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people respond similarly to the same qualities of the environment</w:t>
      </w:r>
    </w:p>
    <w:p w14:paraId="0691BC4F"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heredity restricts the development of some characteristics to one outcome</w:t>
      </w:r>
    </w:p>
    <w:p w14:paraId="1FF1DE92"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our genes influence the environments to which we are exposed</w:t>
      </w:r>
    </w:p>
    <w:p w14:paraId="1CF43F8A"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the environment can alter gene expression without changing the DNA sequence</w:t>
      </w:r>
    </w:p>
    <w:p w14:paraId="613642F5" w14:textId="77777777" w:rsidR="00AE64C8" w:rsidRDefault="00AE64C8" w:rsidP="00AE64C8">
      <w:pPr>
        <w:pStyle w:val="TB-ANS"/>
        <w:spacing w:line="240" w:lineRule="auto"/>
        <w:ind w:left="0" w:firstLine="0"/>
        <w:rPr>
          <w:color w:val="000000"/>
          <w:sz w:val="24"/>
        </w:rPr>
      </w:pPr>
    </w:p>
    <w:p w14:paraId="79B3A930"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7C6E7DC3" w14:textId="6A80C45E"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736CB7">
        <w:rPr>
          <w:i/>
          <w:color w:val="000000"/>
          <w:sz w:val="24"/>
        </w:rPr>
        <w:t>55</w:t>
      </w:r>
    </w:p>
    <w:p w14:paraId="35DB8E43"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42ED73E3" w14:textId="77777777" w:rsidR="00AE64C8" w:rsidRPr="00544C24" w:rsidRDefault="00AE64C8" w:rsidP="00AE64C8">
      <w:pPr>
        <w:pStyle w:val="TB-OB"/>
        <w:spacing w:line="240" w:lineRule="auto"/>
        <w:ind w:left="0"/>
        <w:rPr>
          <w:i/>
          <w:color w:val="000000"/>
          <w:sz w:val="24"/>
        </w:rPr>
      </w:pPr>
      <w:r w:rsidRPr="0028219D">
        <w:rPr>
          <w:i/>
          <w:color w:val="000000"/>
          <w:sz w:val="24"/>
        </w:rPr>
        <w:t>Objective: 2.6</w:t>
      </w:r>
      <w:r w:rsidRPr="00CB6F92">
        <w:rPr>
          <w:i/>
          <w:sz w:val="24"/>
        </w:rPr>
        <w:t xml:space="preserve"> Explain the various ways heredity and environment may combine to influence complex traits.</w:t>
      </w:r>
    </w:p>
    <w:p w14:paraId="2A83933F"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Understanding the Relationship Between Heredity and Environment</w:t>
      </w:r>
    </w:p>
    <w:p w14:paraId="14B4B22E"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73243D77" w14:textId="77777777" w:rsidR="00AE64C8" w:rsidRDefault="00AE64C8" w:rsidP="00AE64C8">
      <w:pPr>
        <w:pStyle w:val="TB-Q"/>
        <w:tabs>
          <w:tab w:val="clear" w:pos="374"/>
          <w:tab w:val="right" w:pos="378"/>
          <w:tab w:val="left" w:pos="720"/>
        </w:tabs>
        <w:spacing w:before="0" w:line="240" w:lineRule="auto"/>
        <w:ind w:left="0" w:firstLine="0"/>
        <w:rPr>
          <w:sz w:val="24"/>
        </w:rPr>
      </w:pPr>
    </w:p>
    <w:p w14:paraId="5056E542" w14:textId="644B4FA5" w:rsidR="00AE64C8" w:rsidRPr="0028219D" w:rsidRDefault="007B074D" w:rsidP="00AE64C8">
      <w:pPr>
        <w:pStyle w:val="TB-Q"/>
        <w:tabs>
          <w:tab w:val="clear" w:pos="374"/>
          <w:tab w:val="right" w:pos="378"/>
          <w:tab w:val="left" w:pos="720"/>
        </w:tabs>
        <w:spacing w:before="0" w:line="240" w:lineRule="auto"/>
        <w:ind w:left="0" w:firstLine="0"/>
        <w:rPr>
          <w:sz w:val="24"/>
        </w:rPr>
      </w:pPr>
      <w:r>
        <w:rPr>
          <w:sz w:val="24"/>
        </w:rPr>
        <w:t>8</w:t>
      </w:r>
      <w:r w:rsidR="00A95343">
        <w:rPr>
          <w:sz w:val="24"/>
        </w:rPr>
        <w:t>7</w:t>
      </w:r>
      <w:r w:rsidR="00AE64C8" w:rsidRPr="0028219D">
        <w:rPr>
          <w:sz w:val="24"/>
        </w:rPr>
        <w:t>.</w:t>
      </w:r>
      <w:r w:rsidR="00AE64C8">
        <w:rPr>
          <w:sz w:val="24"/>
        </w:rPr>
        <w:t xml:space="preserve"> </w:t>
      </w:r>
      <w:r w:rsidR="00AE64C8" w:rsidRPr="0028219D">
        <w:rPr>
          <w:sz w:val="24"/>
        </w:rPr>
        <w:t>The child has no control over __________ correlation.</w:t>
      </w:r>
    </w:p>
    <w:p w14:paraId="30A5E587"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passive</w:t>
      </w:r>
    </w:p>
    <w:p w14:paraId="676329A2"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evocative</w:t>
      </w:r>
    </w:p>
    <w:p w14:paraId="62411187"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active</w:t>
      </w:r>
    </w:p>
    <w:p w14:paraId="754A5489"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lastRenderedPageBreak/>
        <w:t>D</w:t>
      </w:r>
      <w:r>
        <w:rPr>
          <w:color w:val="000000"/>
          <w:sz w:val="24"/>
        </w:rPr>
        <w:t xml:space="preserve">) </w:t>
      </w:r>
      <w:r w:rsidRPr="0028219D">
        <w:rPr>
          <w:color w:val="000000"/>
          <w:sz w:val="24"/>
        </w:rPr>
        <w:t>gene</w:t>
      </w:r>
      <w:r>
        <w:rPr>
          <w:color w:val="000000"/>
          <w:sz w:val="24"/>
        </w:rPr>
        <w:t>‒</w:t>
      </w:r>
      <w:r w:rsidRPr="0028219D">
        <w:rPr>
          <w:color w:val="000000"/>
          <w:sz w:val="24"/>
        </w:rPr>
        <w:t>environment</w:t>
      </w:r>
    </w:p>
    <w:p w14:paraId="3F9A0C92" w14:textId="77777777" w:rsidR="00AE64C8" w:rsidRDefault="00AE64C8" w:rsidP="00AE64C8">
      <w:pPr>
        <w:pStyle w:val="TB-ANS"/>
        <w:spacing w:line="240" w:lineRule="auto"/>
        <w:ind w:left="0" w:firstLine="0"/>
        <w:rPr>
          <w:color w:val="000000"/>
          <w:sz w:val="24"/>
        </w:rPr>
      </w:pPr>
    </w:p>
    <w:p w14:paraId="13E1202C"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3E9BF760" w14:textId="383B5ED5"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7B074D">
        <w:rPr>
          <w:i/>
          <w:color w:val="000000"/>
          <w:sz w:val="24"/>
        </w:rPr>
        <w:t>55</w:t>
      </w:r>
    </w:p>
    <w:p w14:paraId="006DEAFB"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13DC4F24" w14:textId="77777777" w:rsidR="00AE64C8" w:rsidRPr="00544C24" w:rsidRDefault="00AE64C8" w:rsidP="00AE64C8">
      <w:pPr>
        <w:pStyle w:val="TB-OB"/>
        <w:spacing w:line="240" w:lineRule="auto"/>
        <w:ind w:left="0"/>
        <w:rPr>
          <w:i/>
          <w:sz w:val="24"/>
        </w:rPr>
      </w:pPr>
      <w:r w:rsidRPr="0028219D">
        <w:rPr>
          <w:i/>
          <w:color w:val="000000"/>
          <w:sz w:val="24"/>
        </w:rPr>
        <w:t>Objective: 2.</w:t>
      </w:r>
      <w:r w:rsidRPr="0028219D">
        <w:rPr>
          <w:i/>
          <w:sz w:val="24"/>
        </w:rPr>
        <w:t>6</w:t>
      </w:r>
      <w:r w:rsidRPr="00CB6F92">
        <w:rPr>
          <w:i/>
          <w:sz w:val="24"/>
        </w:rPr>
        <w:t xml:space="preserve"> Explain the various ways heredity and environment may combine to influence complex traits.</w:t>
      </w:r>
    </w:p>
    <w:p w14:paraId="05D4D526" w14:textId="77777777" w:rsidR="00AE64C8" w:rsidRPr="00544C24" w:rsidRDefault="00AE64C8" w:rsidP="00AE64C8">
      <w:pPr>
        <w:pStyle w:val="TB-OB"/>
        <w:spacing w:line="240" w:lineRule="auto"/>
        <w:ind w:left="0"/>
        <w:rPr>
          <w:i/>
          <w:sz w:val="24"/>
        </w:rPr>
      </w:pPr>
      <w:r w:rsidRPr="00544C24">
        <w:rPr>
          <w:i/>
          <w:sz w:val="24"/>
        </w:rPr>
        <w:t xml:space="preserve">Topic: </w:t>
      </w:r>
      <w:r w:rsidRPr="00CB6F92">
        <w:rPr>
          <w:bCs/>
          <w:i/>
          <w:sz w:val="24"/>
        </w:rPr>
        <w:t>Understanding the Relationship Between Heredity and Environment</w:t>
      </w:r>
    </w:p>
    <w:p w14:paraId="5101D334" w14:textId="77777777" w:rsidR="00AE64C8" w:rsidRPr="0028219D" w:rsidRDefault="00AE64C8" w:rsidP="00AE64C8">
      <w:pPr>
        <w:pStyle w:val="TB-OB"/>
        <w:spacing w:line="240" w:lineRule="auto"/>
        <w:ind w:left="0"/>
        <w:rPr>
          <w:i/>
          <w:color w:val="000000"/>
          <w:sz w:val="24"/>
        </w:rPr>
      </w:pPr>
      <w:r w:rsidRPr="00544C24">
        <w:rPr>
          <w:i/>
          <w:sz w:val="24"/>
        </w:rPr>
        <w:t xml:space="preserve">Difficulty </w:t>
      </w:r>
      <w:r w:rsidRPr="0028219D">
        <w:rPr>
          <w:i/>
          <w:color w:val="000000"/>
          <w:sz w:val="24"/>
        </w:rPr>
        <w:t>Level: Moderate</w:t>
      </w:r>
    </w:p>
    <w:p w14:paraId="4E106385" w14:textId="77777777" w:rsidR="00AE64C8" w:rsidRPr="0028219D" w:rsidRDefault="00AE64C8" w:rsidP="00AE64C8">
      <w:pPr>
        <w:pStyle w:val="TB-Q"/>
        <w:tabs>
          <w:tab w:val="clear" w:pos="374"/>
          <w:tab w:val="right" w:pos="378"/>
          <w:tab w:val="left" w:pos="720"/>
        </w:tabs>
        <w:spacing w:before="0" w:line="240" w:lineRule="auto"/>
        <w:ind w:left="0" w:firstLine="0"/>
        <w:rPr>
          <w:sz w:val="24"/>
        </w:rPr>
      </w:pPr>
    </w:p>
    <w:p w14:paraId="65C6BD94" w14:textId="3D238ECF" w:rsidR="00AE64C8" w:rsidRPr="0028219D" w:rsidRDefault="00995978" w:rsidP="00AE64C8">
      <w:pPr>
        <w:pStyle w:val="TB-Q"/>
        <w:tabs>
          <w:tab w:val="clear" w:pos="374"/>
          <w:tab w:val="right" w:pos="378"/>
          <w:tab w:val="left" w:pos="720"/>
        </w:tabs>
        <w:spacing w:before="0" w:line="240" w:lineRule="auto"/>
        <w:ind w:left="0" w:firstLine="0"/>
        <w:rPr>
          <w:sz w:val="24"/>
        </w:rPr>
      </w:pPr>
      <w:r>
        <w:rPr>
          <w:sz w:val="24"/>
        </w:rPr>
        <w:t>8</w:t>
      </w:r>
      <w:r w:rsidR="00A95343">
        <w:rPr>
          <w:sz w:val="24"/>
        </w:rPr>
        <w:t>8</w:t>
      </w:r>
      <w:r w:rsidR="00AE64C8" w:rsidRPr="0028219D">
        <w:rPr>
          <w:sz w:val="24"/>
        </w:rPr>
        <w:t>.</w:t>
      </w:r>
      <w:r w:rsidR="00AE64C8">
        <w:rPr>
          <w:sz w:val="24"/>
        </w:rPr>
        <w:t xml:space="preserve"> </w:t>
      </w:r>
      <w:r w:rsidR="00AE64C8" w:rsidRPr="0028219D">
        <w:rPr>
          <w:sz w:val="24"/>
        </w:rPr>
        <w:t xml:space="preserve">Bart and Nadia are gymnasts. Their 4-year-old </w:t>
      </w:r>
      <w:r w:rsidR="00AE64C8">
        <w:rPr>
          <w:sz w:val="24"/>
        </w:rPr>
        <w:t xml:space="preserve">son, </w:t>
      </w:r>
      <w:r w:rsidR="00AE64C8" w:rsidRPr="0028219D">
        <w:rPr>
          <w:sz w:val="24"/>
        </w:rPr>
        <w:t>Dylan, participates in children’s gymnastics. This is an example of __________</w:t>
      </w:r>
      <w:r w:rsidR="00AE64C8">
        <w:rPr>
          <w:sz w:val="24"/>
        </w:rPr>
        <w:t>.</w:t>
      </w:r>
    </w:p>
    <w:p w14:paraId="1463D5EC"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methylation</w:t>
      </w:r>
    </w:p>
    <w:p w14:paraId="55127B93"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evocative correlation</w:t>
      </w:r>
    </w:p>
    <w:p w14:paraId="411BA320"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active correlation</w:t>
      </w:r>
    </w:p>
    <w:p w14:paraId="5C4DCB9B"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passive correlation</w:t>
      </w:r>
    </w:p>
    <w:p w14:paraId="2F88D001" w14:textId="77777777" w:rsidR="00AE64C8" w:rsidRDefault="00AE64C8" w:rsidP="00AE64C8">
      <w:pPr>
        <w:pStyle w:val="TB-ANS"/>
        <w:spacing w:line="240" w:lineRule="auto"/>
        <w:ind w:left="0" w:firstLine="0"/>
        <w:rPr>
          <w:color w:val="000000"/>
          <w:sz w:val="24"/>
        </w:rPr>
      </w:pPr>
    </w:p>
    <w:p w14:paraId="2EA06FE9"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5BF2044D" w14:textId="182A6E99"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995978">
        <w:rPr>
          <w:i/>
          <w:color w:val="000000"/>
          <w:sz w:val="24"/>
        </w:rPr>
        <w:t>55</w:t>
      </w:r>
    </w:p>
    <w:p w14:paraId="6E9BE2D3"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Apply</w:t>
      </w:r>
    </w:p>
    <w:p w14:paraId="6D59A539" w14:textId="77777777" w:rsidR="00AE64C8" w:rsidRPr="00544C24" w:rsidRDefault="00AE64C8" w:rsidP="00AE64C8">
      <w:pPr>
        <w:pStyle w:val="TB-OB"/>
        <w:spacing w:line="240" w:lineRule="auto"/>
        <w:ind w:left="0"/>
        <w:rPr>
          <w:i/>
          <w:color w:val="000000"/>
          <w:sz w:val="24"/>
        </w:rPr>
      </w:pPr>
      <w:r w:rsidRPr="0028219D">
        <w:rPr>
          <w:i/>
          <w:color w:val="000000"/>
          <w:sz w:val="24"/>
        </w:rPr>
        <w:t>Objective: 2.6</w:t>
      </w:r>
      <w:r w:rsidRPr="00CB6F92">
        <w:rPr>
          <w:i/>
          <w:sz w:val="24"/>
        </w:rPr>
        <w:t xml:space="preserve"> Explain the various ways heredity and environment may combine to influence complex traits.</w:t>
      </w:r>
    </w:p>
    <w:p w14:paraId="23245D31"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Understanding the Relationship Between Heredity and Environment</w:t>
      </w:r>
    </w:p>
    <w:p w14:paraId="4517E06A" w14:textId="77777777" w:rsidR="00AE64C8"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40092484" w14:textId="77777777" w:rsidR="00AE64C8" w:rsidRDefault="00AE64C8" w:rsidP="00AE64C8">
      <w:pPr>
        <w:pStyle w:val="TB-Q"/>
        <w:tabs>
          <w:tab w:val="left" w:pos="720"/>
        </w:tabs>
        <w:spacing w:before="0" w:line="240" w:lineRule="auto"/>
        <w:ind w:left="0" w:firstLine="0"/>
        <w:rPr>
          <w:sz w:val="24"/>
        </w:rPr>
      </w:pPr>
    </w:p>
    <w:p w14:paraId="39CAA5E8" w14:textId="4E0C635B" w:rsidR="00AE64C8" w:rsidRPr="0028219D" w:rsidRDefault="00A95343" w:rsidP="00AE64C8">
      <w:pPr>
        <w:pStyle w:val="TB-Q"/>
        <w:tabs>
          <w:tab w:val="left" w:pos="720"/>
        </w:tabs>
        <w:spacing w:before="0" w:line="240" w:lineRule="auto"/>
        <w:ind w:left="0" w:firstLine="0"/>
        <w:rPr>
          <w:sz w:val="24"/>
        </w:rPr>
      </w:pPr>
      <w:r>
        <w:rPr>
          <w:sz w:val="24"/>
        </w:rPr>
        <w:t>89</w:t>
      </w:r>
      <w:r w:rsidR="00AE64C8" w:rsidRPr="0028219D">
        <w:rPr>
          <w:sz w:val="24"/>
        </w:rPr>
        <w:t>.</w:t>
      </w:r>
      <w:r w:rsidR="00AE64C8">
        <w:rPr>
          <w:sz w:val="24"/>
        </w:rPr>
        <w:t xml:space="preserve"> </w:t>
      </w:r>
      <w:r w:rsidR="00AE64C8" w:rsidRPr="0028219D">
        <w:rPr>
          <w:sz w:val="24"/>
        </w:rPr>
        <w:t>A gene</w:t>
      </w:r>
      <w:r w:rsidR="00AE64C8">
        <w:rPr>
          <w:color w:val="000000"/>
          <w:sz w:val="24"/>
        </w:rPr>
        <w:t>‒</w:t>
      </w:r>
      <w:r w:rsidR="00AE64C8" w:rsidRPr="0028219D">
        <w:rPr>
          <w:sz w:val="24"/>
        </w:rPr>
        <w:t>environment correlation is evocative when __________.</w:t>
      </w:r>
    </w:p>
    <w:p w14:paraId="2E4B99D6"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parents provide environments influenced by their own heredity</w:t>
      </w:r>
    </w:p>
    <w:p w14:paraId="25597771"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children extend their experiences beyond the immediate family</w:t>
      </w:r>
    </w:p>
    <w:p w14:paraId="7447F593"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children actively seek environments that fit with their genetic tendencies</w:t>
      </w:r>
    </w:p>
    <w:p w14:paraId="07A50C34"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a child’s heredity influences responses that strengthen the child’s original style</w:t>
      </w:r>
    </w:p>
    <w:p w14:paraId="61D1EDD9" w14:textId="77777777" w:rsidR="00AE64C8" w:rsidRDefault="00AE64C8" w:rsidP="00AE64C8">
      <w:pPr>
        <w:pStyle w:val="TB-ANS"/>
        <w:spacing w:line="240" w:lineRule="auto"/>
        <w:ind w:left="0" w:firstLine="0"/>
        <w:rPr>
          <w:color w:val="000000"/>
          <w:sz w:val="24"/>
        </w:rPr>
      </w:pPr>
    </w:p>
    <w:p w14:paraId="4D9E7832"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5375F240" w14:textId="4C4C8821"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C441D9">
        <w:rPr>
          <w:i/>
          <w:color w:val="000000"/>
          <w:sz w:val="24"/>
        </w:rPr>
        <w:t>55</w:t>
      </w:r>
    </w:p>
    <w:p w14:paraId="6EDB6427"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719E2360" w14:textId="77777777" w:rsidR="00AE64C8" w:rsidRPr="00544C24" w:rsidRDefault="00AE64C8" w:rsidP="00AE64C8">
      <w:pPr>
        <w:pStyle w:val="TB-OB"/>
        <w:spacing w:line="240" w:lineRule="auto"/>
        <w:ind w:left="0"/>
        <w:rPr>
          <w:i/>
          <w:sz w:val="24"/>
        </w:rPr>
      </w:pPr>
      <w:r w:rsidRPr="0028219D">
        <w:rPr>
          <w:i/>
          <w:color w:val="000000"/>
          <w:sz w:val="24"/>
        </w:rPr>
        <w:t>Objective: 2.</w:t>
      </w:r>
      <w:r w:rsidRPr="0028219D">
        <w:rPr>
          <w:i/>
          <w:sz w:val="24"/>
        </w:rPr>
        <w:t>6</w:t>
      </w:r>
      <w:r w:rsidRPr="00CB6F92">
        <w:rPr>
          <w:i/>
          <w:sz w:val="24"/>
        </w:rPr>
        <w:t xml:space="preserve"> Explain the various ways heredity and environment may combine to influence complex traits.</w:t>
      </w:r>
    </w:p>
    <w:p w14:paraId="5AC019C7" w14:textId="77777777" w:rsidR="00AE64C8" w:rsidRPr="00544C24" w:rsidRDefault="00AE64C8" w:rsidP="00AE64C8">
      <w:pPr>
        <w:pStyle w:val="TB-OB"/>
        <w:spacing w:line="240" w:lineRule="auto"/>
        <w:ind w:left="0"/>
        <w:rPr>
          <w:i/>
          <w:sz w:val="24"/>
        </w:rPr>
      </w:pPr>
      <w:r w:rsidRPr="00544C24">
        <w:rPr>
          <w:i/>
          <w:sz w:val="24"/>
        </w:rPr>
        <w:t xml:space="preserve">Topic: </w:t>
      </w:r>
      <w:r w:rsidRPr="00CB6F92">
        <w:rPr>
          <w:bCs/>
          <w:i/>
          <w:sz w:val="24"/>
        </w:rPr>
        <w:t>Understanding the Relationship Between Heredity and Environment</w:t>
      </w:r>
    </w:p>
    <w:p w14:paraId="16A9C388" w14:textId="77777777" w:rsidR="00AE64C8" w:rsidRPr="0028219D" w:rsidRDefault="00AE64C8" w:rsidP="00AE64C8">
      <w:pPr>
        <w:pStyle w:val="TB-OB"/>
        <w:spacing w:line="240" w:lineRule="auto"/>
        <w:ind w:left="0"/>
        <w:rPr>
          <w:i/>
          <w:color w:val="000000"/>
          <w:sz w:val="24"/>
        </w:rPr>
      </w:pPr>
      <w:r w:rsidRPr="00544C24">
        <w:rPr>
          <w:i/>
          <w:sz w:val="24"/>
        </w:rPr>
        <w:t xml:space="preserve">Difficulty </w:t>
      </w:r>
      <w:r w:rsidRPr="0028219D">
        <w:rPr>
          <w:i/>
          <w:color w:val="000000"/>
          <w:sz w:val="24"/>
        </w:rPr>
        <w:t>Level: Moderate</w:t>
      </w:r>
    </w:p>
    <w:p w14:paraId="09BF02E3" w14:textId="77777777" w:rsidR="00AE64C8" w:rsidRDefault="00AE64C8" w:rsidP="00AE64C8">
      <w:pPr>
        <w:pStyle w:val="TB-Q"/>
        <w:tabs>
          <w:tab w:val="clear" w:pos="374"/>
          <w:tab w:val="right" w:pos="378"/>
          <w:tab w:val="left" w:pos="720"/>
        </w:tabs>
        <w:spacing w:before="0" w:line="240" w:lineRule="auto"/>
        <w:ind w:left="0" w:firstLine="0"/>
        <w:rPr>
          <w:sz w:val="24"/>
        </w:rPr>
      </w:pPr>
    </w:p>
    <w:p w14:paraId="7FDE8711" w14:textId="744A08F0" w:rsidR="00AE64C8" w:rsidRPr="0028219D" w:rsidRDefault="00CE3FC1" w:rsidP="00AE64C8">
      <w:pPr>
        <w:pStyle w:val="TB-Q"/>
        <w:tabs>
          <w:tab w:val="clear" w:pos="374"/>
          <w:tab w:val="right" w:pos="378"/>
          <w:tab w:val="left" w:pos="720"/>
        </w:tabs>
        <w:spacing w:before="0" w:line="240" w:lineRule="auto"/>
        <w:ind w:left="0" w:firstLine="0"/>
        <w:rPr>
          <w:sz w:val="24"/>
        </w:rPr>
      </w:pPr>
      <w:r>
        <w:rPr>
          <w:sz w:val="24"/>
        </w:rPr>
        <w:t>9</w:t>
      </w:r>
      <w:r w:rsidR="00A95343">
        <w:rPr>
          <w:sz w:val="24"/>
        </w:rPr>
        <w:t>0</w:t>
      </w:r>
      <w:r w:rsidR="00AE64C8" w:rsidRPr="0028219D">
        <w:rPr>
          <w:sz w:val="24"/>
        </w:rPr>
        <w:t>.</w:t>
      </w:r>
      <w:r w:rsidR="00AE64C8">
        <w:rPr>
          <w:sz w:val="24"/>
        </w:rPr>
        <w:t xml:space="preserve"> </w:t>
      </w:r>
      <w:r w:rsidR="00AE64C8" w:rsidRPr="0028219D">
        <w:rPr>
          <w:sz w:val="24"/>
        </w:rPr>
        <w:t>Angela, a cooperative and attentive child, receives more patient and sensitive interactions from her parents than Carlos, who is inattentive and hyperactive. This is an example of a(n</w:t>
      </w:r>
      <w:r w:rsidR="00AE64C8">
        <w:rPr>
          <w:sz w:val="24"/>
        </w:rPr>
        <w:t xml:space="preserve">) </w:t>
      </w:r>
      <w:r w:rsidR="00AE64C8" w:rsidRPr="0028219D">
        <w:rPr>
          <w:sz w:val="24"/>
        </w:rPr>
        <w:t>__________ gene–environment correlation.</w:t>
      </w:r>
    </w:p>
    <w:p w14:paraId="16F097C1"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active</w:t>
      </w:r>
    </w:p>
    <w:p w14:paraId="26FA9544"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evocative</w:t>
      </w:r>
    </w:p>
    <w:p w14:paraId="763D167C"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dynamic</w:t>
      </w:r>
    </w:p>
    <w:p w14:paraId="20948983"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passive</w:t>
      </w:r>
    </w:p>
    <w:p w14:paraId="7D6C20CE" w14:textId="77777777" w:rsidR="00AE64C8" w:rsidRDefault="00AE64C8" w:rsidP="00AE64C8">
      <w:pPr>
        <w:pStyle w:val="TB-ANS"/>
        <w:spacing w:line="240" w:lineRule="auto"/>
        <w:ind w:left="0" w:firstLine="0"/>
        <w:rPr>
          <w:color w:val="000000"/>
          <w:sz w:val="24"/>
        </w:rPr>
      </w:pPr>
    </w:p>
    <w:p w14:paraId="38338436"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2B63CB62" w14:textId="5745C5D7"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CE3FC1">
        <w:rPr>
          <w:i/>
          <w:color w:val="000000"/>
          <w:sz w:val="24"/>
        </w:rPr>
        <w:t>55</w:t>
      </w:r>
    </w:p>
    <w:p w14:paraId="2E7E382F"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Apply</w:t>
      </w:r>
    </w:p>
    <w:p w14:paraId="3B3E24C9" w14:textId="77777777" w:rsidR="00AE64C8" w:rsidRPr="00544C24" w:rsidRDefault="00AE64C8" w:rsidP="00AE64C8">
      <w:pPr>
        <w:pStyle w:val="TB-OB"/>
        <w:spacing w:line="240" w:lineRule="auto"/>
        <w:ind w:left="0"/>
        <w:rPr>
          <w:i/>
          <w:sz w:val="24"/>
        </w:rPr>
      </w:pPr>
      <w:r w:rsidRPr="0028219D">
        <w:rPr>
          <w:i/>
          <w:color w:val="000000"/>
          <w:sz w:val="24"/>
        </w:rPr>
        <w:t>Objective: 2.</w:t>
      </w:r>
      <w:r w:rsidRPr="0028219D">
        <w:rPr>
          <w:i/>
          <w:sz w:val="24"/>
        </w:rPr>
        <w:t>6</w:t>
      </w:r>
      <w:r w:rsidRPr="00CB6F92">
        <w:rPr>
          <w:i/>
          <w:sz w:val="24"/>
        </w:rPr>
        <w:t xml:space="preserve"> Explain the various ways heredity and environment may combine to influence complex traits.</w:t>
      </w:r>
    </w:p>
    <w:p w14:paraId="5A161852" w14:textId="77777777" w:rsidR="00AE64C8" w:rsidRPr="00544C24" w:rsidRDefault="00AE64C8" w:rsidP="00AE64C8">
      <w:pPr>
        <w:pStyle w:val="TB-OB"/>
        <w:spacing w:line="240" w:lineRule="auto"/>
        <w:ind w:left="0"/>
        <w:rPr>
          <w:i/>
          <w:sz w:val="24"/>
        </w:rPr>
      </w:pPr>
      <w:r w:rsidRPr="00544C24">
        <w:rPr>
          <w:i/>
          <w:sz w:val="24"/>
        </w:rPr>
        <w:t xml:space="preserve">Topic: </w:t>
      </w:r>
      <w:r w:rsidRPr="00CB6F92">
        <w:rPr>
          <w:bCs/>
          <w:i/>
          <w:sz w:val="24"/>
        </w:rPr>
        <w:t>Understanding the Relationship Between Heredity and Environment</w:t>
      </w:r>
    </w:p>
    <w:p w14:paraId="1CAFF1CF" w14:textId="77777777" w:rsidR="00AE64C8" w:rsidRPr="0028219D" w:rsidRDefault="00AE64C8" w:rsidP="00AE64C8">
      <w:pPr>
        <w:pStyle w:val="TB-OB"/>
        <w:spacing w:line="240" w:lineRule="auto"/>
        <w:ind w:left="0"/>
        <w:rPr>
          <w:i/>
          <w:color w:val="000000"/>
          <w:sz w:val="24"/>
        </w:rPr>
      </w:pPr>
      <w:r w:rsidRPr="00544C24">
        <w:rPr>
          <w:i/>
          <w:sz w:val="24"/>
        </w:rPr>
        <w:t xml:space="preserve">Difficulty </w:t>
      </w:r>
      <w:r w:rsidRPr="0028219D">
        <w:rPr>
          <w:i/>
          <w:color w:val="000000"/>
          <w:sz w:val="24"/>
        </w:rPr>
        <w:t>Level: Moderate</w:t>
      </w:r>
    </w:p>
    <w:p w14:paraId="24DC5AE2" w14:textId="77777777" w:rsidR="00AE64C8" w:rsidRDefault="00AE64C8" w:rsidP="00AE64C8">
      <w:pPr>
        <w:pStyle w:val="TB-Q"/>
        <w:tabs>
          <w:tab w:val="clear" w:pos="374"/>
          <w:tab w:val="right" w:pos="378"/>
          <w:tab w:val="left" w:pos="720"/>
        </w:tabs>
        <w:spacing w:before="0" w:line="240" w:lineRule="auto"/>
        <w:ind w:left="0" w:firstLine="0"/>
        <w:rPr>
          <w:sz w:val="24"/>
        </w:rPr>
      </w:pPr>
    </w:p>
    <w:p w14:paraId="34974AEC" w14:textId="2D74796B" w:rsidR="00AE64C8" w:rsidRPr="0028219D" w:rsidRDefault="00C6134C" w:rsidP="00AE64C8">
      <w:pPr>
        <w:pStyle w:val="TB-Q"/>
        <w:tabs>
          <w:tab w:val="clear" w:pos="374"/>
          <w:tab w:val="right" w:pos="378"/>
          <w:tab w:val="left" w:pos="720"/>
        </w:tabs>
        <w:spacing w:before="0" w:line="240" w:lineRule="auto"/>
        <w:ind w:left="0" w:firstLine="0"/>
        <w:rPr>
          <w:sz w:val="24"/>
        </w:rPr>
      </w:pPr>
      <w:r>
        <w:rPr>
          <w:sz w:val="24"/>
        </w:rPr>
        <w:t>9</w:t>
      </w:r>
      <w:r w:rsidR="00A95343">
        <w:rPr>
          <w:sz w:val="24"/>
        </w:rPr>
        <w:t>1</w:t>
      </w:r>
      <w:r w:rsidR="00AE64C8" w:rsidRPr="0028219D">
        <w:rPr>
          <w:sz w:val="24"/>
        </w:rPr>
        <w:t>.</w:t>
      </w:r>
      <w:r w:rsidR="00AE64C8">
        <w:rPr>
          <w:sz w:val="24"/>
        </w:rPr>
        <w:t xml:space="preserve"> </w:t>
      </w:r>
      <w:r w:rsidR="00AE64C8" w:rsidRPr="0028219D">
        <w:rPr>
          <w:sz w:val="24"/>
        </w:rPr>
        <w:t>Identical twins evoke __________.</w:t>
      </w:r>
    </w:p>
    <w:p w14:paraId="2B2209C4" w14:textId="18D972D4"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only moderately similar parental treatment in</w:t>
      </w:r>
      <w:r w:rsidR="001F29C1">
        <w:rPr>
          <w:color w:val="000000"/>
          <w:sz w:val="24"/>
        </w:rPr>
        <w:t xml:space="preserve"> terms of</w:t>
      </w:r>
      <w:r w:rsidRPr="0028219D">
        <w:rPr>
          <w:color w:val="000000"/>
          <w:sz w:val="24"/>
        </w:rPr>
        <w:t xml:space="preserve"> negativity</w:t>
      </w:r>
    </w:p>
    <w:p w14:paraId="53DD695C" w14:textId="0331F9AC"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 xml:space="preserve">only moderately similar parental treatment in </w:t>
      </w:r>
      <w:r w:rsidR="001F29C1">
        <w:rPr>
          <w:color w:val="000000"/>
          <w:sz w:val="24"/>
        </w:rPr>
        <w:t xml:space="preserve">terms of </w:t>
      </w:r>
      <w:r w:rsidRPr="0028219D">
        <w:rPr>
          <w:color w:val="000000"/>
          <w:sz w:val="24"/>
        </w:rPr>
        <w:t>warmth</w:t>
      </w:r>
    </w:p>
    <w:p w14:paraId="701FE15C"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similar maternal treatment in warmth and negativity because of their identical heredity</w:t>
      </w:r>
    </w:p>
    <w:p w14:paraId="121578B1" w14:textId="1021E1D0"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varied maternal treatment because mothers</w:t>
      </w:r>
      <w:r w:rsidR="001F29C1">
        <w:rPr>
          <w:color w:val="000000"/>
          <w:sz w:val="24"/>
        </w:rPr>
        <w:t xml:space="preserve"> in particular</w:t>
      </w:r>
      <w:r w:rsidRPr="0028219D">
        <w:rPr>
          <w:color w:val="000000"/>
          <w:sz w:val="24"/>
        </w:rPr>
        <w:t xml:space="preserve"> respond to each child’s unique genetic makeup</w:t>
      </w:r>
    </w:p>
    <w:p w14:paraId="5CC3D1ED" w14:textId="77777777" w:rsidR="00AE64C8" w:rsidRDefault="00AE64C8" w:rsidP="00AE64C8">
      <w:pPr>
        <w:pStyle w:val="TB-ANS"/>
        <w:spacing w:line="240" w:lineRule="auto"/>
        <w:ind w:left="0" w:firstLine="0"/>
        <w:rPr>
          <w:color w:val="000000"/>
          <w:sz w:val="24"/>
        </w:rPr>
      </w:pPr>
    </w:p>
    <w:p w14:paraId="5F5950B4"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007A00E8" w14:textId="6862B730"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C6134C">
        <w:rPr>
          <w:i/>
          <w:color w:val="000000"/>
          <w:sz w:val="24"/>
        </w:rPr>
        <w:t>55</w:t>
      </w:r>
    </w:p>
    <w:p w14:paraId="63816CE4"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773B51E6" w14:textId="77777777" w:rsidR="00AE64C8" w:rsidRPr="00544C24" w:rsidRDefault="00AE64C8" w:rsidP="00AE64C8">
      <w:pPr>
        <w:pStyle w:val="TB-OB"/>
        <w:spacing w:line="240" w:lineRule="auto"/>
        <w:ind w:left="0"/>
        <w:rPr>
          <w:i/>
          <w:sz w:val="24"/>
        </w:rPr>
      </w:pPr>
      <w:r w:rsidRPr="0028219D">
        <w:rPr>
          <w:i/>
          <w:color w:val="000000"/>
          <w:sz w:val="24"/>
        </w:rPr>
        <w:t>Objective: 2.</w:t>
      </w:r>
      <w:r w:rsidRPr="0028219D">
        <w:rPr>
          <w:i/>
          <w:sz w:val="24"/>
        </w:rPr>
        <w:t>6</w:t>
      </w:r>
      <w:r w:rsidRPr="00CB6F92">
        <w:rPr>
          <w:i/>
          <w:sz w:val="24"/>
        </w:rPr>
        <w:t xml:space="preserve"> Explain the various ways heredity and environment may combine to influence complex traits.</w:t>
      </w:r>
    </w:p>
    <w:p w14:paraId="39C1DF83" w14:textId="77777777" w:rsidR="00AE64C8" w:rsidRPr="00544C24" w:rsidRDefault="00AE64C8" w:rsidP="00AE64C8">
      <w:pPr>
        <w:pStyle w:val="TB-OB"/>
        <w:spacing w:line="240" w:lineRule="auto"/>
        <w:ind w:left="0"/>
        <w:rPr>
          <w:i/>
          <w:sz w:val="24"/>
        </w:rPr>
      </w:pPr>
      <w:r w:rsidRPr="00544C24">
        <w:rPr>
          <w:i/>
          <w:sz w:val="24"/>
        </w:rPr>
        <w:t xml:space="preserve">Topic: </w:t>
      </w:r>
      <w:r w:rsidRPr="00CB6F92">
        <w:rPr>
          <w:bCs/>
          <w:i/>
          <w:sz w:val="24"/>
        </w:rPr>
        <w:t>Understanding the Relationship Between Heredity and Environment</w:t>
      </w:r>
    </w:p>
    <w:p w14:paraId="5DA88146" w14:textId="77777777" w:rsidR="00AE64C8" w:rsidRPr="0028219D" w:rsidRDefault="00AE64C8" w:rsidP="00AE64C8">
      <w:pPr>
        <w:pStyle w:val="TB-Q"/>
        <w:tabs>
          <w:tab w:val="left" w:pos="720"/>
        </w:tabs>
        <w:spacing w:before="0" w:line="240" w:lineRule="auto"/>
        <w:ind w:left="0" w:firstLine="0"/>
        <w:rPr>
          <w:i/>
          <w:color w:val="000000"/>
          <w:sz w:val="24"/>
        </w:rPr>
      </w:pPr>
      <w:r w:rsidRPr="00544C24">
        <w:rPr>
          <w:i/>
          <w:sz w:val="24"/>
        </w:rPr>
        <w:t xml:space="preserve">Difficulty </w:t>
      </w:r>
      <w:r w:rsidRPr="0028219D">
        <w:rPr>
          <w:i/>
          <w:color w:val="000000"/>
          <w:sz w:val="24"/>
        </w:rPr>
        <w:t>Level: Moderate</w:t>
      </w:r>
    </w:p>
    <w:p w14:paraId="24744EB8" w14:textId="77777777" w:rsidR="00AE64C8" w:rsidRDefault="00AE64C8" w:rsidP="00AE64C8">
      <w:pPr>
        <w:pStyle w:val="TB-Q"/>
        <w:tabs>
          <w:tab w:val="clear" w:pos="374"/>
          <w:tab w:val="right" w:pos="378"/>
          <w:tab w:val="left" w:pos="720"/>
        </w:tabs>
        <w:spacing w:before="0" w:line="240" w:lineRule="auto"/>
        <w:ind w:left="0" w:firstLine="0"/>
        <w:rPr>
          <w:sz w:val="24"/>
        </w:rPr>
      </w:pPr>
    </w:p>
    <w:p w14:paraId="1CFCBF17" w14:textId="501BC439" w:rsidR="00AE64C8" w:rsidRPr="0028219D" w:rsidRDefault="00416296" w:rsidP="00AE64C8">
      <w:pPr>
        <w:pStyle w:val="TB-Q"/>
        <w:tabs>
          <w:tab w:val="clear" w:pos="374"/>
          <w:tab w:val="right" w:pos="378"/>
          <w:tab w:val="left" w:pos="720"/>
        </w:tabs>
        <w:spacing w:before="0" w:line="240" w:lineRule="auto"/>
        <w:ind w:left="0" w:firstLine="0"/>
        <w:rPr>
          <w:sz w:val="24"/>
        </w:rPr>
      </w:pPr>
      <w:r>
        <w:rPr>
          <w:sz w:val="24"/>
        </w:rPr>
        <w:t>9</w:t>
      </w:r>
      <w:r w:rsidR="00A95343">
        <w:rPr>
          <w:sz w:val="24"/>
        </w:rPr>
        <w:t>2</w:t>
      </w:r>
      <w:r w:rsidR="00AE64C8" w:rsidRPr="0028219D">
        <w:rPr>
          <w:sz w:val="24"/>
        </w:rPr>
        <w:t>.</w:t>
      </w:r>
      <w:r w:rsidR="00AE64C8">
        <w:rPr>
          <w:sz w:val="24"/>
        </w:rPr>
        <w:t xml:space="preserve"> </w:t>
      </w:r>
      <w:r w:rsidR="00AE64C8" w:rsidRPr="0028219D">
        <w:rPr>
          <w:sz w:val="24"/>
        </w:rPr>
        <w:t>__________ gene–environment correlation becomes common at older ages.</w:t>
      </w:r>
    </w:p>
    <w:p w14:paraId="273B8B75"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Passive</w:t>
      </w:r>
    </w:p>
    <w:p w14:paraId="3261C087"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Active</w:t>
      </w:r>
    </w:p>
    <w:p w14:paraId="073B10C0"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Evocative</w:t>
      </w:r>
    </w:p>
    <w:p w14:paraId="543B46DB" w14:textId="3BB0C324"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Stagnant</w:t>
      </w:r>
    </w:p>
    <w:p w14:paraId="011A2996" w14:textId="77777777" w:rsidR="00AE64C8" w:rsidRDefault="00AE64C8" w:rsidP="00AE64C8">
      <w:pPr>
        <w:pStyle w:val="TB-ANS"/>
        <w:spacing w:line="240" w:lineRule="auto"/>
        <w:ind w:left="0" w:firstLine="0"/>
        <w:rPr>
          <w:color w:val="000000"/>
          <w:sz w:val="24"/>
        </w:rPr>
      </w:pPr>
    </w:p>
    <w:p w14:paraId="63BA13CA"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74962457" w14:textId="5443AA27"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416296">
        <w:rPr>
          <w:i/>
          <w:color w:val="000000"/>
          <w:sz w:val="24"/>
        </w:rPr>
        <w:t>55</w:t>
      </w:r>
    </w:p>
    <w:p w14:paraId="3EFD21DB"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100898F7" w14:textId="77777777" w:rsidR="00AE64C8" w:rsidRPr="00544C24" w:rsidRDefault="00AE64C8" w:rsidP="00AE64C8">
      <w:pPr>
        <w:pStyle w:val="TB-OB"/>
        <w:spacing w:line="240" w:lineRule="auto"/>
        <w:ind w:left="0"/>
        <w:rPr>
          <w:i/>
          <w:color w:val="000000"/>
          <w:sz w:val="24"/>
        </w:rPr>
      </w:pPr>
      <w:r w:rsidRPr="0028219D">
        <w:rPr>
          <w:i/>
          <w:color w:val="000000"/>
          <w:sz w:val="24"/>
        </w:rPr>
        <w:t>Objective: 2.6</w:t>
      </w:r>
      <w:r w:rsidRPr="00CB6F92">
        <w:rPr>
          <w:i/>
          <w:sz w:val="24"/>
        </w:rPr>
        <w:t xml:space="preserve"> Explain the various ways heredity and environment may combine to influence complex traits.</w:t>
      </w:r>
    </w:p>
    <w:p w14:paraId="34E0FD5E"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Understanding the Relationship Between Heredity and Environment</w:t>
      </w:r>
    </w:p>
    <w:p w14:paraId="3664DD7C"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Easy</w:t>
      </w:r>
    </w:p>
    <w:p w14:paraId="5691ABD2" w14:textId="77777777" w:rsidR="00AE64C8" w:rsidRPr="0028219D" w:rsidRDefault="00AE64C8" w:rsidP="00AE64C8">
      <w:pPr>
        <w:pStyle w:val="TB-Q"/>
        <w:tabs>
          <w:tab w:val="clear" w:pos="374"/>
          <w:tab w:val="right" w:pos="378"/>
          <w:tab w:val="left" w:pos="720"/>
        </w:tabs>
        <w:spacing w:before="0" w:line="240" w:lineRule="auto"/>
        <w:ind w:left="0" w:firstLine="0"/>
        <w:rPr>
          <w:sz w:val="24"/>
        </w:rPr>
      </w:pPr>
    </w:p>
    <w:p w14:paraId="2D7985F6" w14:textId="2D9DE31A" w:rsidR="00AE64C8" w:rsidRPr="0028219D" w:rsidRDefault="008E748F" w:rsidP="00AE64C8">
      <w:pPr>
        <w:pStyle w:val="TB-Q"/>
        <w:tabs>
          <w:tab w:val="clear" w:pos="374"/>
          <w:tab w:val="right" w:pos="378"/>
          <w:tab w:val="left" w:pos="720"/>
        </w:tabs>
        <w:spacing w:before="0" w:line="240" w:lineRule="auto"/>
        <w:ind w:left="0" w:firstLine="0"/>
        <w:rPr>
          <w:sz w:val="24"/>
        </w:rPr>
      </w:pPr>
      <w:r>
        <w:rPr>
          <w:sz w:val="24"/>
        </w:rPr>
        <w:t>9</w:t>
      </w:r>
      <w:r w:rsidR="00A95343">
        <w:rPr>
          <w:sz w:val="24"/>
        </w:rPr>
        <w:t>3</w:t>
      </w:r>
      <w:r w:rsidR="00AE64C8" w:rsidRPr="0028219D">
        <w:rPr>
          <w:sz w:val="24"/>
        </w:rPr>
        <w:t>.</w:t>
      </w:r>
      <w:r w:rsidR="00AE64C8">
        <w:rPr>
          <w:sz w:val="24"/>
        </w:rPr>
        <w:t xml:space="preserve"> </w:t>
      </w:r>
      <w:r w:rsidR="00AE64C8" w:rsidRPr="0028219D">
        <w:rPr>
          <w:sz w:val="24"/>
        </w:rPr>
        <w:t>Anthony, a well-coordinated and muscular boy, decides to play high school football. This is an example of __________ gene–environment correlation.</w:t>
      </w:r>
    </w:p>
    <w:p w14:paraId="2A14ECB6"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active</w:t>
      </w:r>
    </w:p>
    <w:p w14:paraId="7FC9BA63"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passive</w:t>
      </w:r>
    </w:p>
    <w:p w14:paraId="7900519C"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dynamic</w:t>
      </w:r>
    </w:p>
    <w:p w14:paraId="1C47D25F"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evocative</w:t>
      </w:r>
    </w:p>
    <w:p w14:paraId="0A5E545E" w14:textId="77777777" w:rsidR="00AE64C8" w:rsidRDefault="00AE64C8" w:rsidP="00AE64C8">
      <w:pPr>
        <w:pStyle w:val="TB-ANS"/>
        <w:spacing w:line="240" w:lineRule="auto"/>
        <w:ind w:left="0" w:firstLine="0"/>
        <w:rPr>
          <w:color w:val="000000"/>
          <w:sz w:val="24"/>
        </w:rPr>
      </w:pPr>
    </w:p>
    <w:p w14:paraId="5FD7430F"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60347708" w14:textId="1D1E35FD"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B34A8B">
        <w:rPr>
          <w:i/>
          <w:color w:val="000000"/>
          <w:sz w:val="24"/>
        </w:rPr>
        <w:t>55</w:t>
      </w:r>
    </w:p>
    <w:p w14:paraId="57C74CEA" w14:textId="77777777" w:rsidR="00AE64C8" w:rsidRPr="0028219D" w:rsidRDefault="00AE64C8" w:rsidP="00AE64C8">
      <w:pPr>
        <w:pStyle w:val="TB-SK"/>
        <w:spacing w:line="240" w:lineRule="auto"/>
        <w:ind w:left="0"/>
        <w:rPr>
          <w:i/>
          <w:color w:val="000000"/>
          <w:sz w:val="24"/>
        </w:rPr>
      </w:pPr>
      <w:r w:rsidRPr="00544C24">
        <w:rPr>
          <w:i/>
          <w:color w:val="000000"/>
          <w:sz w:val="24"/>
        </w:rPr>
        <w:lastRenderedPageBreak/>
        <w:t>Skill Level:</w:t>
      </w:r>
      <w:r w:rsidRPr="0028219D">
        <w:rPr>
          <w:i/>
          <w:color w:val="000000"/>
          <w:sz w:val="24"/>
        </w:rPr>
        <w:t xml:space="preserve"> Apply</w:t>
      </w:r>
    </w:p>
    <w:p w14:paraId="13DE9323" w14:textId="77777777" w:rsidR="00AE64C8" w:rsidRPr="00544C24" w:rsidRDefault="00AE64C8" w:rsidP="00AE64C8">
      <w:pPr>
        <w:pStyle w:val="TB-OB"/>
        <w:spacing w:line="240" w:lineRule="auto"/>
        <w:ind w:left="0"/>
        <w:rPr>
          <w:i/>
          <w:sz w:val="24"/>
        </w:rPr>
      </w:pPr>
      <w:r w:rsidRPr="0028219D">
        <w:rPr>
          <w:i/>
          <w:color w:val="000000"/>
          <w:sz w:val="24"/>
        </w:rPr>
        <w:t>Objective: 2.</w:t>
      </w:r>
      <w:r w:rsidRPr="0028219D">
        <w:rPr>
          <w:i/>
          <w:sz w:val="24"/>
        </w:rPr>
        <w:t>6</w:t>
      </w:r>
      <w:r w:rsidRPr="00CB6F92">
        <w:rPr>
          <w:i/>
          <w:sz w:val="24"/>
        </w:rPr>
        <w:t xml:space="preserve"> Explain the various ways heredity and environment may combine to influence complex traits.</w:t>
      </w:r>
    </w:p>
    <w:p w14:paraId="5CBF6F4B" w14:textId="77777777" w:rsidR="00AE64C8" w:rsidRPr="00544C24" w:rsidRDefault="00AE64C8" w:rsidP="00AE64C8">
      <w:pPr>
        <w:pStyle w:val="TB-OB"/>
        <w:spacing w:line="240" w:lineRule="auto"/>
        <w:ind w:left="0"/>
        <w:rPr>
          <w:i/>
          <w:sz w:val="24"/>
        </w:rPr>
      </w:pPr>
      <w:r w:rsidRPr="00544C24">
        <w:rPr>
          <w:i/>
          <w:sz w:val="24"/>
        </w:rPr>
        <w:t xml:space="preserve">Topic: </w:t>
      </w:r>
      <w:r w:rsidRPr="00CB6F92">
        <w:rPr>
          <w:bCs/>
          <w:i/>
          <w:sz w:val="24"/>
        </w:rPr>
        <w:t>Understanding the Relationship Between Heredity and Environment</w:t>
      </w:r>
    </w:p>
    <w:p w14:paraId="371D7853" w14:textId="77777777" w:rsidR="00AE64C8" w:rsidRPr="0028219D" w:rsidRDefault="00AE64C8" w:rsidP="00AE64C8">
      <w:pPr>
        <w:pStyle w:val="TB-OB"/>
        <w:spacing w:line="240" w:lineRule="auto"/>
        <w:ind w:left="0"/>
        <w:rPr>
          <w:i/>
          <w:color w:val="000000"/>
          <w:sz w:val="24"/>
        </w:rPr>
      </w:pPr>
      <w:r w:rsidRPr="00544C24">
        <w:rPr>
          <w:i/>
          <w:sz w:val="24"/>
        </w:rPr>
        <w:t xml:space="preserve">Difficulty </w:t>
      </w:r>
      <w:r w:rsidRPr="0028219D">
        <w:rPr>
          <w:i/>
          <w:color w:val="000000"/>
          <w:sz w:val="24"/>
        </w:rPr>
        <w:t>Level: Moderate</w:t>
      </w:r>
    </w:p>
    <w:p w14:paraId="009DC719" w14:textId="77777777" w:rsidR="00AE64C8" w:rsidRDefault="00AE64C8" w:rsidP="00AE64C8">
      <w:pPr>
        <w:pStyle w:val="TB-Q"/>
        <w:tabs>
          <w:tab w:val="clear" w:pos="374"/>
          <w:tab w:val="right" w:pos="378"/>
          <w:tab w:val="left" w:pos="720"/>
        </w:tabs>
        <w:spacing w:before="0" w:line="240" w:lineRule="auto"/>
        <w:ind w:left="0" w:firstLine="0"/>
        <w:rPr>
          <w:sz w:val="24"/>
        </w:rPr>
      </w:pPr>
    </w:p>
    <w:p w14:paraId="3FEBAD60" w14:textId="34FE69A1" w:rsidR="00AE64C8" w:rsidRPr="0028219D" w:rsidRDefault="00EB23D1" w:rsidP="00AE64C8">
      <w:pPr>
        <w:pStyle w:val="TB-Q"/>
        <w:tabs>
          <w:tab w:val="clear" w:pos="374"/>
          <w:tab w:val="right" w:pos="378"/>
          <w:tab w:val="left" w:pos="720"/>
        </w:tabs>
        <w:spacing w:before="0" w:line="240" w:lineRule="auto"/>
        <w:ind w:left="0" w:firstLine="0"/>
        <w:rPr>
          <w:sz w:val="24"/>
        </w:rPr>
      </w:pPr>
      <w:r>
        <w:rPr>
          <w:sz w:val="24"/>
        </w:rPr>
        <w:t>9</w:t>
      </w:r>
      <w:r w:rsidR="00A95343">
        <w:rPr>
          <w:sz w:val="24"/>
        </w:rPr>
        <w:t>4</w:t>
      </w:r>
      <w:r w:rsidR="00AE64C8" w:rsidRPr="0028219D">
        <w:rPr>
          <w:sz w:val="24"/>
        </w:rPr>
        <w:t>.</w:t>
      </w:r>
      <w:r w:rsidR="00AE64C8">
        <w:rPr>
          <w:sz w:val="24"/>
        </w:rPr>
        <w:t xml:space="preserve"> </w:t>
      </w:r>
      <w:r w:rsidR="00AE64C8" w:rsidRPr="0028219D">
        <w:rPr>
          <w:sz w:val="24"/>
        </w:rPr>
        <w:t>Emma, an intellectually curious child, is a familiar patron at her local library. This is an example of __________.</w:t>
      </w:r>
    </w:p>
    <w:p w14:paraId="4F67048E"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passive correlation</w:t>
      </w:r>
    </w:p>
    <w:p w14:paraId="3E26A83B"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niche-picking</w:t>
      </w:r>
    </w:p>
    <w:p w14:paraId="6C10C7CE"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evocative correlation</w:t>
      </w:r>
    </w:p>
    <w:p w14:paraId="5ACE2B03"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methylation</w:t>
      </w:r>
    </w:p>
    <w:p w14:paraId="3254F1A0" w14:textId="77777777" w:rsidR="00AE64C8" w:rsidRDefault="00AE64C8" w:rsidP="00AE64C8">
      <w:pPr>
        <w:pStyle w:val="TB-ANS"/>
        <w:spacing w:line="240" w:lineRule="auto"/>
        <w:ind w:left="0" w:firstLine="0"/>
        <w:rPr>
          <w:color w:val="000000"/>
          <w:sz w:val="24"/>
        </w:rPr>
      </w:pPr>
    </w:p>
    <w:p w14:paraId="7FC6514D"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7629F06E" w14:textId="1F271238"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EB23D1">
        <w:rPr>
          <w:i/>
          <w:color w:val="000000"/>
          <w:sz w:val="24"/>
        </w:rPr>
        <w:t>55</w:t>
      </w:r>
    </w:p>
    <w:p w14:paraId="41F996BC"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Apply</w:t>
      </w:r>
    </w:p>
    <w:p w14:paraId="1F187DFE" w14:textId="77777777" w:rsidR="00AE64C8" w:rsidRPr="00544C24" w:rsidRDefault="00AE64C8" w:rsidP="00AE64C8">
      <w:pPr>
        <w:pStyle w:val="TB-OB"/>
        <w:spacing w:line="240" w:lineRule="auto"/>
        <w:ind w:left="0"/>
        <w:rPr>
          <w:i/>
          <w:color w:val="000000"/>
          <w:sz w:val="24"/>
        </w:rPr>
      </w:pPr>
      <w:r w:rsidRPr="0028219D">
        <w:rPr>
          <w:i/>
          <w:color w:val="000000"/>
          <w:sz w:val="24"/>
        </w:rPr>
        <w:t>Objective: 2.6</w:t>
      </w:r>
      <w:r w:rsidRPr="00CB6F92">
        <w:rPr>
          <w:i/>
          <w:sz w:val="24"/>
        </w:rPr>
        <w:t xml:space="preserve"> Explain the various ways heredity and environment may combine to influence complex traits.</w:t>
      </w:r>
    </w:p>
    <w:p w14:paraId="09A64EFF"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Understanding the Relationship Between Heredity and Environment</w:t>
      </w:r>
    </w:p>
    <w:p w14:paraId="4C313852"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174A77A9" w14:textId="77777777" w:rsidR="00AE64C8" w:rsidRDefault="00AE64C8" w:rsidP="00AE64C8">
      <w:pPr>
        <w:pStyle w:val="TB-Q"/>
        <w:tabs>
          <w:tab w:val="clear" w:pos="374"/>
          <w:tab w:val="right" w:pos="378"/>
          <w:tab w:val="left" w:pos="720"/>
        </w:tabs>
        <w:spacing w:before="0" w:line="240" w:lineRule="auto"/>
        <w:ind w:left="0" w:firstLine="0"/>
        <w:rPr>
          <w:sz w:val="24"/>
        </w:rPr>
      </w:pPr>
    </w:p>
    <w:p w14:paraId="1EDD4804" w14:textId="4F36C6F6" w:rsidR="00AE64C8" w:rsidRPr="0028219D" w:rsidRDefault="006D1764" w:rsidP="00AE64C8">
      <w:pPr>
        <w:pStyle w:val="TB-Q"/>
        <w:tabs>
          <w:tab w:val="clear" w:pos="374"/>
          <w:tab w:val="right" w:pos="378"/>
          <w:tab w:val="left" w:pos="720"/>
        </w:tabs>
        <w:spacing w:before="0" w:line="240" w:lineRule="auto"/>
        <w:ind w:left="0" w:firstLine="0"/>
        <w:rPr>
          <w:sz w:val="24"/>
        </w:rPr>
      </w:pPr>
      <w:r>
        <w:rPr>
          <w:sz w:val="24"/>
        </w:rPr>
        <w:t>9</w:t>
      </w:r>
      <w:r w:rsidR="00A95343">
        <w:rPr>
          <w:sz w:val="24"/>
        </w:rPr>
        <w:t>5</w:t>
      </w:r>
      <w:r w:rsidR="00AE64C8" w:rsidRPr="0028219D">
        <w:rPr>
          <w:sz w:val="24"/>
        </w:rPr>
        <w:t>.</w:t>
      </w:r>
      <w:r w:rsidR="00AE64C8">
        <w:rPr>
          <w:sz w:val="24"/>
        </w:rPr>
        <w:t xml:space="preserve"> </w:t>
      </w:r>
      <w:r w:rsidR="00AE64C8" w:rsidRPr="0028219D">
        <w:rPr>
          <w:sz w:val="24"/>
        </w:rPr>
        <w:t>Which age group is likely to do more niche-picking?</w:t>
      </w:r>
    </w:p>
    <w:p w14:paraId="2A208F15"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adolescents</w:t>
      </w:r>
    </w:p>
    <w:p w14:paraId="3E1DD300"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preschoolers</w:t>
      </w:r>
    </w:p>
    <w:p w14:paraId="19346D96"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infants</w:t>
      </w:r>
    </w:p>
    <w:p w14:paraId="0B5CCB05"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toddlers</w:t>
      </w:r>
    </w:p>
    <w:p w14:paraId="01E522C9" w14:textId="77777777" w:rsidR="00AE64C8" w:rsidRDefault="00AE64C8" w:rsidP="00AE64C8">
      <w:pPr>
        <w:pStyle w:val="TB-ANS"/>
        <w:spacing w:line="240" w:lineRule="auto"/>
        <w:ind w:left="0" w:firstLine="0"/>
        <w:rPr>
          <w:color w:val="000000"/>
          <w:sz w:val="24"/>
        </w:rPr>
      </w:pPr>
    </w:p>
    <w:p w14:paraId="4E7433B0"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5AEFC965" w14:textId="037BA4C3"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6D1764">
        <w:rPr>
          <w:i/>
          <w:color w:val="000000"/>
          <w:sz w:val="24"/>
        </w:rPr>
        <w:t>55</w:t>
      </w:r>
    </w:p>
    <w:p w14:paraId="3C0E0C19"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01F2DDD9" w14:textId="77777777" w:rsidR="00AE64C8" w:rsidRPr="00544C24" w:rsidRDefault="00AE64C8" w:rsidP="00AE64C8">
      <w:pPr>
        <w:pStyle w:val="TB-OB"/>
        <w:spacing w:line="240" w:lineRule="auto"/>
        <w:ind w:left="0"/>
        <w:rPr>
          <w:i/>
          <w:color w:val="000000"/>
          <w:sz w:val="24"/>
        </w:rPr>
      </w:pPr>
      <w:r w:rsidRPr="0028219D">
        <w:rPr>
          <w:i/>
          <w:color w:val="000000"/>
          <w:sz w:val="24"/>
        </w:rPr>
        <w:t>Objective: 2.6</w:t>
      </w:r>
      <w:r w:rsidRPr="00CB6F92">
        <w:rPr>
          <w:i/>
          <w:sz w:val="24"/>
        </w:rPr>
        <w:t xml:space="preserve"> Explain the various ways heredity and environment may combine to influence complex traits.</w:t>
      </w:r>
    </w:p>
    <w:p w14:paraId="5D357B3D"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Understanding the Relationship Between Heredity and Environment</w:t>
      </w:r>
    </w:p>
    <w:p w14:paraId="67C5AFD9"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25F7FCC3" w14:textId="77777777" w:rsidR="00AE64C8" w:rsidRDefault="00AE64C8" w:rsidP="00AE64C8">
      <w:pPr>
        <w:pStyle w:val="TB-Q"/>
        <w:tabs>
          <w:tab w:val="clear" w:pos="374"/>
          <w:tab w:val="right" w:pos="378"/>
          <w:tab w:val="left" w:pos="720"/>
        </w:tabs>
        <w:spacing w:before="0" w:line="240" w:lineRule="auto"/>
        <w:ind w:left="0" w:firstLine="0"/>
        <w:rPr>
          <w:sz w:val="24"/>
        </w:rPr>
      </w:pPr>
    </w:p>
    <w:p w14:paraId="35A89204" w14:textId="138DFC6C" w:rsidR="00AE64C8" w:rsidRPr="0028219D" w:rsidRDefault="00F05831" w:rsidP="00AE64C8">
      <w:pPr>
        <w:pStyle w:val="TB-Q"/>
        <w:tabs>
          <w:tab w:val="clear" w:pos="374"/>
          <w:tab w:val="right" w:pos="378"/>
          <w:tab w:val="left" w:pos="720"/>
        </w:tabs>
        <w:spacing w:before="0" w:line="240" w:lineRule="auto"/>
        <w:ind w:left="0" w:firstLine="0"/>
        <w:rPr>
          <w:sz w:val="24"/>
        </w:rPr>
      </w:pPr>
      <w:r>
        <w:rPr>
          <w:sz w:val="24"/>
        </w:rPr>
        <w:t>9</w:t>
      </w:r>
      <w:r w:rsidR="00A95343">
        <w:rPr>
          <w:sz w:val="24"/>
        </w:rPr>
        <w:t>6</w:t>
      </w:r>
      <w:r w:rsidR="00AE64C8" w:rsidRPr="0028219D">
        <w:rPr>
          <w:sz w:val="24"/>
        </w:rPr>
        <w:t>.</w:t>
      </w:r>
      <w:r w:rsidR="00AE64C8">
        <w:rPr>
          <w:sz w:val="24"/>
        </w:rPr>
        <w:t xml:space="preserve"> </w:t>
      </w:r>
      <w:r w:rsidR="00AE64C8" w:rsidRPr="0028219D">
        <w:rPr>
          <w:sz w:val="24"/>
        </w:rPr>
        <w:t>__________ explain</w:t>
      </w:r>
      <w:r w:rsidR="0009589A">
        <w:rPr>
          <w:sz w:val="24"/>
        </w:rPr>
        <w:t>s</w:t>
      </w:r>
      <w:r w:rsidR="00AE64C8" w:rsidRPr="0028219D">
        <w:rPr>
          <w:sz w:val="24"/>
        </w:rPr>
        <w:t xml:space="preserve"> why pairs of identical twins reared apart during childhood and later reunited may find that they have similar hobbies, food preferences, and vocations.</w:t>
      </w:r>
    </w:p>
    <w:p w14:paraId="1EF680BE"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P</w:t>
      </w:r>
      <w:r w:rsidRPr="0028219D">
        <w:rPr>
          <w:color w:val="000000"/>
          <w:sz w:val="24"/>
        </w:rPr>
        <w:t>assive correlation</w:t>
      </w:r>
    </w:p>
    <w:p w14:paraId="71B5B1F7"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M</w:t>
      </w:r>
      <w:r w:rsidRPr="0028219D">
        <w:rPr>
          <w:color w:val="000000"/>
          <w:sz w:val="24"/>
        </w:rPr>
        <w:t>ethylation</w:t>
      </w:r>
    </w:p>
    <w:p w14:paraId="627952BB"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E</w:t>
      </w:r>
      <w:r w:rsidRPr="0028219D">
        <w:rPr>
          <w:color w:val="000000"/>
          <w:sz w:val="24"/>
        </w:rPr>
        <w:t>vocative correlation</w:t>
      </w:r>
    </w:p>
    <w:p w14:paraId="6367AF77"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N</w:t>
      </w:r>
      <w:r w:rsidRPr="0028219D">
        <w:rPr>
          <w:color w:val="000000"/>
          <w:sz w:val="24"/>
        </w:rPr>
        <w:t>iche-picking</w:t>
      </w:r>
    </w:p>
    <w:p w14:paraId="1BC358C6" w14:textId="77777777" w:rsidR="00AE64C8" w:rsidRDefault="00AE64C8" w:rsidP="00AE64C8">
      <w:pPr>
        <w:pStyle w:val="TB-ANS"/>
        <w:spacing w:line="240" w:lineRule="auto"/>
        <w:ind w:left="0" w:firstLine="0"/>
        <w:rPr>
          <w:color w:val="000000"/>
          <w:sz w:val="24"/>
        </w:rPr>
      </w:pPr>
    </w:p>
    <w:p w14:paraId="30317707"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74B00BE0" w14:textId="491975C1"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F05831">
        <w:rPr>
          <w:i/>
          <w:color w:val="000000"/>
          <w:sz w:val="24"/>
        </w:rPr>
        <w:t>55</w:t>
      </w:r>
    </w:p>
    <w:p w14:paraId="20C48364"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2DF16646" w14:textId="77777777" w:rsidR="00AE64C8" w:rsidRPr="00544C24" w:rsidRDefault="00AE64C8" w:rsidP="00AE64C8">
      <w:pPr>
        <w:pStyle w:val="TB-OB"/>
        <w:spacing w:line="240" w:lineRule="auto"/>
        <w:ind w:left="0"/>
        <w:rPr>
          <w:i/>
          <w:color w:val="000000"/>
          <w:sz w:val="24"/>
        </w:rPr>
      </w:pPr>
      <w:r w:rsidRPr="0028219D">
        <w:rPr>
          <w:i/>
          <w:color w:val="000000"/>
          <w:sz w:val="24"/>
        </w:rPr>
        <w:lastRenderedPageBreak/>
        <w:t>Objective: 2.6</w:t>
      </w:r>
      <w:r w:rsidRPr="00CB6F92">
        <w:rPr>
          <w:i/>
          <w:sz w:val="24"/>
        </w:rPr>
        <w:t xml:space="preserve"> Explain the various ways heredity and environment may combine to influence complex traits.</w:t>
      </w:r>
    </w:p>
    <w:p w14:paraId="20ED6831"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Understanding the Relationship Between Heredity and Environment</w:t>
      </w:r>
    </w:p>
    <w:p w14:paraId="4EC2F4B2"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283222CA" w14:textId="77777777" w:rsidR="00AE64C8" w:rsidRDefault="00AE64C8" w:rsidP="00AE64C8">
      <w:pPr>
        <w:pStyle w:val="TB-Q"/>
        <w:tabs>
          <w:tab w:val="clear" w:pos="374"/>
          <w:tab w:val="right" w:pos="378"/>
          <w:tab w:val="left" w:pos="720"/>
        </w:tabs>
        <w:spacing w:before="0" w:line="240" w:lineRule="auto"/>
        <w:ind w:left="0" w:firstLine="0"/>
        <w:rPr>
          <w:sz w:val="24"/>
        </w:rPr>
      </w:pPr>
    </w:p>
    <w:p w14:paraId="5AC1B6EE" w14:textId="2032084B" w:rsidR="00F7335B" w:rsidRDefault="00AE64C8" w:rsidP="00AE64C8">
      <w:pPr>
        <w:pStyle w:val="TB-Q"/>
        <w:tabs>
          <w:tab w:val="clear" w:pos="374"/>
          <w:tab w:val="right" w:pos="378"/>
          <w:tab w:val="left" w:pos="720"/>
        </w:tabs>
        <w:spacing w:before="0" w:line="240" w:lineRule="auto"/>
        <w:ind w:left="0" w:firstLine="0"/>
        <w:rPr>
          <w:sz w:val="24"/>
        </w:rPr>
      </w:pPr>
      <w:r w:rsidRPr="0028219D">
        <w:rPr>
          <w:sz w:val="24"/>
        </w:rPr>
        <w:t>9</w:t>
      </w:r>
      <w:r w:rsidR="00A95343">
        <w:rPr>
          <w:sz w:val="24"/>
        </w:rPr>
        <w:t>7</w:t>
      </w:r>
      <w:r w:rsidRPr="0028219D">
        <w:rPr>
          <w:sz w:val="24"/>
        </w:rPr>
        <w:t>.</w:t>
      </w:r>
      <w:r>
        <w:rPr>
          <w:sz w:val="24"/>
        </w:rPr>
        <w:t xml:space="preserve"> </w:t>
      </w:r>
      <w:r w:rsidR="00013D59">
        <w:rPr>
          <w:sz w:val="24"/>
        </w:rPr>
        <w:t>Which statement is true of the influence of parents and other caring adults on gene expression?</w:t>
      </w:r>
    </w:p>
    <w:p w14:paraId="4B838E6C" w14:textId="3A74DFD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00013D59">
        <w:rPr>
          <w:color w:val="000000"/>
          <w:sz w:val="24"/>
        </w:rPr>
        <w:t xml:space="preserve">Regardless of the experiences they provide, they </w:t>
      </w:r>
      <w:r w:rsidRPr="0028219D">
        <w:rPr>
          <w:color w:val="000000"/>
          <w:sz w:val="24"/>
        </w:rPr>
        <w:t>cannot modify their children’s expression of hereditary tendencies</w:t>
      </w:r>
      <w:r w:rsidR="00013D59">
        <w:rPr>
          <w:color w:val="000000"/>
          <w:sz w:val="24"/>
        </w:rPr>
        <w:t>.</w:t>
      </w:r>
    </w:p>
    <w:p w14:paraId="10FB933D" w14:textId="3D1BD63C"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00C033AB">
        <w:rPr>
          <w:color w:val="000000"/>
          <w:sz w:val="24"/>
        </w:rPr>
        <w:t xml:space="preserve">They </w:t>
      </w:r>
      <w:r w:rsidRPr="0028219D">
        <w:rPr>
          <w:color w:val="000000"/>
          <w:sz w:val="24"/>
        </w:rPr>
        <w:t>can uncouple unfavorable gene</w:t>
      </w:r>
      <w:r>
        <w:rPr>
          <w:color w:val="000000"/>
          <w:sz w:val="24"/>
        </w:rPr>
        <w:t>‒</w:t>
      </w:r>
      <w:r w:rsidRPr="0028219D">
        <w:rPr>
          <w:color w:val="000000"/>
          <w:sz w:val="24"/>
        </w:rPr>
        <w:t>environment correlations by providing children with positive experiences</w:t>
      </w:r>
      <w:r w:rsidR="00C033AB">
        <w:rPr>
          <w:color w:val="000000"/>
          <w:sz w:val="24"/>
        </w:rPr>
        <w:t>.</w:t>
      </w:r>
    </w:p>
    <w:p w14:paraId="1E4C4203" w14:textId="7381F71F"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00C033AB">
        <w:rPr>
          <w:color w:val="000000"/>
          <w:sz w:val="24"/>
        </w:rPr>
        <w:t xml:space="preserve">They </w:t>
      </w:r>
      <w:r w:rsidRPr="0028219D">
        <w:rPr>
          <w:color w:val="000000"/>
          <w:sz w:val="24"/>
        </w:rPr>
        <w:t>can do little to alter genetic tendencies, which cause children to receive, evoke, or seek certain experiences</w:t>
      </w:r>
      <w:r w:rsidR="00C033AB">
        <w:rPr>
          <w:color w:val="000000"/>
          <w:sz w:val="24"/>
        </w:rPr>
        <w:t>.</w:t>
      </w:r>
    </w:p>
    <w:p w14:paraId="6E8D1F11" w14:textId="6050E5B4"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00C033AB">
        <w:rPr>
          <w:color w:val="000000"/>
          <w:sz w:val="24"/>
        </w:rPr>
        <w:t xml:space="preserve">They </w:t>
      </w:r>
      <w:r w:rsidRPr="0028219D">
        <w:rPr>
          <w:color w:val="000000"/>
          <w:sz w:val="24"/>
        </w:rPr>
        <w:t>cannot protect aggressive children from a spiraling, antisocial course of development</w:t>
      </w:r>
      <w:r w:rsidR="00C033AB">
        <w:rPr>
          <w:color w:val="000000"/>
          <w:sz w:val="24"/>
        </w:rPr>
        <w:t>.</w:t>
      </w:r>
    </w:p>
    <w:p w14:paraId="36EDAEEF" w14:textId="77777777" w:rsidR="00AE64C8" w:rsidRDefault="00AE64C8" w:rsidP="00AE64C8">
      <w:pPr>
        <w:pStyle w:val="TB-ANS"/>
        <w:spacing w:line="240" w:lineRule="auto"/>
        <w:ind w:left="0" w:firstLine="0"/>
        <w:rPr>
          <w:color w:val="000000"/>
          <w:sz w:val="24"/>
        </w:rPr>
      </w:pPr>
    </w:p>
    <w:p w14:paraId="575CE60F"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21F2A21F" w14:textId="3ABB96BE"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FE51F0">
        <w:rPr>
          <w:i/>
          <w:color w:val="000000"/>
          <w:sz w:val="24"/>
        </w:rPr>
        <w:t>56</w:t>
      </w:r>
    </w:p>
    <w:p w14:paraId="74423C7A"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2C16FD85" w14:textId="77777777" w:rsidR="00AE64C8" w:rsidRPr="00544C24" w:rsidRDefault="00AE64C8" w:rsidP="00AE64C8">
      <w:pPr>
        <w:pStyle w:val="TB-OB"/>
        <w:spacing w:line="240" w:lineRule="auto"/>
        <w:ind w:left="0"/>
        <w:rPr>
          <w:i/>
          <w:color w:val="000000"/>
          <w:sz w:val="24"/>
        </w:rPr>
      </w:pPr>
      <w:r w:rsidRPr="0028219D">
        <w:rPr>
          <w:i/>
          <w:color w:val="000000"/>
          <w:sz w:val="24"/>
        </w:rPr>
        <w:t>Objective: 2.6</w:t>
      </w:r>
      <w:r w:rsidRPr="00CB6F92">
        <w:rPr>
          <w:i/>
          <w:sz w:val="24"/>
        </w:rPr>
        <w:t xml:space="preserve"> Explain the various ways heredity and environment may combine to influence complex traits.</w:t>
      </w:r>
    </w:p>
    <w:p w14:paraId="0908B20F"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Understanding the Relationship Between Heredity and Environment</w:t>
      </w:r>
    </w:p>
    <w:p w14:paraId="2DA39BA7"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Difficult</w:t>
      </w:r>
    </w:p>
    <w:p w14:paraId="789723F7" w14:textId="77777777" w:rsidR="00AE64C8" w:rsidRPr="0028219D" w:rsidRDefault="00AE64C8" w:rsidP="00AE64C8">
      <w:pPr>
        <w:pStyle w:val="TB-Q"/>
        <w:tabs>
          <w:tab w:val="clear" w:pos="374"/>
          <w:tab w:val="right" w:pos="378"/>
          <w:tab w:val="left" w:pos="720"/>
        </w:tabs>
        <w:spacing w:before="0" w:line="240" w:lineRule="auto"/>
        <w:ind w:left="0" w:firstLine="0"/>
        <w:rPr>
          <w:sz w:val="24"/>
        </w:rPr>
      </w:pPr>
    </w:p>
    <w:p w14:paraId="594BB3D0" w14:textId="6F614862" w:rsidR="00AE64C8" w:rsidRPr="0028219D" w:rsidRDefault="00131781" w:rsidP="00AE64C8">
      <w:pPr>
        <w:pStyle w:val="TB-Q"/>
        <w:tabs>
          <w:tab w:val="clear" w:pos="374"/>
          <w:tab w:val="right" w:pos="378"/>
          <w:tab w:val="left" w:pos="720"/>
        </w:tabs>
        <w:spacing w:before="0" w:line="240" w:lineRule="auto"/>
        <w:ind w:left="0" w:firstLine="0"/>
        <w:rPr>
          <w:sz w:val="24"/>
        </w:rPr>
      </w:pPr>
      <w:r>
        <w:rPr>
          <w:sz w:val="24"/>
        </w:rPr>
        <w:t>9</w:t>
      </w:r>
      <w:r w:rsidR="00A95343">
        <w:rPr>
          <w:sz w:val="24"/>
        </w:rPr>
        <w:t>8</w:t>
      </w:r>
      <w:r w:rsidR="00AE64C8" w:rsidRPr="0028219D">
        <w:rPr>
          <w:sz w:val="24"/>
        </w:rPr>
        <w:t>.</w:t>
      </w:r>
      <w:r w:rsidR="00AE64C8">
        <w:rPr>
          <w:sz w:val="24"/>
        </w:rPr>
        <w:t xml:space="preserve"> </w:t>
      </w:r>
      <w:r w:rsidR="00AE64C8" w:rsidRPr="0028219D">
        <w:rPr>
          <w:sz w:val="24"/>
        </w:rPr>
        <w:t xml:space="preserve">Which concept </w:t>
      </w:r>
      <w:r>
        <w:rPr>
          <w:sz w:val="24"/>
        </w:rPr>
        <w:t>emphasizes development resulting from</w:t>
      </w:r>
      <w:r w:rsidR="00AE64C8" w:rsidRPr="0028219D">
        <w:rPr>
          <w:sz w:val="24"/>
        </w:rPr>
        <w:t xml:space="preserve"> on</w:t>
      </w:r>
      <w:r>
        <w:rPr>
          <w:sz w:val="24"/>
        </w:rPr>
        <w:t>going</w:t>
      </w:r>
      <w:r w:rsidR="00AE64C8" w:rsidRPr="0028219D">
        <w:rPr>
          <w:sz w:val="24"/>
        </w:rPr>
        <w:t xml:space="preserve"> bidirectional exchanges between heredity and </w:t>
      </w:r>
      <w:r>
        <w:rPr>
          <w:sz w:val="24"/>
        </w:rPr>
        <w:t xml:space="preserve">all levels of </w:t>
      </w:r>
      <w:r w:rsidR="00AE64C8" w:rsidRPr="0028219D">
        <w:rPr>
          <w:sz w:val="24"/>
        </w:rPr>
        <w:t>the environment?</w:t>
      </w:r>
    </w:p>
    <w:p w14:paraId="483E20C8"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gene</w:t>
      </w:r>
      <w:r>
        <w:rPr>
          <w:color w:val="000000"/>
          <w:sz w:val="24"/>
        </w:rPr>
        <w:t>‒</w:t>
      </w:r>
      <w:r w:rsidRPr="0028219D">
        <w:rPr>
          <w:color w:val="000000"/>
          <w:sz w:val="24"/>
        </w:rPr>
        <w:t>environment interaction</w:t>
      </w:r>
    </w:p>
    <w:p w14:paraId="127C79EB"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gene</w:t>
      </w:r>
      <w:r>
        <w:rPr>
          <w:color w:val="000000"/>
          <w:sz w:val="24"/>
        </w:rPr>
        <w:t>‒</w:t>
      </w:r>
      <w:r w:rsidRPr="0028219D">
        <w:rPr>
          <w:color w:val="000000"/>
          <w:sz w:val="24"/>
        </w:rPr>
        <w:t>environment correlation</w:t>
      </w:r>
    </w:p>
    <w:p w14:paraId="4C5DD701"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epigenesis</w:t>
      </w:r>
    </w:p>
    <w:p w14:paraId="470E28C4"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niche-picking</w:t>
      </w:r>
    </w:p>
    <w:p w14:paraId="053EB429" w14:textId="77777777" w:rsidR="00AE64C8" w:rsidRDefault="00AE64C8" w:rsidP="00AE64C8">
      <w:pPr>
        <w:pStyle w:val="TB-ANS"/>
        <w:spacing w:line="240" w:lineRule="auto"/>
        <w:ind w:left="0" w:firstLine="0"/>
        <w:rPr>
          <w:color w:val="000000"/>
          <w:sz w:val="24"/>
        </w:rPr>
      </w:pPr>
    </w:p>
    <w:p w14:paraId="51922AE9"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6F851850" w14:textId="0CB83748"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131781">
        <w:rPr>
          <w:i/>
          <w:color w:val="000000"/>
          <w:sz w:val="24"/>
        </w:rPr>
        <w:t>56</w:t>
      </w:r>
    </w:p>
    <w:p w14:paraId="3EE8B418" w14:textId="122D6F92" w:rsidR="00F7335B"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w:t>
      </w:r>
      <w:r w:rsidR="00131781">
        <w:rPr>
          <w:i/>
          <w:color w:val="000000"/>
          <w:sz w:val="24"/>
        </w:rPr>
        <w:t>Remember</w:t>
      </w:r>
    </w:p>
    <w:p w14:paraId="630AA236" w14:textId="5493A333" w:rsidR="00AE64C8" w:rsidRPr="00544C24" w:rsidRDefault="00AE64C8" w:rsidP="00AE64C8">
      <w:pPr>
        <w:pStyle w:val="TB-OB"/>
        <w:spacing w:line="240" w:lineRule="auto"/>
        <w:ind w:left="0"/>
        <w:rPr>
          <w:i/>
          <w:color w:val="000000"/>
          <w:sz w:val="24"/>
        </w:rPr>
      </w:pPr>
      <w:r w:rsidRPr="0028219D">
        <w:rPr>
          <w:i/>
          <w:color w:val="000000"/>
          <w:sz w:val="24"/>
        </w:rPr>
        <w:t>Objective: 2.6</w:t>
      </w:r>
      <w:r w:rsidRPr="00CB6F92">
        <w:rPr>
          <w:i/>
          <w:sz w:val="24"/>
        </w:rPr>
        <w:t xml:space="preserve"> Explain the various ways heredity and environment may combine to influence complex traits.</w:t>
      </w:r>
    </w:p>
    <w:p w14:paraId="29FDCC48"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Understanding the Relationship Between Heredity and Environment</w:t>
      </w:r>
    </w:p>
    <w:p w14:paraId="0892B7C2"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7FA03988" w14:textId="77777777" w:rsidR="00AE64C8" w:rsidRDefault="00AE64C8" w:rsidP="00AE64C8">
      <w:pPr>
        <w:pStyle w:val="TB-Q"/>
        <w:tabs>
          <w:tab w:val="clear" w:pos="374"/>
          <w:tab w:val="right" w:pos="378"/>
          <w:tab w:val="left" w:pos="720"/>
        </w:tabs>
        <w:spacing w:before="0" w:line="240" w:lineRule="auto"/>
        <w:ind w:left="0" w:firstLine="0"/>
        <w:rPr>
          <w:sz w:val="24"/>
        </w:rPr>
      </w:pPr>
    </w:p>
    <w:p w14:paraId="40CC0F1E" w14:textId="3C9FED9F" w:rsidR="00AE64C8" w:rsidRPr="0028219D" w:rsidRDefault="00A95343" w:rsidP="00AE64C8">
      <w:pPr>
        <w:pStyle w:val="TB-Q"/>
        <w:tabs>
          <w:tab w:val="clear" w:pos="374"/>
          <w:tab w:val="right" w:pos="378"/>
          <w:tab w:val="left" w:pos="720"/>
        </w:tabs>
        <w:spacing w:before="0" w:line="240" w:lineRule="auto"/>
        <w:ind w:left="0" w:firstLine="0"/>
        <w:rPr>
          <w:sz w:val="24"/>
        </w:rPr>
      </w:pPr>
      <w:r>
        <w:rPr>
          <w:sz w:val="24"/>
        </w:rPr>
        <w:t>99</w:t>
      </w:r>
      <w:r w:rsidR="00AE64C8" w:rsidRPr="0028219D">
        <w:rPr>
          <w:sz w:val="24"/>
        </w:rPr>
        <w:t>.</w:t>
      </w:r>
      <w:r w:rsidR="00AE64C8">
        <w:rPr>
          <w:sz w:val="24"/>
        </w:rPr>
        <w:t xml:space="preserve"> </w:t>
      </w:r>
      <w:r w:rsidR="00AE64C8" w:rsidRPr="0028219D">
        <w:rPr>
          <w:sz w:val="24"/>
        </w:rPr>
        <w:t>__________ help explain why identical twins, though precisely the same in DNA sequencing, sometimes display strikingly different phenotypes with age.</w:t>
      </w:r>
    </w:p>
    <w:p w14:paraId="6F6CBD59"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Heredity estimates</w:t>
      </w:r>
    </w:p>
    <w:p w14:paraId="39A8FC2A"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Passive correlations</w:t>
      </w:r>
    </w:p>
    <w:p w14:paraId="22DEA26A"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Evocative correlations</w:t>
      </w:r>
    </w:p>
    <w:p w14:paraId="5209771A"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Methylation levels</w:t>
      </w:r>
    </w:p>
    <w:p w14:paraId="502AFBEF" w14:textId="77777777" w:rsidR="00AE64C8" w:rsidRDefault="00AE64C8" w:rsidP="00AE64C8">
      <w:pPr>
        <w:pStyle w:val="TB-ANS"/>
        <w:spacing w:line="240" w:lineRule="auto"/>
        <w:ind w:left="0" w:firstLine="0"/>
        <w:rPr>
          <w:color w:val="000000"/>
          <w:sz w:val="24"/>
        </w:rPr>
      </w:pPr>
    </w:p>
    <w:p w14:paraId="1C0FD159"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D</w:t>
      </w:r>
    </w:p>
    <w:p w14:paraId="25DF0EC9" w14:textId="681C0EB3"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FC4605">
        <w:rPr>
          <w:i/>
          <w:color w:val="000000"/>
          <w:sz w:val="24"/>
        </w:rPr>
        <w:t>56</w:t>
      </w:r>
    </w:p>
    <w:p w14:paraId="79470B7C" w14:textId="176CE5A3" w:rsidR="00AE64C8" w:rsidRPr="0028219D" w:rsidRDefault="00AE64C8" w:rsidP="00AE64C8">
      <w:pPr>
        <w:pStyle w:val="TB-SK"/>
        <w:spacing w:line="240" w:lineRule="auto"/>
        <w:ind w:left="0"/>
        <w:rPr>
          <w:i/>
          <w:color w:val="000000"/>
          <w:sz w:val="24"/>
        </w:rPr>
      </w:pPr>
      <w:r w:rsidRPr="00544C24">
        <w:rPr>
          <w:i/>
          <w:color w:val="000000"/>
          <w:sz w:val="24"/>
        </w:rPr>
        <w:lastRenderedPageBreak/>
        <w:t>Skill Level:</w:t>
      </w:r>
      <w:r w:rsidRPr="0028219D">
        <w:rPr>
          <w:i/>
          <w:color w:val="000000"/>
          <w:sz w:val="24"/>
        </w:rPr>
        <w:t xml:space="preserve"> </w:t>
      </w:r>
      <w:r w:rsidR="00FC4605">
        <w:rPr>
          <w:i/>
          <w:color w:val="000000"/>
          <w:sz w:val="24"/>
        </w:rPr>
        <w:t>Remember</w:t>
      </w:r>
    </w:p>
    <w:p w14:paraId="3590856A" w14:textId="77777777" w:rsidR="00AE64C8" w:rsidRPr="00544C24" w:rsidRDefault="00AE64C8" w:rsidP="00AE64C8">
      <w:pPr>
        <w:pStyle w:val="TB-OB"/>
        <w:spacing w:line="240" w:lineRule="auto"/>
        <w:ind w:left="0"/>
        <w:rPr>
          <w:i/>
          <w:color w:val="000000"/>
          <w:sz w:val="24"/>
        </w:rPr>
      </w:pPr>
      <w:r w:rsidRPr="0028219D">
        <w:rPr>
          <w:i/>
          <w:color w:val="000000"/>
          <w:sz w:val="24"/>
        </w:rPr>
        <w:t>Objective: 2.6</w:t>
      </w:r>
      <w:r w:rsidRPr="00CB6F92">
        <w:rPr>
          <w:i/>
          <w:sz w:val="24"/>
        </w:rPr>
        <w:t xml:space="preserve"> Explain the various ways heredity and environment may combine to influence complex traits.</w:t>
      </w:r>
    </w:p>
    <w:p w14:paraId="045B069B"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Understanding the Relationship Between Heredity and Environment</w:t>
      </w:r>
    </w:p>
    <w:p w14:paraId="33192CA5"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67D28297" w14:textId="77777777" w:rsidR="00AE64C8" w:rsidRDefault="00AE64C8" w:rsidP="00AE64C8">
      <w:pPr>
        <w:pStyle w:val="TB-Q"/>
        <w:tabs>
          <w:tab w:val="clear" w:pos="374"/>
          <w:tab w:val="right" w:pos="378"/>
          <w:tab w:val="left" w:pos="720"/>
        </w:tabs>
        <w:spacing w:before="0" w:line="240" w:lineRule="auto"/>
        <w:ind w:left="0" w:firstLine="0"/>
        <w:rPr>
          <w:sz w:val="24"/>
        </w:rPr>
      </w:pPr>
    </w:p>
    <w:p w14:paraId="5CE65189" w14:textId="1F596073" w:rsidR="00F7335B" w:rsidRDefault="00AE64C8" w:rsidP="00AE64C8">
      <w:pPr>
        <w:pStyle w:val="TB-Q"/>
        <w:tabs>
          <w:tab w:val="clear" w:pos="374"/>
          <w:tab w:val="right" w:pos="378"/>
          <w:tab w:val="left" w:pos="720"/>
        </w:tabs>
        <w:spacing w:before="0" w:line="240" w:lineRule="auto"/>
        <w:ind w:left="0" w:firstLine="0"/>
        <w:rPr>
          <w:sz w:val="24"/>
        </w:rPr>
      </w:pPr>
      <w:r w:rsidRPr="0028219D">
        <w:rPr>
          <w:sz w:val="24"/>
        </w:rPr>
        <w:t>1</w:t>
      </w:r>
      <w:r w:rsidR="007552C2">
        <w:rPr>
          <w:sz w:val="24"/>
        </w:rPr>
        <w:t>0</w:t>
      </w:r>
      <w:r w:rsidR="00A95343">
        <w:rPr>
          <w:sz w:val="24"/>
        </w:rPr>
        <w:t>0</w:t>
      </w:r>
      <w:r w:rsidRPr="0028219D">
        <w:rPr>
          <w:sz w:val="24"/>
        </w:rPr>
        <w:t>. Environmental modification of gene expression __________.</w:t>
      </w:r>
    </w:p>
    <w:p w14:paraId="575AF38D"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may be possible in the future</w:t>
      </w:r>
    </w:p>
    <w:p w14:paraId="7AFF26D1" w14:textId="0AD2E2FE"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cannot occur until after puberty</w:t>
      </w:r>
    </w:p>
    <w:p w14:paraId="2981180A"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can occur at any age, even prenatally</w:t>
      </w:r>
    </w:p>
    <w:p w14:paraId="5883F1B3"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happens in other mammals, but not humans</w:t>
      </w:r>
    </w:p>
    <w:p w14:paraId="58DC5776" w14:textId="77777777" w:rsidR="00AE64C8" w:rsidRDefault="00AE64C8" w:rsidP="00AE64C8">
      <w:pPr>
        <w:pStyle w:val="TB-ANS"/>
        <w:spacing w:line="240" w:lineRule="auto"/>
        <w:ind w:left="0" w:firstLine="0"/>
        <w:rPr>
          <w:color w:val="000000"/>
          <w:sz w:val="24"/>
        </w:rPr>
      </w:pPr>
    </w:p>
    <w:p w14:paraId="1814383D"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0E2DC6CF" w14:textId="7664A91D" w:rsidR="00F7335B" w:rsidRDefault="00AE64C8" w:rsidP="00AE64C8">
      <w:pPr>
        <w:pStyle w:val="TB-PR"/>
        <w:spacing w:line="240" w:lineRule="auto"/>
        <w:ind w:left="0"/>
        <w:rPr>
          <w:i/>
          <w:color w:val="000000"/>
          <w:sz w:val="24"/>
        </w:rPr>
      </w:pPr>
      <w:r w:rsidRPr="0028219D">
        <w:rPr>
          <w:i/>
          <w:color w:val="000000"/>
          <w:sz w:val="24"/>
        </w:rPr>
        <w:t xml:space="preserve">Page Ref: </w:t>
      </w:r>
      <w:r w:rsidR="0080498F">
        <w:rPr>
          <w:i/>
          <w:color w:val="000000"/>
          <w:sz w:val="24"/>
        </w:rPr>
        <w:t>56</w:t>
      </w:r>
    </w:p>
    <w:p w14:paraId="50698D07" w14:textId="573E5AC9"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7C542DB1" w14:textId="77777777" w:rsidR="00AE64C8" w:rsidRPr="00544C24" w:rsidRDefault="00AE64C8" w:rsidP="00AE64C8">
      <w:pPr>
        <w:pStyle w:val="TB-OB"/>
        <w:spacing w:line="240" w:lineRule="auto"/>
        <w:ind w:left="0"/>
        <w:rPr>
          <w:i/>
          <w:color w:val="000000"/>
          <w:sz w:val="24"/>
        </w:rPr>
      </w:pPr>
      <w:r w:rsidRPr="0028219D">
        <w:rPr>
          <w:i/>
          <w:color w:val="000000"/>
          <w:sz w:val="24"/>
        </w:rPr>
        <w:t>Objective: 2.6</w:t>
      </w:r>
      <w:r w:rsidRPr="00CB6F92">
        <w:rPr>
          <w:i/>
          <w:sz w:val="24"/>
        </w:rPr>
        <w:t xml:space="preserve"> Explain the various ways heredity and environment may combine to influence complex traits.</w:t>
      </w:r>
    </w:p>
    <w:p w14:paraId="4469CB92"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Understanding the Relationship Between Heredity and Environment</w:t>
      </w:r>
    </w:p>
    <w:p w14:paraId="29B38C03"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680F1F1C" w14:textId="77777777" w:rsidR="00AE64C8" w:rsidRDefault="00AE64C8" w:rsidP="00AE64C8">
      <w:pPr>
        <w:pStyle w:val="TB-Q"/>
        <w:tabs>
          <w:tab w:val="clear" w:pos="374"/>
          <w:tab w:val="right" w:pos="378"/>
          <w:tab w:val="left" w:pos="720"/>
        </w:tabs>
        <w:spacing w:before="0" w:line="240" w:lineRule="auto"/>
        <w:ind w:left="0" w:firstLine="0"/>
        <w:rPr>
          <w:sz w:val="24"/>
        </w:rPr>
      </w:pPr>
    </w:p>
    <w:p w14:paraId="27297514" w14:textId="5F681803" w:rsidR="00AE64C8" w:rsidRPr="0028219D" w:rsidRDefault="00AE64C8" w:rsidP="00AE64C8">
      <w:pPr>
        <w:pStyle w:val="TB-Q"/>
        <w:tabs>
          <w:tab w:val="clear" w:pos="374"/>
          <w:tab w:val="right" w:pos="378"/>
          <w:tab w:val="left" w:pos="720"/>
        </w:tabs>
        <w:spacing w:before="0" w:line="240" w:lineRule="auto"/>
        <w:ind w:left="0" w:firstLine="0"/>
        <w:rPr>
          <w:sz w:val="24"/>
        </w:rPr>
      </w:pPr>
      <w:r w:rsidRPr="0028219D">
        <w:rPr>
          <w:sz w:val="24"/>
        </w:rPr>
        <w:t>1</w:t>
      </w:r>
      <w:r w:rsidR="007552C2">
        <w:rPr>
          <w:sz w:val="24"/>
        </w:rPr>
        <w:t>0</w:t>
      </w:r>
      <w:r w:rsidR="00A95343">
        <w:rPr>
          <w:sz w:val="24"/>
        </w:rPr>
        <w:t>1</w:t>
      </w:r>
      <w:r w:rsidRPr="0028219D">
        <w:rPr>
          <w:sz w:val="24"/>
        </w:rPr>
        <w:t>.</w:t>
      </w:r>
      <w:r>
        <w:rPr>
          <w:sz w:val="24"/>
        </w:rPr>
        <w:t xml:space="preserve"> </w:t>
      </w:r>
      <w:r w:rsidRPr="0028219D">
        <w:rPr>
          <w:sz w:val="24"/>
        </w:rPr>
        <w:t>Parental post-traumatic stress disorder (PTSD</w:t>
      </w:r>
      <w:r>
        <w:rPr>
          <w:sz w:val="24"/>
        </w:rPr>
        <w:t xml:space="preserve">) </w:t>
      </w:r>
      <w:r w:rsidRPr="0028219D">
        <w:rPr>
          <w:sz w:val="24"/>
        </w:rPr>
        <w:t>is __________.</w:t>
      </w:r>
    </w:p>
    <w:p w14:paraId="7C7D3610"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a strong predictor of child PTSD</w:t>
      </w:r>
    </w:p>
    <w:p w14:paraId="6A8FEDAF"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not correlated with child PTSD</w:t>
      </w:r>
    </w:p>
    <w:p w14:paraId="2E9E45BE"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unrelated to GR methylation</w:t>
      </w:r>
    </w:p>
    <w:p w14:paraId="08E64479"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weakly associated with child PTSD</w:t>
      </w:r>
    </w:p>
    <w:p w14:paraId="04DD7D26" w14:textId="77777777" w:rsidR="00AE64C8" w:rsidRDefault="00AE64C8" w:rsidP="00AE64C8">
      <w:pPr>
        <w:pStyle w:val="TB-ANS"/>
        <w:spacing w:line="240" w:lineRule="auto"/>
        <w:ind w:left="0" w:firstLine="0"/>
        <w:rPr>
          <w:color w:val="000000"/>
          <w:sz w:val="24"/>
        </w:rPr>
      </w:pPr>
    </w:p>
    <w:p w14:paraId="4016CE35"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A</w:t>
      </w:r>
    </w:p>
    <w:p w14:paraId="45F191F5" w14:textId="2B6594F2"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485B0F">
        <w:rPr>
          <w:i/>
          <w:color w:val="000000"/>
          <w:sz w:val="24"/>
        </w:rPr>
        <w:t>57</w:t>
      </w:r>
      <w:r w:rsidR="00485B0F" w:rsidRPr="0028219D">
        <w:rPr>
          <w:i/>
          <w:color w:val="000000"/>
          <w:sz w:val="24"/>
        </w:rPr>
        <w:t xml:space="preserve"> </w:t>
      </w:r>
      <w:r w:rsidRPr="0028219D">
        <w:rPr>
          <w:i/>
          <w:color w:val="000000"/>
          <w:sz w:val="24"/>
        </w:rPr>
        <w:t>Box: BIOLOGY AND ENVIRONMENT: The Tutsi Genocide</w:t>
      </w:r>
      <w:r>
        <w:rPr>
          <w:i/>
          <w:color w:val="000000"/>
          <w:sz w:val="24"/>
        </w:rPr>
        <w:t xml:space="preserve"> and</w:t>
      </w:r>
      <w:r w:rsidRPr="0028219D">
        <w:rPr>
          <w:i/>
          <w:color w:val="000000"/>
          <w:sz w:val="24"/>
        </w:rPr>
        <w:t xml:space="preserve"> Epigenetic Transmission of Maternal Stress to Children</w:t>
      </w:r>
    </w:p>
    <w:p w14:paraId="5F794183"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49D332CE" w14:textId="77777777" w:rsidR="00AE64C8" w:rsidRPr="00544C24" w:rsidRDefault="00AE64C8" w:rsidP="00AE64C8">
      <w:pPr>
        <w:pStyle w:val="TB-OB"/>
        <w:spacing w:line="240" w:lineRule="auto"/>
        <w:ind w:left="0"/>
        <w:rPr>
          <w:i/>
          <w:color w:val="000000"/>
          <w:sz w:val="24"/>
        </w:rPr>
      </w:pPr>
      <w:r w:rsidRPr="0028219D">
        <w:rPr>
          <w:i/>
          <w:color w:val="000000"/>
          <w:sz w:val="24"/>
        </w:rPr>
        <w:t>Objective: 2.6</w:t>
      </w:r>
      <w:r w:rsidRPr="00CB6F92">
        <w:rPr>
          <w:i/>
          <w:sz w:val="24"/>
        </w:rPr>
        <w:t xml:space="preserve"> Explain the various ways heredity and environment may combine to influence complex traits.</w:t>
      </w:r>
    </w:p>
    <w:p w14:paraId="4650D81C"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Understanding the Relationship Between Heredity and Environment</w:t>
      </w:r>
    </w:p>
    <w:p w14:paraId="267F8AC2"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05FAED20" w14:textId="77777777" w:rsidR="00AE64C8" w:rsidRDefault="00AE64C8" w:rsidP="00AE64C8">
      <w:pPr>
        <w:pStyle w:val="TB-Q"/>
        <w:tabs>
          <w:tab w:val="clear" w:pos="374"/>
          <w:tab w:val="right" w:pos="378"/>
          <w:tab w:val="left" w:pos="720"/>
        </w:tabs>
        <w:spacing w:before="0" w:line="240" w:lineRule="auto"/>
        <w:ind w:left="0" w:firstLine="0"/>
        <w:rPr>
          <w:sz w:val="24"/>
        </w:rPr>
      </w:pPr>
    </w:p>
    <w:p w14:paraId="0667A465" w14:textId="6754A1C9" w:rsidR="00AE64C8" w:rsidRPr="0028219D" w:rsidRDefault="00AE64C8" w:rsidP="00AE64C8">
      <w:pPr>
        <w:pStyle w:val="TB-Q"/>
        <w:tabs>
          <w:tab w:val="clear" w:pos="374"/>
          <w:tab w:val="right" w:pos="378"/>
          <w:tab w:val="left" w:pos="720"/>
        </w:tabs>
        <w:spacing w:before="0" w:line="240" w:lineRule="auto"/>
        <w:ind w:left="0" w:firstLine="0"/>
        <w:rPr>
          <w:sz w:val="24"/>
        </w:rPr>
      </w:pPr>
      <w:r w:rsidRPr="0028219D">
        <w:rPr>
          <w:sz w:val="24"/>
        </w:rPr>
        <w:t>1</w:t>
      </w:r>
      <w:r w:rsidR="00485B0F">
        <w:rPr>
          <w:sz w:val="24"/>
        </w:rPr>
        <w:t>0</w:t>
      </w:r>
      <w:r w:rsidR="00A95343">
        <w:rPr>
          <w:sz w:val="24"/>
        </w:rPr>
        <w:t>2</w:t>
      </w:r>
      <w:r w:rsidRPr="0028219D">
        <w:rPr>
          <w:sz w:val="24"/>
        </w:rPr>
        <w:t>.</w:t>
      </w:r>
      <w:r>
        <w:rPr>
          <w:sz w:val="24"/>
        </w:rPr>
        <w:t xml:space="preserve"> </w:t>
      </w:r>
      <w:r w:rsidRPr="0028219D">
        <w:rPr>
          <w:sz w:val="24"/>
        </w:rPr>
        <w:t>In a study of Tutsi women who were pregnant during the genocide</w:t>
      </w:r>
      <w:r w:rsidR="001A06E0">
        <w:rPr>
          <w:sz w:val="24"/>
        </w:rPr>
        <w:t xml:space="preserve"> of 1994</w:t>
      </w:r>
      <w:r w:rsidRPr="0028219D">
        <w:rPr>
          <w:sz w:val="24"/>
        </w:rPr>
        <w:t xml:space="preserve">, </w:t>
      </w:r>
      <w:r w:rsidR="001A06E0">
        <w:rPr>
          <w:sz w:val="24"/>
        </w:rPr>
        <w:t xml:space="preserve">in </w:t>
      </w:r>
      <w:r w:rsidRPr="0028219D">
        <w:rPr>
          <w:sz w:val="24"/>
        </w:rPr>
        <w:t>compar</w:t>
      </w:r>
      <w:r w:rsidR="001A06E0">
        <w:rPr>
          <w:sz w:val="24"/>
        </w:rPr>
        <w:t>ison</w:t>
      </w:r>
      <w:r w:rsidRPr="0028219D">
        <w:rPr>
          <w:sz w:val="24"/>
        </w:rPr>
        <w:t xml:space="preserve"> with non-exposed mothers, mothers who witnessed the genocidal carnage had __________.</w:t>
      </w:r>
    </w:p>
    <w:p w14:paraId="219068D4" w14:textId="77777777" w:rsidR="00F7335B"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higher PTSD and depression scores, but their children displayed weaker GR methylation</w:t>
      </w:r>
    </w:p>
    <w:p w14:paraId="7AF8015A" w14:textId="0D30BB5C"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substantially higher PTSD and depression scores, and their children displayed stronger GR methylation</w:t>
      </w:r>
    </w:p>
    <w:p w14:paraId="1758E55D"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higher PTSD scores and lower depression scores, and their children did not show GR methylation</w:t>
      </w:r>
    </w:p>
    <w:p w14:paraId="4863EA71"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similar PTSD and depression scores, but their children displayed stronger GR methylation</w:t>
      </w:r>
    </w:p>
    <w:p w14:paraId="3C25B9BB" w14:textId="77777777" w:rsidR="00AE64C8" w:rsidRDefault="00AE64C8" w:rsidP="00AE64C8">
      <w:pPr>
        <w:pStyle w:val="TB-ANS"/>
        <w:spacing w:line="240" w:lineRule="auto"/>
        <w:ind w:left="0" w:firstLine="0"/>
        <w:rPr>
          <w:color w:val="000000"/>
          <w:sz w:val="24"/>
        </w:rPr>
      </w:pPr>
    </w:p>
    <w:p w14:paraId="0E531C1E"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B</w:t>
      </w:r>
    </w:p>
    <w:p w14:paraId="256A74EE" w14:textId="6E0C43A8"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44270F">
        <w:rPr>
          <w:i/>
          <w:color w:val="000000"/>
          <w:sz w:val="24"/>
        </w:rPr>
        <w:t>57</w:t>
      </w:r>
      <w:r w:rsidR="0044270F" w:rsidRPr="0028219D">
        <w:rPr>
          <w:i/>
          <w:color w:val="000000"/>
          <w:sz w:val="24"/>
        </w:rPr>
        <w:t xml:space="preserve"> </w:t>
      </w:r>
      <w:r w:rsidRPr="0028219D">
        <w:rPr>
          <w:i/>
          <w:color w:val="000000"/>
          <w:sz w:val="24"/>
        </w:rPr>
        <w:t>Box: BIOLOGY AND ENVIRONMENT: The Tutsi Genocide</w:t>
      </w:r>
      <w:r>
        <w:rPr>
          <w:i/>
          <w:color w:val="000000"/>
          <w:sz w:val="24"/>
        </w:rPr>
        <w:t xml:space="preserve"> and</w:t>
      </w:r>
      <w:r w:rsidRPr="0028219D">
        <w:rPr>
          <w:i/>
          <w:color w:val="000000"/>
          <w:sz w:val="24"/>
        </w:rPr>
        <w:t xml:space="preserve"> Epigenetic Transmission of Maternal Stress to Children</w:t>
      </w:r>
    </w:p>
    <w:p w14:paraId="001493A0"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Remember</w:t>
      </w:r>
    </w:p>
    <w:p w14:paraId="30700757" w14:textId="77777777" w:rsidR="00AE64C8" w:rsidRPr="00544C24" w:rsidRDefault="00AE64C8" w:rsidP="00AE64C8">
      <w:pPr>
        <w:pStyle w:val="TB-OB"/>
        <w:spacing w:line="240" w:lineRule="auto"/>
        <w:ind w:left="0"/>
        <w:rPr>
          <w:i/>
          <w:color w:val="000000"/>
          <w:sz w:val="24"/>
        </w:rPr>
      </w:pPr>
      <w:r w:rsidRPr="0028219D">
        <w:rPr>
          <w:i/>
          <w:color w:val="000000"/>
          <w:sz w:val="24"/>
        </w:rPr>
        <w:lastRenderedPageBreak/>
        <w:t>Objective: 2.6</w:t>
      </w:r>
      <w:r w:rsidRPr="00CB6F92">
        <w:rPr>
          <w:i/>
          <w:sz w:val="24"/>
        </w:rPr>
        <w:t xml:space="preserve"> Explain the various ways heredity and environment may combine to influence complex traits.</w:t>
      </w:r>
    </w:p>
    <w:p w14:paraId="54D66082"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Understanding the Relationship Between Heredity and Environment</w:t>
      </w:r>
    </w:p>
    <w:p w14:paraId="3F4142C7"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45ABA72E" w14:textId="77777777" w:rsidR="00AE64C8" w:rsidRPr="0028219D" w:rsidRDefault="00AE64C8" w:rsidP="00AE64C8">
      <w:pPr>
        <w:pStyle w:val="TB-Q"/>
        <w:tabs>
          <w:tab w:val="clear" w:pos="374"/>
          <w:tab w:val="right" w:pos="378"/>
          <w:tab w:val="left" w:pos="720"/>
        </w:tabs>
        <w:spacing w:before="0" w:line="240" w:lineRule="auto"/>
        <w:ind w:left="0" w:firstLine="0"/>
        <w:rPr>
          <w:sz w:val="24"/>
        </w:rPr>
      </w:pPr>
    </w:p>
    <w:p w14:paraId="65397636" w14:textId="1067156A" w:rsidR="00AE64C8" w:rsidRPr="0028219D" w:rsidRDefault="001339A4" w:rsidP="00AE64C8">
      <w:pPr>
        <w:pStyle w:val="TB-Q"/>
        <w:tabs>
          <w:tab w:val="clear" w:pos="374"/>
          <w:tab w:val="right" w:pos="378"/>
          <w:tab w:val="left" w:pos="720"/>
        </w:tabs>
        <w:spacing w:before="0" w:line="240" w:lineRule="auto"/>
        <w:ind w:left="0" w:firstLine="0"/>
        <w:rPr>
          <w:sz w:val="24"/>
        </w:rPr>
      </w:pPr>
      <w:r>
        <w:rPr>
          <w:sz w:val="24"/>
        </w:rPr>
        <w:t>10</w:t>
      </w:r>
      <w:r w:rsidR="00A95343">
        <w:rPr>
          <w:sz w:val="24"/>
        </w:rPr>
        <w:t>3</w:t>
      </w:r>
      <w:r w:rsidR="00AE64C8" w:rsidRPr="0028219D">
        <w:rPr>
          <w:sz w:val="24"/>
        </w:rPr>
        <w:t>.</w:t>
      </w:r>
      <w:r w:rsidR="00AE64C8">
        <w:rPr>
          <w:sz w:val="24"/>
        </w:rPr>
        <w:t xml:space="preserve"> </w:t>
      </w:r>
      <w:r w:rsidR="00AE64C8" w:rsidRPr="0028219D">
        <w:rPr>
          <w:sz w:val="24"/>
        </w:rPr>
        <w:t>Development is best understood as __________.</w:t>
      </w:r>
    </w:p>
    <w:p w14:paraId="6878E209"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A</w:t>
      </w:r>
      <w:r>
        <w:rPr>
          <w:color w:val="000000"/>
          <w:sz w:val="24"/>
        </w:rPr>
        <w:t xml:space="preserve">) </w:t>
      </w:r>
      <w:r w:rsidRPr="0028219D">
        <w:rPr>
          <w:color w:val="000000"/>
          <w:sz w:val="24"/>
        </w:rPr>
        <w:t>genetically determined</w:t>
      </w:r>
    </w:p>
    <w:p w14:paraId="00846D1B"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B</w:t>
      </w:r>
      <w:r>
        <w:rPr>
          <w:color w:val="000000"/>
          <w:sz w:val="24"/>
        </w:rPr>
        <w:t xml:space="preserve">) </w:t>
      </w:r>
      <w:r w:rsidRPr="0028219D">
        <w:rPr>
          <w:color w:val="000000"/>
          <w:sz w:val="24"/>
        </w:rPr>
        <w:t>environmentally influenced</w:t>
      </w:r>
    </w:p>
    <w:p w14:paraId="735A659E" w14:textId="77777777" w:rsidR="00AE64C8" w:rsidRPr="0028219D" w:rsidRDefault="00AE64C8" w:rsidP="00AE64C8">
      <w:pPr>
        <w:pStyle w:val="TB-A"/>
        <w:tabs>
          <w:tab w:val="clear" w:pos="374"/>
          <w:tab w:val="right" w:pos="380"/>
        </w:tabs>
        <w:spacing w:line="240" w:lineRule="auto"/>
        <w:ind w:left="0" w:firstLine="0"/>
        <w:rPr>
          <w:color w:val="000000"/>
          <w:sz w:val="24"/>
        </w:rPr>
      </w:pPr>
      <w:r w:rsidRPr="0028219D">
        <w:rPr>
          <w:color w:val="000000"/>
          <w:sz w:val="24"/>
        </w:rPr>
        <w:t>C</w:t>
      </w:r>
      <w:r>
        <w:rPr>
          <w:color w:val="000000"/>
          <w:sz w:val="24"/>
        </w:rPr>
        <w:t xml:space="preserve">) </w:t>
      </w:r>
      <w:r w:rsidRPr="0028219D">
        <w:rPr>
          <w:color w:val="000000"/>
          <w:sz w:val="24"/>
        </w:rPr>
        <w:t>a series of complex exchanges between nature and nurture</w:t>
      </w:r>
    </w:p>
    <w:p w14:paraId="6DF9632C" w14:textId="77777777" w:rsidR="00AE64C8" w:rsidRDefault="00AE64C8" w:rsidP="00AE64C8">
      <w:pPr>
        <w:pStyle w:val="TB-A"/>
        <w:tabs>
          <w:tab w:val="clear" w:pos="374"/>
          <w:tab w:val="right" w:pos="380"/>
        </w:tabs>
        <w:spacing w:line="240" w:lineRule="auto"/>
        <w:ind w:left="0" w:firstLine="0"/>
        <w:rPr>
          <w:color w:val="000000"/>
          <w:sz w:val="24"/>
        </w:rPr>
      </w:pPr>
      <w:r w:rsidRPr="0028219D">
        <w:rPr>
          <w:color w:val="000000"/>
          <w:sz w:val="24"/>
        </w:rPr>
        <w:t>D</w:t>
      </w:r>
      <w:r>
        <w:rPr>
          <w:color w:val="000000"/>
          <w:sz w:val="24"/>
        </w:rPr>
        <w:t xml:space="preserve">) </w:t>
      </w:r>
      <w:r w:rsidRPr="0028219D">
        <w:rPr>
          <w:color w:val="000000"/>
          <w:sz w:val="24"/>
        </w:rPr>
        <w:t>an unsolvable puzzle</w:t>
      </w:r>
    </w:p>
    <w:p w14:paraId="135E6F45" w14:textId="77777777" w:rsidR="00AE64C8" w:rsidRDefault="00AE64C8" w:rsidP="00AE64C8">
      <w:pPr>
        <w:pStyle w:val="TB-ANS"/>
        <w:spacing w:line="240" w:lineRule="auto"/>
        <w:ind w:left="0" w:firstLine="0"/>
        <w:rPr>
          <w:color w:val="000000"/>
          <w:sz w:val="24"/>
        </w:rPr>
      </w:pPr>
    </w:p>
    <w:p w14:paraId="28DF6D47" w14:textId="77777777" w:rsidR="00AE64C8" w:rsidRPr="0028219D" w:rsidRDefault="00AE64C8" w:rsidP="00AE64C8">
      <w:pPr>
        <w:pStyle w:val="TB-ANS"/>
        <w:spacing w:line="240" w:lineRule="auto"/>
        <w:ind w:left="0" w:firstLine="0"/>
        <w:rPr>
          <w:color w:val="000000"/>
          <w:sz w:val="24"/>
        </w:rPr>
      </w:pPr>
      <w:r>
        <w:rPr>
          <w:color w:val="000000"/>
          <w:sz w:val="24"/>
        </w:rPr>
        <w:t xml:space="preserve">Answer: </w:t>
      </w:r>
      <w:r w:rsidRPr="0028219D">
        <w:rPr>
          <w:color w:val="000000"/>
          <w:sz w:val="24"/>
        </w:rPr>
        <w:t>C</w:t>
      </w:r>
    </w:p>
    <w:p w14:paraId="1E701403" w14:textId="5776E67D"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1339A4">
        <w:rPr>
          <w:i/>
          <w:color w:val="000000"/>
          <w:sz w:val="24"/>
        </w:rPr>
        <w:t>58</w:t>
      </w:r>
    </w:p>
    <w:p w14:paraId="4CBC7B0D" w14:textId="77777777" w:rsidR="00AE64C8" w:rsidRPr="0028219D" w:rsidRDefault="00AE64C8" w:rsidP="00AE64C8">
      <w:pPr>
        <w:pStyle w:val="TB-SK"/>
        <w:spacing w:line="240" w:lineRule="auto"/>
        <w:ind w:left="0"/>
        <w:rPr>
          <w:i/>
          <w:color w:val="000000"/>
          <w:sz w:val="24"/>
        </w:rPr>
      </w:pPr>
      <w:r w:rsidRPr="00544C24">
        <w:rPr>
          <w:i/>
          <w:color w:val="000000"/>
          <w:sz w:val="24"/>
        </w:rPr>
        <w:t>Skill Level:</w:t>
      </w:r>
      <w:r w:rsidRPr="0028219D">
        <w:rPr>
          <w:i/>
          <w:color w:val="000000"/>
          <w:sz w:val="24"/>
        </w:rPr>
        <w:t xml:space="preserve"> Understand</w:t>
      </w:r>
    </w:p>
    <w:p w14:paraId="75C971E5" w14:textId="77777777" w:rsidR="00AE64C8" w:rsidRPr="00544C24" w:rsidRDefault="00AE64C8" w:rsidP="00AE64C8">
      <w:pPr>
        <w:pStyle w:val="TB-OB"/>
        <w:spacing w:line="240" w:lineRule="auto"/>
        <w:ind w:left="0"/>
        <w:rPr>
          <w:i/>
          <w:color w:val="000000"/>
          <w:sz w:val="24"/>
        </w:rPr>
      </w:pPr>
      <w:r w:rsidRPr="0028219D">
        <w:rPr>
          <w:i/>
          <w:color w:val="000000"/>
          <w:sz w:val="24"/>
        </w:rPr>
        <w:t>Objective: 2.6</w:t>
      </w:r>
      <w:r w:rsidRPr="00CB6F92">
        <w:rPr>
          <w:i/>
          <w:sz w:val="24"/>
        </w:rPr>
        <w:t xml:space="preserve"> Explain the various ways heredity and environment may combine to influence complex traits.</w:t>
      </w:r>
    </w:p>
    <w:p w14:paraId="4C2345AB" w14:textId="77777777" w:rsidR="00AE64C8" w:rsidRPr="00544C24" w:rsidRDefault="00AE64C8" w:rsidP="00AE64C8">
      <w:pPr>
        <w:pStyle w:val="TB-OB"/>
        <w:spacing w:line="240" w:lineRule="auto"/>
        <w:ind w:left="0"/>
        <w:rPr>
          <w:i/>
          <w:color w:val="000000"/>
          <w:sz w:val="24"/>
        </w:rPr>
      </w:pPr>
      <w:r w:rsidRPr="00544C24">
        <w:rPr>
          <w:i/>
          <w:color w:val="000000"/>
          <w:sz w:val="24"/>
        </w:rPr>
        <w:t xml:space="preserve">Topic: </w:t>
      </w:r>
      <w:r w:rsidRPr="00CB6F92">
        <w:rPr>
          <w:bCs/>
          <w:i/>
          <w:sz w:val="24"/>
        </w:rPr>
        <w:t>Understanding the Relationship Between Heredity and Environment</w:t>
      </w:r>
    </w:p>
    <w:p w14:paraId="0034851F" w14:textId="77777777" w:rsidR="00AE64C8" w:rsidRPr="0028219D" w:rsidRDefault="00AE64C8" w:rsidP="00AE64C8">
      <w:pPr>
        <w:pStyle w:val="TB-OB"/>
        <w:spacing w:line="240" w:lineRule="auto"/>
        <w:ind w:left="0"/>
        <w:rPr>
          <w:i/>
          <w:color w:val="000000"/>
          <w:sz w:val="24"/>
        </w:rPr>
      </w:pPr>
      <w:r w:rsidRPr="00544C24">
        <w:rPr>
          <w:i/>
          <w:color w:val="000000"/>
          <w:sz w:val="24"/>
        </w:rPr>
        <w:t xml:space="preserve">Difficulty </w:t>
      </w:r>
      <w:r w:rsidRPr="0028219D">
        <w:rPr>
          <w:i/>
          <w:color w:val="000000"/>
          <w:sz w:val="24"/>
        </w:rPr>
        <w:t>Level: Moderate</w:t>
      </w:r>
    </w:p>
    <w:p w14:paraId="79E39B20" w14:textId="77777777" w:rsidR="00AE64C8" w:rsidRDefault="00AE64C8" w:rsidP="00AE64C8">
      <w:pPr>
        <w:pStyle w:val="H2"/>
        <w:keepNext w:val="0"/>
        <w:spacing w:before="0" w:line="240" w:lineRule="auto"/>
        <w:rPr>
          <w:rFonts w:ascii="Times New Roman" w:hAnsi="Times New Roman"/>
          <w:b/>
          <w:caps/>
          <w:color w:val="000000"/>
        </w:rPr>
      </w:pPr>
    </w:p>
    <w:p w14:paraId="2BC3028E" w14:textId="77777777" w:rsidR="00AE64C8" w:rsidRPr="0028219D" w:rsidRDefault="00AE64C8" w:rsidP="00AE64C8">
      <w:pPr>
        <w:pStyle w:val="H2"/>
        <w:keepNext w:val="0"/>
        <w:spacing w:before="0" w:line="240" w:lineRule="auto"/>
        <w:rPr>
          <w:rFonts w:ascii="Times New Roman" w:hAnsi="Times New Roman"/>
          <w:b/>
          <w:color w:val="000000"/>
        </w:rPr>
      </w:pPr>
      <w:r w:rsidRPr="0028219D">
        <w:rPr>
          <w:rFonts w:ascii="Times New Roman" w:hAnsi="Times New Roman"/>
          <w:b/>
          <w:caps/>
          <w:color w:val="000000"/>
        </w:rPr>
        <w:t>Essay</w:t>
      </w:r>
    </w:p>
    <w:p w14:paraId="7345C10C" w14:textId="77777777" w:rsidR="00AE64C8" w:rsidRDefault="00AE64C8" w:rsidP="00AE64C8">
      <w:pPr>
        <w:pStyle w:val="TB-Q"/>
        <w:tabs>
          <w:tab w:val="clear" w:pos="374"/>
          <w:tab w:val="right" w:pos="378"/>
          <w:tab w:val="left" w:pos="720"/>
        </w:tabs>
        <w:spacing w:before="0" w:line="240" w:lineRule="auto"/>
        <w:ind w:left="0" w:firstLine="0"/>
        <w:rPr>
          <w:sz w:val="24"/>
        </w:rPr>
      </w:pPr>
    </w:p>
    <w:p w14:paraId="25351CF2" w14:textId="6DC03C73" w:rsidR="00F7335B" w:rsidRDefault="00AE64C8" w:rsidP="00AE64C8">
      <w:pPr>
        <w:pStyle w:val="TB-Q"/>
        <w:tabs>
          <w:tab w:val="clear" w:pos="374"/>
          <w:tab w:val="right" w:pos="378"/>
          <w:tab w:val="left" w:pos="720"/>
        </w:tabs>
        <w:spacing w:before="0" w:line="240" w:lineRule="auto"/>
        <w:ind w:left="0" w:firstLine="0"/>
        <w:rPr>
          <w:sz w:val="24"/>
        </w:rPr>
      </w:pPr>
      <w:r w:rsidRPr="0028219D">
        <w:rPr>
          <w:sz w:val="24"/>
        </w:rPr>
        <w:t>1</w:t>
      </w:r>
      <w:r w:rsidR="007552C2">
        <w:rPr>
          <w:sz w:val="24"/>
        </w:rPr>
        <w:t>0</w:t>
      </w:r>
      <w:r w:rsidR="00A95343">
        <w:rPr>
          <w:sz w:val="24"/>
        </w:rPr>
        <w:t>4</w:t>
      </w:r>
      <w:r w:rsidRPr="0028219D">
        <w:rPr>
          <w:sz w:val="24"/>
        </w:rPr>
        <w:t>.</w:t>
      </w:r>
      <w:r>
        <w:rPr>
          <w:sz w:val="24"/>
        </w:rPr>
        <w:t xml:space="preserve"> </w:t>
      </w:r>
      <w:r w:rsidRPr="0028219D">
        <w:rPr>
          <w:sz w:val="24"/>
        </w:rPr>
        <w:t>Define dizygotic</w:t>
      </w:r>
      <w:r w:rsidR="00103E76">
        <w:rPr>
          <w:sz w:val="24"/>
        </w:rPr>
        <w:t xml:space="preserve"> and monozygotic</w:t>
      </w:r>
      <w:r w:rsidRPr="0028219D">
        <w:rPr>
          <w:sz w:val="24"/>
        </w:rPr>
        <w:t xml:space="preserve"> twins. Summarize the genetic and environmental factors that increase the chances of giving birth to </w:t>
      </w:r>
      <w:r w:rsidR="00103E76">
        <w:rPr>
          <w:sz w:val="24"/>
        </w:rPr>
        <w:t>both types</w:t>
      </w:r>
      <w:r w:rsidRPr="0028219D">
        <w:rPr>
          <w:sz w:val="24"/>
        </w:rPr>
        <w:t>.</w:t>
      </w:r>
    </w:p>
    <w:p w14:paraId="212EB518" w14:textId="3C124D88" w:rsidR="00AE64C8" w:rsidRDefault="00AE64C8" w:rsidP="00AE64C8">
      <w:pPr>
        <w:pStyle w:val="TB-ANS"/>
        <w:spacing w:line="240" w:lineRule="auto"/>
        <w:ind w:left="0" w:firstLine="0"/>
        <w:rPr>
          <w:sz w:val="24"/>
        </w:rPr>
      </w:pPr>
    </w:p>
    <w:p w14:paraId="17E62519" w14:textId="46020FDF" w:rsidR="00AE64C8" w:rsidRPr="0028219D" w:rsidRDefault="00AE64C8" w:rsidP="00AE64C8">
      <w:pPr>
        <w:pStyle w:val="TB-ANS"/>
        <w:spacing w:line="240" w:lineRule="auto"/>
        <w:ind w:left="0" w:firstLine="0"/>
        <w:rPr>
          <w:sz w:val="24"/>
        </w:rPr>
      </w:pPr>
      <w:r>
        <w:rPr>
          <w:sz w:val="24"/>
        </w:rPr>
        <w:t xml:space="preserve">Answer: </w:t>
      </w:r>
      <w:r w:rsidRPr="0028219D">
        <w:rPr>
          <w:sz w:val="24"/>
        </w:rPr>
        <w:t xml:space="preserve">Dizygotic, or fraternal, twins are the most common type of multiple offspring. </w:t>
      </w:r>
      <w:r w:rsidR="00D64C04">
        <w:rPr>
          <w:sz w:val="24"/>
        </w:rPr>
        <w:t>They</w:t>
      </w:r>
      <w:r w:rsidRPr="0028219D">
        <w:rPr>
          <w:sz w:val="24"/>
        </w:rPr>
        <w:t xml:space="preserve"> result from the release and fertilization of two ova. Genetically, they are no more alike than ordinary siblings. Older maternal age, fertility drugs, and in vitro fertilization are major causes of the dramatic rise in fraternal twinning and other multiple births in industrialized nations over the past several decades. Currently, fraternal twins account for 1 in about every 33 births in the United States. </w:t>
      </w:r>
      <w:r w:rsidR="00103E76">
        <w:rPr>
          <w:sz w:val="24"/>
        </w:rPr>
        <w:t>Monozygotic, or identical, twins are created when a zygote that has started to duplicated separates into two clusters of cells that develop into two individuals. The frequency of identical twins is the same around the world—about 1 in every 350 to 400 births. Environmental influences that prompt monozygotic twinning include temperature changes, variation in oxygen levels, and late fertilization of the ovum.</w:t>
      </w:r>
    </w:p>
    <w:p w14:paraId="7329FF94" w14:textId="07886F14"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103E76">
        <w:rPr>
          <w:i/>
          <w:color w:val="000000"/>
          <w:sz w:val="24"/>
        </w:rPr>
        <w:t>37–38</w:t>
      </w:r>
    </w:p>
    <w:p w14:paraId="2D3EC641" w14:textId="77777777" w:rsidR="00AE64C8" w:rsidRDefault="00AE64C8" w:rsidP="00AE64C8">
      <w:pPr>
        <w:pStyle w:val="TB-Q"/>
        <w:tabs>
          <w:tab w:val="clear" w:pos="374"/>
          <w:tab w:val="right" w:pos="378"/>
          <w:tab w:val="left" w:pos="720"/>
        </w:tabs>
        <w:spacing w:before="0" w:line="240" w:lineRule="auto"/>
        <w:ind w:left="0" w:firstLine="0"/>
        <w:rPr>
          <w:sz w:val="24"/>
        </w:rPr>
      </w:pPr>
    </w:p>
    <w:p w14:paraId="5C487E42" w14:textId="378970A6" w:rsidR="00AE64C8" w:rsidRDefault="00AE64C8" w:rsidP="00AE64C8">
      <w:pPr>
        <w:pStyle w:val="TB-Q"/>
        <w:tabs>
          <w:tab w:val="clear" w:pos="374"/>
          <w:tab w:val="right" w:pos="378"/>
          <w:tab w:val="left" w:pos="720"/>
        </w:tabs>
        <w:spacing w:before="0" w:line="240" w:lineRule="auto"/>
        <w:ind w:left="0" w:firstLine="0"/>
        <w:rPr>
          <w:sz w:val="24"/>
        </w:rPr>
      </w:pPr>
      <w:r w:rsidRPr="0028219D">
        <w:rPr>
          <w:sz w:val="24"/>
        </w:rPr>
        <w:t>1</w:t>
      </w:r>
      <w:r w:rsidR="007552C2">
        <w:rPr>
          <w:sz w:val="24"/>
        </w:rPr>
        <w:t>0</w:t>
      </w:r>
      <w:r w:rsidR="00A95343">
        <w:rPr>
          <w:sz w:val="24"/>
        </w:rPr>
        <w:t>5</w:t>
      </w:r>
      <w:r w:rsidRPr="0028219D">
        <w:rPr>
          <w:sz w:val="24"/>
        </w:rPr>
        <w:t>.</w:t>
      </w:r>
      <w:r>
        <w:rPr>
          <w:sz w:val="24"/>
        </w:rPr>
        <w:t xml:space="preserve"> </w:t>
      </w:r>
      <w:r w:rsidRPr="0028219D">
        <w:rPr>
          <w:sz w:val="24"/>
        </w:rPr>
        <w:t>Explain X-linked inheritance and how it affects both males and females.</w:t>
      </w:r>
    </w:p>
    <w:p w14:paraId="6420913A" w14:textId="77777777" w:rsidR="00AE64C8" w:rsidRDefault="00AE64C8" w:rsidP="00AE64C8">
      <w:pPr>
        <w:pStyle w:val="TB-ANS"/>
        <w:spacing w:line="240" w:lineRule="auto"/>
        <w:ind w:left="0" w:firstLine="0"/>
        <w:rPr>
          <w:sz w:val="24"/>
        </w:rPr>
      </w:pPr>
    </w:p>
    <w:p w14:paraId="50704373" w14:textId="1E187710" w:rsidR="00AE64C8" w:rsidRPr="0028219D" w:rsidRDefault="00AE64C8" w:rsidP="00AE64C8">
      <w:pPr>
        <w:pStyle w:val="TB-ANS"/>
        <w:spacing w:line="240" w:lineRule="auto"/>
        <w:ind w:left="0" w:firstLine="0"/>
        <w:rPr>
          <w:sz w:val="24"/>
        </w:rPr>
      </w:pPr>
      <w:r>
        <w:rPr>
          <w:sz w:val="24"/>
        </w:rPr>
        <w:t>Answer:</w:t>
      </w:r>
      <w:r w:rsidR="005A35F8">
        <w:rPr>
          <w:sz w:val="24"/>
        </w:rPr>
        <w:t xml:space="preserve"> W</w:t>
      </w:r>
      <w:r w:rsidRPr="0028219D">
        <w:rPr>
          <w:sz w:val="24"/>
        </w:rPr>
        <w:t>hen a harmful allele is carried on the X chromosome, X-linked inheritance applies. Males are more likely to be affected because their sex chromosomes do not match. In females, any recessive allele on one X chromosome has a good chance of being suppressed by a dominant allele on the other X. But the Y chromosome is only about one-third as long and therefore lacks many corresponding genes to override those on the X. A well-known example is hemophilia, a disorder in which the blood fails to clot normally. There is a greater likelihood of inheritance by male children whose mothers carry the abnormal allele.</w:t>
      </w:r>
    </w:p>
    <w:p w14:paraId="7DD86366" w14:textId="2B9C5EC8"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383983">
        <w:rPr>
          <w:i/>
          <w:color w:val="000000"/>
          <w:sz w:val="24"/>
        </w:rPr>
        <w:t>39</w:t>
      </w:r>
    </w:p>
    <w:p w14:paraId="716A2AFA" w14:textId="77777777" w:rsidR="00AE64C8" w:rsidRDefault="00AE64C8" w:rsidP="00AE64C8">
      <w:pPr>
        <w:pStyle w:val="TB-Q"/>
        <w:tabs>
          <w:tab w:val="clear" w:pos="374"/>
          <w:tab w:val="right" w:pos="378"/>
        </w:tabs>
        <w:spacing w:before="0" w:line="240" w:lineRule="auto"/>
        <w:ind w:left="0" w:firstLine="0"/>
        <w:rPr>
          <w:sz w:val="24"/>
        </w:rPr>
      </w:pPr>
    </w:p>
    <w:p w14:paraId="12A37158" w14:textId="218545AC" w:rsidR="00F7335B" w:rsidRDefault="00AE64C8" w:rsidP="00AE64C8">
      <w:pPr>
        <w:pStyle w:val="TB-Q"/>
        <w:tabs>
          <w:tab w:val="clear" w:pos="374"/>
          <w:tab w:val="right" w:pos="378"/>
        </w:tabs>
        <w:spacing w:before="0" w:line="240" w:lineRule="auto"/>
        <w:ind w:left="0" w:firstLine="0"/>
        <w:rPr>
          <w:sz w:val="24"/>
        </w:rPr>
      </w:pPr>
      <w:r w:rsidRPr="0028219D">
        <w:rPr>
          <w:sz w:val="24"/>
        </w:rPr>
        <w:lastRenderedPageBreak/>
        <w:t>1</w:t>
      </w:r>
      <w:r w:rsidR="007552C2">
        <w:rPr>
          <w:sz w:val="24"/>
        </w:rPr>
        <w:t>0</w:t>
      </w:r>
      <w:r w:rsidR="00A95343">
        <w:rPr>
          <w:sz w:val="24"/>
        </w:rPr>
        <w:t>6</w:t>
      </w:r>
      <w:r w:rsidRPr="0028219D">
        <w:rPr>
          <w:sz w:val="24"/>
        </w:rPr>
        <w:t>.</w:t>
      </w:r>
      <w:r>
        <w:rPr>
          <w:sz w:val="24"/>
        </w:rPr>
        <w:t xml:space="preserve"> </w:t>
      </w:r>
      <w:r w:rsidRPr="0028219D">
        <w:rPr>
          <w:sz w:val="24"/>
        </w:rPr>
        <w:t>How do contemporary researchers view the family? Describe direct and indirect influences on the family, and provide examples of each.</w:t>
      </w:r>
    </w:p>
    <w:p w14:paraId="38D521B1" w14:textId="01A42EC8" w:rsidR="00AE64C8" w:rsidRDefault="00AE64C8" w:rsidP="00AE64C8">
      <w:pPr>
        <w:pStyle w:val="TB-ANS"/>
        <w:spacing w:line="240" w:lineRule="auto"/>
        <w:ind w:left="0" w:firstLine="0"/>
        <w:rPr>
          <w:sz w:val="24"/>
        </w:rPr>
      </w:pPr>
    </w:p>
    <w:p w14:paraId="637A5D10" w14:textId="77777777" w:rsidR="00AE64C8" w:rsidRPr="0028219D" w:rsidRDefault="00AE64C8" w:rsidP="00AE64C8">
      <w:pPr>
        <w:pStyle w:val="TB-ANS"/>
        <w:spacing w:line="240" w:lineRule="auto"/>
        <w:ind w:left="0" w:firstLine="0"/>
        <w:rPr>
          <w:sz w:val="24"/>
        </w:rPr>
      </w:pPr>
      <w:r>
        <w:rPr>
          <w:sz w:val="24"/>
        </w:rPr>
        <w:t xml:space="preserve">Answer: </w:t>
      </w:r>
      <w:r w:rsidRPr="0028219D">
        <w:rPr>
          <w:sz w:val="24"/>
        </w:rPr>
        <w:t>Contemporary researchers view the family as a network of interdependent relationships. Bidirectional influences exist in which the behaviors of each family member affect those of others. These influences operate both directly and indirectly. Kind, patient communication evokes cooperative, harmonious responses, whereas harshness and impatience engender angry, resistive behavior. Each of these reactions, in turn, forges a new link in the interactive chain. In the first instance, a positive message tends to follow; in the second, a negative or avoidant one is likely. When parents are firm but warm, children tend to comply with their requests. And when children cooperate, their parents are likely to be warm and gentle in the future. Furthermore, third parties indirectly influence the family. Interaction between any two family members is affected by others present in the setting. Third parties can serve as supports for or barriers to development. For example, when a marital relationship is warm and considerate, mothers and fathers are more likely to engage in effective coparenting. Effective coparenting, in turn, fosters a positive marital relationship.</w:t>
      </w:r>
    </w:p>
    <w:p w14:paraId="68511FE1" w14:textId="5F14ACC5"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C266F6">
        <w:rPr>
          <w:i/>
          <w:color w:val="000000"/>
          <w:sz w:val="24"/>
        </w:rPr>
        <w:t>45–46</w:t>
      </w:r>
    </w:p>
    <w:p w14:paraId="0B40D841" w14:textId="77777777" w:rsidR="00AE64C8" w:rsidRPr="0028219D" w:rsidRDefault="00AE64C8" w:rsidP="00AE64C8">
      <w:pPr>
        <w:pStyle w:val="TB-Q"/>
        <w:tabs>
          <w:tab w:val="clear" w:pos="374"/>
          <w:tab w:val="right" w:pos="378"/>
          <w:tab w:val="left" w:pos="720"/>
        </w:tabs>
        <w:spacing w:before="0" w:line="240" w:lineRule="auto"/>
        <w:ind w:left="0" w:firstLine="0"/>
        <w:rPr>
          <w:sz w:val="24"/>
        </w:rPr>
      </w:pPr>
    </w:p>
    <w:p w14:paraId="51B4DD1A" w14:textId="045E791A" w:rsidR="00AE64C8" w:rsidRDefault="00AE64C8" w:rsidP="00AE64C8">
      <w:pPr>
        <w:pStyle w:val="TB-Q"/>
        <w:tabs>
          <w:tab w:val="clear" w:pos="374"/>
          <w:tab w:val="right" w:pos="378"/>
          <w:tab w:val="left" w:pos="720"/>
        </w:tabs>
        <w:spacing w:before="0" w:line="240" w:lineRule="auto"/>
        <w:ind w:left="0" w:firstLine="0"/>
        <w:rPr>
          <w:sz w:val="24"/>
        </w:rPr>
      </w:pPr>
      <w:r w:rsidRPr="0028219D">
        <w:rPr>
          <w:sz w:val="24"/>
        </w:rPr>
        <w:t>1</w:t>
      </w:r>
      <w:r w:rsidR="007552C2">
        <w:rPr>
          <w:sz w:val="24"/>
        </w:rPr>
        <w:t>0</w:t>
      </w:r>
      <w:r w:rsidR="00A95343">
        <w:rPr>
          <w:sz w:val="24"/>
        </w:rPr>
        <w:t>7</w:t>
      </w:r>
      <w:r w:rsidRPr="0028219D">
        <w:rPr>
          <w:sz w:val="24"/>
        </w:rPr>
        <w:t>.</w:t>
      </w:r>
      <w:r>
        <w:rPr>
          <w:sz w:val="24"/>
        </w:rPr>
        <w:t xml:space="preserve"> </w:t>
      </w:r>
      <w:r w:rsidRPr="0028219D">
        <w:rPr>
          <w:sz w:val="24"/>
        </w:rPr>
        <w:t>Why are so many affluent youths troubled?</w:t>
      </w:r>
    </w:p>
    <w:p w14:paraId="2292FDB9" w14:textId="77777777" w:rsidR="00AE64C8" w:rsidRDefault="00AE64C8" w:rsidP="00AE64C8">
      <w:pPr>
        <w:pStyle w:val="TB-ANS"/>
        <w:spacing w:line="240" w:lineRule="auto"/>
        <w:ind w:left="0" w:firstLine="0"/>
        <w:rPr>
          <w:sz w:val="24"/>
        </w:rPr>
      </w:pPr>
    </w:p>
    <w:p w14:paraId="7C1C5C6C" w14:textId="78D38C5E" w:rsidR="00AE64C8" w:rsidRPr="0028219D" w:rsidRDefault="00AE64C8" w:rsidP="00AE64C8">
      <w:pPr>
        <w:pStyle w:val="TB-ANS"/>
        <w:spacing w:line="240" w:lineRule="auto"/>
        <w:ind w:left="0" w:firstLine="0"/>
        <w:rPr>
          <w:sz w:val="24"/>
        </w:rPr>
      </w:pPr>
      <w:r>
        <w:rPr>
          <w:sz w:val="24"/>
        </w:rPr>
        <w:t xml:space="preserve">Answer: </w:t>
      </w:r>
      <w:r w:rsidRPr="0028219D">
        <w:rPr>
          <w:sz w:val="24"/>
        </w:rPr>
        <w:t>Despite their advanced education a</w:t>
      </w:r>
      <w:r>
        <w:rPr>
          <w:sz w:val="24"/>
        </w:rPr>
        <w:t>n</w:t>
      </w:r>
      <w:r w:rsidRPr="0028219D">
        <w:rPr>
          <w:sz w:val="24"/>
        </w:rPr>
        <w:t xml:space="preserve">d great material wealth, affluent parents—those in prestigious and high-paying occupations—too often fail to engage in family interaction and parenting that promote favorable development. Compared </w:t>
      </w:r>
      <w:r>
        <w:rPr>
          <w:sz w:val="24"/>
        </w:rPr>
        <w:t>with</w:t>
      </w:r>
      <w:r w:rsidRPr="0028219D">
        <w:rPr>
          <w:sz w:val="24"/>
        </w:rPr>
        <w:t xml:space="preserve"> better-adjusted counterparts, poorly adjusted affluent young people report less emotional closeness, less supervision, and fewer serious consequences for misbehaviors from their parents, who lead professionally and socially demanding lives. As a group, wealthy parents are nearly as physically and emotionally unavailable to their youngsters as parents coping with serious financial strain. At the same time, these parents often make excessive demands for achievement. Adolescents whose parents value their accomplishments more than their character are more likely to have academic and emotional problems.</w:t>
      </w:r>
    </w:p>
    <w:p w14:paraId="6712A09B" w14:textId="76575EB8"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85312E">
        <w:rPr>
          <w:i/>
          <w:color w:val="000000"/>
          <w:sz w:val="24"/>
        </w:rPr>
        <w:t>48</w:t>
      </w:r>
    </w:p>
    <w:p w14:paraId="50A8406F" w14:textId="77777777" w:rsidR="00AE64C8" w:rsidRDefault="00AE64C8" w:rsidP="00AE64C8">
      <w:pPr>
        <w:pStyle w:val="TB-Q"/>
        <w:tabs>
          <w:tab w:val="clear" w:pos="374"/>
          <w:tab w:val="right" w:pos="378"/>
          <w:tab w:val="left" w:pos="720"/>
        </w:tabs>
        <w:spacing w:before="0" w:line="240" w:lineRule="auto"/>
        <w:ind w:left="0" w:firstLine="0"/>
        <w:rPr>
          <w:sz w:val="24"/>
        </w:rPr>
      </w:pPr>
    </w:p>
    <w:p w14:paraId="6AC3B6DF" w14:textId="0B6BF562" w:rsidR="00F7335B" w:rsidRDefault="00AE64C8" w:rsidP="00AE64C8">
      <w:pPr>
        <w:pStyle w:val="TB-Q"/>
        <w:tabs>
          <w:tab w:val="clear" w:pos="374"/>
          <w:tab w:val="right" w:pos="378"/>
          <w:tab w:val="left" w:pos="720"/>
        </w:tabs>
        <w:spacing w:before="0" w:line="240" w:lineRule="auto"/>
        <w:ind w:left="0" w:firstLine="0"/>
        <w:rPr>
          <w:sz w:val="24"/>
        </w:rPr>
      </w:pPr>
      <w:r w:rsidRPr="0028219D">
        <w:rPr>
          <w:sz w:val="24"/>
        </w:rPr>
        <w:t>1</w:t>
      </w:r>
      <w:r w:rsidR="007552C2">
        <w:rPr>
          <w:sz w:val="24"/>
        </w:rPr>
        <w:t>0</w:t>
      </w:r>
      <w:r w:rsidR="00A95343">
        <w:rPr>
          <w:sz w:val="24"/>
        </w:rPr>
        <w:t>8</w:t>
      </w:r>
      <w:r w:rsidRPr="0028219D">
        <w:rPr>
          <w:sz w:val="24"/>
        </w:rPr>
        <w:t>. Describe kinship studies, and explain how they are used in the field of developmental science.</w:t>
      </w:r>
    </w:p>
    <w:p w14:paraId="23DB62C8" w14:textId="234009C6" w:rsidR="00AE64C8" w:rsidRDefault="00AE64C8" w:rsidP="00AE64C8">
      <w:pPr>
        <w:pStyle w:val="TB-ANS"/>
        <w:spacing w:line="240" w:lineRule="auto"/>
        <w:ind w:left="0" w:firstLine="0"/>
        <w:rPr>
          <w:sz w:val="24"/>
        </w:rPr>
      </w:pPr>
    </w:p>
    <w:p w14:paraId="32695199" w14:textId="58F288A0" w:rsidR="00AE64C8" w:rsidRPr="0028219D" w:rsidRDefault="00AE64C8" w:rsidP="00AE64C8">
      <w:pPr>
        <w:pStyle w:val="TB-ANS"/>
        <w:spacing w:line="240" w:lineRule="auto"/>
        <w:ind w:left="0" w:firstLine="0"/>
        <w:rPr>
          <w:sz w:val="24"/>
        </w:rPr>
      </w:pPr>
      <w:r>
        <w:rPr>
          <w:sz w:val="24"/>
        </w:rPr>
        <w:t xml:space="preserve">Answer: </w:t>
      </w:r>
      <w:r w:rsidRPr="0028219D">
        <w:rPr>
          <w:sz w:val="24"/>
        </w:rPr>
        <w:t xml:space="preserve">Kinship studies compare the characteristics of family members. The most common type of kinship study compares identical twins, who share all their genes, with fraternal twins, who, on average, </w:t>
      </w:r>
      <w:bookmarkStart w:id="0" w:name="_GoBack"/>
      <w:bookmarkEnd w:id="0"/>
      <w:r w:rsidRPr="0028219D">
        <w:rPr>
          <w:sz w:val="24"/>
        </w:rPr>
        <w:t>share only half. If people who are genetically more alike are also more similar in intelligence and personality, then the researcher assumes that heredity plays an important role. Kinship studies are used in the field of developmental science to help determine which traits and behaviors have a genetic link. For example, kinship studies of intelligence provide some of the most controversial findings in the field. Some experts claim a strong genetic influence, whereas others believe that heredity is barely involved. Currently, most kinship findings support a moderate role for heredity. Heritability research also reveals that genetic factors are important in personality. Unlike intelligence, however, heritability of personality does not increase over the lifespan.</w:t>
      </w:r>
    </w:p>
    <w:p w14:paraId="0D6C243D" w14:textId="4F179D9B" w:rsidR="00AE64C8" w:rsidRPr="0028219D" w:rsidRDefault="00AE64C8" w:rsidP="00AE64C8">
      <w:pPr>
        <w:pStyle w:val="TB-PR"/>
        <w:spacing w:line="240" w:lineRule="auto"/>
        <w:ind w:left="0"/>
        <w:rPr>
          <w:i/>
          <w:color w:val="000000"/>
          <w:sz w:val="24"/>
        </w:rPr>
      </w:pPr>
      <w:r w:rsidRPr="0028219D">
        <w:rPr>
          <w:i/>
          <w:color w:val="000000"/>
          <w:sz w:val="24"/>
        </w:rPr>
        <w:t xml:space="preserve">Page Ref: </w:t>
      </w:r>
      <w:r w:rsidR="00EF5474">
        <w:rPr>
          <w:i/>
          <w:color w:val="000000"/>
          <w:sz w:val="24"/>
        </w:rPr>
        <w:t>53</w:t>
      </w:r>
    </w:p>
    <w:p w14:paraId="08B700D8" w14:textId="77777777" w:rsidR="00AE64C8" w:rsidRDefault="00AE64C8" w:rsidP="00AE64C8">
      <w:pPr>
        <w:pStyle w:val="TB-Q"/>
        <w:tabs>
          <w:tab w:val="clear" w:pos="374"/>
          <w:tab w:val="right" w:pos="378"/>
          <w:tab w:val="left" w:pos="720"/>
        </w:tabs>
        <w:spacing w:before="0" w:line="240" w:lineRule="auto"/>
        <w:ind w:left="0" w:firstLine="0"/>
        <w:rPr>
          <w:sz w:val="24"/>
        </w:rPr>
      </w:pPr>
    </w:p>
    <w:p w14:paraId="6FA81949" w14:textId="7C401BFE" w:rsidR="00AE64C8" w:rsidRDefault="00AE64C8" w:rsidP="00AE64C8">
      <w:pPr>
        <w:pStyle w:val="TB-Q"/>
        <w:tabs>
          <w:tab w:val="clear" w:pos="374"/>
          <w:tab w:val="right" w:pos="378"/>
          <w:tab w:val="left" w:pos="720"/>
        </w:tabs>
        <w:spacing w:before="0" w:line="240" w:lineRule="auto"/>
        <w:ind w:left="0" w:firstLine="0"/>
        <w:rPr>
          <w:sz w:val="24"/>
        </w:rPr>
      </w:pPr>
      <w:r w:rsidRPr="0028219D">
        <w:rPr>
          <w:sz w:val="24"/>
        </w:rPr>
        <w:t>1</w:t>
      </w:r>
      <w:r w:rsidR="00A95343">
        <w:rPr>
          <w:sz w:val="24"/>
        </w:rPr>
        <w:t>09</w:t>
      </w:r>
      <w:r w:rsidRPr="0028219D">
        <w:rPr>
          <w:sz w:val="24"/>
        </w:rPr>
        <w:t>.</w:t>
      </w:r>
      <w:r>
        <w:rPr>
          <w:sz w:val="24"/>
        </w:rPr>
        <w:t xml:space="preserve"> </w:t>
      </w:r>
      <w:r w:rsidRPr="0028219D">
        <w:rPr>
          <w:sz w:val="24"/>
        </w:rPr>
        <w:t>Describe the concept of gene–environment correlation, including passive, evocative, and active types. Define niche-picking.</w:t>
      </w:r>
    </w:p>
    <w:p w14:paraId="1EDEF5EA" w14:textId="77777777" w:rsidR="00AE64C8" w:rsidRDefault="00AE64C8" w:rsidP="00AE64C8">
      <w:pPr>
        <w:pStyle w:val="TB-ANS"/>
        <w:spacing w:line="240" w:lineRule="auto"/>
        <w:ind w:left="0" w:firstLine="0"/>
        <w:rPr>
          <w:sz w:val="24"/>
        </w:rPr>
      </w:pPr>
    </w:p>
    <w:p w14:paraId="6A8CD72A" w14:textId="77777777" w:rsidR="00AE64C8" w:rsidRPr="0028219D" w:rsidRDefault="00AE64C8" w:rsidP="00AE64C8">
      <w:pPr>
        <w:pStyle w:val="TB-ANS"/>
        <w:spacing w:line="240" w:lineRule="auto"/>
        <w:ind w:left="0" w:firstLine="0"/>
        <w:rPr>
          <w:sz w:val="24"/>
        </w:rPr>
      </w:pPr>
      <w:r>
        <w:rPr>
          <w:sz w:val="24"/>
        </w:rPr>
        <w:t xml:space="preserve">Answer: </w:t>
      </w:r>
      <w:r w:rsidRPr="0028219D">
        <w:rPr>
          <w:sz w:val="24"/>
        </w:rPr>
        <w:t>A major problem in trying to separate heredity and environment is that they are often correlated. According to the concept of gene–environment correlation, our genes influence the environments to which we are exposed. At younger ages, two types of gene–environment correlation are common. In passive correlation, the child has no control over the connection. Parents provide environments influenced by their own heredity. For example, musically inclined parents enroll their children in music lessons. In evocative correlation, children evoke responses that are influenced by the child’s heredity, and these responses strengthen the child’s original style. For example, a cooperative, attentive child is likely to receive more patient and sensitive interactions from parents than an inattentive, distractible child. At older ages, active correlation becomes common. Children seek environments that fit with their genetic tendencies. For example, the musically talented child joins the school choir. Niche-picking is the tendency to actively choose environments that complement our heredity. Infants and young children cannot do much niche-picking because adults select environments for them. However, older children, adolescents, and adults are increasingly in charge of their environments.</w:t>
      </w:r>
    </w:p>
    <w:p w14:paraId="38275933" w14:textId="427EDAD5" w:rsidR="00AE64C8" w:rsidRDefault="00AE64C8" w:rsidP="00AE64C8">
      <w:pPr>
        <w:pStyle w:val="TB-PR"/>
        <w:spacing w:line="240" w:lineRule="auto"/>
        <w:ind w:left="0"/>
        <w:rPr>
          <w:i/>
          <w:color w:val="000000"/>
          <w:sz w:val="24"/>
        </w:rPr>
      </w:pPr>
      <w:r w:rsidRPr="0028219D">
        <w:rPr>
          <w:i/>
          <w:color w:val="000000"/>
          <w:sz w:val="24"/>
        </w:rPr>
        <w:t xml:space="preserve">Page Ref: </w:t>
      </w:r>
      <w:r w:rsidR="00EF5474">
        <w:rPr>
          <w:i/>
          <w:color w:val="000000"/>
          <w:sz w:val="24"/>
        </w:rPr>
        <w:t>55</w:t>
      </w:r>
    </w:p>
    <w:p w14:paraId="5895C56E" w14:textId="77777777" w:rsidR="00AE64C8" w:rsidRPr="0028219D" w:rsidRDefault="00AE64C8" w:rsidP="00AE64C8">
      <w:pPr>
        <w:rPr>
          <w:rFonts w:ascii="Times New Roman" w:hAnsi="Times New Roman"/>
        </w:rPr>
      </w:pPr>
    </w:p>
    <w:p w14:paraId="04C3E6E1" w14:textId="77777777" w:rsidR="005031DD" w:rsidRDefault="005031DD"/>
    <w:sectPr w:rsidR="005031DD" w:rsidSect="00F71AD5">
      <w:headerReference w:type="default" r:id="rId7"/>
      <w:footerReference w:type="even" r:id="rId8"/>
      <w:footerReference w:type="default" r:id="rId9"/>
      <w:footerReference w:type="first" r:id="rId10"/>
      <w:pgSz w:w="12240" w:h="15840" w:code="1"/>
      <w:pgMar w:top="1440" w:right="720" w:bottom="1440" w:left="1267" w:header="720" w:footer="720" w:gutter="0"/>
      <w:pgNumType w:start="1"/>
      <w:cols w:space="720"/>
      <w:titlePg/>
      <w:docGrid w:linePitch="326"/>
      <w:sectPrChange w:id="3" w:author="Quiles, Marites" w:date="2017-05-02T21:00:00Z">
        <w:sectPr w:rsidR="005031DD" w:rsidSect="00F71AD5">
          <w:pgMar w:top="1440" w:right="720" w:bottom="1440" w:left="1267" w:header="720" w:footer="720" w:gutter="0"/>
        </w:sectPr>
      </w:sectPrChang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3DE52" w14:textId="77777777" w:rsidR="000B6F70" w:rsidRDefault="000B6F70">
      <w:r>
        <w:separator/>
      </w:r>
    </w:p>
  </w:endnote>
  <w:endnote w:type="continuationSeparator" w:id="0">
    <w:p w14:paraId="1B832A07" w14:textId="77777777" w:rsidR="000B6F70" w:rsidRDefault="000B6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auto"/>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95DAE" w14:textId="77777777" w:rsidR="007F15F7" w:rsidRDefault="007F15F7" w:rsidP="00AE64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82</w:t>
    </w:r>
    <w:r>
      <w:rPr>
        <w:rStyle w:val="PageNumber"/>
      </w:rPr>
      <w:fldChar w:fldCharType="end"/>
    </w:r>
  </w:p>
  <w:p w14:paraId="06BBA319" w14:textId="77777777" w:rsidR="007F15F7" w:rsidRDefault="007F15F7" w:rsidP="00AE64C8">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CE80A" w14:textId="2A84D857" w:rsidR="007F15F7" w:rsidRPr="00476614" w:rsidRDefault="007F15F7" w:rsidP="00AE64C8">
    <w:pPr>
      <w:pStyle w:val="Footer"/>
      <w:framePr w:wrap="around" w:vAnchor="text" w:hAnchor="margin" w:xAlign="right" w:y="1"/>
      <w:rPr>
        <w:rStyle w:val="PageNumber"/>
        <w:rFonts w:ascii="Times New Roman" w:hAnsi="Times New Roman"/>
        <w:sz w:val="20"/>
        <w:szCs w:val="20"/>
      </w:rPr>
    </w:pPr>
    <w:r w:rsidRPr="00476614">
      <w:rPr>
        <w:rStyle w:val="PageNumber"/>
        <w:rFonts w:ascii="Times New Roman" w:hAnsi="Times New Roman"/>
        <w:sz w:val="20"/>
        <w:szCs w:val="20"/>
      </w:rPr>
      <w:fldChar w:fldCharType="begin"/>
    </w:r>
    <w:r w:rsidRPr="00476614">
      <w:rPr>
        <w:rStyle w:val="PageNumber"/>
        <w:rFonts w:ascii="Times New Roman" w:hAnsi="Times New Roman"/>
        <w:sz w:val="20"/>
        <w:szCs w:val="20"/>
      </w:rPr>
      <w:instrText xml:space="preserve">PAGE  </w:instrText>
    </w:r>
    <w:r w:rsidRPr="00476614">
      <w:rPr>
        <w:rStyle w:val="PageNumber"/>
        <w:rFonts w:ascii="Times New Roman" w:hAnsi="Times New Roman"/>
        <w:sz w:val="20"/>
        <w:szCs w:val="20"/>
      </w:rPr>
      <w:fldChar w:fldCharType="separate"/>
    </w:r>
    <w:r w:rsidR="00F71AD5">
      <w:rPr>
        <w:rStyle w:val="PageNumber"/>
        <w:rFonts w:ascii="Times New Roman" w:hAnsi="Times New Roman"/>
        <w:noProof/>
        <w:sz w:val="20"/>
        <w:szCs w:val="20"/>
      </w:rPr>
      <w:t>34</w:t>
    </w:r>
    <w:r w:rsidRPr="00476614">
      <w:rPr>
        <w:rStyle w:val="PageNumber"/>
        <w:rFonts w:ascii="Times New Roman" w:hAnsi="Times New Roman"/>
        <w:sz w:val="20"/>
        <w:szCs w:val="20"/>
      </w:rPr>
      <w:fldChar w:fldCharType="end"/>
    </w:r>
  </w:p>
  <w:p w14:paraId="7A36609D" w14:textId="77777777" w:rsidR="007F15F7" w:rsidRDefault="007F15F7" w:rsidP="00AE64C8">
    <w:pPr>
      <w:pStyle w:val="Footer"/>
      <w:tabs>
        <w:tab w:val="right" w:pos="10260"/>
      </w:tabs>
      <w:ind w:right="360"/>
      <w:jc w:val="both"/>
      <w:rPr>
        <w:rFonts w:ascii="Times New Roman" w:hAnsi="Times New Roman"/>
        <w:sz w:val="20"/>
        <w:szCs w:val="20"/>
      </w:rPr>
    </w:pPr>
    <w:r w:rsidRPr="002C2620">
      <w:rPr>
        <w:rFonts w:ascii="Times New Roman" w:hAnsi="Times New Roman"/>
        <w:sz w:val="20"/>
        <w:szCs w:val="20"/>
      </w:rPr>
      <w:t xml:space="preserve">Copyright © </w:t>
    </w:r>
    <w:r>
      <w:rPr>
        <w:rFonts w:ascii="Times New Roman" w:hAnsi="Times New Roman"/>
        <w:sz w:val="20"/>
        <w:szCs w:val="20"/>
      </w:rPr>
      <w:t>2018 Laura E. Berk.</w:t>
    </w:r>
    <w:r w:rsidRPr="002C2620">
      <w:rPr>
        <w:rFonts w:ascii="Times New Roman" w:hAnsi="Times New Roman"/>
        <w:sz w:val="20"/>
        <w:szCs w:val="20"/>
      </w:rPr>
      <w:t xml:space="preserve"> All Rights Reserved.</w:t>
    </w:r>
  </w:p>
  <w:p w14:paraId="42CEAAFD" w14:textId="714B8B92" w:rsidR="007F15F7" w:rsidRPr="00B674FF" w:rsidRDefault="007F15F7" w:rsidP="00AE64C8">
    <w:pPr>
      <w:pStyle w:val="Footer"/>
      <w:tabs>
        <w:tab w:val="right" w:pos="10260"/>
      </w:tabs>
      <w:ind w:right="360"/>
      <w:jc w:val="both"/>
      <w:rPr>
        <w:rFonts w:ascii="Times New Roman" w:hAnsi="Times New Roman"/>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D31FD" w14:textId="284FD6BF" w:rsidR="007F15F7" w:rsidRPr="00476614" w:rsidRDefault="007F15F7" w:rsidP="00AE64C8">
    <w:pPr>
      <w:pStyle w:val="Footer"/>
      <w:framePr w:wrap="around" w:vAnchor="text" w:hAnchor="margin" w:xAlign="right" w:y="1"/>
      <w:rPr>
        <w:rStyle w:val="PageNumber"/>
        <w:rFonts w:ascii="Times New Roman" w:hAnsi="Times New Roman"/>
        <w:sz w:val="20"/>
        <w:szCs w:val="20"/>
      </w:rPr>
    </w:pPr>
    <w:del w:id="1" w:author="Quiles, Marites" w:date="2017-05-02T20:57:00Z">
      <w:r w:rsidRPr="00476614" w:rsidDel="00F71AD5">
        <w:rPr>
          <w:rStyle w:val="PageNumber"/>
          <w:rFonts w:ascii="Times New Roman" w:hAnsi="Times New Roman"/>
          <w:sz w:val="20"/>
          <w:szCs w:val="20"/>
        </w:rPr>
        <w:fldChar w:fldCharType="begin"/>
      </w:r>
      <w:r w:rsidRPr="00476614" w:rsidDel="00F71AD5">
        <w:rPr>
          <w:rStyle w:val="PageNumber"/>
          <w:rFonts w:ascii="Times New Roman" w:hAnsi="Times New Roman"/>
          <w:sz w:val="20"/>
          <w:szCs w:val="20"/>
        </w:rPr>
        <w:delInstrText xml:space="preserve">PAGE  </w:delInstrText>
      </w:r>
      <w:r w:rsidRPr="00476614" w:rsidDel="00F71AD5">
        <w:rPr>
          <w:rStyle w:val="PageNumber"/>
          <w:rFonts w:ascii="Times New Roman" w:hAnsi="Times New Roman"/>
          <w:sz w:val="20"/>
          <w:szCs w:val="20"/>
        </w:rPr>
        <w:fldChar w:fldCharType="separate"/>
      </w:r>
      <w:r w:rsidR="00F71AD5" w:rsidDel="00F71AD5">
        <w:rPr>
          <w:rStyle w:val="PageNumber"/>
          <w:rFonts w:ascii="Times New Roman" w:hAnsi="Times New Roman"/>
          <w:noProof/>
          <w:sz w:val="20"/>
          <w:szCs w:val="20"/>
        </w:rPr>
        <w:delText>41</w:delText>
      </w:r>
      <w:r w:rsidRPr="00476614" w:rsidDel="00F71AD5">
        <w:rPr>
          <w:rStyle w:val="PageNumber"/>
          <w:rFonts w:ascii="Times New Roman" w:hAnsi="Times New Roman"/>
          <w:sz w:val="20"/>
          <w:szCs w:val="20"/>
        </w:rPr>
        <w:fldChar w:fldCharType="end"/>
      </w:r>
    </w:del>
    <w:ins w:id="2" w:author="Quiles, Marites" w:date="2017-05-02T20:57:00Z">
      <w:r w:rsidR="00F71AD5">
        <w:rPr>
          <w:rStyle w:val="PageNumber"/>
          <w:rFonts w:ascii="Times New Roman" w:hAnsi="Times New Roman"/>
          <w:sz w:val="20"/>
          <w:szCs w:val="20"/>
        </w:rPr>
        <w:t>1</w:t>
      </w:r>
    </w:ins>
  </w:p>
  <w:p w14:paraId="77F3B4B6" w14:textId="77777777" w:rsidR="007F15F7" w:rsidRPr="00B674FF" w:rsidRDefault="007F15F7" w:rsidP="00AE64C8">
    <w:pPr>
      <w:pStyle w:val="Footer"/>
      <w:tabs>
        <w:tab w:val="right" w:pos="10260"/>
      </w:tabs>
      <w:ind w:right="360"/>
      <w:jc w:val="both"/>
      <w:rPr>
        <w:rFonts w:ascii="Times New Roman" w:hAnsi="Times New Roman"/>
        <w:sz w:val="20"/>
        <w:szCs w:val="20"/>
      </w:rPr>
    </w:pPr>
    <w:r w:rsidRPr="002C2620">
      <w:rPr>
        <w:rFonts w:ascii="Times New Roman" w:hAnsi="Times New Roman"/>
        <w:sz w:val="20"/>
        <w:szCs w:val="20"/>
      </w:rPr>
      <w:t xml:space="preserve">Copyright © </w:t>
    </w:r>
    <w:r>
      <w:rPr>
        <w:rFonts w:ascii="Times New Roman" w:hAnsi="Times New Roman"/>
        <w:sz w:val="20"/>
        <w:szCs w:val="20"/>
      </w:rPr>
      <w:t>2018 Laura E. Berk.</w:t>
    </w:r>
    <w:r w:rsidRPr="002C2620">
      <w:rPr>
        <w:rFonts w:ascii="Times New Roman" w:hAnsi="Times New Roman"/>
        <w:sz w:val="20"/>
        <w:szCs w:val="20"/>
      </w:rPr>
      <w:t xml:space="preserve"> All Rights Reserved.</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D512D" w14:textId="77777777" w:rsidR="000B6F70" w:rsidRDefault="000B6F70">
      <w:r>
        <w:separator/>
      </w:r>
    </w:p>
  </w:footnote>
  <w:footnote w:type="continuationSeparator" w:id="0">
    <w:p w14:paraId="493517A9" w14:textId="77777777" w:rsidR="000B6F70" w:rsidRDefault="000B6F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B683A" w14:textId="1F6A5051" w:rsidR="007F15F7" w:rsidRPr="00B674FF" w:rsidRDefault="007F15F7">
    <w:pPr>
      <w:pStyle w:val="Header"/>
      <w:rPr>
        <w:szCs w:val="20"/>
      </w:rPr>
    </w:pPr>
    <w:r>
      <w:rPr>
        <w:rFonts w:ascii="Times New Roman" w:hAnsi="Times New Roman"/>
        <w:sz w:val="20"/>
        <w:szCs w:val="20"/>
      </w:rPr>
      <w:t xml:space="preserve">Test Bank for Berk, </w:t>
    </w:r>
    <w:r>
      <w:rPr>
        <w:rFonts w:ascii="Times New Roman" w:hAnsi="Times New Roman"/>
        <w:i/>
        <w:sz w:val="20"/>
        <w:szCs w:val="20"/>
      </w:rPr>
      <w:t>Exploring Lifespan Development</w:t>
    </w:r>
    <w:r>
      <w:rPr>
        <w:rFonts w:ascii="Times New Roman" w:hAnsi="Times New Roman"/>
        <w:sz w:val="20"/>
        <w:szCs w:val="20"/>
      </w:rPr>
      <w:t>, 4e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038F0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211A29F6"/>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B8D2DA2E"/>
    <w:lvl w:ilvl="0">
      <w:start w:val="1"/>
      <w:numFmt w:val="bullet"/>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ACD638D6"/>
    <w:lvl w:ilvl="0">
      <w:start w:val="1"/>
      <w:numFmt w:val="bullet"/>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8840719A"/>
    <w:lvl w:ilvl="0">
      <w:start w:val="1"/>
      <w:numFmt w:val="bullet"/>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D3060F6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38164E3"/>
    <w:multiLevelType w:val="hybridMultilevel"/>
    <w:tmpl w:val="447C9B4A"/>
    <w:lvl w:ilvl="0" w:tplc="73C27A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5F6CA8"/>
    <w:multiLevelType w:val="hybridMultilevel"/>
    <w:tmpl w:val="AE4290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6"/>
  </w:num>
  <w:num w:numId="8">
    <w:abstractNumId w:val="7"/>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Quiles, Marites">
    <w15:presenceInfo w15:providerId="AD" w15:userId="S-1-5-21-617317731-1927854996-104450171-1176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4C8"/>
    <w:rsid w:val="00002B17"/>
    <w:rsid w:val="00013D59"/>
    <w:rsid w:val="0002634E"/>
    <w:rsid w:val="00026A7A"/>
    <w:rsid w:val="000277BC"/>
    <w:rsid w:val="00045718"/>
    <w:rsid w:val="00046427"/>
    <w:rsid w:val="00051E19"/>
    <w:rsid w:val="000552F3"/>
    <w:rsid w:val="00063D07"/>
    <w:rsid w:val="00074049"/>
    <w:rsid w:val="00081862"/>
    <w:rsid w:val="0009262B"/>
    <w:rsid w:val="000929D6"/>
    <w:rsid w:val="0009589A"/>
    <w:rsid w:val="000A0FB2"/>
    <w:rsid w:val="000A369D"/>
    <w:rsid w:val="000A5DB7"/>
    <w:rsid w:val="000B6F70"/>
    <w:rsid w:val="000D55BC"/>
    <w:rsid w:val="000E7354"/>
    <w:rsid w:val="000F1F0D"/>
    <w:rsid w:val="000F4234"/>
    <w:rsid w:val="00103E76"/>
    <w:rsid w:val="00106BAD"/>
    <w:rsid w:val="00131781"/>
    <w:rsid w:val="001339A4"/>
    <w:rsid w:val="00151561"/>
    <w:rsid w:val="00162507"/>
    <w:rsid w:val="001A06E0"/>
    <w:rsid w:val="001A208D"/>
    <w:rsid w:val="001A69C6"/>
    <w:rsid w:val="001F29C1"/>
    <w:rsid w:val="00200D4D"/>
    <w:rsid w:val="0020478A"/>
    <w:rsid w:val="00214F4E"/>
    <w:rsid w:val="00241BEF"/>
    <w:rsid w:val="00243169"/>
    <w:rsid w:val="002708BB"/>
    <w:rsid w:val="00272D27"/>
    <w:rsid w:val="002A19A9"/>
    <w:rsid w:val="002A7EB5"/>
    <w:rsid w:val="002F500F"/>
    <w:rsid w:val="0030443E"/>
    <w:rsid w:val="0031112D"/>
    <w:rsid w:val="00317840"/>
    <w:rsid w:val="00332066"/>
    <w:rsid w:val="00333D3D"/>
    <w:rsid w:val="00355EC7"/>
    <w:rsid w:val="00362206"/>
    <w:rsid w:val="003622AD"/>
    <w:rsid w:val="00367B87"/>
    <w:rsid w:val="00383983"/>
    <w:rsid w:val="00390290"/>
    <w:rsid w:val="003D102E"/>
    <w:rsid w:val="003D1EF2"/>
    <w:rsid w:val="003D587C"/>
    <w:rsid w:val="003D754F"/>
    <w:rsid w:val="003E50C1"/>
    <w:rsid w:val="003F0788"/>
    <w:rsid w:val="00405DD0"/>
    <w:rsid w:val="00411E04"/>
    <w:rsid w:val="00416296"/>
    <w:rsid w:val="00425D0D"/>
    <w:rsid w:val="0044270F"/>
    <w:rsid w:val="004711BA"/>
    <w:rsid w:val="004730DF"/>
    <w:rsid w:val="00485B0F"/>
    <w:rsid w:val="004926C6"/>
    <w:rsid w:val="004A1219"/>
    <w:rsid w:val="004A1A6F"/>
    <w:rsid w:val="004B0D1D"/>
    <w:rsid w:val="004B5DAF"/>
    <w:rsid w:val="004D04E7"/>
    <w:rsid w:val="004D22AE"/>
    <w:rsid w:val="004E66F5"/>
    <w:rsid w:val="004F2F43"/>
    <w:rsid w:val="004F3B78"/>
    <w:rsid w:val="005031DD"/>
    <w:rsid w:val="00510EFD"/>
    <w:rsid w:val="005574F8"/>
    <w:rsid w:val="00580042"/>
    <w:rsid w:val="00582355"/>
    <w:rsid w:val="00591AA4"/>
    <w:rsid w:val="00597CC4"/>
    <w:rsid w:val="005A35F8"/>
    <w:rsid w:val="005A76F6"/>
    <w:rsid w:val="005C4579"/>
    <w:rsid w:val="005D2E07"/>
    <w:rsid w:val="005E2620"/>
    <w:rsid w:val="005F0E95"/>
    <w:rsid w:val="00632403"/>
    <w:rsid w:val="006635A5"/>
    <w:rsid w:val="00664974"/>
    <w:rsid w:val="006866EB"/>
    <w:rsid w:val="006A4D6D"/>
    <w:rsid w:val="006B5D79"/>
    <w:rsid w:val="006C2A50"/>
    <w:rsid w:val="006C595E"/>
    <w:rsid w:val="006D1764"/>
    <w:rsid w:val="006E439E"/>
    <w:rsid w:val="006E741A"/>
    <w:rsid w:val="006F7F9F"/>
    <w:rsid w:val="00702CAA"/>
    <w:rsid w:val="007034EE"/>
    <w:rsid w:val="007047B8"/>
    <w:rsid w:val="007154F5"/>
    <w:rsid w:val="00716F02"/>
    <w:rsid w:val="00720F9E"/>
    <w:rsid w:val="00736862"/>
    <w:rsid w:val="00736CB7"/>
    <w:rsid w:val="007552C2"/>
    <w:rsid w:val="00782798"/>
    <w:rsid w:val="007969CB"/>
    <w:rsid w:val="007A00C3"/>
    <w:rsid w:val="007A0D1E"/>
    <w:rsid w:val="007A4AD9"/>
    <w:rsid w:val="007B0302"/>
    <w:rsid w:val="007B074D"/>
    <w:rsid w:val="007F15F7"/>
    <w:rsid w:val="00801456"/>
    <w:rsid w:val="0080498F"/>
    <w:rsid w:val="00825D16"/>
    <w:rsid w:val="0084212B"/>
    <w:rsid w:val="008462EA"/>
    <w:rsid w:val="00850B0C"/>
    <w:rsid w:val="0085312E"/>
    <w:rsid w:val="00856C46"/>
    <w:rsid w:val="00864096"/>
    <w:rsid w:val="0086661A"/>
    <w:rsid w:val="00871DC2"/>
    <w:rsid w:val="008B0555"/>
    <w:rsid w:val="008B4128"/>
    <w:rsid w:val="008D34C4"/>
    <w:rsid w:val="008E111B"/>
    <w:rsid w:val="008E12DE"/>
    <w:rsid w:val="008E748F"/>
    <w:rsid w:val="008F4962"/>
    <w:rsid w:val="009011A5"/>
    <w:rsid w:val="00916A7A"/>
    <w:rsid w:val="00922C56"/>
    <w:rsid w:val="009302F4"/>
    <w:rsid w:val="009633F6"/>
    <w:rsid w:val="00976A15"/>
    <w:rsid w:val="00993CAA"/>
    <w:rsid w:val="00995978"/>
    <w:rsid w:val="009A4087"/>
    <w:rsid w:val="009A6154"/>
    <w:rsid w:val="009B4B77"/>
    <w:rsid w:val="009C7912"/>
    <w:rsid w:val="009D36C5"/>
    <w:rsid w:val="00A1238E"/>
    <w:rsid w:val="00A22F6C"/>
    <w:rsid w:val="00A233EF"/>
    <w:rsid w:val="00A509B0"/>
    <w:rsid w:val="00A52210"/>
    <w:rsid w:val="00A66AD4"/>
    <w:rsid w:val="00A72C1E"/>
    <w:rsid w:val="00A91429"/>
    <w:rsid w:val="00A95343"/>
    <w:rsid w:val="00AB072C"/>
    <w:rsid w:val="00AD5257"/>
    <w:rsid w:val="00AD5D7D"/>
    <w:rsid w:val="00AD64D1"/>
    <w:rsid w:val="00AE64C8"/>
    <w:rsid w:val="00B044C9"/>
    <w:rsid w:val="00B06018"/>
    <w:rsid w:val="00B1026C"/>
    <w:rsid w:val="00B12295"/>
    <w:rsid w:val="00B17284"/>
    <w:rsid w:val="00B17A71"/>
    <w:rsid w:val="00B3034C"/>
    <w:rsid w:val="00B340CD"/>
    <w:rsid w:val="00B34A8B"/>
    <w:rsid w:val="00B44B0B"/>
    <w:rsid w:val="00B44C90"/>
    <w:rsid w:val="00B542F2"/>
    <w:rsid w:val="00B60362"/>
    <w:rsid w:val="00B645A9"/>
    <w:rsid w:val="00B86408"/>
    <w:rsid w:val="00B931A9"/>
    <w:rsid w:val="00BA27E4"/>
    <w:rsid w:val="00BB21B0"/>
    <w:rsid w:val="00BB7D6A"/>
    <w:rsid w:val="00BE17B3"/>
    <w:rsid w:val="00C0049A"/>
    <w:rsid w:val="00C033AB"/>
    <w:rsid w:val="00C033C0"/>
    <w:rsid w:val="00C11220"/>
    <w:rsid w:val="00C12263"/>
    <w:rsid w:val="00C266F6"/>
    <w:rsid w:val="00C27425"/>
    <w:rsid w:val="00C32046"/>
    <w:rsid w:val="00C35703"/>
    <w:rsid w:val="00C42279"/>
    <w:rsid w:val="00C441D9"/>
    <w:rsid w:val="00C51C02"/>
    <w:rsid w:val="00C6134C"/>
    <w:rsid w:val="00C67E1C"/>
    <w:rsid w:val="00CC7785"/>
    <w:rsid w:val="00CE3FC1"/>
    <w:rsid w:val="00CF2AC0"/>
    <w:rsid w:val="00CF436F"/>
    <w:rsid w:val="00D02146"/>
    <w:rsid w:val="00D20A9E"/>
    <w:rsid w:val="00D51F29"/>
    <w:rsid w:val="00D6317E"/>
    <w:rsid w:val="00D64C04"/>
    <w:rsid w:val="00D90D03"/>
    <w:rsid w:val="00D93B34"/>
    <w:rsid w:val="00D95038"/>
    <w:rsid w:val="00DA12F5"/>
    <w:rsid w:val="00DF4968"/>
    <w:rsid w:val="00DF4F21"/>
    <w:rsid w:val="00DF52EC"/>
    <w:rsid w:val="00DF59E6"/>
    <w:rsid w:val="00DF6389"/>
    <w:rsid w:val="00DF6671"/>
    <w:rsid w:val="00E2751C"/>
    <w:rsid w:val="00E37424"/>
    <w:rsid w:val="00E578EF"/>
    <w:rsid w:val="00E772E9"/>
    <w:rsid w:val="00EB23D1"/>
    <w:rsid w:val="00EC78C9"/>
    <w:rsid w:val="00ED1B0E"/>
    <w:rsid w:val="00ED2F02"/>
    <w:rsid w:val="00ED477D"/>
    <w:rsid w:val="00EE10F7"/>
    <w:rsid w:val="00EF5474"/>
    <w:rsid w:val="00F05360"/>
    <w:rsid w:val="00F05831"/>
    <w:rsid w:val="00F65B38"/>
    <w:rsid w:val="00F71AD5"/>
    <w:rsid w:val="00F7335B"/>
    <w:rsid w:val="00F81B43"/>
    <w:rsid w:val="00F87AC0"/>
    <w:rsid w:val="00F93A72"/>
    <w:rsid w:val="00F94160"/>
    <w:rsid w:val="00FA199E"/>
    <w:rsid w:val="00FC4605"/>
    <w:rsid w:val="00FD2861"/>
    <w:rsid w:val="00FD40B2"/>
    <w:rsid w:val="00FE51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8B6059"/>
  <w15:docId w15:val="{B5D6199E-DC14-444A-A39A-B6772555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64C8"/>
    <w:rPr>
      <w:rFonts w:ascii="Courier" w:eastAsia="Times New Roman" w:hAnsi="Courie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BASAL"/>
    <w:next w:val="T"/>
    <w:rsid w:val="00AE64C8"/>
    <w:pPr>
      <w:spacing w:before="480" w:after="240"/>
      <w:jc w:val="center"/>
    </w:pPr>
  </w:style>
  <w:style w:type="paragraph" w:customStyle="1" w:styleId="BASAL">
    <w:name w:val="BASAL"/>
    <w:rsid w:val="00AE64C8"/>
    <w:pPr>
      <w:widowControl w:val="0"/>
      <w:autoSpaceDE w:val="0"/>
      <w:autoSpaceDN w:val="0"/>
      <w:adjustRightInd w:val="0"/>
      <w:spacing w:line="240" w:lineRule="exact"/>
    </w:pPr>
    <w:rPr>
      <w:rFonts w:ascii="Times" w:eastAsia="Times New Roman" w:hAnsi="Times"/>
      <w:sz w:val="24"/>
      <w:szCs w:val="24"/>
    </w:rPr>
  </w:style>
  <w:style w:type="paragraph" w:customStyle="1" w:styleId="T">
    <w:name w:val="T"/>
    <w:basedOn w:val="BASAL"/>
    <w:rsid w:val="00AE64C8"/>
    <w:pPr>
      <w:ind w:firstLine="360"/>
    </w:pPr>
  </w:style>
  <w:style w:type="paragraph" w:customStyle="1" w:styleId="H2">
    <w:name w:val="H2"/>
    <w:basedOn w:val="BASAL"/>
    <w:next w:val="T"/>
    <w:rsid w:val="00AE64C8"/>
    <w:pPr>
      <w:keepNext/>
      <w:spacing w:before="480"/>
    </w:pPr>
  </w:style>
  <w:style w:type="paragraph" w:customStyle="1" w:styleId="TB-Q">
    <w:name w:val="TB-Q"/>
    <w:rsid w:val="00AE64C8"/>
    <w:pPr>
      <w:tabs>
        <w:tab w:val="right" w:pos="374"/>
        <w:tab w:val="right" w:pos="720"/>
      </w:tabs>
      <w:autoSpaceDE w:val="0"/>
      <w:autoSpaceDN w:val="0"/>
      <w:adjustRightInd w:val="0"/>
      <w:spacing w:before="120" w:line="240" w:lineRule="exact"/>
      <w:ind w:left="475" w:hanging="475"/>
    </w:pPr>
    <w:rPr>
      <w:rFonts w:ascii="Times New Roman" w:eastAsia="Times New Roman" w:hAnsi="Times New Roman"/>
      <w:szCs w:val="24"/>
    </w:rPr>
  </w:style>
  <w:style w:type="paragraph" w:customStyle="1" w:styleId="TB-A">
    <w:name w:val="TB-A"/>
    <w:basedOn w:val="TB-Q"/>
    <w:rsid w:val="00AE64C8"/>
    <w:pPr>
      <w:spacing w:before="0"/>
      <w:ind w:left="960" w:hanging="320"/>
    </w:pPr>
  </w:style>
  <w:style w:type="paragraph" w:customStyle="1" w:styleId="TB-ANS">
    <w:name w:val="TB-ANS"/>
    <w:basedOn w:val="TB-Q"/>
    <w:rsid w:val="00AE64C8"/>
    <w:pPr>
      <w:spacing w:before="0"/>
      <w:ind w:left="1260" w:hanging="780"/>
    </w:pPr>
  </w:style>
  <w:style w:type="paragraph" w:customStyle="1" w:styleId="TB-PR">
    <w:name w:val="TB-PR"/>
    <w:basedOn w:val="TB-ANS"/>
    <w:rsid w:val="00AE64C8"/>
    <w:pPr>
      <w:ind w:left="480" w:firstLine="0"/>
    </w:pPr>
  </w:style>
  <w:style w:type="paragraph" w:customStyle="1" w:styleId="TB-SK">
    <w:name w:val="TB-SK"/>
    <w:basedOn w:val="TB-PR"/>
    <w:rsid w:val="00AE64C8"/>
  </w:style>
  <w:style w:type="paragraph" w:customStyle="1" w:styleId="TB-OB">
    <w:name w:val="TB-OB"/>
    <w:basedOn w:val="TB-PR"/>
    <w:rsid w:val="00AE64C8"/>
  </w:style>
  <w:style w:type="paragraph" w:customStyle="1" w:styleId="TB-ANSsub">
    <w:name w:val="TB-ANSsub"/>
    <w:basedOn w:val="TB-ANS"/>
    <w:rsid w:val="00AE64C8"/>
    <w:pPr>
      <w:ind w:firstLine="360"/>
    </w:pPr>
  </w:style>
  <w:style w:type="paragraph" w:styleId="BalloonText">
    <w:name w:val="Balloon Text"/>
    <w:basedOn w:val="Normal"/>
    <w:link w:val="BalloonTextChar"/>
    <w:semiHidden/>
    <w:rsid w:val="00AE64C8"/>
    <w:rPr>
      <w:rFonts w:ascii="Tahoma" w:hAnsi="Tahoma" w:cs="Tahoma"/>
      <w:sz w:val="16"/>
      <w:szCs w:val="16"/>
    </w:rPr>
  </w:style>
  <w:style w:type="character" w:customStyle="1" w:styleId="BalloonTextChar">
    <w:name w:val="Balloon Text Char"/>
    <w:link w:val="BalloonText"/>
    <w:semiHidden/>
    <w:rsid w:val="00AE64C8"/>
    <w:rPr>
      <w:rFonts w:ascii="Tahoma" w:eastAsia="Times New Roman" w:hAnsi="Tahoma" w:cs="Tahoma"/>
      <w:sz w:val="16"/>
      <w:szCs w:val="16"/>
    </w:rPr>
  </w:style>
  <w:style w:type="character" w:styleId="CommentReference">
    <w:name w:val="annotation reference"/>
    <w:semiHidden/>
    <w:rsid w:val="00AE64C8"/>
    <w:rPr>
      <w:sz w:val="16"/>
      <w:szCs w:val="16"/>
    </w:rPr>
  </w:style>
  <w:style w:type="paragraph" w:styleId="CommentText">
    <w:name w:val="annotation text"/>
    <w:basedOn w:val="Normal"/>
    <w:link w:val="CommentTextChar"/>
    <w:semiHidden/>
    <w:rsid w:val="00AE64C8"/>
    <w:rPr>
      <w:sz w:val="20"/>
      <w:szCs w:val="20"/>
    </w:rPr>
  </w:style>
  <w:style w:type="character" w:customStyle="1" w:styleId="CommentTextChar">
    <w:name w:val="Comment Text Char"/>
    <w:link w:val="CommentText"/>
    <w:semiHidden/>
    <w:rsid w:val="00AE64C8"/>
    <w:rPr>
      <w:rFonts w:ascii="Courier" w:eastAsia="Times New Roman" w:hAnsi="Courier" w:cs="Times New Roman"/>
      <w:sz w:val="20"/>
      <w:szCs w:val="20"/>
    </w:rPr>
  </w:style>
  <w:style w:type="paragraph" w:styleId="CommentSubject">
    <w:name w:val="annotation subject"/>
    <w:basedOn w:val="CommentText"/>
    <w:next w:val="CommentText"/>
    <w:link w:val="CommentSubjectChar"/>
    <w:semiHidden/>
    <w:rsid w:val="00AE64C8"/>
    <w:rPr>
      <w:b/>
      <w:bCs/>
    </w:rPr>
  </w:style>
  <w:style w:type="character" w:customStyle="1" w:styleId="CommentSubjectChar">
    <w:name w:val="Comment Subject Char"/>
    <w:link w:val="CommentSubject"/>
    <w:semiHidden/>
    <w:rsid w:val="00AE64C8"/>
    <w:rPr>
      <w:rFonts w:ascii="Courier" w:eastAsia="Times New Roman" w:hAnsi="Courier" w:cs="Times New Roman"/>
      <w:b/>
      <w:bCs/>
      <w:sz w:val="20"/>
      <w:szCs w:val="20"/>
    </w:rPr>
  </w:style>
  <w:style w:type="paragraph" w:customStyle="1" w:styleId="CHTTL">
    <w:name w:val="CH_TTL"/>
    <w:basedOn w:val="Normal"/>
    <w:rsid w:val="00AE64C8"/>
    <w:pPr>
      <w:widowControl w:val="0"/>
      <w:autoSpaceDE w:val="0"/>
      <w:autoSpaceDN w:val="0"/>
      <w:adjustRightInd w:val="0"/>
      <w:spacing w:after="720" w:line="40" w:lineRule="atLeast"/>
      <w:jc w:val="center"/>
    </w:pPr>
    <w:rPr>
      <w:rFonts w:ascii="Times" w:hAnsi="Times"/>
      <w:caps/>
      <w:color w:val="000000"/>
      <w:sz w:val="34"/>
      <w:szCs w:val="20"/>
    </w:rPr>
  </w:style>
  <w:style w:type="paragraph" w:styleId="Header">
    <w:name w:val="header"/>
    <w:basedOn w:val="Normal"/>
    <w:link w:val="HeaderChar"/>
    <w:rsid w:val="00AE64C8"/>
    <w:pPr>
      <w:tabs>
        <w:tab w:val="center" w:pos="4320"/>
        <w:tab w:val="right" w:pos="8640"/>
      </w:tabs>
    </w:pPr>
  </w:style>
  <w:style w:type="character" w:customStyle="1" w:styleId="HeaderChar">
    <w:name w:val="Header Char"/>
    <w:link w:val="Header"/>
    <w:rsid w:val="00AE64C8"/>
    <w:rPr>
      <w:rFonts w:ascii="Courier" w:eastAsia="Times New Roman" w:hAnsi="Courier" w:cs="Times New Roman"/>
      <w:sz w:val="24"/>
      <w:szCs w:val="24"/>
    </w:rPr>
  </w:style>
  <w:style w:type="paragraph" w:styleId="Footer">
    <w:name w:val="footer"/>
    <w:basedOn w:val="Normal"/>
    <w:link w:val="FooterChar"/>
    <w:uiPriority w:val="99"/>
    <w:rsid w:val="00AE64C8"/>
    <w:pPr>
      <w:tabs>
        <w:tab w:val="center" w:pos="4320"/>
        <w:tab w:val="right" w:pos="8640"/>
      </w:tabs>
    </w:pPr>
  </w:style>
  <w:style w:type="character" w:customStyle="1" w:styleId="FooterChar">
    <w:name w:val="Footer Char"/>
    <w:link w:val="Footer"/>
    <w:uiPriority w:val="99"/>
    <w:rsid w:val="00AE64C8"/>
    <w:rPr>
      <w:rFonts w:ascii="Courier" w:eastAsia="Times New Roman" w:hAnsi="Courier" w:cs="Times New Roman"/>
      <w:sz w:val="24"/>
      <w:szCs w:val="24"/>
    </w:rPr>
  </w:style>
  <w:style w:type="character" w:styleId="PageNumber">
    <w:name w:val="page number"/>
    <w:rsid w:val="00AE64C8"/>
  </w:style>
  <w:style w:type="paragraph" w:styleId="Revision">
    <w:name w:val="Revision"/>
    <w:hidden/>
    <w:uiPriority w:val="99"/>
    <w:semiHidden/>
    <w:rsid w:val="000A0FB2"/>
    <w:rPr>
      <w:rFonts w:ascii="Courier" w:eastAsia="Times New Roman" w:hAnsi="Courie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34</Pages>
  <Words>8325</Words>
  <Characters>47455</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dc:creator>
  <cp:keywords/>
  <cp:lastModifiedBy>Quiles, Marites</cp:lastModifiedBy>
  <cp:revision>7</cp:revision>
  <dcterms:created xsi:type="dcterms:W3CDTF">2017-03-26T17:49:00Z</dcterms:created>
  <dcterms:modified xsi:type="dcterms:W3CDTF">2017-05-02T13:00:00Z</dcterms:modified>
</cp:coreProperties>
</file>