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1E0"/>
      </w:tblPr>
      <w:tblGrid>
        <w:gridCol w:w="1728"/>
        <w:gridCol w:w="296"/>
        <w:gridCol w:w="6724"/>
      </w:tblGrid>
      <w:tr w:rsidR="003A4E38" w:rsidRPr="0066091A" w:rsidTr="0066091A">
        <w:tc>
          <w:tcPr>
            <w:tcW w:w="1728" w:type="dxa"/>
          </w:tcPr>
          <w:p w:rsidR="003A4E38" w:rsidRPr="0066091A" w:rsidRDefault="003A4E38" w:rsidP="0066091A">
            <w:pPr>
              <w:jc w:val="center"/>
              <w:rPr>
                <w:rFonts w:ascii="Arial Narrow" w:hAnsi="Arial Narrow"/>
                <w:sz w:val="144"/>
                <w:szCs w:val="144"/>
              </w:rPr>
            </w:pPr>
            <w:r w:rsidRPr="0066091A">
              <w:rPr>
                <w:rFonts w:ascii="Arial Narrow" w:hAnsi="Arial Narrow"/>
                <w:sz w:val="144"/>
                <w:szCs w:val="144"/>
              </w:rPr>
              <w:t>1</w:t>
            </w:r>
          </w:p>
        </w:tc>
        <w:tc>
          <w:tcPr>
            <w:tcW w:w="296" w:type="dxa"/>
          </w:tcPr>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p w:rsidR="003A4E38" w:rsidRPr="0066091A" w:rsidRDefault="003A4E38" w:rsidP="0066091A">
            <w:pPr>
              <w:spacing w:line="60" w:lineRule="exact"/>
              <w:jc w:val="center"/>
              <w:rPr>
                <w:b/>
                <w:sz w:val="32"/>
                <w:szCs w:val="32"/>
              </w:rPr>
            </w:pPr>
            <w:r w:rsidRPr="0066091A">
              <w:rPr>
                <w:b/>
                <w:sz w:val="32"/>
                <w:szCs w:val="32"/>
              </w:rPr>
              <w:t>.</w:t>
            </w:r>
          </w:p>
        </w:tc>
        <w:tc>
          <w:tcPr>
            <w:tcW w:w="6724" w:type="dxa"/>
          </w:tcPr>
          <w:p w:rsidR="003A4E38" w:rsidRPr="0066091A" w:rsidRDefault="003A4E38" w:rsidP="0066091A">
            <w:pPr>
              <w:jc w:val="center"/>
              <w:rPr>
                <w:rFonts w:ascii="Arial Narrow" w:hAnsi="Arial Narrow"/>
                <w:b/>
                <w:sz w:val="56"/>
                <w:szCs w:val="56"/>
              </w:rPr>
            </w:pPr>
          </w:p>
          <w:p w:rsidR="003A4E38" w:rsidRPr="0066091A" w:rsidRDefault="003A4E38" w:rsidP="0066091A">
            <w:pPr>
              <w:jc w:val="center"/>
              <w:rPr>
                <w:rFonts w:ascii="Arial Narrow" w:hAnsi="Arial Narrow"/>
                <w:b/>
                <w:sz w:val="56"/>
                <w:szCs w:val="56"/>
              </w:rPr>
            </w:pPr>
            <w:r w:rsidRPr="0066091A">
              <w:rPr>
                <w:rFonts w:ascii="Arial Narrow" w:hAnsi="Arial Narrow"/>
                <w:b/>
                <w:sz w:val="56"/>
                <w:szCs w:val="56"/>
              </w:rPr>
              <w:t>The Importance of MIS</w:t>
            </w:r>
          </w:p>
          <w:p w:rsidR="003A4E38" w:rsidRPr="0066091A" w:rsidRDefault="003A4E38" w:rsidP="00AA5836">
            <w:pPr>
              <w:rPr>
                <w:rFonts w:ascii="Arial Narrow" w:hAnsi="Arial Narrow"/>
                <w:b/>
                <w:sz w:val="56"/>
                <w:szCs w:val="56"/>
              </w:rPr>
            </w:pPr>
          </w:p>
        </w:tc>
      </w:tr>
    </w:tbl>
    <w:p w:rsidR="003A4E38" w:rsidRDefault="003A4E38"/>
    <w:p w:rsidR="003A4E38" w:rsidRDefault="003A4E38"/>
    <w:tbl>
      <w:tblPr>
        <w:tblW w:w="0" w:type="auto"/>
        <w:tblLook w:val="01E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E33D18">
            <w:pPr>
              <w:rPr>
                <w:rFonts w:ascii="Arial" w:hAnsi="Arial" w:cs="Arial"/>
                <w:sz w:val="28"/>
                <w:szCs w:val="28"/>
              </w:rPr>
            </w:pPr>
            <w:r w:rsidRPr="0066091A">
              <w:rPr>
                <w:rFonts w:ascii="Arial" w:hAnsi="Arial" w:cs="Arial"/>
                <w:sz w:val="28"/>
                <w:szCs w:val="28"/>
              </w:rPr>
              <w:t>LEARNING OBJECTIVES</w:t>
            </w:r>
          </w:p>
        </w:tc>
        <w:tc>
          <w:tcPr>
            <w:tcW w:w="4428" w:type="dxa"/>
          </w:tcPr>
          <w:p w:rsidR="003A4E38" w:rsidRPr="0066091A" w:rsidRDefault="003A4E38" w:rsidP="00E33D18">
            <w:pPr>
              <w:rPr>
                <w:rFonts w:ascii="Arial" w:hAnsi="Arial" w:cs="Arial"/>
                <w:sz w:val="28"/>
                <w:szCs w:val="28"/>
              </w:rPr>
            </w:pPr>
          </w:p>
        </w:tc>
      </w:tr>
    </w:tbl>
    <w:p w:rsidR="003A4E38" w:rsidRDefault="003A4E38"/>
    <w:p w:rsidR="003A4E38" w:rsidRDefault="003A4E38" w:rsidP="00D31944">
      <w:pPr>
        <w:numPr>
          <w:ilvl w:val="0"/>
          <w:numId w:val="3"/>
        </w:numPr>
      </w:pPr>
      <w:r>
        <w:t>Explain why the Introduction to MIS class is the most important class in the business school.</w:t>
      </w:r>
    </w:p>
    <w:p w:rsidR="001362EE" w:rsidRDefault="001362EE" w:rsidP="00D31944">
      <w:pPr>
        <w:numPr>
          <w:ilvl w:val="0"/>
          <w:numId w:val="3"/>
        </w:numPr>
      </w:pPr>
      <w:r>
        <w:t>Explain how MIS will affect you.</w:t>
      </w:r>
    </w:p>
    <w:p w:rsidR="003A4E38" w:rsidRDefault="003A4E38" w:rsidP="00D31944">
      <w:pPr>
        <w:numPr>
          <w:ilvl w:val="0"/>
          <w:numId w:val="4"/>
        </w:numPr>
      </w:pPr>
      <w:r>
        <w:t>Define what is meant by “MIS.”</w:t>
      </w:r>
    </w:p>
    <w:p w:rsidR="003A4E38" w:rsidRDefault="003A4E38" w:rsidP="00D31944">
      <w:pPr>
        <w:numPr>
          <w:ilvl w:val="0"/>
          <w:numId w:val="5"/>
        </w:numPr>
      </w:pPr>
      <w:r>
        <w:t>Explain how to use the five-component model.</w:t>
      </w:r>
    </w:p>
    <w:p w:rsidR="003A4E38" w:rsidRDefault="003A4E38" w:rsidP="00D31944">
      <w:pPr>
        <w:numPr>
          <w:ilvl w:val="0"/>
          <w:numId w:val="6"/>
        </w:numPr>
      </w:pPr>
      <w:r>
        <w:t>Explain what is meant by “information.”</w:t>
      </w:r>
    </w:p>
    <w:p w:rsidR="003A4E38" w:rsidRDefault="003A4E38" w:rsidP="00D31944">
      <w:pPr>
        <w:numPr>
          <w:ilvl w:val="0"/>
          <w:numId w:val="7"/>
        </w:numPr>
      </w:pPr>
      <w:r>
        <w:t>Describe necessary data characteristics.</w:t>
      </w:r>
    </w:p>
    <w:p w:rsidR="003A4E38" w:rsidRDefault="003A4E38" w:rsidP="00D31944">
      <w:pPr>
        <w:numPr>
          <w:ilvl w:val="0"/>
          <w:numId w:val="9"/>
        </w:numPr>
      </w:pPr>
      <w:r>
        <w:t xml:space="preserve">Anticipate the technology of the year </w:t>
      </w:r>
      <w:r w:rsidR="00996FD1">
        <w:t>202</w:t>
      </w:r>
      <w:r w:rsidR="001362EE">
        <w:t>6</w:t>
      </w:r>
      <w:r>
        <w:t>.</w:t>
      </w:r>
    </w:p>
    <w:p w:rsidR="003A4E38" w:rsidRDefault="003A4E38" w:rsidP="003D35CC"/>
    <w:p w:rsidR="003A4E38" w:rsidRDefault="003A4E38" w:rsidP="003D35CC"/>
    <w:tbl>
      <w:tblPr>
        <w:tblW w:w="0" w:type="auto"/>
        <w:tblLook w:val="01E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577705">
            <w:pPr>
              <w:rPr>
                <w:rFonts w:ascii="Arial" w:hAnsi="Arial" w:cs="Arial"/>
                <w:sz w:val="28"/>
                <w:szCs w:val="28"/>
              </w:rPr>
            </w:pPr>
            <w:r w:rsidRPr="0066091A">
              <w:rPr>
                <w:rFonts w:ascii="Arial" w:hAnsi="Arial" w:cs="Arial"/>
                <w:sz w:val="28"/>
                <w:szCs w:val="28"/>
              </w:rPr>
              <w:t>CHAPTER OUTLINE</w:t>
            </w:r>
          </w:p>
        </w:tc>
        <w:tc>
          <w:tcPr>
            <w:tcW w:w="4428" w:type="dxa"/>
          </w:tcPr>
          <w:p w:rsidR="003A4E38" w:rsidRPr="0066091A" w:rsidRDefault="003A4E38" w:rsidP="00577705">
            <w:pPr>
              <w:rPr>
                <w:rFonts w:ascii="Arial" w:hAnsi="Arial" w:cs="Arial"/>
                <w:sz w:val="28"/>
                <w:szCs w:val="28"/>
              </w:rPr>
            </w:pPr>
          </w:p>
        </w:tc>
      </w:tr>
    </w:tbl>
    <w:p w:rsidR="003A4E38" w:rsidRDefault="003A4E38"/>
    <w:p w:rsidR="003A4E38" w:rsidRDefault="003A4E38" w:rsidP="00D31944">
      <w:pPr>
        <w:numPr>
          <w:ilvl w:val="0"/>
          <w:numId w:val="10"/>
        </w:numPr>
      </w:pPr>
      <w:r>
        <w:t>Why is Introduction to MIS the most important class in the business school?</w:t>
      </w:r>
    </w:p>
    <w:p w:rsidR="001362EE" w:rsidRDefault="001362EE" w:rsidP="006C0555">
      <w:pPr>
        <w:numPr>
          <w:ilvl w:val="0"/>
          <w:numId w:val="11"/>
        </w:numPr>
      </w:pPr>
      <w:r>
        <w:t>The digital revolution</w:t>
      </w:r>
    </w:p>
    <w:p w:rsidR="001362EE" w:rsidRDefault="001362EE" w:rsidP="006C0555">
      <w:pPr>
        <w:numPr>
          <w:ilvl w:val="0"/>
          <w:numId w:val="11"/>
        </w:numPr>
      </w:pPr>
      <w:r>
        <w:t>Evolving capabilities</w:t>
      </w:r>
    </w:p>
    <w:p w:rsidR="001362EE" w:rsidRDefault="001362EE" w:rsidP="006C0555">
      <w:pPr>
        <w:numPr>
          <w:ilvl w:val="0"/>
          <w:numId w:val="11"/>
        </w:numPr>
      </w:pPr>
      <w:r>
        <w:t>Moore’s Law</w:t>
      </w:r>
    </w:p>
    <w:p w:rsidR="001362EE" w:rsidRDefault="001362EE" w:rsidP="006C0555">
      <w:pPr>
        <w:numPr>
          <w:ilvl w:val="0"/>
          <w:numId w:val="11"/>
        </w:numPr>
      </w:pPr>
      <w:r>
        <w:t>Metcalf</w:t>
      </w:r>
      <w:r w:rsidR="008F5451">
        <w:t>e</w:t>
      </w:r>
      <w:r>
        <w:t>’s Law</w:t>
      </w:r>
    </w:p>
    <w:p w:rsidR="001362EE" w:rsidRDefault="001362EE" w:rsidP="006C0555">
      <w:pPr>
        <w:numPr>
          <w:ilvl w:val="0"/>
          <w:numId w:val="11"/>
        </w:numPr>
      </w:pPr>
      <w:r>
        <w:t>Other forces pushing digital change</w:t>
      </w:r>
    </w:p>
    <w:p w:rsidR="001362EE" w:rsidRDefault="001362EE" w:rsidP="006C0555">
      <w:pPr>
        <w:numPr>
          <w:ilvl w:val="0"/>
          <w:numId w:val="11"/>
        </w:numPr>
      </w:pPr>
      <w:r>
        <w:t>This is the most important class in the school of business</w:t>
      </w:r>
    </w:p>
    <w:p w:rsidR="001362EE" w:rsidRDefault="001362EE">
      <w:pPr>
        <w:numPr>
          <w:ilvl w:val="0"/>
          <w:numId w:val="10"/>
        </w:numPr>
      </w:pPr>
      <w:r>
        <w:t>How will MIS affect me?</w:t>
      </w:r>
    </w:p>
    <w:p w:rsidR="003A4E38" w:rsidRDefault="003A4E38" w:rsidP="00D31944">
      <w:pPr>
        <w:numPr>
          <w:ilvl w:val="0"/>
          <w:numId w:val="12"/>
        </w:numPr>
      </w:pPr>
      <w:r>
        <w:t>How can I attain job security?</w:t>
      </w:r>
    </w:p>
    <w:p w:rsidR="003A4E38" w:rsidRDefault="003A4E38" w:rsidP="00D31944">
      <w:pPr>
        <w:numPr>
          <w:ilvl w:val="0"/>
          <w:numId w:val="13"/>
        </w:numPr>
      </w:pPr>
      <w:r>
        <w:t xml:space="preserve">How can Intro to MIS help you learn </w:t>
      </w:r>
      <w:proofErr w:type="spellStart"/>
      <w:r>
        <w:t>nonroutine</w:t>
      </w:r>
      <w:proofErr w:type="spellEnd"/>
      <w:r>
        <w:t xml:space="preserve"> skills?</w:t>
      </w:r>
    </w:p>
    <w:p w:rsidR="003A4E38" w:rsidRDefault="003A4E38" w:rsidP="00D31944">
      <w:pPr>
        <w:numPr>
          <w:ilvl w:val="0"/>
          <w:numId w:val="13"/>
        </w:numPr>
      </w:pPr>
      <w:r>
        <w:t>What is the bottom line?</w:t>
      </w:r>
    </w:p>
    <w:p w:rsidR="003A4E38" w:rsidRDefault="003A4E38" w:rsidP="00D31944">
      <w:pPr>
        <w:numPr>
          <w:ilvl w:val="0"/>
          <w:numId w:val="14"/>
        </w:numPr>
      </w:pPr>
      <w:r>
        <w:t>What is MI</w:t>
      </w:r>
      <w:r w:rsidR="000E2355">
        <w:t>S</w:t>
      </w:r>
      <w:r>
        <w:t>?</w:t>
      </w:r>
    </w:p>
    <w:p w:rsidR="003A4E38" w:rsidRDefault="003A4E38" w:rsidP="00D31944">
      <w:pPr>
        <w:numPr>
          <w:ilvl w:val="0"/>
          <w:numId w:val="11"/>
        </w:numPr>
      </w:pPr>
      <w:r>
        <w:t>Components of an information system</w:t>
      </w:r>
    </w:p>
    <w:p w:rsidR="003A4E38" w:rsidRDefault="003A4E38" w:rsidP="00D31944">
      <w:pPr>
        <w:numPr>
          <w:ilvl w:val="0"/>
          <w:numId w:val="11"/>
        </w:numPr>
      </w:pPr>
      <w:r>
        <w:t>Management and use of information systems</w:t>
      </w:r>
    </w:p>
    <w:p w:rsidR="003A4E38" w:rsidRDefault="003A4E38" w:rsidP="00D31944">
      <w:pPr>
        <w:numPr>
          <w:ilvl w:val="0"/>
          <w:numId w:val="11"/>
        </w:numPr>
      </w:pPr>
      <w:r>
        <w:t>Achieving strategies</w:t>
      </w:r>
    </w:p>
    <w:p w:rsidR="003A4E38" w:rsidRDefault="003A4E38" w:rsidP="00D31944">
      <w:pPr>
        <w:numPr>
          <w:ilvl w:val="0"/>
          <w:numId w:val="15"/>
        </w:numPr>
      </w:pPr>
      <w:r>
        <w:t>How can you use the five-component model?</w:t>
      </w:r>
    </w:p>
    <w:p w:rsidR="003A4E38" w:rsidRDefault="003A4E38" w:rsidP="00D31944">
      <w:pPr>
        <w:numPr>
          <w:ilvl w:val="0"/>
          <w:numId w:val="16"/>
        </w:numPr>
      </w:pPr>
      <w:r>
        <w:t>The most important component—</w:t>
      </w:r>
      <w:r w:rsidR="00732C9D">
        <w:t>You</w:t>
      </w:r>
    </w:p>
    <w:p w:rsidR="00450D16" w:rsidRDefault="00450D16" w:rsidP="00D31944">
      <w:pPr>
        <w:numPr>
          <w:ilvl w:val="0"/>
          <w:numId w:val="16"/>
        </w:numPr>
      </w:pPr>
      <w:r>
        <w:t>All components must work</w:t>
      </w:r>
    </w:p>
    <w:p w:rsidR="003A4E38" w:rsidRDefault="003A4E38" w:rsidP="00D31944">
      <w:pPr>
        <w:numPr>
          <w:ilvl w:val="0"/>
          <w:numId w:val="17"/>
        </w:numPr>
      </w:pPr>
      <w:r>
        <w:t>High-tech versus low-tech information systems</w:t>
      </w:r>
    </w:p>
    <w:p w:rsidR="003A4E38" w:rsidRDefault="003A4E38" w:rsidP="00D31944">
      <w:pPr>
        <w:numPr>
          <w:ilvl w:val="0"/>
          <w:numId w:val="18"/>
        </w:numPr>
      </w:pPr>
      <w:r>
        <w:t>Understanding the scope of new information systems</w:t>
      </w:r>
    </w:p>
    <w:p w:rsidR="003A4E38" w:rsidRDefault="003A4E38" w:rsidP="00D31944">
      <w:pPr>
        <w:numPr>
          <w:ilvl w:val="0"/>
          <w:numId w:val="19"/>
        </w:numPr>
      </w:pPr>
      <w:r>
        <w:t>Components ordered by difficulty and disruption</w:t>
      </w:r>
    </w:p>
    <w:p w:rsidR="003A4E38" w:rsidRDefault="003A4E38" w:rsidP="00D31944">
      <w:pPr>
        <w:numPr>
          <w:ilvl w:val="0"/>
          <w:numId w:val="20"/>
        </w:numPr>
      </w:pPr>
      <w:r>
        <w:t>What is information?</w:t>
      </w:r>
    </w:p>
    <w:p w:rsidR="003A4E38" w:rsidRDefault="003A4E38" w:rsidP="00D31944">
      <w:pPr>
        <w:numPr>
          <w:ilvl w:val="0"/>
          <w:numId w:val="21"/>
        </w:numPr>
      </w:pPr>
      <w:r>
        <w:lastRenderedPageBreak/>
        <w:t>Definitions vary</w:t>
      </w:r>
    </w:p>
    <w:p w:rsidR="003A4E38" w:rsidRDefault="003A4E38" w:rsidP="00D31944">
      <w:pPr>
        <w:numPr>
          <w:ilvl w:val="0"/>
          <w:numId w:val="22"/>
        </w:numPr>
      </w:pPr>
      <w:r>
        <w:t>Where is information?</w:t>
      </w:r>
    </w:p>
    <w:p w:rsidR="003A4E38" w:rsidRDefault="003A4E38" w:rsidP="00D31944">
      <w:pPr>
        <w:numPr>
          <w:ilvl w:val="0"/>
          <w:numId w:val="23"/>
        </w:numPr>
      </w:pPr>
      <w:r>
        <w:t>What are necessary data characteristics?</w:t>
      </w:r>
    </w:p>
    <w:p w:rsidR="003A4E38" w:rsidRDefault="003A4E38" w:rsidP="00D31944">
      <w:pPr>
        <w:numPr>
          <w:ilvl w:val="0"/>
          <w:numId w:val="24"/>
        </w:numPr>
      </w:pPr>
      <w:r>
        <w:t>Accurate</w:t>
      </w:r>
    </w:p>
    <w:p w:rsidR="003A4E38" w:rsidRDefault="003A4E38" w:rsidP="00D31944">
      <w:pPr>
        <w:numPr>
          <w:ilvl w:val="0"/>
          <w:numId w:val="25"/>
        </w:numPr>
      </w:pPr>
      <w:r>
        <w:t>Timely</w:t>
      </w:r>
    </w:p>
    <w:p w:rsidR="003A4E38" w:rsidRDefault="003A4E38" w:rsidP="00D31944">
      <w:pPr>
        <w:numPr>
          <w:ilvl w:val="0"/>
          <w:numId w:val="26"/>
        </w:numPr>
      </w:pPr>
      <w:r>
        <w:t>Relevant</w:t>
      </w:r>
    </w:p>
    <w:p w:rsidR="003A4E38" w:rsidRDefault="003A4E38" w:rsidP="00D31944">
      <w:pPr>
        <w:numPr>
          <w:ilvl w:val="0"/>
          <w:numId w:val="27"/>
        </w:numPr>
      </w:pPr>
      <w:r>
        <w:t>Just barely sufficient</w:t>
      </w:r>
    </w:p>
    <w:p w:rsidR="003A4E38" w:rsidRDefault="003A4E38" w:rsidP="00D31944">
      <w:pPr>
        <w:numPr>
          <w:ilvl w:val="0"/>
          <w:numId w:val="28"/>
        </w:numPr>
      </w:pPr>
      <w:r>
        <w:t>Worth its cost</w:t>
      </w:r>
    </w:p>
    <w:p w:rsidR="003A4E38" w:rsidRDefault="00996FD1" w:rsidP="00D31944">
      <w:pPr>
        <w:numPr>
          <w:ilvl w:val="0"/>
          <w:numId w:val="30"/>
        </w:numPr>
      </w:pPr>
      <w:r>
        <w:t>202</w:t>
      </w:r>
      <w:r w:rsidR="00EB605D">
        <w:t>6</w:t>
      </w:r>
      <w:r w:rsidR="003A4E38">
        <w:t>?</w:t>
      </w:r>
    </w:p>
    <w:p w:rsidR="003A4E38" w:rsidRDefault="003A4E38"/>
    <w:p w:rsidR="001B01C7" w:rsidRDefault="001B01C7"/>
    <w:p w:rsidR="001B01C7" w:rsidRDefault="001B01C7" w:rsidP="006C0555">
      <w:pPr>
        <w:shd w:val="clear" w:color="auto" w:fill="FFFFFF"/>
        <w:jc w:val="both"/>
        <w:rPr>
          <w:sz w:val="20"/>
          <w:szCs w:val="20"/>
        </w:rPr>
      </w:pPr>
      <w:r>
        <w:t xml:space="preserve">Learning </w:t>
      </w:r>
      <w:proofErr w:type="spellStart"/>
      <w:r>
        <w:t>Catalytics</w:t>
      </w:r>
      <w:proofErr w:type="spellEnd"/>
      <w:r>
        <w:t xml:space="preserve"> is a "bring your own device" student engagement, assessment, and classroom intelligence system. It allows instructors to engage students in class with real-time diagnostics.  Students can use any modern, web-enabled device (</w:t>
      </w:r>
      <w:proofErr w:type="spellStart"/>
      <w:r>
        <w:t>smartphone</w:t>
      </w:r>
      <w:proofErr w:type="spellEnd"/>
      <w:r>
        <w:t xml:space="preserve">, tablet, or laptop) to access it. For more information on using Learning </w:t>
      </w:r>
      <w:proofErr w:type="spellStart"/>
      <w:r>
        <w:t>Catalytics</w:t>
      </w:r>
      <w:proofErr w:type="spellEnd"/>
      <w:r>
        <w:t xml:space="preserve"> in your course, contact your </w:t>
      </w:r>
      <w:hyperlink r:id="rId7" w:history="1">
        <w:r>
          <w:rPr>
            <w:rStyle w:val="Hyperlink"/>
          </w:rPr>
          <w:t>Pearson Representative</w:t>
        </w:r>
      </w:hyperlink>
      <w:r>
        <w:t>. </w:t>
      </w:r>
    </w:p>
    <w:p w:rsidR="001B01C7" w:rsidRDefault="001B01C7"/>
    <w:p w:rsidR="003A4E38" w:rsidRDefault="003A4E38"/>
    <w:tbl>
      <w:tblPr>
        <w:tblW w:w="0" w:type="auto"/>
        <w:tblLook w:val="01E0"/>
      </w:tblPr>
      <w:tblGrid>
        <w:gridCol w:w="4428"/>
        <w:gridCol w:w="4428"/>
      </w:tblGrid>
      <w:tr w:rsidR="003A4E38" w:rsidRPr="0066091A" w:rsidTr="00503BDF">
        <w:tc>
          <w:tcPr>
            <w:tcW w:w="4428" w:type="dxa"/>
            <w:tcBorders>
              <w:top w:val="single" w:sz="18" w:space="0" w:color="auto"/>
              <w:bottom w:val="single" w:sz="12" w:space="0" w:color="auto"/>
            </w:tcBorders>
          </w:tcPr>
          <w:p w:rsidR="003A4E38" w:rsidRPr="0066091A" w:rsidRDefault="000E2355">
            <w:pPr>
              <w:rPr>
                <w:rFonts w:ascii="Arial" w:hAnsi="Arial" w:cs="Arial"/>
                <w:sz w:val="28"/>
                <w:szCs w:val="28"/>
              </w:rPr>
            </w:pPr>
            <w:r>
              <w:rPr>
                <w:rFonts w:ascii="Arial" w:hAnsi="Arial" w:cs="Arial"/>
                <w:sz w:val="28"/>
                <w:szCs w:val="28"/>
              </w:rPr>
              <w:t>So What?</w:t>
            </w:r>
          </w:p>
        </w:tc>
        <w:tc>
          <w:tcPr>
            <w:tcW w:w="4428" w:type="dxa"/>
          </w:tcPr>
          <w:p w:rsidR="003A4E38" w:rsidRPr="0066091A" w:rsidRDefault="003A4E38" w:rsidP="00503BDF">
            <w:pPr>
              <w:rPr>
                <w:rFonts w:ascii="Arial" w:hAnsi="Arial" w:cs="Arial"/>
                <w:sz w:val="28"/>
                <w:szCs w:val="28"/>
              </w:rPr>
            </w:pPr>
          </w:p>
        </w:tc>
      </w:tr>
    </w:tbl>
    <w:p w:rsidR="000E2355" w:rsidRDefault="000E2355" w:rsidP="006C0555"/>
    <w:p w:rsidR="000E2355" w:rsidRPr="006C0555" w:rsidRDefault="00065FEF" w:rsidP="006C0555">
      <w:pPr>
        <w:rPr>
          <w:rFonts w:asciiTheme="majorHAnsi" w:hAnsiTheme="majorHAnsi"/>
          <w:b/>
          <w:i/>
        </w:rPr>
      </w:pPr>
      <w:r>
        <w:rPr>
          <w:rFonts w:asciiTheme="majorHAnsi" w:hAnsiTheme="majorHAnsi"/>
          <w:b/>
          <w:i/>
        </w:rPr>
        <w:t xml:space="preserve">The Biggest IPO Ever:  </w:t>
      </w:r>
      <w:proofErr w:type="spellStart"/>
      <w:r>
        <w:rPr>
          <w:rFonts w:asciiTheme="majorHAnsi" w:hAnsiTheme="majorHAnsi"/>
          <w:b/>
          <w:i/>
        </w:rPr>
        <w:t>Alibaba</w:t>
      </w:r>
      <w:proofErr w:type="spellEnd"/>
    </w:p>
    <w:p w:rsidR="009D7E9A" w:rsidRPr="00455550" w:rsidRDefault="009D7E9A" w:rsidP="006C0555">
      <w:pPr>
        <w:rPr>
          <w:i/>
        </w:rPr>
      </w:pPr>
    </w:p>
    <w:p w:rsidR="003A4E38" w:rsidRDefault="00065FEF" w:rsidP="00065FEF">
      <w:pPr>
        <w:pStyle w:val="ListParagraph"/>
        <w:numPr>
          <w:ilvl w:val="0"/>
          <w:numId w:val="44"/>
        </w:numPr>
        <w:rPr>
          <w:i/>
        </w:rPr>
      </w:pPr>
      <w:r w:rsidRPr="00065FEF">
        <w:rPr>
          <w:i/>
        </w:rPr>
        <w:t>Take a few minutes to browse Alibaba.com</w:t>
      </w:r>
      <w:r w:rsidR="00992F7C">
        <w:rPr>
          <w:i/>
        </w:rPr>
        <w:t xml:space="preserve"> </w:t>
      </w:r>
      <w:r w:rsidRPr="00065FEF">
        <w:rPr>
          <w:i/>
        </w:rPr>
        <w:t>and look at some examples of products that are for sale on the site. What are some of the logistical differences between buying something on Alibaba.com and buying something on Amazon.com?</w:t>
      </w:r>
    </w:p>
    <w:p w:rsidR="003A4E38" w:rsidRPr="00455550" w:rsidRDefault="00455550" w:rsidP="0015279E">
      <w:pPr>
        <w:ind w:left="360"/>
      </w:pPr>
      <w:r>
        <w:t xml:space="preserve">Some of the differences students may notice include:  </w:t>
      </w:r>
      <w:proofErr w:type="spellStart"/>
      <w:r>
        <w:t>Alibaba</w:t>
      </w:r>
      <w:proofErr w:type="spellEnd"/>
      <w:r>
        <w:t xml:space="preserve"> functions more as a clearinghouse or middleman, whereas in most cases Amazon sells directly to the consumer.  With </w:t>
      </w:r>
      <w:proofErr w:type="spellStart"/>
      <w:r>
        <w:t>Alibaba</w:t>
      </w:r>
      <w:proofErr w:type="spellEnd"/>
      <w:r>
        <w:t xml:space="preserve"> you face uncertainty about the supplier, how the transaction will be processed, the shipping methods used, and the ease/difficulty of getting customer service after the transaction.  Amazon shoppers do not face these uncertainties since Amazon supplies the customer service function.</w:t>
      </w:r>
    </w:p>
    <w:p w:rsidR="003A4E38" w:rsidRPr="00D40544" w:rsidRDefault="003A4E38" w:rsidP="0015279E"/>
    <w:p w:rsidR="003A4E38" w:rsidRDefault="00065FEF" w:rsidP="00D31944">
      <w:pPr>
        <w:pStyle w:val="ListParagraph"/>
        <w:numPr>
          <w:ilvl w:val="0"/>
          <w:numId w:val="44"/>
        </w:numPr>
        <w:rPr>
          <w:i/>
        </w:rPr>
      </w:pPr>
      <w:r w:rsidRPr="00065FEF">
        <w:rPr>
          <w:i/>
        </w:rPr>
        <w:t>How has reading this article changed your perception of the difficulty associated with starting a new business?</w:t>
      </w:r>
    </w:p>
    <w:p w:rsidR="003A4E38" w:rsidRPr="00455550" w:rsidRDefault="003A4E38" w:rsidP="0015279E">
      <w:pPr>
        <w:pStyle w:val="ListParagraph"/>
        <w:ind w:left="360"/>
      </w:pPr>
      <w:r w:rsidRPr="00455550">
        <w:t>Student answers will v</w:t>
      </w:r>
      <w:r w:rsidR="00996FD1" w:rsidRPr="00455550">
        <w:t>ary</w:t>
      </w:r>
      <w:r w:rsidRPr="00455550">
        <w:t xml:space="preserve">. </w:t>
      </w:r>
      <w:r w:rsidR="00996FD1" w:rsidRPr="00455550">
        <w:t xml:space="preserve"> </w:t>
      </w:r>
      <w:r w:rsidR="00455550" w:rsidRPr="006C0555">
        <w:t>Student</w:t>
      </w:r>
      <w:r w:rsidR="00455550">
        <w:t>s</w:t>
      </w:r>
      <w:r w:rsidR="00455550" w:rsidRPr="006C0555">
        <w:t xml:space="preserve"> are likely to be impressed with the relatively short amount of time it took for </w:t>
      </w:r>
      <w:proofErr w:type="spellStart"/>
      <w:r w:rsidR="00455550" w:rsidRPr="006C0555">
        <w:t>Alibaba</w:t>
      </w:r>
      <w:proofErr w:type="spellEnd"/>
      <w:r w:rsidR="00455550" w:rsidRPr="006C0555">
        <w:t xml:space="preserve"> to grow to its current status</w:t>
      </w:r>
      <w:r w:rsidR="00996FD1" w:rsidRPr="00455550">
        <w:t>.</w:t>
      </w:r>
      <w:r w:rsidR="00455550" w:rsidRPr="006C0555">
        <w:t xml:space="preserve">  They should also recognize some of the difficulties that have been faced with this business model that the company is still trying to address (e.g., the issue of counterfeit goods).</w:t>
      </w:r>
    </w:p>
    <w:p w:rsidR="003A4E38" w:rsidRPr="004E1CE1" w:rsidRDefault="003A4E38" w:rsidP="0015279E"/>
    <w:p w:rsidR="003A4E38" w:rsidRDefault="00065FEF" w:rsidP="00D31944">
      <w:pPr>
        <w:pStyle w:val="ListParagraph"/>
        <w:numPr>
          <w:ilvl w:val="0"/>
          <w:numId w:val="44"/>
        </w:numPr>
        <w:rPr>
          <w:i/>
        </w:rPr>
      </w:pPr>
      <w:r w:rsidRPr="00065FEF">
        <w:rPr>
          <w:i/>
        </w:rPr>
        <w:t>Think about companies that currently have high stock prices. Do these companies sell a product or service, or do they offer something else? How is Alibaba.com similar to or different from these companies?</w:t>
      </w:r>
    </w:p>
    <w:p w:rsidR="003A4E38" w:rsidRPr="00E13325" w:rsidRDefault="00E13325" w:rsidP="006C0555">
      <w:pPr>
        <w:ind w:left="360"/>
      </w:pPr>
      <w:r>
        <w:t xml:space="preserve">The highest priced stock on the NYSE at present is Berkshire Hathaway, an enormous holding company.  Several of the other high priced stocks from IT-based companies include Google and Priceline.  </w:t>
      </w:r>
      <w:proofErr w:type="spellStart"/>
      <w:r>
        <w:t>Alibaba</w:t>
      </w:r>
      <w:proofErr w:type="spellEnd"/>
      <w:r>
        <w:t xml:space="preserve"> is similar to Priceline in the sense that both </w:t>
      </w:r>
      <w:r>
        <w:lastRenderedPageBreak/>
        <w:t>provide a “middleman” service, bringing buyers and sellers together. Google provides IT-based products and services (e.g., search; email).</w:t>
      </w:r>
    </w:p>
    <w:p w:rsidR="00996FD1" w:rsidRPr="00D40544" w:rsidRDefault="00996FD1" w:rsidP="0015279E"/>
    <w:p w:rsidR="003A4E38" w:rsidRDefault="00065FEF" w:rsidP="00D31944">
      <w:pPr>
        <w:pStyle w:val="ListParagraph"/>
        <w:numPr>
          <w:ilvl w:val="0"/>
          <w:numId w:val="44"/>
        </w:numPr>
        <w:rPr>
          <w:i/>
        </w:rPr>
      </w:pPr>
      <w:r w:rsidRPr="00065FEF">
        <w:rPr>
          <w:i/>
        </w:rPr>
        <w:t>What are some of the challenges associated with operating an international business not discussed in this feature?</w:t>
      </w:r>
    </w:p>
    <w:p w:rsidR="003A4E38" w:rsidRPr="00E13325" w:rsidRDefault="00E13325" w:rsidP="006C0555">
      <w:pPr>
        <w:ind w:left="360"/>
      </w:pPr>
      <w:r w:rsidRPr="006C0555">
        <w:t>Several issues not mentioned</w:t>
      </w:r>
      <w:r>
        <w:t xml:space="preserve"> include currency exchange rate issues; shipping challenges; import/export tariffs and restrictions; varying safety standards; product quality issues; </w:t>
      </w:r>
      <w:r w:rsidR="0074711F">
        <w:t xml:space="preserve">and </w:t>
      </w:r>
      <w:r>
        <w:t>inspection requirements</w:t>
      </w:r>
      <w:r w:rsidR="0074711F">
        <w:t>.</w:t>
      </w:r>
    </w:p>
    <w:p w:rsidR="00E13325" w:rsidRPr="00BE1A1E" w:rsidRDefault="00E13325" w:rsidP="0015279E"/>
    <w:p w:rsidR="003A4E38" w:rsidRDefault="00065FEF" w:rsidP="00D31944">
      <w:pPr>
        <w:pStyle w:val="ListParagraph"/>
        <w:numPr>
          <w:ilvl w:val="0"/>
          <w:numId w:val="44"/>
        </w:numPr>
        <w:rPr>
          <w:i/>
        </w:rPr>
      </w:pPr>
      <w:r w:rsidRPr="00065FEF">
        <w:rPr>
          <w:i/>
        </w:rPr>
        <w:t>Think about your own purchasing habits and the buying habits of your friends/coworkers. Can you identify a product that people need that is available on Alibaba.com? Is there a different Web site on which you could purchase this product for wholesale prices and sell it to customers for a profit</w:t>
      </w:r>
      <w:r>
        <w:rPr>
          <w:i/>
        </w:rPr>
        <w:t>?</w:t>
      </w:r>
    </w:p>
    <w:p w:rsidR="000556F0" w:rsidRDefault="0074711F" w:rsidP="006C0555">
      <w:pPr>
        <w:ind w:left="360"/>
      </w:pPr>
      <w:r>
        <w:t xml:space="preserve">Student answers will vary.  One example of a product available for sale on </w:t>
      </w:r>
      <w:proofErr w:type="spellStart"/>
      <w:r>
        <w:t>Alibaba</w:t>
      </w:r>
      <w:proofErr w:type="spellEnd"/>
      <w:r>
        <w:t xml:space="preserve"> that many people “need” is coffee beans.  These can be purchased on </w:t>
      </w:r>
      <w:proofErr w:type="spellStart"/>
      <w:r>
        <w:t>Alibaba</w:t>
      </w:r>
      <w:proofErr w:type="spellEnd"/>
      <w:r>
        <w:t>, but can also be purchased at wholesale prices on US-based web sites such as coffeebeandirect.com</w:t>
      </w:r>
    </w:p>
    <w:p w:rsidR="003A4E38" w:rsidRDefault="003A4E38"/>
    <w:tbl>
      <w:tblPr>
        <w:tblW w:w="0" w:type="auto"/>
        <w:tblLook w:val="01E0"/>
      </w:tblPr>
      <w:tblGrid>
        <w:gridCol w:w="4698"/>
        <w:gridCol w:w="4158"/>
      </w:tblGrid>
      <w:tr w:rsidR="003A4E38" w:rsidRPr="0066091A" w:rsidTr="009A766A">
        <w:tc>
          <w:tcPr>
            <w:tcW w:w="4698" w:type="dxa"/>
            <w:tcBorders>
              <w:top w:val="single" w:sz="18" w:space="0" w:color="auto"/>
              <w:bottom w:val="single" w:sz="12" w:space="0" w:color="auto"/>
            </w:tcBorders>
          </w:tcPr>
          <w:p w:rsidR="003A4E38" w:rsidRPr="0066091A" w:rsidRDefault="003A4E38" w:rsidP="009A766A">
            <w:pPr>
              <w:rPr>
                <w:rFonts w:ascii="Arial" w:hAnsi="Arial" w:cs="Arial"/>
                <w:sz w:val="28"/>
                <w:szCs w:val="28"/>
              </w:rPr>
            </w:pPr>
            <w:r w:rsidRPr="0066091A">
              <w:rPr>
                <w:rFonts w:ascii="Arial" w:hAnsi="Arial" w:cs="Arial"/>
                <w:sz w:val="28"/>
                <w:szCs w:val="28"/>
              </w:rPr>
              <w:t>COLLABORATION EXERCISE</w:t>
            </w:r>
            <w:r>
              <w:rPr>
                <w:rFonts w:ascii="Arial" w:hAnsi="Arial" w:cs="Arial"/>
                <w:sz w:val="28"/>
                <w:szCs w:val="28"/>
              </w:rPr>
              <w:t xml:space="preserve"> 1</w:t>
            </w:r>
          </w:p>
        </w:tc>
        <w:tc>
          <w:tcPr>
            <w:tcW w:w="4158" w:type="dxa"/>
          </w:tcPr>
          <w:p w:rsidR="003A4E38" w:rsidRPr="0066091A" w:rsidRDefault="003A4E38" w:rsidP="005459D3">
            <w:pPr>
              <w:rPr>
                <w:rFonts w:ascii="Arial" w:hAnsi="Arial" w:cs="Arial"/>
                <w:sz w:val="28"/>
                <w:szCs w:val="28"/>
              </w:rPr>
            </w:pPr>
          </w:p>
        </w:tc>
      </w:tr>
    </w:tbl>
    <w:p w:rsidR="003A4E38" w:rsidRDefault="003A4E38"/>
    <w:p w:rsidR="004F7ABB" w:rsidRPr="00D45170" w:rsidRDefault="004F7ABB" w:rsidP="00104937">
      <w:pPr>
        <w:autoSpaceDE w:val="0"/>
        <w:autoSpaceDN w:val="0"/>
        <w:adjustRightInd w:val="0"/>
        <w:rPr>
          <w:i/>
        </w:rPr>
      </w:pPr>
      <w:r w:rsidRPr="004F7ABB">
        <w:rPr>
          <w:i/>
        </w:rPr>
        <w:t>Collaborate with a group of fellow students to answer the following questions. For this exercise, do not meet face to face. Coordinate all of your work using email and email attachments, only. Your answers should reflect the thinking of the entire group, and not just one or two individuals.</w:t>
      </w:r>
    </w:p>
    <w:p w:rsidR="003A4E38" w:rsidRDefault="003A4E38" w:rsidP="00066DEC"/>
    <w:p w:rsidR="003A4E38" w:rsidRPr="00D45170" w:rsidRDefault="003A4E38" w:rsidP="006C0555">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Abstract </w:t>
      </w:r>
      <w:r>
        <w:rPr>
          <w:rFonts w:ascii="Times New Roman" w:hAnsi="Times New Roman"/>
          <w:i/>
          <w:noProof w:val="0"/>
          <w:sz w:val="24"/>
          <w:lang w:val="en-US"/>
        </w:rPr>
        <w:t>reasoning</w:t>
      </w:r>
    </w:p>
    <w:p w:rsidR="003A4E38" w:rsidRDefault="003A4E38" w:rsidP="00D45170">
      <w:pPr>
        <w:pStyle w:val="CRACTRQNLFIRST"/>
        <w:keepLines w:val="0"/>
        <w:widowControl w:val="0"/>
        <w:spacing w:before="0" w:line="240" w:lineRule="auto"/>
        <w:ind w:left="36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 xml:space="preserve">Define </w:t>
      </w:r>
      <w:r w:rsidRPr="00D45170">
        <w:rPr>
          <w:rFonts w:ascii="Times New Roman" w:hAnsi="Times New Roman"/>
          <w:noProof w:val="0"/>
          <w:sz w:val="24"/>
          <w:lang w:val="en-US"/>
        </w:rPr>
        <w:t xml:space="preserve">abstract </w:t>
      </w:r>
      <w:r>
        <w:rPr>
          <w:rFonts w:ascii="Times New Roman" w:hAnsi="Times New Roman"/>
          <w:noProof w:val="0"/>
          <w:sz w:val="24"/>
          <w:lang w:val="en-US"/>
        </w:rPr>
        <w:t>reasoning,</w:t>
      </w:r>
      <w:r w:rsidRPr="00D45170">
        <w:rPr>
          <w:rFonts w:ascii="Times New Roman" w:hAnsi="Times New Roman"/>
          <w:i/>
          <w:noProof w:val="0"/>
          <w:sz w:val="24"/>
          <w:lang w:val="en-US"/>
        </w:rPr>
        <w:t xml:space="preserve"> and explain why it is an important skill for business professionals.</w:t>
      </w: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Abstract reasoning is the ability to construct and use a model or representation.</w:t>
      </w:r>
      <w:r w:rsidRPr="00536DC9">
        <w:t xml:space="preserve"> </w:t>
      </w:r>
      <w:r w:rsidRPr="00536DC9">
        <w:rPr>
          <w:rFonts w:ascii="Times New Roman" w:hAnsi="Times New Roman"/>
          <w:sz w:val="24"/>
        </w:rPr>
        <w:t>Being able to construct a model or representation of a complex situation through abstract reasoning i</w:t>
      </w:r>
      <w:r>
        <w:rPr>
          <w:rFonts w:ascii="Times New Roman" w:hAnsi="Times New Roman"/>
          <w:sz w:val="24"/>
        </w:rPr>
        <w:t>s</w:t>
      </w:r>
      <w:r w:rsidRPr="00536DC9">
        <w:rPr>
          <w:rFonts w:ascii="Times New Roman" w:hAnsi="Times New Roman"/>
          <w:sz w:val="24"/>
        </w:rPr>
        <w:t xml:space="preserve"> an important skill for business professionals, who frequently must make decisions under uncertain and highly complex situations.  This is a highly marketable skill.</w:t>
      </w:r>
      <w:r w:rsidRPr="00536DC9">
        <w:rPr>
          <w:sz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a list of items in inventory and their quantity on hand is an abstraction of a physical inventory.</w:t>
      </w: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The inventory list and quantity on hand is a representation of the actual items on shelves in the warehouse.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Pr="008D17EA">
        <w:rPr>
          <w:rFonts w:ascii="Times New Roman" w:hAnsi="Times New Roman"/>
          <w:color w:val="222222"/>
          <w:sz w:val="24"/>
          <w:szCs w:val="24"/>
        </w:rPr>
        <w:t>Reflective Thinking</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Give three other examples of abstractions commonly used in business.</w:t>
      </w: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some examples include projects plans, budgets, and business process models.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Explain how Jennifer failed to demonstrate effective abstract</w:t>
      </w:r>
      <w:r>
        <w:rPr>
          <w:rFonts w:ascii="Times New Roman" w:hAnsi="Times New Roman"/>
          <w:i/>
          <w:noProof w:val="0"/>
          <w:sz w:val="24"/>
          <w:lang w:val="en-US"/>
        </w:rPr>
        <w:t>-reasoning</w:t>
      </w:r>
      <w:r w:rsidRPr="00D45170">
        <w:rPr>
          <w:rFonts w:ascii="Times New Roman" w:hAnsi="Times New Roman"/>
          <w:i/>
          <w:noProof w:val="0"/>
          <w:sz w:val="24"/>
          <w:lang w:val="en-US"/>
        </w:rPr>
        <w:t xml:space="preserve"> skills.</w:t>
      </w: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Jennifer was unable to develop a model of the </w:t>
      </w:r>
      <w:r w:rsidR="004F7ABB">
        <w:rPr>
          <w:rFonts w:ascii="Times New Roman" w:hAnsi="Times New Roman"/>
          <w:noProof w:val="0"/>
          <w:sz w:val="24"/>
          <w:lang w:val="en-US"/>
        </w:rPr>
        <w:t>firm’s supply chain</w:t>
      </w:r>
      <w:r>
        <w:rPr>
          <w:rFonts w:ascii="Times New Roman" w:hAnsi="Times New Roman"/>
          <w:noProof w:val="0"/>
          <w:sz w:val="24"/>
          <w:lang w:val="en-US"/>
        </w:rPr>
        <w:t xml:space="preserve">. She developed a model that made no sense and had </w:t>
      </w:r>
      <w:r w:rsidR="004F7ABB">
        <w:rPr>
          <w:rFonts w:ascii="Times New Roman" w:hAnsi="Times New Roman"/>
          <w:noProof w:val="0"/>
          <w:sz w:val="24"/>
          <w:lang w:val="en-US"/>
        </w:rPr>
        <w:t>goods placed in inventory before they were even ordered</w:t>
      </w:r>
      <w:r>
        <w:rPr>
          <w:rFonts w:ascii="Times New Roman" w:hAnsi="Times New Roman"/>
          <w:noProof w:val="0"/>
          <w:sz w:val="24"/>
          <w:lang w:val="en-US"/>
        </w:rPr>
        <w:t>. She claimed that she knew the process but couldn’t put it down on paper.</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D31944">
      <w:pPr>
        <w:pStyle w:val="CRACTLLFIRST"/>
        <w:keepLines w:val="0"/>
        <w:widowControl w:val="0"/>
        <w:numPr>
          <w:ilvl w:val="0"/>
          <w:numId w:val="39"/>
        </w:numPr>
        <w:spacing w:before="0" w:after="0" w:line="240" w:lineRule="auto"/>
        <w:jc w:val="left"/>
        <w:rPr>
          <w:rFonts w:ascii="Times New Roman" w:hAnsi="Times New Roman"/>
          <w:i/>
          <w:noProof w:val="0"/>
          <w:sz w:val="24"/>
          <w:lang w:val="en-US"/>
        </w:rPr>
      </w:pPr>
      <w:r w:rsidRPr="00D45170">
        <w:rPr>
          <w:rFonts w:ascii="Times New Roman" w:hAnsi="Times New Roman"/>
          <w:i/>
          <w:noProof w:val="0"/>
          <w:sz w:val="24"/>
          <w:lang w:val="en-US"/>
        </w:rPr>
        <w:t>Can people increase their abstract</w:t>
      </w:r>
      <w:r>
        <w:rPr>
          <w:rFonts w:ascii="Times New Roman" w:hAnsi="Times New Roman"/>
          <w:i/>
          <w:noProof w:val="0"/>
          <w:sz w:val="24"/>
          <w:lang w:val="en-US"/>
        </w:rPr>
        <w:t>-</w:t>
      </w:r>
      <w:r w:rsidRPr="00D45170">
        <w:rPr>
          <w:rFonts w:ascii="Times New Roman" w:hAnsi="Times New Roman"/>
          <w:i/>
          <w:noProof w:val="0"/>
          <w:sz w:val="24"/>
          <w:lang w:val="en-US"/>
        </w:rPr>
        <w:t>thinking skills?</w:t>
      </w:r>
      <w:r>
        <w:rPr>
          <w:rFonts w:ascii="Times New Roman" w:hAnsi="Times New Roman"/>
          <w:i/>
          <w:noProof w:val="0"/>
          <w:sz w:val="24"/>
          <w:lang w:val="en-US"/>
        </w:rPr>
        <w:t xml:space="preserve"> </w:t>
      </w:r>
      <w:r w:rsidRPr="00D45170">
        <w:rPr>
          <w:rFonts w:ascii="Times New Roman" w:hAnsi="Times New Roman"/>
          <w:i/>
          <w:noProof w:val="0"/>
          <w:sz w:val="24"/>
          <w:lang w:val="en-US"/>
        </w:rPr>
        <w:t>If so, how?</w:t>
      </w:r>
      <w:r>
        <w:rPr>
          <w:rFonts w:ascii="Times New Roman" w:hAnsi="Times New Roman"/>
          <w:i/>
          <w:noProof w:val="0"/>
          <w:sz w:val="24"/>
          <w:lang w:val="en-US"/>
        </w:rPr>
        <w:t xml:space="preserve"> </w:t>
      </w:r>
      <w:r w:rsidRPr="00D45170">
        <w:rPr>
          <w:rFonts w:ascii="Times New Roman" w:hAnsi="Times New Roman"/>
          <w:i/>
          <w:noProof w:val="0"/>
          <w:sz w:val="24"/>
          <w:lang w:val="en-US"/>
        </w:rPr>
        <w:t xml:space="preserve">If not, why not? </w:t>
      </w:r>
    </w:p>
    <w:p w:rsidR="003A4E38" w:rsidRDefault="003A4E38" w:rsidP="000275B2">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Yes, abstract thinking skills can be developed with practice. Working with existing models is a place to start, but actually creating the models and examining their usefulness is even more essential to develop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D45170">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D45170" w:rsidRDefault="003A4E38" w:rsidP="006C0555">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D45170">
        <w:rPr>
          <w:rFonts w:ascii="Times New Roman" w:hAnsi="Times New Roman"/>
          <w:i/>
          <w:noProof w:val="0"/>
          <w:sz w:val="24"/>
          <w:lang w:val="en-US"/>
        </w:rPr>
        <w:t>Systems thinking</w:t>
      </w:r>
      <w:r w:rsidRPr="00D45170">
        <w:rPr>
          <w:rFonts w:ascii="Times New Roman" w:hAnsi="Times New Roman"/>
          <w:i/>
          <w:noProof w:val="0"/>
          <w:vanish/>
          <w:sz w:val="24"/>
          <w:lang w:val="en-US"/>
        </w:rPr>
        <w:t>.</w:t>
      </w:r>
    </w:p>
    <w:p w:rsidR="003A4E38"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Define </w:t>
      </w:r>
      <w:r w:rsidRPr="00FF5374">
        <w:rPr>
          <w:rFonts w:ascii="Times New Roman" w:hAnsi="Times New Roman"/>
          <w:noProof w:val="0"/>
          <w:sz w:val="24"/>
          <w:lang w:val="en-US"/>
        </w:rPr>
        <w:t>systems thinking</w:t>
      </w:r>
      <w:r>
        <w:rPr>
          <w:rFonts w:ascii="Times New Roman" w:hAnsi="Times New Roman"/>
          <w:noProof w:val="0"/>
          <w:sz w:val="24"/>
          <w:lang w:val="en-US"/>
        </w:rPr>
        <w:t>,</w:t>
      </w:r>
      <w:r w:rsidRPr="00FF5374">
        <w:rPr>
          <w:rFonts w:ascii="Times New Roman" w:hAnsi="Times New Roman"/>
          <w:i/>
          <w:noProof w:val="0"/>
          <w:sz w:val="24"/>
          <w:lang w:val="en-US"/>
        </w:rPr>
        <w:t xml:space="preserve"> and explain why it is an important skill for business professionals.</w:t>
      </w:r>
    </w:p>
    <w:p w:rsidR="003A4E38" w:rsidRPr="00580736" w:rsidRDefault="0025042E" w:rsidP="00580736">
      <w:pPr>
        <w:pStyle w:val="CRACTLLFIRST"/>
        <w:keepLines w:val="0"/>
        <w:widowControl w:val="0"/>
        <w:spacing w:before="0" w:after="0" w:line="240" w:lineRule="auto"/>
        <w:ind w:left="720" w:firstLine="0"/>
        <w:jc w:val="left"/>
        <w:rPr>
          <w:rFonts w:ascii="Times New Roman" w:hAnsi="Times New Roman"/>
          <w:noProof w:val="0"/>
          <w:sz w:val="24"/>
          <w:lang w:val="en-US"/>
        </w:rPr>
      </w:pPr>
      <w:proofErr w:type="gramStart"/>
      <w:r>
        <w:rPr>
          <w:rFonts w:ascii="Times New Roman" w:hAnsi="Times New Roman"/>
          <w:noProof w:val="0"/>
          <w:sz w:val="24"/>
          <w:lang w:val="en-US"/>
        </w:rPr>
        <w:t>Systems thinking involves</w:t>
      </w:r>
      <w:proofErr w:type="gramEnd"/>
      <w:r w:rsidR="003A4E38" w:rsidRPr="00580736">
        <w:rPr>
          <w:rFonts w:ascii="Times New Roman" w:hAnsi="Times New Roman"/>
          <w:noProof w:val="0"/>
          <w:sz w:val="24"/>
          <w:lang w:val="en-US"/>
        </w:rPr>
        <w:t xml:space="preserve"> identifying and modeling the components of a system and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connect</w:t>
      </w:r>
      <w:r w:rsidR="003A4E38">
        <w:rPr>
          <w:rFonts w:ascii="Times New Roman" w:hAnsi="Times New Roman"/>
          <w:noProof w:val="0"/>
          <w:sz w:val="24"/>
          <w:lang w:val="en-US"/>
        </w:rPr>
        <w:t>ing</w:t>
      </w:r>
      <w:r w:rsidR="003A4E38" w:rsidRPr="00580736">
        <w:rPr>
          <w:rFonts w:ascii="Times New Roman" w:hAnsi="Times New Roman"/>
          <w:noProof w:val="0"/>
          <w:sz w:val="24"/>
          <w:lang w:val="en-US"/>
        </w:rPr>
        <w:t xml:space="preserve"> the inputs and outputs among those components into a sensible whole, one that explains the phenomenon observed.</w:t>
      </w:r>
      <w:r w:rsidR="003A4E38">
        <w:rPr>
          <w:rFonts w:ascii="Times New Roman" w:hAnsi="Times New Roman"/>
          <w:noProof w:val="0"/>
          <w:sz w:val="24"/>
          <w:lang w:val="en-US"/>
        </w:rPr>
        <w:t xml:space="preserve"> </w:t>
      </w:r>
      <w:r w:rsidR="003A4E38" w:rsidRPr="00580736">
        <w:rPr>
          <w:rFonts w:ascii="Times New Roman" w:hAnsi="Times New Roman"/>
          <w:noProof w:val="0"/>
          <w:sz w:val="24"/>
          <w:lang w:val="en-US"/>
        </w:rPr>
        <w:t xml:space="preserve">This is an important skill because business people have to be able to identify and understand the relationships among </w:t>
      </w:r>
      <w:r w:rsidR="00C237B2">
        <w:rPr>
          <w:rFonts w:ascii="Times New Roman" w:hAnsi="Times New Roman"/>
          <w:noProof w:val="0"/>
          <w:sz w:val="24"/>
          <w:lang w:val="en-US"/>
        </w:rPr>
        <w:t xml:space="preserve">the </w:t>
      </w:r>
      <w:r w:rsidR="003A4E38" w:rsidRPr="00580736">
        <w:rPr>
          <w:rFonts w:ascii="Times New Roman" w:hAnsi="Times New Roman"/>
          <w:noProof w:val="0"/>
          <w:sz w:val="24"/>
          <w:lang w:val="en-US"/>
        </w:rPr>
        <w:t xml:space="preserve">elements </w:t>
      </w:r>
      <w:r w:rsidR="00C237B2">
        <w:rPr>
          <w:rFonts w:ascii="Times New Roman" w:hAnsi="Times New Roman"/>
          <w:noProof w:val="0"/>
          <w:sz w:val="24"/>
          <w:lang w:val="en-US"/>
        </w:rPr>
        <w:t xml:space="preserve">involved in </w:t>
      </w:r>
      <w:r w:rsidR="003A4E38" w:rsidRPr="00580736">
        <w:rPr>
          <w:rFonts w:ascii="Times New Roman" w:hAnsi="Times New Roman"/>
          <w:noProof w:val="0"/>
          <w:sz w:val="24"/>
          <w:lang w:val="en-US"/>
        </w:rPr>
        <w:t>a complex situation.</w:t>
      </w:r>
      <w:r w:rsidR="003A4E38" w:rsidRPr="00536DC9">
        <w:rPr>
          <w:rFonts w:ascii="Times New Roman" w:hAnsi="Times New Roman"/>
          <w:color w:val="000000"/>
          <w:sz w:val="24"/>
          <w:szCs w:val="24"/>
        </w:rPr>
        <w:t xml:space="preserve"> </w:t>
      </w:r>
      <w:r w:rsidR="003A4E38">
        <w:rPr>
          <w:rFonts w:ascii="Times New Roman" w:hAnsi="Times New Roman"/>
          <w:color w:val="000000"/>
          <w:sz w:val="24"/>
          <w:szCs w:val="24"/>
        </w:rPr>
        <w:t xml:space="preserve">(LO: 1, Learning Outcome: </w:t>
      </w:r>
      <w:r w:rsidR="003A4E38" w:rsidRPr="008D17EA">
        <w:rPr>
          <w:rFonts w:ascii="Times New Roman" w:hAnsi="Times New Roman"/>
          <w:color w:val="000000"/>
          <w:sz w:val="24"/>
          <w:szCs w:val="24"/>
        </w:rPr>
        <w:t>Describe the components of an information system (IS)</w:t>
      </w:r>
      <w:r w:rsidR="003A4E38">
        <w:rPr>
          <w:rFonts w:ascii="Times New Roman" w:hAnsi="Times New Roman"/>
          <w:color w:val="000000"/>
          <w:sz w:val="24"/>
          <w:szCs w:val="24"/>
        </w:rPr>
        <w:t>,</w:t>
      </w:r>
      <w:r w:rsidR="003A4E38">
        <w:rPr>
          <w:color w:val="000000"/>
        </w:rPr>
        <w:t xml:space="preserve"> </w:t>
      </w:r>
      <w:r w:rsidR="003A4E38">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sidR="003A4E38">
        <w:rPr>
          <w:color w:val="222222"/>
        </w:rPr>
        <w:t>)</w:t>
      </w:r>
    </w:p>
    <w:p w:rsidR="003A4E38" w:rsidRPr="00001FC5" w:rsidRDefault="003A4E38" w:rsidP="00001FC5">
      <w:pPr>
        <w:pStyle w:val="CRACTLLFIRST"/>
        <w:keepLines w:val="0"/>
        <w:widowControl w:val="0"/>
        <w:spacing w:before="0" w:after="0" w:line="240" w:lineRule="auto"/>
        <w:ind w:left="0" w:firstLine="0"/>
        <w:jc w:val="left"/>
        <w:rPr>
          <w:rFonts w:ascii="Times New Roman" w:hAnsi="Times New Roman"/>
          <w:noProof w:val="0"/>
          <w:sz w:val="24"/>
          <w:lang w:val="en-US"/>
        </w:rPr>
      </w:pPr>
    </w:p>
    <w:p w:rsidR="003A4E38" w:rsidRPr="00FF5374"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FF5374">
        <w:rPr>
          <w:rFonts w:ascii="Times New Roman" w:hAnsi="Times New Roman"/>
          <w:i/>
          <w:noProof w:val="0"/>
          <w:sz w:val="24"/>
          <w:lang w:val="en-US"/>
        </w:rPr>
        <w:t xml:space="preserve">Explain how you would use systems thinking to </w:t>
      </w:r>
      <w:r>
        <w:rPr>
          <w:rFonts w:ascii="Times New Roman" w:hAnsi="Times New Roman"/>
          <w:i/>
          <w:noProof w:val="0"/>
          <w:sz w:val="24"/>
          <w:lang w:val="en-US"/>
        </w:rPr>
        <w:t>define</w:t>
      </w:r>
      <w:r w:rsidRPr="00FF5374">
        <w:rPr>
          <w:rFonts w:ascii="Times New Roman" w:hAnsi="Times New Roman"/>
          <w:i/>
          <w:noProof w:val="0"/>
          <w:sz w:val="24"/>
          <w:lang w:val="en-US"/>
        </w:rPr>
        <w:t xml:space="preserve"> why Moore’s Law caused a farmer to dig up a field of pulp wood trees.</w:t>
      </w:r>
      <w:r>
        <w:rPr>
          <w:rFonts w:ascii="Times New Roman" w:hAnsi="Times New Roman"/>
          <w:i/>
          <w:noProof w:val="0"/>
          <w:sz w:val="24"/>
          <w:lang w:val="en-US"/>
        </w:rPr>
        <w:t xml:space="preserve"> </w:t>
      </w:r>
      <w:r w:rsidRPr="00FF5374">
        <w:rPr>
          <w:rFonts w:ascii="Times New Roman" w:hAnsi="Times New Roman"/>
          <w:i/>
          <w:noProof w:val="0"/>
          <w:sz w:val="24"/>
          <w:lang w:val="en-US"/>
        </w:rPr>
        <w:t>Name each of the elements in the system and explain their relationship to each other.</w:t>
      </w:r>
    </w:p>
    <w:p w:rsidR="00000000" w:rsidRDefault="003A4E38">
      <w:pPr>
        <w:pStyle w:val="CRACTLLFIRST"/>
        <w:keepLines w:val="0"/>
        <w:widowControl w:val="0"/>
        <w:spacing w:before="0" w:after="0" w:line="240" w:lineRule="auto"/>
        <w:ind w:left="720" w:firstLine="0"/>
        <w:jc w:val="left"/>
        <w:rPr>
          <w:rFonts w:ascii="Times New Roman" w:hAnsi="Times New Roman"/>
          <w:noProof w:val="0"/>
          <w:sz w:val="24"/>
          <w:lang w:val="en-US"/>
        </w:rPr>
      </w:pPr>
      <w:r w:rsidRPr="00F16B85">
        <w:rPr>
          <w:rFonts w:ascii="Times New Roman" w:hAnsi="Times New Roman"/>
          <w:noProof w:val="0"/>
          <w:sz w:val="24"/>
          <w:lang w:val="en-US"/>
        </w:rPr>
        <w:t xml:space="preserve">Pulp wood trees are </w:t>
      </w:r>
      <w:r w:rsidR="00C750A5">
        <w:rPr>
          <w:rFonts w:ascii="Times New Roman" w:hAnsi="Times New Roman"/>
          <w:noProof w:val="0"/>
          <w:sz w:val="24"/>
          <w:lang w:val="en-US"/>
        </w:rPr>
        <w:t xml:space="preserve">the </w:t>
      </w:r>
      <w:r w:rsidRPr="00F16B85">
        <w:rPr>
          <w:rFonts w:ascii="Times New Roman" w:hAnsi="Times New Roman"/>
          <w:noProof w:val="0"/>
          <w:sz w:val="24"/>
          <w:lang w:val="en-US"/>
        </w:rPr>
        <w:t>input</w:t>
      </w:r>
      <w:r w:rsidR="00C750A5">
        <w:rPr>
          <w:rFonts w:ascii="Times New Roman" w:hAnsi="Times New Roman"/>
          <w:noProof w:val="0"/>
          <w:sz w:val="24"/>
          <w:lang w:val="en-US"/>
        </w:rPr>
        <w:t xml:space="preserve"> </w:t>
      </w:r>
      <w:r w:rsidRPr="00F16B85">
        <w:rPr>
          <w:rFonts w:ascii="Times New Roman" w:hAnsi="Times New Roman"/>
          <w:noProof w:val="0"/>
          <w:sz w:val="24"/>
          <w:lang w:val="en-US"/>
        </w:rPr>
        <w:t>in the production of paper.</w:t>
      </w:r>
      <w:r>
        <w:rPr>
          <w:rFonts w:ascii="Times New Roman" w:hAnsi="Times New Roman"/>
          <w:noProof w:val="0"/>
          <w:sz w:val="24"/>
          <w:lang w:val="en-US"/>
        </w:rPr>
        <w:t xml:space="preserve"> </w:t>
      </w:r>
      <w:r w:rsidRPr="00F16B85">
        <w:rPr>
          <w:rFonts w:ascii="Times New Roman" w:hAnsi="Times New Roman"/>
          <w:noProof w:val="0"/>
          <w:sz w:val="24"/>
          <w:lang w:val="en-US"/>
        </w:rPr>
        <w:t>Moore’s law implies that more and more content will be stored digitally, and there will be less printed material produced.</w:t>
      </w:r>
      <w:r>
        <w:rPr>
          <w:rFonts w:ascii="Times New Roman" w:hAnsi="Times New Roman"/>
          <w:noProof w:val="0"/>
          <w:sz w:val="24"/>
          <w:lang w:val="en-US"/>
        </w:rPr>
        <w:t xml:space="preserve"> </w:t>
      </w:r>
      <w:r w:rsidRPr="00F16B85">
        <w:rPr>
          <w:rFonts w:ascii="Times New Roman" w:hAnsi="Times New Roman"/>
          <w:noProof w:val="0"/>
          <w:sz w:val="24"/>
          <w:lang w:val="en-US"/>
        </w:rPr>
        <w:t>Consequently, the demand for paper will fall.</w:t>
      </w:r>
      <w:r>
        <w:rPr>
          <w:rFonts w:ascii="Times New Roman" w:hAnsi="Times New Roman"/>
          <w:noProof w:val="0"/>
          <w:sz w:val="24"/>
          <w:lang w:val="en-US"/>
        </w:rPr>
        <w:t xml:space="preserve"> </w:t>
      </w:r>
      <w:r w:rsidRPr="00F16B85">
        <w:rPr>
          <w:rFonts w:ascii="Times New Roman" w:hAnsi="Times New Roman"/>
          <w:noProof w:val="0"/>
          <w:sz w:val="24"/>
          <w:lang w:val="en-US"/>
        </w:rPr>
        <w:t xml:space="preserve">The farmer recognizes that the value of his trees will decline over time as there is less demand for paper, so he decides to use his land to produce a product with a </w:t>
      </w:r>
      <w:r w:rsidR="00C44F4C">
        <w:rPr>
          <w:rFonts w:ascii="Times New Roman" w:hAnsi="Times New Roman"/>
          <w:noProof w:val="0"/>
          <w:sz w:val="24"/>
          <w:lang w:val="en-US"/>
        </w:rPr>
        <w:t xml:space="preserve">higher </w:t>
      </w:r>
      <w:r w:rsidRPr="00F16B85">
        <w:rPr>
          <w:rFonts w:ascii="Times New Roman" w:hAnsi="Times New Roman"/>
          <w:noProof w:val="0"/>
          <w:sz w:val="24"/>
          <w:lang w:val="en-US"/>
        </w:rPr>
        <w:t>projected value.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000000" w:rsidRDefault="00192C4E">
      <w:pPr>
        <w:pStyle w:val="CRACTLLFIRST"/>
        <w:keepLines w:val="0"/>
        <w:widowControl w:val="0"/>
        <w:spacing w:before="0" w:after="0" w:line="240" w:lineRule="auto"/>
        <w:ind w:left="720" w:firstLine="0"/>
        <w:jc w:val="left"/>
        <w:rPr>
          <w:rFonts w:ascii="Times New Roman" w:hAnsi="Times New Roman"/>
          <w:noProof w:val="0"/>
          <w:sz w:val="24"/>
          <w:lang w:val="en-US"/>
        </w:rPr>
      </w:pPr>
    </w:p>
    <w:p w:rsidR="00000000" w:rsidRDefault="003A4E38">
      <w:pPr>
        <w:pStyle w:val="CRACTLLFIRST"/>
        <w:keepLines w:val="0"/>
        <w:widowControl w:val="0"/>
        <w:numPr>
          <w:ilvl w:val="0"/>
          <w:numId w:val="40"/>
        </w:numPr>
        <w:spacing w:before="0" w:after="0" w:line="240" w:lineRule="auto"/>
        <w:jc w:val="left"/>
        <w:rPr>
          <w:rFonts w:ascii="Times New Roman" w:hAnsi="Times New Roman"/>
          <w:noProof w:val="0"/>
          <w:sz w:val="24"/>
          <w:lang w:val="en-US"/>
        </w:rPr>
      </w:pPr>
      <w:r w:rsidRPr="00001FC5">
        <w:rPr>
          <w:rFonts w:ascii="Times New Roman" w:hAnsi="Times New Roman"/>
          <w:i/>
          <w:noProof w:val="0"/>
          <w:sz w:val="24"/>
          <w:lang w:val="en-US"/>
        </w:rPr>
        <w:t xml:space="preserve">Give three other examples of the use of </w:t>
      </w:r>
      <w:r>
        <w:rPr>
          <w:rFonts w:ascii="Times New Roman" w:hAnsi="Times New Roman"/>
          <w:i/>
          <w:noProof w:val="0"/>
          <w:sz w:val="24"/>
          <w:lang w:val="en-US"/>
        </w:rPr>
        <w:t>systems thinking</w:t>
      </w:r>
      <w:r w:rsidRPr="00001FC5">
        <w:rPr>
          <w:rFonts w:ascii="Times New Roman" w:hAnsi="Times New Roman"/>
          <w:i/>
          <w:noProof w:val="0"/>
          <w:sz w:val="24"/>
          <w:lang w:val="en-US"/>
        </w:rPr>
        <w:t xml:space="preserve"> with regard to </w:t>
      </w:r>
      <w:r>
        <w:rPr>
          <w:rFonts w:ascii="Times New Roman" w:hAnsi="Times New Roman"/>
          <w:i/>
          <w:noProof w:val="0"/>
          <w:sz w:val="24"/>
          <w:lang w:val="en-US"/>
        </w:rPr>
        <w:t xml:space="preserve">the </w:t>
      </w:r>
      <w:r w:rsidRPr="00001FC5">
        <w:rPr>
          <w:rFonts w:ascii="Times New Roman" w:hAnsi="Times New Roman"/>
          <w:i/>
          <w:noProof w:val="0"/>
          <w:sz w:val="24"/>
          <w:lang w:val="en-US"/>
        </w:rPr>
        <w:t xml:space="preserve">consequences of </w:t>
      </w:r>
      <w:r w:rsidR="00EB605D" w:rsidRPr="00C44F4C">
        <w:rPr>
          <w:rFonts w:ascii="Times New Roman" w:hAnsi="Times New Roman"/>
          <w:i/>
          <w:noProof w:val="0"/>
          <w:sz w:val="24"/>
          <w:lang w:val="en-US"/>
        </w:rPr>
        <w:t xml:space="preserve">Bell’s Law, </w:t>
      </w:r>
      <w:r w:rsidRPr="00C44F4C">
        <w:rPr>
          <w:rFonts w:ascii="Times New Roman" w:hAnsi="Times New Roman"/>
          <w:i/>
          <w:noProof w:val="0"/>
          <w:sz w:val="24"/>
          <w:lang w:val="en-US"/>
        </w:rPr>
        <w:t>Moore’s Law</w:t>
      </w:r>
      <w:r w:rsidR="00EB605D" w:rsidRPr="00C44F4C">
        <w:rPr>
          <w:rFonts w:ascii="Times New Roman" w:hAnsi="Times New Roman"/>
          <w:i/>
          <w:noProof w:val="0"/>
          <w:sz w:val="24"/>
          <w:lang w:val="en-US"/>
        </w:rPr>
        <w:t>, or Metcalf’s Law</w:t>
      </w:r>
      <w:r w:rsidRPr="00C44F4C">
        <w:rPr>
          <w:rFonts w:ascii="Times New Roman" w:hAnsi="Times New Roman"/>
          <w:i/>
          <w:noProof w:val="0"/>
          <w:sz w:val="24"/>
          <w:lang w:val="en-US"/>
        </w:rPr>
        <w:t>.</w:t>
      </w:r>
    </w:p>
    <w:p w:rsidR="003A4E38" w:rsidRDefault="00C44F4C">
      <w:pPr>
        <w:pStyle w:val="CRACTLLFIRST"/>
        <w:keepLines w:val="0"/>
        <w:widowControl w:val="0"/>
        <w:spacing w:before="0" w:after="0" w:line="240" w:lineRule="auto"/>
        <w:ind w:left="720" w:firstLine="0"/>
        <w:jc w:val="left"/>
        <w:rPr>
          <w:rFonts w:ascii="Times New Roman" w:hAnsi="Times New Roman"/>
          <w:noProof w:val="0"/>
          <w:sz w:val="24"/>
          <w:lang w:val="en-US"/>
        </w:rPr>
      </w:pPr>
      <w:r w:rsidRPr="006C0555">
        <w:rPr>
          <w:rFonts w:ascii="Times New Roman" w:hAnsi="Times New Roman"/>
          <w:noProof w:val="0"/>
          <w:sz w:val="24"/>
          <w:lang w:val="en-US"/>
        </w:rPr>
        <w:t xml:space="preserve">Student answers will vary. Bell’s Law, for example, states that digital devices will evolve so quickly that they will enable new platforms, programming environments, industries, networks, and information systems every 10 years.  Right now, </w:t>
      </w:r>
      <w:proofErr w:type="spellStart"/>
      <w:r w:rsidRPr="006C0555">
        <w:rPr>
          <w:rFonts w:ascii="Times New Roman" w:hAnsi="Times New Roman"/>
          <w:noProof w:val="0"/>
          <w:sz w:val="24"/>
          <w:lang w:val="en-US"/>
        </w:rPr>
        <w:t>smartphones</w:t>
      </w:r>
      <w:proofErr w:type="spellEnd"/>
      <w:r w:rsidRPr="006C0555">
        <w:rPr>
          <w:rFonts w:ascii="Times New Roman" w:hAnsi="Times New Roman"/>
          <w:noProof w:val="0"/>
          <w:sz w:val="24"/>
          <w:lang w:val="en-US"/>
        </w:rPr>
        <w:t xml:space="preserve"> and tablet devices are predominant platforms for consumers, but how will that evolve and what does that mean for current </w:t>
      </w:r>
      <w:proofErr w:type="spellStart"/>
      <w:r w:rsidRPr="006C0555">
        <w:rPr>
          <w:rFonts w:ascii="Times New Roman" w:hAnsi="Times New Roman"/>
          <w:noProof w:val="0"/>
          <w:sz w:val="24"/>
          <w:lang w:val="en-US"/>
        </w:rPr>
        <w:t>smartphone</w:t>
      </w:r>
      <w:proofErr w:type="spellEnd"/>
      <w:r w:rsidRPr="006C0555">
        <w:rPr>
          <w:rFonts w:ascii="Times New Roman" w:hAnsi="Times New Roman"/>
          <w:noProof w:val="0"/>
          <w:sz w:val="24"/>
          <w:lang w:val="en-US"/>
        </w:rPr>
        <w:t xml:space="preserve">/tablet providers?  Will smart watches finally catch on, or some other “wearable” product?  </w:t>
      </w:r>
      <w:r w:rsidR="003A4E38" w:rsidRPr="006C0555">
        <w:rPr>
          <w:rFonts w:ascii="Times New Roman" w:hAnsi="Times New Roman"/>
          <w:noProof w:val="0"/>
          <w:sz w:val="24"/>
          <w:lang w:val="en-US"/>
        </w:rPr>
        <w:t xml:space="preserve">(LO: 1, Learning Outcome: Describe the components of an </w:t>
      </w:r>
      <w:r w:rsidR="003A4E38" w:rsidRPr="006C0555">
        <w:rPr>
          <w:rFonts w:ascii="Times New Roman" w:hAnsi="Times New Roman"/>
          <w:noProof w:val="0"/>
          <w:sz w:val="24"/>
          <w:lang w:val="en-US"/>
        </w:rPr>
        <w:lastRenderedPageBreak/>
        <w:t xml:space="preserve">information system (IS), AACSB: </w:t>
      </w:r>
      <w:r w:rsidR="00932345" w:rsidRPr="006C0555">
        <w:rPr>
          <w:rFonts w:ascii="Times New Roman" w:hAnsi="Times New Roman"/>
          <w:noProof w:val="0"/>
          <w:sz w:val="24"/>
          <w:lang w:val="en-US"/>
        </w:rPr>
        <w:t>Reflective Thinking</w:t>
      </w:r>
      <w:r w:rsidR="003A4E38" w:rsidRPr="006C0555">
        <w:rPr>
          <w:rFonts w:ascii="Times New Roman" w:hAnsi="Times New Roman"/>
          <w:noProof w:val="0"/>
          <w:sz w:val="24"/>
          <w:lang w:val="en-US"/>
        </w:rPr>
        <w:t>)</w:t>
      </w:r>
    </w:p>
    <w:p w:rsidR="00B61E14" w:rsidRPr="006C0555" w:rsidRDefault="00B61E14">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sidRPr="00001FC5">
        <w:rPr>
          <w:rFonts w:ascii="Times New Roman" w:hAnsi="Times New Roman"/>
          <w:i/>
          <w:noProof w:val="0"/>
          <w:sz w:val="24"/>
          <w:lang w:val="en-US"/>
        </w:rPr>
        <w:t>Explain how Jennifer failed to demonstrate effective systems thinking skills.</w:t>
      </w: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C750A5" w:rsidRDefault="003A4E38" w:rsidP="00241D4C">
      <w:pPr>
        <w:pStyle w:val="CRACTLLFIRST"/>
        <w:keepLines w:val="0"/>
        <w:widowControl w:val="0"/>
        <w:spacing w:before="0" w:after="0" w:line="240" w:lineRule="auto"/>
        <w:ind w:left="720" w:firstLine="0"/>
        <w:jc w:val="left"/>
        <w:rPr>
          <w:color w:val="222222"/>
        </w:rPr>
      </w:pPr>
      <w:r w:rsidRPr="00241D4C">
        <w:rPr>
          <w:rFonts w:ascii="Times New Roman" w:hAnsi="Times New Roman"/>
          <w:noProof w:val="0"/>
          <w:sz w:val="24"/>
          <w:lang w:val="en-US"/>
        </w:rPr>
        <w:t xml:space="preserve">Jennifer </w:t>
      </w:r>
      <w:r>
        <w:rPr>
          <w:rFonts w:ascii="Times New Roman" w:hAnsi="Times New Roman"/>
          <w:noProof w:val="0"/>
          <w:sz w:val="24"/>
          <w:lang w:val="en-US"/>
        </w:rPr>
        <w:t>was unable</w:t>
      </w:r>
      <w:r w:rsidRPr="00241D4C">
        <w:rPr>
          <w:rFonts w:ascii="Times New Roman" w:hAnsi="Times New Roman"/>
          <w:noProof w:val="0"/>
          <w:sz w:val="24"/>
          <w:lang w:val="en-US"/>
        </w:rPr>
        <w:t xml:space="preserve"> to understand and model the correct components and relationships between components in the </w:t>
      </w:r>
      <w:r w:rsidR="004F7ABB">
        <w:rPr>
          <w:rFonts w:ascii="Times New Roman" w:hAnsi="Times New Roman"/>
          <w:noProof w:val="0"/>
          <w:sz w:val="24"/>
          <w:lang w:val="en-US"/>
        </w:rPr>
        <w:t>firm’s supply chain</w:t>
      </w:r>
      <w:r w:rsidRPr="00241D4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B61E14" w:rsidRDefault="00B61E14" w:rsidP="00241D4C">
      <w:pPr>
        <w:pStyle w:val="CRACTLLFIRST"/>
        <w:keepLines w:val="0"/>
        <w:widowControl w:val="0"/>
        <w:spacing w:before="0" w:after="0" w:line="240" w:lineRule="auto"/>
        <w:ind w:left="720" w:firstLine="0"/>
        <w:jc w:val="left"/>
        <w:rPr>
          <w:color w:val="222222"/>
        </w:rPr>
      </w:pPr>
    </w:p>
    <w:p w:rsidR="003A4E38" w:rsidRDefault="003A4E38" w:rsidP="00D31944">
      <w:pPr>
        <w:pStyle w:val="CRACTLLFIRST"/>
        <w:keepLines w:val="0"/>
        <w:widowControl w:val="0"/>
        <w:numPr>
          <w:ilvl w:val="0"/>
          <w:numId w:val="40"/>
        </w:numPr>
        <w:spacing w:before="0" w:after="0" w:line="240" w:lineRule="auto"/>
        <w:jc w:val="left"/>
        <w:rPr>
          <w:rFonts w:ascii="Times New Roman" w:hAnsi="Times New Roman"/>
          <w:i/>
          <w:noProof w:val="0"/>
          <w:sz w:val="24"/>
          <w:lang w:val="en-US"/>
        </w:rPr>
      </w:pPr>
      <w:r>
        <w:rPr>
          <w:rFonts w:ascii="Times New Roman" w:hAnsi="Times New Roman"/>
          <w:i/>
          <w:noProof w:val="0"/>
          <w:sz w:val="24"/>
          <w:lang w:val="en-US"/>
        </w:rPr>
        <w:t>C</w:t>
      </w:r>
      <w:r w:rsidRPr="00FF5374">
        <w:rPr>
          <w:rFonts w:ascii="Times New Roman" w:hAnsi="Times New Roman"/>
          <w:i/>
          <w:noProof w:val="0"/>
          <w:sz w:val="24"/>
          <w:lang w:val="en-US"/>
        </w:rPr>
        <w:t xml:space="preserve">an people improve their </w:t>
      </w:r>
      <w:r>
        <w:rPr>
          <w:rFonts w:ascii="Times New Roman" w:hAnsi="Times New Roman"/>
          <w:i/>
          <w:noProof w:val="0"/>
          <w:sz w:val="24"/>
          <w:lang w:val="en-US"/>
        </w:rPr>
        <w:t>systems thinking</w:t>
      </w:r>
      <w:r w:rsidRPr="00FF5374">
        <w:rPr>
          <w:rFonts w:ascii="Times New Roman" w:hAnsi="Times New Roman"/>
          <w:i/>
          <w:noProof w:val="0"/>
          <w:sz w:val="24"/>
          <w:lang w:val="en-US"/>
        </w:rPr>
        <w:t xml:space="preserve"> skills?</w:t>
      </w:r>
      <w:r>
        <w:rPr>
          <w:rFonts w:ascii="Times New Roman" w:hAnsi="Times New Roman"/>
          <w:i/>
          <w:noProof w:val="0"/>
          <w:sz w:val="24"/>
          <w:lang w:val="en-US"/>
        </w:rPr>
        <w:t xml:space="preserve"> </w:t>
      </w:r>
      <w:r w:rsidRPr="00FF5374">
        <w:rPr>
          <w:rFonts w:ascii="Times New Roman" w:hAnsi="Times New Roman"/>
          <w:i/>
          <w:noProof w:val="0"/>
          <w:sz w:val="24"/>
          <w:lang w:val="en-US"/>
        </w:rPr>
        <w:t>If so, how?</w:t>
      </w:r>
      <w:r>
        <w:rPr>
          <w:rFonts w:ascii="Times New Roman" w:hAnsi="Times New Roman"/>
          <w:i/>
          <w:noProof w:val="0"/>
          <w:sz w:val="24"/>
          <w:lang w:val="en-US"/>
        </w:rPr>
        <w:t xml:space="preserve"> </w:t>
      </w:r>
      <w:r w:rsidRPr="00FF5374">
        <w:rPr>
          <w:rFonts w:ascii="Times New Roman" w:hAnsi="Times New Roman"/>
          <w:i/>
          <w:noProof w:val="0"/>
          <w:sz w:val="24"/>
          <w:lang w:val="en-US"/>
        </w:rPr>
        <w:t xml:space="preserve">If not, why not? </w:t>
      </w:r>
    </w:p>
    <w:p w:rsidR="003A4E38"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241D4C">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Yes, systems thinking skills can be developed with practice. Applying existing models to different situations is a place to start, but actually creating the models, critiquing the models, and examining their usefulness is even more essential to developing these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2B5F2A" w:rsidRDefault="002B5F2A" w:rsidP="00241D4C">
      <w:pPr>
        <w:pStyle w:val="CRACTLLFIRST"/>
        <w:keepLines w:val="0"/>
        <w:widowControl w:val="0"/>
        <w:spacing w:before="0" w:after="0" w:line="240" w:lineRule="auto"/>
        <w:ind w:left="720" w:firstLine="0"/>
        <w:jc w:val="left"/>
        <w:rPr>
          <w:color w:val="222222"/>
        </w:rPr>
      </w:pPr>
    </w:p>
    <w:p w:rsidR="003A4E38" w:rsidRPr="00001FC5" w:rsidRDefault="003A4E38" w:rsidP="00D45170">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6C0555">
      <w:pPr>
        <w:pStyle w:val="CRACTRQNLFIRST"/>
        <w:keepLines w:val="0"/>
        <w:widowControl w:val="0"/>
        <w:numPr>
          <w:ilvl w:val="0"/>
          <w:numId w:val="57"/>
        </w:numPr>
        <w:spacing w:before="0" w:line="240" w:lineRule="auto"/>
        <w:jc w:val="left"/>
        <w:rPr>
          <w:rFonts w:ascii="Times New Roman" w:hAnsi="Times New Roman"/>
          <w:i/>
          <w:noProof w:val="0"/>
          <w:sz w:val="24"/>
          <w:lang w:val="en-US"/>
        </w:rPr>
      </w:pPr>
      <w:r w:rsidRPr="00FA6888">
        <w:rPr>
          <w:rFonts w:ascii="Times New Roman" w:hAnsi="Times New Roman"/>
          <w:i/>
          <w:noProof w:val="0"/>
          <w:sz w:val="24"/>
          <w:lang w:val="en-US"/>
        </w:rPr>
        <w:t>Collaboration</w:t>
      </w:r>
    </w:p>
    <w:p w:rsidR="005721FC" w:rsidRDefault="005721FC" w:rsidP="006C0555">
      <w:pPr>
        <w:pStyle w:val="CRACTRQNLFIRST"/>
        <w:keepLines w:val="0"/>
        <w:widowControl w:val="0"/>
        <w:spacing w:before="0" w:line="240" w:lineRule="auto"/>
        <w:ind w:left="0" w:firstLine="0"/>
        <w:jc w:val="left"/>
        <w:rPr>
          <w:rFonts w:ascii="Times New Roman" w:hAnsi="Times New Roman"/>
          <w:i/>
          <w:noProof w:val="0"/>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Define </w:t>
      </w:r>
      <w:r w:rsidRPr="00FA6888">
        <w:rPr>
          <w:rFonts w:ascii="Times New Roman" w:hAnsi="Times New Roman"/>
          <w:noProof w:val="0"/>
          <w:sz w:val="24"/>
          <w:lang w:val="en-US"/>
        </w:rPr>
        <w:t>collaboration</w:t>
      </w:r>
      <w:r>
        <w:rPr>
          <w:rFonts w:ascii="Times New Roman" w:hAnsi="Times New Roman"/>
          <w:noProof w:val="0"/>
          <w:sz w:val="24"/>
          <w:lang w:val="en-US"/>
        </w:rPr>
        <w:t>,</w:t>
      </w:r>
      <w:r w:rsidRPr="00FA6888">
        <w:rPr>
          <w:rFonts w:ascii="Times New Roman" w:hAnsi="Times New Roman"/>
          <w:i/>
          <w:noProof w:val="0"/>
          <w:sz w:val="24"/>
          <w:lang w:val="en-US"/>
        </w:rPr>
        <w:t xml:space="preserve"> and explain why it is an important skill for business professionals.</w:t>
      </w:r>
    </w:p>
    <w:p w:rsidR="003A4E38" w:rsidRDefault="003A4E38"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Collaboration is the ability to work productively with others when developing ideas and plans. A good collaboration results in a final work product that is superior to one that would be developed by a person working alone.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EB6741" w:rsidRPr="008D17EA">
        <w:rPr>
          <w:rFonts w:ascii="Times New Roman" w:hAnsi="Times New Roman"/>
          <w:color w:val="000000"/>
          <w:sz w:val="24"/>
          <w:szCs w:val="24"/>
        </w:rPr>
        <w:t>Explain how IS can enhance systems of collaboration and teamwork</w:t>
      </w:r>
      <w:r w:rsidR="00EB6741">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rsidR="00B61E14" w:rsidRDefault="00B61E14" w:rsidP="00A52373">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you are using collaboration to answer these questions.</w:t>
      </w:r>
      <w:r>
        <w:rPr>
          <w:rFonts w:ascii="Times New Roman" w:hAnsi="Times New Roman"/>
          <w:i/>
          <w:noProof w:val="0"/>
          <w:sz w:val="24"/>
          <w:lang w:val="en-US"/>
        </w:rPr>
        <w:t xml:space="preserve"> </w:t>
      </w:r>
      <w:r w:rsidRPr="00FA6888">
        <w:rPr>
          <w:rFonts w:ascii="Times New Roman" w:hAnsi="Times New Roman"/>
          <w:i/>
          <w:noProof w:val="0"/>
          <w:sz w:val="24"/>
          <w:lang w:val="en-US"/>
        </w:rPr>
        <w:t>Describe what</w:t>
      </w:r>
      <w:r>
        <w:rPr>
          <w:rFonts w:ascii="Times New Roman" w:hAnsi="Times New Roman"/>
          <w:i/>
          <w:noProof w:val="0"/>
          <w:sz w:val="24"/>
          <w:lang w:val="en-US"/>
        </w:rPr>
        <w:t xml:space="preserve"> i</w:t>
      </w:r>
      <w:r w:rsidRPr="00FA6888">
        <w:rPr>
          <w:rFonts w:ascii="Times New Roman" w:hAnsi="Times New Roman"/>
          <w:i/>
          <w:noProof w:val="0"/>
          <w:sz w:val="24"/>
          <w:lang w:val="en-US"/>
        </w:rPr>
        <w:t xml:space="preserve">s working </w:t>
      </w:r>
      <w:r>
        <w:rPr>
          <w:rFonts w:ascii="Times New Roman" w:hAnsi="Times New Roman"/>
          <w:i/>
          <w:noProof w:val="0"/>
          <w:sz w:val="24"/>
          <w:lang w:val="en-US"/>
        </w:rPr>
        <w:t>with regards to</w:t>
      </w:r>
      <w:r w:rsidRPr="00FA6888">
        <w:rPr>
          <w:rFonts w:ascii="Times New Roman" w:hAnsi="Times New Roman"/>
          <w:i/>
          <w:noProof w:val="0"/>
          <w:sz w:val="24"/>
          <w:lang w:val="en-US"/>
        </w:rPr>
        <w:t xml:space="preserve"> your group’s process and what i</w:t>
      </w:r>
      <w:r>
        <w:rPr>
          <w:rFonts w:ascii="Times New Roman" w:hAnsi="Times New Roman"/>
          <w:i/>
          <w:noProof w:val="0"/>
          <w:sz w:val="24"/>
          <w:lang w:val="en-US"/>
        </w:rPr>
        <w:t>s not working</w:t>
      </w:r>
      <w:r w:rsidRPr="00FA6888">
        <w:rPr>
          <w:rFonts w:ascii="Times New Roman" w:hAnsi="Times New Roman"/>
          <w:i/>
          <w:noProof w:val="0"/>
          <w:sz w:val="24"/>
          <w:lang w:val="en-US"/>
        </w:rPr>
        <w:t>.</w:t>
      </w: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B61E14"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Student answers will vary. It is important that you stress </w:t>
      </w:r>
      <w:proofErr w:type="gramStart"/>
      <w:r>
        <w:rPr>
          <w:rFonts w:ascii="Times New Roman" w:hAnsi="Times New Roman"/>
          <w:noProof w:val="0"/>
          <w:sz w:val="24"/>
          <w:lang w:val="en-US"/>
        </w:rPr>
        <w:t>that students</w:t>
      </w:r>
      <w:proofErr w:type="gramEnd"/>
      <w:r>
        <w:rPr>
          <w:rFonts w:ascii="Times New Roman" w:hAnsi="Times New Roman"/>
          <w:noProof w:val="0"/>
          <w:sz w:val="24"/>
          <w:lang w:val="en-US"/>
        </w:rPr>
        <w:t xml:space="preserve"> should not just divide the work up between the group members and assemble the individual contributions into a whole (a typical student approach to a group project assignment). Good collaboration involves several iterations in which ideas are contributed, reviewed, critiqued, and refined. All members contribute to the development and refinement of ideas.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rsidR="00B61E14" w:rsidRDefault="00B61E14" w:rsidP="00A52373">
      <w:pPr>
        <w:pStyle w:val="CRACTLLFIRST"/>
        <w:keepLines w:val="0"/>
        <w:widowControl w:val="0"/>
        <w:spacing w:before="0" w:after="0" w:line="240" w:lineRule="auto"/>
        <w:ind w:left="720" w:firstLine="0"/>
        <w:jc w:val="left"/>
        <w:rPr>
          <w:color w:val="222222"/>
        </w:rPr>
      </w:pP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 xml:space="preserve">Is the work product of your team better than </w:t>
      </w:r>
      <w:r w:rsidR="00E06B63">
        <w:rPr>
          <w:rFonts w:ascii="Times New Roman" w:hAnsi="Times New Roman"/>
          <w:i/>
          <w:noProof w:val="0"/>
          <w:sz w:val="24"/>
          <w:lang w:val="en-US"/>
        </w:rPr>
        <w:t xml:space="preserve">if </w:t>
      </w:r>
      <w:r w:rsidRPr="00FA6888">
        <w:rPr>
          <w:rFonts w:ascii="Times New Roman" w:hAnsi="Times New Roman"/>
          <w:i/>
          <w:noProof w:val="0"/>
          <w:sz w:val="24"/>
          <w:lang w:val="en-US"/>
        </w:rPr>
        <w:t>one of you could have done separately?</w:t>
      </w:r>
      <w:r>
        <w:rPr>
          <w:rFonts w:ascii="Times New Roman" w:hAnsi="Times New Roman"/>
          <w:i/>
          <w:noProof w:val="0"/>
          <w:sz w:val="24"/>
          <w:lang w:val="en-US"/>
        </w:rPr>
        <w:t xml:space="preserve"> </w:t>
      </w:r>
      <w:r w:rsidRPr="00FA6888">
        <w:rPr>
          <w:rFonts w:ascii="Times New Roman" w:hAnsi="Times New Roman"/>
          <w:i/>
          <w:noProof w:val="0"/>
          <w:sz w:val="24"/>
          <w:lang w:val="en-US"/>
        </w:rPr>
        <w:t>If not, your collaboration is ineffective.</w:t>
      </w:r>
      <w:r>
        <w:rPr>
          <w:rFonts w:ascii="Times New Roman" w:hAnsi="Times New Roman"/>
          <w:i/>
          <w:noProof w:val="0"/>
          <w:sz w:val="24"/>
          <w:lang w:val="en-US"/>
        </w:rPr>
        <w:t xml:space="preserve"> </w:t>
      </w:r>
      <w:r w:rsidRPr="00FA6888">
        <w:rPr>
          <w:rFonts w:ascii="Times New Roman" w:hAnsi="Times New Roman"/>
          <w:i/>
          <w:noProof w:val="0"/>
          <w:sz w:val="24"/>
          <w:lang w:val="en-US"/>
        </w:rPr>
        <w:t>If that is the case, explain why.</w:t>
      </w: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2373">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It is likely that students have not spent enough time and effort reviewing and evaluating each other’s ideas and improving the work product. Many times student groups are satisfied with whatever is contributed and little attention is paid to critique and refinement.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sidR="00EB6741" w:rsidDel="00EB6741">
        <w:rPr>
          <w:rFonts w:ascii="Times New Roman" w:hAnsi="Times New Roman"/>
          <w:color w:val="222222"/>
          <w:sz w:val="24"/>
          <w:szCs w:val="24"/>
        </w:rPr>
        <w:t xml:space="preserve"> </w:t>
      </w:r>
      <w:r>
        <w:rPr>
          <w:color w:val="222222"/>
        </w:rPr>
        <w:t>)</w:t>
      </w:r>
    </w:p>
    <w:p w:rsidR="00B61E14" w:rsidRDefault="00B61E14" w:rsidP="00A52373">
      <w:pPr>
        <w:pStyle w:val="CRACTLLFIRST"/>
        <w:keepLines w:val="0"/>
        <w:widowControl w:val="0"/>
        <w:spacing w:before="0" w:after="0" w:line="240" w:lineRule="auto"/>
        <w:ind w:left="720" w:firstLine="0"/>
        <w:jc w:val="left"/>
        <w:rPr>
          <w:color w:val="222222"/>
        </w:rPr>
      </w:pP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Does the fact that you cannot meet face to face</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hamper your ability to </w:t>
      </w:r>
      <w:r w:rsidRPr="00FA6888">
        <w:rPr>
          <w:rFonts w:ascii="Times New Roman" w:hAnsi="Times New Roman"/>
          <w:i/>
          <w:noProof w:val="0"/>
          <w:sz w:val="24"/>
          <w:lang w:val="en-US"/>
        </w:rPr>
        <w:lastRenderedPageBreak/>
        <w:t>collaborate?</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p>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Student answers will vary. Email is not a very easy way to collaborate due to the time lag involved between when messages are sent and eventually read. Because there is no central repository of the work product that all members can access, it is difficult to know what the latest version of the work product is and to keep track of changes to the work product.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EB6741">
        <w:rPr>
          <w:rFonts w:ascii="Times New Roman" w:hAnsi="Times New Roman"/>
          <w:color w:val="222222"/>
          <w:sz w:val="24"/>
          <w:szCs w:val="24"/>
        </w:rPr>
        <w:t>Interpersonal Relations and Teamwork</w:t>
      </w:r>
      <w:r>
        <w:rPr>
          <w:color w:val="222222"/>
        </w:rPr>
        <w:t>)</w:t>
      </w:r>
    </w:p>
    <w:p w:rsidR="00B61E14" w:rsidRDefault="00B61E14" w:rsidP="006B54DB">
      <w:pPr>
        <w:pStyle w:val="CRACTLLFIRST"/>
        <w:keepLines w:val="0"/>
        <w:widowControl w:val="0"/>
        <w:spacing w:before="0" w:after="0" w:line="240" w:lineRule="auto"/>
        <w:ind w:left="720" w:firstLine="0"/>
        <w:jc w:val="left"/>
        <w:rPr>
          <w:color w:val="222222"/>
        </w:rPr>
      </w:pPr>
    </w:p>
    <w:p w:rsidR="003A4E38" w:rsidRPr="00001FC5"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Explain how Jennifer failed to demonstrate effective collaboration skills.</w:t>
      </w:r>
    </w:p>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 xml:space="preserve">Jennifer was unwilling to share her ideas and work-in-progress with others because she wanted to wait until she felt she was “done.” She failed to seek out the benefit of having others review her ideas </w:t>
      </w:r>
      <w:r w:rsidRPr="00C71549">
        <w:rPr>
          <w:rFonts w:ascii="Times New Roman" w:hAnsi="Times New Roman"/>
          <w:noProof w:val="0"/>
          <w:sz w:val="24"/>
          <w:lang w:val="en-US"/>
        </w:rPr>
        <w:t>as they are developing</w:t>
      </w:r>
      <w:r>
        <w:t xml:space="preserve"> </w:t>
      </w:r>
      <w:r>
        <w:rPr>
          <w:rFonts w:ascii="Times New Roman" w:hAnsi="Times New Roman"/>
          <w:noProof w:val="0"/>
          <w:sz w:val="24"/>
          <w:lang w:val="en-US"/>
        </w:rPr>
        <w:t>and help her improve upon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B61E14" w:rsidRDefault="00B61E14" w:rsidP="006B54DB">
      <w:pPr>
        <w:pStyle w:val="CRACTLLFIRST"/>
        <w:keepLines w:val="0"/>
        <w:widowControl w:val="0"/>
        <w:spacing w:before="0" w:after="0" w:line="240" w:lineRule="auto"/>
        <w:ind w:left="720" w:firstLine="0"/>
        <w:jc w:val="left"/>
        <w:rPr>
          <w:color w:val="222222"/>
        </w:rPr>
      </w:pPr>
    </w:p>
    <w:p w:rsidR="003A4E38" w:rsidRPr="00A572DC"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D31944">
      <w:pPr>
        <w:pStyle w:val="CRACTLLFIRST"/>
        <w:keepLines w:val="0"/>
        <w:widowControl w:val="0"/>
        <w:numPr>
          <w:ilvl w:val="0"/>
          <w:numId w:val="41"/>
        </w:numPr>
        <w:spacing w:before="0" w:after="0" w:line="240" w:lineRule="auto"/>
        <w:jc w:val="left"/>
        <w:rPr>
          <w:rFonts w:ascii="Times New Roman" w:hAnsi="Times New Roman"/>
          <w:i/>
          <w:noProof w:val="0"/>
          <w:sz w:val="24"/>
          <w:lang w:val="en-US"/>
        </w:rPr>
      </w:pPr>
      <w:r w:rsidRPr="00FA6888">
        <w:rPr>
          <w:rFonts w:ascii="Times New Roman" w:hAnsi="Times New Roman"/>
          <w:i/>
          <w:noProof w:val="0"/>
          <w:sz w:val="24"/>
          <w:lang w:val="en-US"/>
        </w:rPr>
        <w:t>Can people increase their collaboration skills?</w:t>
      </w:r>
      <w:r>
        <w:rPr>
          <w:rFonts w:ascii="Times New Roman" w:hAnsi="Times New Roman"/>
          <w:i/>
          <w:noProof w:val="0"/>
          <w:sz w:val="24"/>
          <w:lang w:val="en-US"/>
        </w:rPr>
        <w:t xml:space="preserve"> </w:t>
      </w:r>
      <w:r w:rsidRPr="00FA6888">
        <w:rPr>
          <w:rFonts w:ascii="Times New Roman" w:hAnsi="Times New Roman"/>
          <w:i/>
          <w:noProof w:val="0"/>
          <w:sz w:val="24"/>
          <w:lang w:val="en-US"/>
        </w:rPr>
        <w:t>If so, how?</w:t>
      </w:r>
      <w:r>
        <w:rPr>
          <w:rFonts w:ascii="Times New Roman" w:hAnsi="Times New Roman"/>
          <w:i/>
          <w:noProof w:val="0"/>
          <w:sz w:val="24"/>
          <w:lang w:val="en-US"/>
        </w:rPr>
        <w:t xml:space="preserve"> </w:t>
      </w:r>
      <w:r w:rsidRPr="00FA6888">
        <w:rPr>
          <w:rFonts w:ascii="Times New Roman" w:hAnsi="Times New Roman"/>
          <w:i/>
          <w:noProof w:val="0"/>
          <w:sz w:val="24"/>
          <w:lang w:val="en-US"/>
        </w:rPr>
        <w:t xml:space="preserve">If not, why not? </w:t>
      </w:r>
    </w:p>
    <w:p w:rsidR="003A4E38" w:rsidRDefault="003A4E38" w:rsidP="006B54DB">
      <w:pPr>
        <w:pStyle w:val="CRACTLLFIRST"/>
        <w:keepLines w:val="0"/>
        <w:widowControl w:val="0"/>
        <w:spacing w:before="0" w:after="0" w:line="240" w:lineRule="auto"/>
        <w:ind w:left="720" w:firstLine="0"/>
        <w:jc w:val="left"/>
        <w:rPr>
          <w:color w:val="222222"/>
        </w:rPr>
      </w:pPr>
      <w:r>
        <w:rPr>
          <w:rFonts w:ascii="Times New Roman" w:hAnsi="Times New Roman"/>
          <w:noProof w:val="0"/>
          <w:sz w:val="24"/>
          <w:lang w:val="en-US"/>
        </w:rPr>
        <w:t>Collaboration skills can definitely be improved with practice. It may be hard for some people to offer half-formed ideas to others and to subject themselves to criticism, but the benefits will help them overcome this reluctance.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00113FE9" w:rsidRPr="008D17EA">
        <w:rPr>
          <w:rFonts w:ascii="Times New Roman" w:hAnsi="Times New Roman"/>
          <w:color w:val="000000"/>
          <w:sz w:val="24"/>
          <w:szCs w:val="24"/>
        </w:rPr>
        <w:t>Explain how IS can enhance systems of collaboration and teamwork</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D53F0A" w:rsidRDefault="00D53F0A" w:rsidP="006B54DB">
      <w:pPr>
        <w:pStyle w:val="CRACTLLFIRST"/>
        <w:keepLines w:val="0"/>
        <w:widowControl w:val="0"/>
        <w:spacing w:before="0" w:after="0" w:line="240" w:lineRule="auto"/>
        <w:ind w:left="720" w:firstLine="0"/>
        <w:jc w:val="left"/>
        <w:rPr>
          <w:color w:val="222222"/>
        </w:rPr>
      </w:pPr>
    </w:p>
    <w:p w:rsidR="003A4E38" w:rsidRPr="002B5F2A" w:rsidRDefault="003A4E38" w:rsidP="00FA6888">
      <w:pPr>
        <w:pStyle w:val="CRACTRQNLFIRST"/>
        <w:keepLines w:val="0"/>
        <w:widowControl w:val="0"/>
        <w:spacing w:before="0" w:line="240" w:lineRule="auto"/>
        <w:jc w:val="left"/>
        <w:rPr>
          <w:rFonts w:ascii="Times New Roman" w:hAnsi="Times New Roman"/>
          <w:noProof w:val="0"/>
          <w:vanish/>
          <w:sz w:val="24"/>
          <w:lang w:val="en-US"/>
        </w:rPr>
      </w:pPr>
    </w:p>
    <w:p w:rsidR="003A4E38" w:rsidRPr="002B5F2A" w:rsidRDefault="003A4E38" w:rsidP="006C0555">
      <w:pPr>
        <w:pStyle w:val="CRACTRQNLFIRST"/>
        <w:keepLines w:val="0"/>
        <w:widowControl w:val="0"/>
        <w:numPr>
          <w:ilvl w:val="0"/>
          <w:numId w:val="57"/>
        </w:numPr>
        <w:spacing w:before="0" w:line="240" w:lineRule="auto"/>
        <w:jc w:val="left"/>
        <w:rPr>
          <w:rFonts w:ascii="Times New Roman" w:hAnsi="Times New Roman"/>
          <w:i/>
          <w:noProof w:val="0"/>
          <w:vanish/>
          <w:sz w:val="24"/>
          <w:lang w:val="en-US"/>
        </w:rPr>
      </w:pPr>
      <w:r w:rsidRPr="002B5F2A">
        <w:rPr>
          <w:rFonts w:ascii="Times New Roman" w:hAnsi="Times New Roman"/>
          <w:i/>
          <w:noProof w:val="0"/>
          <w:sz w:val="24"/>
          <w:lang w:val="en-US"/>
        </w:rPr>
        <w:t>Experimentation</w:t>
      </w:r>
      <w:r w:rsidRPr="002B5F2A">
        <w:rPr>
          <w:rFonts w:ascii="Times New Roman" w:hAnsi="Times New Roman"/>
          <w:i/>
          <w:noProof w:val="0"/>
          <w:vanish/>
          <w:sz w:val="24"/>
          <w:lang w:val="en-US"/>
        </w:rPr>
        <w:t>.</w:t>
      </w:r>
    </w:p>
    <w:p w:rsidR="003A4E38" w:rsidRPr="002B5F2A"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B61E14" w:rsidRDefault="00B61E14">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p>
    <w:p w:rsidR="00000000" w:rsidRDefault="003A4E38">
      <w:pPr>
        <w:pStyle w:val="CRACTLLFIRST"/>
        <w:keepLines w:val="0"/>
        <w:widowControl w:val="0"/>
        <w:numPr>
          <w:ilvl w:val="0"/>
          <w:numId w:val="59"/>
        </w:numPr>
        <w:spacing w:before="0" w:after="0" w:line="240" w:lineRule="auto"/>
        <w:jc w:val="left"/>
        <w:rPr>
          <w:rFonts w:ascii="Times New Roman" w:hAnsi="Times New Roman"/>
          <w:i/>
          <w:noProof w:val="0"/>
          <w:sz w:val="24"/>
          <w:lang w:val="en-US"/>
        </w:rPr>
      </w:pPr>
      <w:r w:rsidRPr="002B5F2A">
        <w:rPr>
          <w:rFonts w:ascii="Times New Roman" w:hAnsi="Times New Roman"/>
          <w:i/>
          <w:noProof w:val="0"/>
          <w:sz w:val="24"/>
          <w:lang w:val="en-US"/>
        </w:rPr>
        <w:t>Define experimentation, and explain why it is an important skill for business professionals.</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Experimentation involves creating and testing promising new alternatives, consistent with available resources.</w:t>
      </w:r>
      <w:r>
        <w:rPr>
          <w:rFonts w:ascii="Times New Roman" w:hAnsi="Times New Roman"/>
          <w:noProof w:val="0"/>
          <w:sz w:val="24"/>
          <w:lang w:val="en-US"/>
        </w:rPr>
        <w:t xml:space="preserve"> </w:t>
      </w:r>
      <w:r w:rsidRPr="00001FC5">
        <w:rPr>
          <w:rFonts w:ascii="Times New Roman" w:hAnsi="Times New Roman"/>
          <w:noProof w:val="0"/>
          <w:sz w:val="24"/>
          <w:lang w:val="en-US"/>
        </w:rPr>
        <w:t xml:space="preserve">In today’s demanding business environment, new ideas will be essential </w:t>
      </w:r>
      <w:r w:rsidRPr="00E740C2">
        <w:rPr>
          <w:rFonts w:ascii="Times New Roman" w:hAnsi="Times New Roman"/>
          <w:noProof w:val="0"/>
          <w:sz w:val="24"/>
          <w:lang w:val="en-US"/>
        </w:rPr>
        <w:t>to</w:t>
      </w:r>
      <w:r w:rsidRPr="00001FC5">
        <w:rPr>
          <w:rFonts w:ascii="Times New Roman" w:hAnsi="Times New Roman"/>
          <w:noProof w:val="0"/>
          <w:sz w:val="24"/>
          <w:lang w:val="en-US"/>
        </w:rPr>
        <w:t xml:space="preserve"> success, and business people have to overcome their fear of failure and pursue new approaches rationally.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E740C2">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1E4FB7">
        <w:rPr>
          <w:rFonts w:ascii="Times New Roman" w:hAnsi="Times New Roman"/>
          <w:i/>
          <w:noProof w:val="0"/>
          <w:sz w:val="24"/>
          <w:lang w:val="en-US"/>
        </w:rPr>
        <w:t>Explain several creative ways you could use experimentation to answer this question.</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 xml:space="preserve">Students could experiment with different ways of collaborating, other </w:t>
      </w:r>
      <w:r>
        <w:rPr>
          <w:rFonts w:ascii="Times New Roman" w:hAnsi="Times New Roman"/>
          <w:noProof w:val="0"/>
          <w:sz w:val="24"/>
          <w:lang w:val="en-US"/>
        </w:rPr>
        <w:t xml:space="preserve">than </w:t>
      </w:r>
      <w:r w:rsidRPr="00001FC5">
        <w:rPr>
          <w:rFonts w:ascii="Times New Roman" w:hAnsi="Times New Roman"/>
          <w:noProof w:val="0"/>
          <w:sz w:val="24"/>
          <w:lang w:val="en-US"/>
        </w:rPr>
        <w:t>emailing.</w:t>
      </w:r>
      <w:r>
        <w:rPr>
          <w:rFonts w:ascii="Times New Roman" w:hAnsi="Times New Roman"/>
          <w:noProof w:val="0"/>
          <w:sz w:val="24"/>
          <w:lang w:val="en-US"/>
        </w:rPr>
        <w:t xml:space="preserve"> </w:t>
      </w:r>
      <w:r w:rsidRPr="00001FC5">
        <w:rPr>
          <w:rFonts w:ascii="Times New Roman" w:hAnsi="Times New Roman"/>
          <w:noProof w:val="0"/>
          <w:sz w:val="24"/>
          <w:lang w:val="en-US"/>
        </w:rPr>
        <w:t>For example, the group members could arrange to meet in a chat room and work together on developing their answers by communicating in that forum.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 </w:t>
      </w: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How does the fear of failure influence your willingness to engage in any of the ideas you identified in </w:t>
      </w:r>
      <w:r>
        <w:rPr>
          <w:rFonts w:ascii="Times New Roman" w:hAnsi="Times New Roman"/>
          <w:i/>
          <w:noProof w:val="0"/>
          <w:sz w:val="24"/>
          <w:lang w:val="en-US"/>
        </w:rPr>
        <w:t>part b?</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r w:rsidRPr="00001FC5">
        <w:rPr>
          <w:rFonts w:ascii="Times New Roman" w:hAnsi="Times New Roman"/>
          <w:noProof w:val="0"/>
          <w:sz w:val="24"/>
          <w:lang w:val="en-US"/>
        </w:rPr>
        <w:t>If any of the group members respond to a suggested process with the comment, “that will never work,” he may be reflecting his fear of failure.</w:t>
      </w:r>
      <w:r>
        <w:rPr>
          <w:rFonts w:ascii="Times New Roman" w:hAnsi="Times New Roman"/>
          <w:noProof w:val="0"/>
          <w:sz w:val="24"/>
          <w:lang w:val="en-US"/>
        </w:rPr>
        <w:t xml:space="preserve"> </w:t>
      </w:r>
      <w:r w:rsidRPr="00001FC5">
        <w:rPr>
          <w:rFonts w:ascii="Times New Roman" w:hAnsi="Times New Roman"/>
          <w:noProof w:val="0"/>
          <w:sz w:val="24"/>
          <w:lang w:val="en-US"/>
        </w:rPr>
        <w:t>Unwilling to try a new way of doing things may be an accurate assessment that the approach is unworkable, but it could also be an unwillingness to work in a new way.</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w:t>
      </w:r>
      <w:r>
        <w:rPr>
          <w:rFonts w:ascii="Times New Roman" w:hAnsi="Times New Roman"/>
          <w:color w:val="000000"/>
          <w:sz w:val="24"/>
          <w:szCs w:val="24"/>
        </w:rPr>
        <w:lastRenderedPageBreak/>
        <w:t xml:space="preserve">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7E539C">
      <w:pPr>
        <w:pStyle w:val="CRACTLLFIRST"/>
        <w:keepLines w:val="0"/>
        <w:widowControl w:val="0"/>
        <w:spacing w:before="0" w:after="0" w:line="240" w:lineRule="auto"/>
        <w:ind w:left="720" w:firstLine="0"/>
        <w:jc w:val="left"/>
        <w:rPr>
          <w:rFonts w:ascii="Times New Roman" w:hAnsi="Times New Roman"/>
          <w:noProof w:val="0"/>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Explain how Jennifer failed to demonstrate effective experimentation skills.</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72DC">
      <w:pPr>
        <w:pStyle w:val="CRACTLLFIRST"/>
        <w:keepLines w:val="0"/>
        <w:widowControl w:val="0"/>
        <w:spacing w:before="0" w:after="0" w:line="240" w:lineRule="auto"/>
        <w:ind w:left="720" w:firstLine="0"/>
        <w:jc w:val="left"/>
        <w:rPr>
          <w:color w:val="222222"/>
        </w:rPr>
      </w:pPr>
      <w:r w:rsidRPr="00A572DC">
        <w:rPr>
          <w:rFonts w:ascii="Times New Roman" w:hAnsi="Times New Roman"/>
          <w:noProof w:val="0"/>
          <w:sz w:val="24"/>
          <w:lang w:val="en-US"/>
        </w:rPr>
        <w:t>Jennifer was unable to share new ideas with other</w:t>
      </w:r>
      <w:r>
        <w:rPr>
          <w:rFonts w:ascii="Times New Roman" w:hAnsi="Times New Roman"/>
          <w:noProof w:val="0"/>
          <w:sz w:val="24"/>
          <w:lang w:val="en-US"/>
        </w:rPr>
        <w:t>s</w:t>
      </w:r>
      <w:r w:rsidRPr="00A572DC">
        <w:rPr>
          <w:rFonts w:ascii="Times New Roman" w:hAnsi="Times New Roman"/>
          <w:noProof w:val="0"/>
          <w:sz w:val="24"/>
          <w:lang w:val="en-US"/>
        </w:rPr>
        <w:t>.</w:t>
      </w:r>
      <w:r>
        <w:rPr>
          <w:rFonts w:ascii="Times New Roman" w:hAnsi="Times New Roman"/>
          <w:noProof w:val="0"/>
          <w:sz w:val="24"/>
          <w:lang w:val="en-US"/>
        </w:rPr>
        <w:t xml:space="preserve"> </w:t>
      </w:r>
      <w:r w:rsidRPr="00A572DC">
        <w:rPr>
          <w:rFonts w:ascii="Times New Roman" w:hAnsi="Times New Roman"/>
          <w:noProof w:val="0"/>
          <w:sz w:val="24"/>
          <w:lang w:val="en-US"/>
        </w:rPr>
        <w:t>She was willing to do what she was told, but did not have the confidence to discuss any new ideas she had with others in case the ideas did not work out.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B61E14" w:rsidRDefault="00B61E14" w:rsidP="00A572DC">
      <w:pPr>
        <w:pStyle w:val="CRACTLLFIRST"/>
        <w:keepLines w:val="0"/>
        <w:widowControl w:val="0"/>
        <w:spacing w:before="0" w:after="0" w:line="240" w:lineRule="auto"/>
        <w:ind w:left="720" w:firstLine="0"/>
        <w:jc w:val="left"/>
        <w:rPr>
          <w:color w:val="222222"/>
        </w:rPr>
      </w:pP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03704E">
      <w:pPr>
        <w:pStyle w:val="CRACTLLFIRST"/>
        <w:keepLines w:val="0"/>
        <w:widowControl w:val="0"/>
        <w:numPr>
          <w:ilvl w:val="0"/>
          <w:numId w:val="5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Can people increase their willingness to take risks?</w:t>
      </w:r>
      <w:r>
        <w:rPr>
          <w:rFonts w:ascii="Times New Roman" w:hAnsi="Times New Roman"/>
          <w:i/>
          <w:noProof w:val="0"/>
          <w:sz w:val="24"/>
          <w:lang w:val="en-US"/>
        </w:rPr>
        <w:t xml:space="preserve"> </w:t>
      </w:r>
      <w:r w:rsidRPr="00AB1E96">
        <w:rPr>
          <w:rFonts w:ascii="Times New Roman" w:hAnsi="Times New Roman"/>
          <w:i/>
          <w:noProof w:val="0"/>
          <w:sz w:val="24"/>
          <w:lang w:val="en-US"/>
        </w:rPr>
        <w:t>If so, how?</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not, why not? </w:t>
      </w:r>
    </w:p>
    <w:p w:rsidR="003A4E38" w:rsidRDefault="003A4E38" w:rsidP="00AB1E96">
      <w:pPr>
        <w:pStyle w:val="CRACTRQNLFIRST"/>
        <w:keepLines w:val="0"/>
        <w:widowControl w:val="0"/>
        <w:spacing w:before="0" w:line="240" w:lineRule="auto"/>
        <w:jc w:val="left"/>
        <w:rPr>
          <w:rFonts w:ascii="Times New Roman" w:hAnsi="Times New Roman"/>
          <w:noProof w:val="0"/>
          <w:vanish/>
          <w:sz w:val="24"/>
          <w:lang w:val="en-US"/>
        </w:rPr>
      </w:pPr>
    </w:p>
    <w:p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sidRPr="00A572DC">
        <w:rPr>
          <w:rFonts w:ascii="Times New Roman" w:hAnsi="Times New Roman"/>
          <w:noProof w:val="0"/>
          <w:sz w:val="24"/>
          <w:lang w:val="en-US"/>
        </w:rPr>
        <w:t>It is hard for some people to change their innate willingness to take risks.</w:t>
      </w:r>
      <w:r>
        <w:rPr>
          <w:rFonts w:ascii="Times New Roman" w:hAnsi="Times New Roman"/>
          <w:noProof w:val="0"/>
          <w:sz w:val="24"/>
          <w:lang w:val="en-US"/>
        </w:rPr>
        <w:t xml:space="preserve"> </w:t>
      </w:r>
      <w:r w:rsidRPr="00A572DC">
        <w:rPr>
          <w:rFonts w:ascii="Times New Roman" w:hAnsi="Times New Roman"/>
          <w:noProof w:val="0"/>
          <w:sz w:val="24"/>
          <w:lang w:val="en-US"/>
        </w:rPr>
        <w:t>The best way to overcome this is to work with a group that accepts new ideas with enthusiasm and does not ridicule a member for suggesting a new approach.</w:t>
      </w:r>
      <w:r>
        <w:rPr>
          <w:rFonts w:ascii="Times New Roman" w:hAnsi="Times New Roman"/>
          <w:noProof w:val="0"/>
          <w:sz w:val="24"/>
          <w:lang w:val="en-US"/>
        </w:rPr>
        <w:t xml:space="preserve"> </w:t>
      </w:r>
      <w:r w:rsidRPr="00A572DC">
        <w:rPr>
          <w:rFonts w:ascii="Times New Roman" w:hAnsi="Times New Roman"/>
          <w:noProof w:val="0"/>
          <w:sz w:val="24"/>
          <w:lang w:val="en-US"/>
        </w:rPr>
        <w:t xml:space="preserve">Once some success is gained, </w:t>
      </w:r>
      <w:r w:rsidRPr="00C71549">
        <w:rPr>
          <w:rFonts w:ascii="Times New Roman" w:hAnsi="Times New Roman"/>
          <w:noProof w:val="0"/>
          <w:sz w:val="24"/>
          <w:lang w:val="en-US"/>
        </w:rPr>
        <w:t>it will be easier to take risks in the future</w:t>
      </w:r>
      <w:r w:rsidRPr="00A572DC">
        <w:rPr>
          <w:rFonts w:ascii="Times New Roman" w:hAnsi="Times New Roman"/>
          <w:noProof w:val="0"/>
          <w:sz w:val="24"/>
          <w:lang w:val="en-US"/>
        </w:rPr>
        <w:t>.</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EB605D" w:rsidRPr="00C71549" w:rsidRDefault="00EB605D" w:rsidP="00AB1E96">
      <w:pPr>
        <w:pStyle w:val="CRACTRQNLFIRST"/>
        <w:keepLines w:val="0"/>
        <w:widowControl w:val="0"/>
        <w:spacing w:before="0" w:line="240" w:lineRule="auto"/>
        <w:jc w:val="left"/>
        <w:rPr>
          <w:rFonts w:ascii="Times New Roman" w:hAnsi="Times New Roman"/>
          <w:noProof w:val="0"/>
          <w:sz w:val="24"/>
          <w:lang w:val="en-US"/>
        </w:rPr>
      </w:pPr>
      <w:bookmarkStart w:id="0" w:name="_GoBack"/>
      <w:bookmarkEnd w:id="0"/>
    </w:p>
    <w:p w:rsidR="00000000" w:rsidRDefault="003A4E38">
      <w:pPr>
        <w:pStyle w:val="CRACTRQNLFIRST"/>
        <w:keepLines w:val="0"/>
        <w:widowControl w:val="0"/>
        <w:numPr>
          <w:ilvl w:val="0"/>
          <w:numId w:val="60"/>
        </w:numPr>
        <w:spacing w:before="0" w:line="240" w:lineRule="auto"/>
        <w:jc w:val="left"/>
        <w:rPr>
          <w:rFonts w:ascii="Times New Roman" w:hAnsi="Times New Roman"/>
          <w:noProof w:val="0"/>
          <w:sz w:val="24"/>
          <w:lang w:val="en-US"/>
        </w:rPr>
      </w:pPr>
      <w:r w:rsidRPr="002A67FB">
        <w:rPr>
          <w:rFonts w:ascii="Times New Roman" w:hAnsi="Times New Roman"/>
          <w:i/>
          <w:sz w:val="24"/>
        </w:rPr>
        <w:t>Job Security</w:t>
      </w: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State the text’s definition of </w:t>
      </w:r>
      <w:r w:rsidRPr="00655B24">
        <w:rPr>
          <w:rFonts w:ascii="Times New Roman" w:hAnsi="Times New Roman"/>
          <w:noProof w:val="0"/>
          <w:sz w:val="24"/>
          <w:lang w:val="en-US"/>
        </w:rPr>
        <w:t>job security</w:t>
      </w:r>
      <w:r w:rsidRPr="00AB1E96">
        <w:rPr>
          <w:rFonts w:ascii="Times New Roman" w:hAnsi="Times New Roman"/>
          <w:i/>
          <w:noProof w:val="0"/>
          <w:sz w:val="24"/>
          <w:lang w:val="en-US"/>
        </w:rPr>
        <w:t>.</w:t>
      </w:r>
    </w:p>
    <w:p w:rsidR="003A4E38" w:rsidRDefault="003A4E38" w:rsidP="00A572D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The text defines job security as “a marketable skill and the courage to use it.” The text also argues that marketable skills are no longer specific task-related skills, but rather “strong </w:t>
      </w:r>
      <w:proofErr w:type="spellStart"/>
      <w:r>
        <w:rPr>
          <w:rFonts w:ascii="Times New Roman" w:hAnsi="Times New Roman"/>
          <w:noProof w:val="0"/>
          <w:sz w:val="24"/>
          <w:lang w:val="en-US"/>
        </w:rPr>
        <w:t>nonroutine</w:t>
      </w:r>
      <w:proofErr w:type="spellEnd"/>
      <w:r>
        <w:rPr>
          <w:rFonts w:ascii="Times New Roman" w:hAnsi="Times New Roman"/>
          <w:noProof w:val="0"/>
          <w:sz w:val="24"/>
          <w:lang w:val="en-US"/>
        </w:rPr>
        <w:t xml:space="preserve"> cognitive skills.”</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Evaluate the </w:t>
      </w:r>
      <w:r>
        <w:rPr>
          <w:rFonts w:ascii="Times New Roman" w:hAnsi="Times New Roman"/>
          <w:i/>
          <w:noProof w:val="0"/>
          <w:sz w:val="24"/>
          <w:lang w:val="en-US"/>
        </w:rPr>
        <w:t xml:space="preserve">text’s </w:t>
      </w:r>
      <w:r w:rsidRPr="00AB1E96">
        <w:rPr>
          <w:rFonts w:ascii="Times New Roman" w:hAnsi="Times New Roman"/>
          <w:i/>
          <w:noProof w:val="0"/>
          <w:sz w:val="24"/>
          <w:lang w:val="en-US"/>
        </w:rPr>
        <w:t>definition</w:t>
      </w:r>
      <w:r>
        <w:rPr>
          <w:rFonts w:ascii="Times New Roman" w:hAnsi="Times New Roman"/>
          <w:i/>
          <w:noProof w:val="0"/>
          <w:sz w:val="24"/>
          <w:lang w:val="en-US"/>
        </w:rPr>
        <w:t xml:space="preserve">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r>
        <w:rPr>
          <w:rFonts w:ascii="Times New Roman" w:hAnsi="Times New Roman"/>
          <w:i/>
          <w:noProof w:val="0"/>
          <w:sz w:val="24"/>
          <w:lang w:val="en-US"/>
        </w:rPr>
        <w:t xml:space="preserve"> </w:t>
      </w:r>
      <w:r w:rsidRPr="00AB1E96">
        <w:rPr>
          <w:rFonts w:ascii="Times New Roman" w:hAnsi="Times New Roman"/>
          <w:i/>
          <w:noProof w:val="0"/>
          <w:sz w:val="24"/>
          <w:lang w:val="en-US"/>
        </w:rPr>
        <w:t>Is it effective?</w:t>
      </w:r>
      <w:r>
        <w:rPr>
          <w:rFonts w:ascii="Times New Roman" w:hAnsi="Times New Roman"/>
          <w:i/>
          <w:noProof w:val="0"/>
          <w:sz w:val="24"/>
          <w:lang w:val="en-US"/>
        </w:rPr>
        <w:t xml:space="preserve"> </w:t>
      </w:r>
      <w:r w:rsidRPr="00AB1E96">
        <w:rPr>
          <w:rFonts w:ascii="Times New Roman" w:hAnsi="Times New Roman"/>
          <w:i/>
          <w:noProof w:val="0"/>
          <w:sz w:val="24"/>
          <w:lang w:val="en-US"/>
        </w:rPr>
        <w:t xml:space="preserve">If you think not, offer a better definition of </w:t>
      </w:r>
      <w:r w:rsidRPr="006C0555">
        <w:rPr>
          <w:rFonts w:ascii="Times New Roman" w:hAnsi="Times New Roman"/>
          <w:i/>
          <w:noProof w:val="0"/>
          <w:sz w:val="24"/>
          <w:lang w:val="en-US"/>
        </w:rPr>
        <w:t>job security</w:t>
      </w:r>
      <w:r w:rsidRPr="00AB1E96">
        <w:rPr>
          <w:rFonts w:ascii="Times New Roman" w:hAnsi="Times New Roman"/>
          <w:i/>
          <w:noProof w:val="0"/>
          <w:sz w:val="24"/>
          <w:lang w:val="en-US"/>
        </w:rPr>
        <w:t>.</w:t>
      </w: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It is likely that students will be dismayed that the more traditional task-oriented skills they are learning (e.g., computer programming, accounting) will not provide them with job security. That is probably </w:t>
      </w:r>
      <w:r w:rsidR="00B95ABA">
        <w:rPr>
          <w:rFonts w:ascii="Times New Roman" w:hAnsi="Times New Roman"/>
          <w:noProof w:val="0"/>
          <w:sz w:val="24"/>
          <w:lang w:val="en-US"/>
        </w:rPr>
        <w:t xml:space="preserve">contrary to </w:t>
      </w:r>
      <w:r>
        <w:rPr>
          <w:rFonts w:ascii="Times New Roman" w:hAnsi="Times New Roman"/>
          <w:noProof w:val="0"/>
          <w:sz w:val="24"/>
          <w:lang w:val="en-US"/>
        </w:rPr>
        <w:t xml:space="preserve">the message they receive from their parents and grandparents. However, this definition of </w:t>
      </w:r>
      <w:r w:rsidRPr="00471D4D">
        <w:rPr>
          <w:rFonts w:ascii="Times New Roman" w:hAnsi="Times New Roman"/>
          <w:i/>
          <w:noProof w:val="0"/>
          <w:sz w:val="24"/>
          <w:lang w:val="en-US"/>
        </w:rPr>
        <w:t>job security</w:t>
      </w:r>
      <w:r>
        <w:rPr>
          <w:rFonts w:ascii="Times New Roman" w:hAnsi="Times New Roman"/>
          <w:noProof w:val="0"/>
          <w:sz w:val="24"/>
          <w:lang w:val="en-US"/>
        </w:rPr>
        <w:t xml:space="preserve"> should cause the students to think critically about what they are getting from their college education and may cause them to think differently about their experiences in college.</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 xml:space="preserve">As a team, do you agree that improving your skills on the four dimensions in </w:t>
      </w:r>
      <w:r>
        <w:rPr>
          <w:rFonts w:ascii="Times New Roman" w:hAnsi="Times New Roman"/>
          <w:i/>
          <w:noProof w:val="0"/>
          <w:sz w:val="24"/>
          <w:lang w:val="en-US"/>
        </w:rPr>
        <w:t>Collaboration Exercise</w:t>
      </w:r>
      <w:r w:rsidR="00F522EE">
        <w:rPr>
          <w:rFonts w:ascii="Times New Roman" w:hAnsi="Times New Roman"/>
          <w:i/>
          <w:noProof w:val="0"/>
          <w:sz w:val="24"/>
          <w:lang w:val="en-US"/>
        </w:rPr>
        <w:t>s</w:t>
      </w:r>
      <w:r w:rsidRPr="00AB1E96">
        <w:rPr>
          <w:rFonts w:ascii="Times New Roman" w:hAnsi="Times New Roman"/>
          <w:i/>
          <w:noProof w:val="0"/>
          <w:sz w:val="24"/>
          <w:lang w:val="en-US"/>
        </w:rPr>
        <w:t xml:space="preserve"> will increase your job security?</w:t>
      </w: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Student answers will vary, but we hope that thinking about these dimensions will change their attitudes about what comprises marketable skills and how to work to develop them.</w:t>
      </w:r>
      <w:r w:rsidRPr="00536DC9">
        <w:rPr>
          <w:rFonts w:ascii="Times New Roman" w:hAnsi="Times New Roman"/>
          <w:color w:val="000000"/>
          <w:sz w:val="24"/>
          <w:szCs w:val="24"/>
        </w:rPr>
        <w:t xml:space="preserve">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Pr="00AB1E96" w:rsidRDefault="003A4E38" w:rsidP="00D31944">
      <w:pPr>
        <w:pStyle w:val="CRACTLLFIRST"/>
        <w:keepLines w:val="0"/>
        <w:widowControl w:val="0"/>
        <w:numPr>
          <w:ilvl w:val="0"/>
          <w:numId w:val="43"/>
        </w:numPr>
        <w:spacing w:before="0" w:after="0" w:line="240" w:lineRule="auto"/>
        <w:jc w:val="left"/>
        <w:rPr>
          <w:rFonts w:ascii="Times New Roman" w:hAnsi="Times New Roman"/>
          <w:i/>
          <w:noProof w:val="0"/>
          <w:sz w:val="24"/>
          <w:lang w:val="en-US"/>
        </w:rPr>
      </w:pPr>
      <w:r w:rsidRPr="00AB1E96">
        <w:rPr>
          <w:rFonts w:ascii="Times New Roman" w:hAnsi="Times New Roman"/>
          <w:i/>
          <w:noProof w:val="0"/>
          <w:sz w:val="24"/>
          <w:lang w:val="en-US"/>
        </w:rPr>
        <w:t>Do you think technical skills (accounting proficiency, financial analysis proficiency, etc.) provide job security?</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r>
        <w:rPr>
          <w:rFonts w:ascii="Times New Roman" w:hAnsi="Times New Roman"/>
          <w:i/>
          <w:noProof w:val="0"/>
          <w:sz w:val="24"/>
          <w:lang w:val="en-US"/>
        </w:rPr>
        <w:t xml:space="preserve"> </w:t>
      </w:r>
      <w:r w:rsidRPr="00AB1E96">
        <w:rPr>
          <w:rFonts w:ascii="Times New Roman" w:hAnsi="Times New Roman"/>
          <w:i/>
          <w:noProof w:val="0"/>
          <w:sz w:val="24"/>
          <w:lang w:val="en-US"/>
        </w:rPr>
        <w:t>Do you think you would have answered this question differently in 19</w:t>
      </w:r>
      <w:r w:rsidR="000F0B7D">
        <w:rPr>
          <w:rFonts w:ascii="Times New Roman" w:hAnsi="Times New Roman"/>
          <w:i/>
          <w:noProof w:val="0"/>
          <w:sz w:val="24"/>
          <w:lang w:val="en-US"/>
        </w:rPr>
        <w:t>9</w:t>
      </w:r>
      <w:r w:rsidRPr="00AB1E96">
        <w:rPr>
          <w:rFonts w:ascii="Times New Roman" w:hAnsi="Times New Roman"/>
          <w:i/>
          <w:noProof w:val="0"/>
          <w:sz w:val="24"/>
          <w:lang w:val="en-US"/>
        </w:rPr>
        <w:t>0?</w:t>
      </w:r>
      <w:r>
        <w:rPr>
          <w:rFonts w:ascii="Times New Roman" w:hAnsi="Times New Roman"/>
          <w:i/>
          <w:noProof w:val="0"/>
          <w:sz w:val="24"/>
          <w:lang w:val="en-US"/>
        </w:rPr>
        <w:t xml:space="preserve"> </w:t>
      </w:r>
      <w:r w:rsidRPr="00AB1E96">
        <w:rPr>
          <w:rFonts w:ascii="Times New Roman" w:hAnsi="Times New Roman"/>
          <w:i/>
          <w:noProof w:val="0"/>
          <w:sz w:val="24"/>
          <w:lang w:val="en-US"/>
        </w:rPr>
        <w:t>Why or why not?</w:t>
      </w:r>
    </w:p>
    <w:p w:rsidR="003A4E38" w:rsidRDefault="003A4E38" w:rsidP="0077332C">
      <w:pPr>
        <w:pStyle w:val="CRACTLLFIRST"/>
        <w:keepLines w:val="0"/>
        <w:widowControl w:val="0"/>
        <w:spacing w:before="0" w:after="0" w:line="240" w:lineRule="auto"/>
        <w:ind w:left="720" w:firstLine="0"/>
        <w:jc w:val="left"/>
        <w:rPr>
          <w:rFonts w:ascii="Times New Roman" w:hAnsi="Times New Roman"/>
          <w:noProof w:val="0"/>
          <w:sz w:val="24"/>
          <w:lang w:val="en-US"/>
        </w:rPr>
      </w:pPr>
      <w:r>
        <w:rPr>
          <w:rFonts w:ascii="Times New Roman" w:hAnsi="Times New Roman"/>
          <w:noProof w:val="0"/>
          <w:sz w:val="24"/>
          <w:lang w:val="en-US"/>
        </w:rPr>
        <w:t xml:space="preserve">Technical skills are not irrelevant to job security, but they are not sufficient to </w:t>
      </w:r>
      <w:r>
        <w:rPr>
          <w:rFonts w:ascii="Times New Roman" w:hAnsi="Times New Roman"/>
          <w:noProof w:val="0"/>
          <w:sz w:val="24"/>
          <w:lang w:val="en-US"/>
        </w:rPr>
        <w:lastRenderedPageBreak/>
        <w:t>guarantee job security. This circumstance is very different than in 19</w:t>
      </w:r>
      <w:r w:rsidR="000F0B7D">
        <w:rPr>
          <w:rFonts w:ascii="Times New Roman" w:hAnsi="Times New Roman"/>
          <w:noProof w:val="0"/>
          <w:sz w:val="24"/>
          <w:lang w:val="en-US"/>
        </w:rPr>
        <w:t>9</w:t>
      </w:r>
      <w:r>
        <w:rPr>
          <w:rFonts w:ascii="Times New Roman" w:hAnsi="Times New Roman"/>
          <w:noProof w:val="0"/>
          <w:sz w:val="24"/>
          <w:lang w:val="en-US"/>
        </w:rPr>
        <w:t xml:space="preserve">0, when technical skills probably were sufficient to get and keep a decent job. </w:t>
      </w:r>
      <w:r>
        <w:rPr>
          <w:rFonts w:ascii="Times New Roman" w:hAnsi="Times New Roman"/>
          <w:color w:val="000000"/>
          <w:sz w:val="24"/>
          <w:szCs w:val="24"/>
        </w:rPr>
        <w:t xml:space="preserve">(LO: 1, Learning Outcome: </w:t>
      </w:r>
      <w:r w:rsidRPr="008D17EA">
        <w:rPr>
          <w:rFonts w:ascii="Times New Roman" w:hAnsi="Times New Roman"/>
          <w:color w:val="000000"/>
          <w:sz w:val="24"/>
          <w:szCs w:val="24"/>
        </w:rPr>
        <w:t>Describe the components of an information system (IS)</w:t>
      </w:r>
      <w:r>
        <w:rPr>
          <w:rFonts w:ascii="Times New Roman" w:hAnsi="Times New Roman"/>
          <w:color w:val="000000"/>
          <w:sz w:val="24"/>
          <w:szCs w:val="24"/>
        </w:rPr>
        <w:t>,</w:t>
      </w:r>
      <w:r>
        <w:rPr>
          <w:color w:val="000000"/>
        </w:rPr>
        <w:t xml:space="preserve"> </w:t>
      </w:r>
      <w:r>
        <w:rPr>
          <w:rFonts w:ascii="Times New Roman" w:hAnsi="Times New Roman"/>
          <w:color w:val="222222"/>
          <w:sz w:val="24"/>
          <w:szCs w:val="24"/>
        </w:rPr>
        <w:t xml:space="preserve">AACSB: </w:t>
      </w:r>
      <w:r w:rsidR="00932345">
        <w:rPr>
          <w:rFonts w:ascii="Times New Roman" w:hAnsi="Times New Roman"/>
          <w:color w:val="222222"/>
          <w:sz w:val="24"/>
          <w:szCs w:val="24"/>
        </w:rPr>
        <w:t>Reflective Thinking</w:t>
      </w:r>
      <w:r>
        <w:rPr>
          <w:color w:val="222222"/>
        </w:rPr>
        <w:t>)</w:t>
      </w:r>
    </w:p>
    <w:p w:rsidR="003A4E38" w:rsidRDefault="003A4E38" w:rsidP="00AB1E96">
      <w:pPr>
        <w:pStyle w:val="CRACTRQNLFIRST"/>
        <w:keepLines w:val="0"/>
        <w:widowControl w:val="0"/>
        <w:spacing w:before="0" w:line="240" w:lineRule="auto"/>
        <w:jc w:val="left"/>
        <w:rPr>
          <w:rFonts w:ascii="Times New Roman" w:hAnsi="Times New Roman"/>
          <w:noProof w:val="0"/>
          <w:sz w:val="24"/>
          <w:lang w:val="en-US"/>
        </w:rPr>
      </w:pPr>
    </w:p>
    <w:p w:rsidR="003A4E38" w:rsidRDefault="003A4E38" w:rsidP="00A76FEC"/>
    <w:tbl>
      <w:tblPr>
        <w:tblW w:w="0" w:type="auto"/>
        <w:tblLook w:val="01E0"/>
      </w:tblPr>
      <w:tblGrid>
        <w:gridCol w:w="4428"/>
        <w:gridCol w:w="4428"/>
      </w:tblGrid>
      <w:tr w:rsidR="003A4E38" w:rsidRPr="0066091A" w:rsidTr="0066091A">
        <w:tc>
          <w:tcPr>
            <w:tcW w:w="4428" w:type="dxa"/>
            <w:tcBorders>
              <w:top w:val="single" w:sz="18" w:space="0" w:color="auto"/>
              <w:bottom w:val="single" w:sz="12" w:space="0" w:color="auto"/>
            </w:tcBorders>
          </w:tcPr>
          <w:p w:rsidR="003A4E38" w:rsidRPr="0066091A" w:rsidRDefault="003A4E38" w:rsidP="002E2FB7">
            <w:pPr>
              <w:rPr>
                <w:rFonts w:ascii="Arial" w:hAnsi="Arial" w:cs="Arial"/>
                <w:sz w:val="28"/>
                <w:szCs w:val="28"/>
              </w:rPr>
            </w:pPr>
            <w:r w:rsidRPr="0066091A">
              <w:rPr>
                <w:rFonts w:ascii="Arial" w:hAnsi="Arial" w:cs="Arial"/>
                <w:sz w:val="28"/>
                <w:szCs w:val="28"/>
              </w:rPr>
              <w:t>CASE STUDY 1</w:t>
            </w:r>
          </w:p>
        </w:tc>
        <w:tc>
          <w:tcPr>
            <w:tcW w:w="4428" w:type="dxa"/>
          </w:tcPr>
          <w:p w:rsidR="003A4E38" w:rsidRPr="0066091A" w:rsidRDefault="003A4E38" w:rsidP="002E2FB7">
            <w:pPr>
              <w:rPr>
                <w:rFonts w:ascii="Arial" w:hAnsi="Arial" w:cs="Arial"/>
                <w:sz w:val="28"/>
                <w:szCs w:val="28"/>
              </w:rPr>
            </w:pPr>
          </w:p>
        </w:tc>
      </w:tr>
    </w:tbl>
    <w:p w:rsidR="003A4E38" w:rsidRDefault="003A4E38" w:rsidP="00D827CF"/>
    <w:p w:rsidR="003A4E38" w:rsidRPr="007A291E" w:rsidRDefault="00590EB7" w:rsidP="00D827CF">
      <w:pPr>
        <w:pStyle w:val="Heading2"/>
        <w:spacing w:before="0" w:after="0" w:line="240" w:lineRule="auto"/>
        <w:rPr>
          <w:i w:val="0"/>
          <w:sz w:val="24"/>
          <w:szCs w:val="24"/>
        </w:rPr>
      </w:pPr>
      <w:proofErr w:type="spellStart"/>
      <w:proofErr w:type="gramStart"/>
      <w:r>
        <w:rPr>
          <w:i w:val="0"/>
          <w:sz w:val="24"/>
          <w:szCs w:val="24"/>
        </w:rPr>
        <w:t>zulily</w:t>
      </w:r>
      <w:proofErr w:type="spellEnd"/>
      <w:proofErr w:type="gramEnd"/>
    </w:p>
    <w:p w:rsidR="003A4E38" w:rsidRPr="00D827CF" w:rsidRDefault="003A4E38" w:rsidP="00D827CF"/>
    <w:p w:rsidR="003A4E38"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Go to zulily.com and register.  Identify features of the site that make shopping entertaining to mothers and explain why those features entertain.  Explain why this is important to the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business model.</w:t>
      </w:r>
    </w:p>
    <w:p w:rsidR="003A4E38" w:rsidRDefault="009D59EE" w:rsidP="002A67FB">
      <w:pPr>
        <w:autoSpaceDE w:val="0"/>
        <w:autoSpaceDN w:val="0"/>
        <w:adjustRightInd w:val="0"/>
        <w:ind w:left="360"/>
      </w:pPr>
      <w:r>
        <w:rPr>
          <w:szCs w:val="18"/>
        </w:rPr>
        <w:t xml:space="preserve">Some of the features of the site that are </w:t>
      </w:r>
      <w:r w:rsidR="00343182">
        <w:rPr>
          <w:szCs w:val="18"/>
        </w:rPr>
        <w:t>fun and entertaining</w:t>
      </w:r>
      <w:r>
        <w:rPr>
          <w:szCs w:val="18"/>
        </w:rPr>
        <w:t xml:space="preserve"> are wide array of items that are available for girls, boys, women, and the home; the way that items are organized by theme (an entire section on princesses, for example); </w:t>
      </w:r>
      <w:r w:rsidR="001870EC">
        <w:rPr>
          <w:szCs w:val="18"/>
        </w:rPr>
        <w:t xml:space="preserve">the many colorful pictures; </w:t>
      </w:r>
      <w:r>
        <w:rPr>
          <w:szCs w:val="18"/>
        </w:rPr>
        <w:t xml:space="preserve">the list of new events and ongoing events at the top of the page; the sense of a limited time to purchase items; the ability to look forward to things that will be available tomorrow; </w:t>
      </w:r>
      <w:r w:rsidR="00343182">
        <w:rPr>
          <w:szCs w:val="18"/>
        </w:rPr>
        <w:t xml:space="preserve">the section containing items on their last day of sale; </w:t>
      </w:r>
      <w:r>
        <w:rPr>
          <w:szCs w:val="18"/>
        </w:rPr>
        <w:t xml:space="preserve">the automatic daily email announcing specials;  </w:t>
      </w:r>
      <w:r w:rsidR="003A4E38">
        <w:rPr>
          <w:color w:val="000000"/>
        </w:rPr>
        <w:t xml:space="preserve">(LO: 1, Learning Outcome: </w:t>
      </w:r>
      <w:r w:rsidR="00113FE9" w:rsidRPr="008D17EA">
        <w:rPr>
          <w:color w:val="000000"/>
        </w:rPr>
        <w:t>Describe the effects of e-commerce on the modern business world</w:t>
      </w:r>
      <w:r w:rsidR="00113FE9">
        <w:rPr>
          <w:color w:val="000000"/>
        </w:rPr>
        <w:t>,</w:t>
      </w:r>
      <w:r w:rsidR="003A4E38">
        <w:rPr>
          <w:color w:val="000000"/>
        </w:rPr>
        <w:t xml:space="preserve"> </w:t>
      </w:r>
      <w:r w:rsidR="003A4E38">
        <w:rPr>
          <w:color w:val="222222"/>
        </w:rPr>
        <w:t xml:space="preserve">AACSB: </w:t>
      </w:r>
      <w:r w:rsidR="007563EA">
        <w:rPr>
          <w:color w:val="222222"/>
        </w:rPr>
        <w:t>Analytic Skills</w:t>
      </w:r>
      <w:r w:rsidR="003A4E38">
        <w:rPr>
          <w:color w:val="222222"/>
        </w:rPr>
        <w:t>)</w:t>
      </w:r>
    </w:p>
    <w:p w:rsidR="003A4E38" w:rsidRPr="002A67FB" w:rsidRDefault="003A4E38" w:rsidP="002A67FB">
      <w:pPr>
        <w:autoSpaceDE w:val="0"/>
        <w:autoSpaceDN w:val="0"/>
        <w:adjustRightInd w:val="0"/>
      </w:pPr>
    </w:p>
    <w:p w:rsidR="00590EB7" w:rsidRPr="006C0555" w:rsidRDefault="00590EB7" w:rsidP="006C0555">
      <w:pPr>
        <w:pStyle w:val="CRACTRQNLFIRST"/>
        <w:keepLines w:val="0"/>
        <w:widowControl w:val="0"/>
        <w:numPr>
          <w:ilvl w:val="0"/>
          <w:numId w:val="58"/>
        </w:numPr>
        <w:spacing w:before="0" w:line="240" w:lineRule="auto"/>
        <w:jc w:val="left"/>
      </w:pPr>
      <w:r w:rsidRPr="00590EB7">
        <w:rPr>
          <w:rFonts w:ascii="Times New Roman" w:hAnsi="Times New Roman"/>
          <w:i/>
          <w:noProof w:val="0"/>
          <w:sz w:val="24"/>
          <w:lang w:val="en-US"/>
        </w:rPr>
        <w:t xml:space="preserve">Go to Nordstrom.com and shop for children’s clothes.  How does the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shopping experience differ from that at Nordstrom?  Briefly describe the advantages and disadvantages of each type of experience.</w:t>
      </w:r>
    </w:p>
    <w:p w:rsidR="003A4E38" w:rsidRPr="006C0555" w:rsidRDefault="001870EC">
      <w:pPr>
        <w:autoSpaceDE w:val="0"/>
        <w:autoSpaceDN w:val="0"/>
        <w:adjustRightInd w:val="0"/>
        <w:ind w:left="360"/>
        <w:rPr>
          <w:color w:val="000000"/>
        </w:rPr>
      </w:pPr>
      <w:r>
        <w:rPr>
          <w:color w:val="000000"/>
        </w:rPr>
        <w:t>Nordstrom’s site is much different</w:t>
      </w:r>
      <w:r w:rsidR="00F35AE4">
        <w:rPr>
          <w:color w:val="000000"/>
        </w:rPr>
        <w:t xml:space="preserve"> from </w:t>
      </w:r>
      <w:proofErr w:type="spellStart"/>
      <w:r w:rsidR="00F35AE4">
        <w:rPr>
          <w:color w:val="000000"/>
        </w:rPr>
        <w:t>zulily</w:t>
      </w:r>
      <w:proofErr w:type="spellEnd"/>
      <w:r>
        <w:rPr>
          <w:color w:val="000000"/>
        </w:rPr>
        <w:t xml:space="preserve">.  Taking the Kids link, there are </w:t>
      </w:r>
      <w:r w:rsidR="00F35AE4">
        <w:rPr>
          <w:color w:val="000000"/>
        </w:rPr>
        <w:t>very</w:t>
      </w:r>
      <w:r>
        <w:rPr>
          <w:color w:val="000000"/>
        </w:rPr>
        <w:t xml:space="preserve"> few main photos that lead to other sections of the site and many more </w:t>
      </w:r>
      <w:r w:rsidR="00F35AE4">
        <w:rPr>
          <w:color w:val="000000"/>
        </w:rPr>
        <w:t xml:space="preserve">text </w:t>
      </w:r>
      <w:r>
        <w:rPr>
          <w:color w:val="000000"/>
        </w:rPr>
        <w:t xml:space="preserve">links to take you to specific sections.  </w:t>
      </w:r>
      <w:r w:rsidR="00F35AE4">
        <w:rPr>
          <w:color w:val="000000"/>
        </w:rPr>
        <w:t xml:space="preserve">The Nordstrom’s site does not offer the sense of new items, limited time offerings, or things that will be available tomorrow, which are features of the </w:t>
      </w:r>
      <w:proofErr w:type="spellStart"/>
      <w:r w:rsidR="00F35AE4">
        <w:rPr>
          <w:color w:val="000000"/>
        </w:rPr>
        <w:t>zulily</w:t>
      </w:r>
      <w:proofErr w:type="spellEnd"/>
      <w:r w:rsidR="00F35AE4">
        <w:rPr>
          <w:color w:val="000000"/>
        </w:rPr>
        <w:t xml:space="preserve"> site that will keep customers coming back on a daily basis.  With Nordstrom’s you can have a more typical shopping experience by selecting the links of interest to you and viewing the items found there.  </w:t>
      </w:r>
      <w:proofErr w:type="spellStart"/>
      <w:r w:rsidR="00F35AE4">
        <w:rPr>
          <w:color w:val="000000"/>
        </w:rPr>
        <w:t>Zulily</w:t>
      </w:r>
      <w:proofErr w:type="spellEnd"/>
      <w:r w:rsidR="00F35AE4">
        <w:rPr>
          <w:color w:val="000000"/>
        </w:rPr>
        <w:t xml:space="preserve"> offers some sense of urgency and excitement that is missing from Nordstrom’s.  However, many shoppers may prefer the more straightforward shopping experience found at Nordstrom’s.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6C0555">
        <w:rPr>
          <w:color w:val="000000"/>
        </w:rPr>
        <w:t xml:space="preserve"> AACSB: </w:t>
      </w:r>
      <w:r w:rsidR="007563EA">
        <w:rPr>
          <w:color w:val="000000"/>
        </w:rPr>
        <w:t>Analytic Skills</w:t>
      </w:r>
      <w:r w:rsidR="003A4E38" w:rsidRPr="006C0555">
        <w:rPr>
          <w:color w:val="000000"/>
        </w:rPr>
        <w:t>)</w:t>
      </w:r>
    </w:p>
    <w:p w:rsidR="003A4E38" w:rsidRDefault="003A4E38" w:rsidP="002A67FB">
      <w:pPr>
        <w:autoSpaceDE w:val="0"/>
        <w:autoSpaceDN w:val="0"/>
        <w:adjustRightInd w:val="0"/>
      </w:pPr>
    </w:p>
    <w:p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If you were buyer for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what data would you like to have about customer purchase habits?</w:t>
      </w:r>
    </w:p>
    <w:p w:rsidR="003A4E38" w:rsidRPr="002A67FB" w:rsidRDefault="00F35AE4" w:rsidP="002A67FB">
      <w:pPr>
        <w:autoSpaceDE w:val="0"/>
        <w:autoSpaceDN w:val="0"/>
        <w:adjustRightInd w:val="0"/>
        <w:ind w:left="360"/>
        <w:rPr>
          <w:szCs w:val="20"/>
        </w:rPr>
      </w:pPr>
      <w:r>
        <w:rPr>
          <w:color w:val="000000"/>
        </w:rPr>
        <w:t>Data of interest to buyers would include:  what items sold out and how long did it take to sell out; what colors and sizes sold out most quickly; what items took the longest to sell out;</w:t>
      </w:r>
      <w:r w:rsidR="00A2074A">
        <w:rPr>
          <w:color w:val="000000"/>
        </w:rPr>
        <w:t xml:space="preserve"> </w:t>
      </w:r>
      <w:r>
        <w:rPr>
          <w:color w:val="000000"/>
        </w:rPr>
        <w:t xml:space="preserve">what colors and sizes took the longest to sell out; do customers tend to buy frequently in small quantities in an order or infrequently with larger quantities in an order.  </w:t>
      </w:r>
      <w:r w:rsidR="003A4E38">
        <w:rPr>
          <w:color w:val="000000"/>
        </w:rPr>
        <w:t xml:space="preserve">(LO: 1, Learning Outcome: </w:t>
      </w:r>
      <w:r w:rsidR="00654213" w:rsidRPr="008D17EA">
        <w:rPr>
          <w:color w:val="000000"/>
        </w:rPr>
        <w:t>Discuss the role of information systems in supporting business processes</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rsidR="003A4E38" w:rsidRPr="002A67FB" w:rsidRDefault="003A4E38">
      <w:pPr>
        <w:widowControl w:val="0"/>
        <w:rPr>
          <w:sz w:val="32"/>
        </w:rPr>
      </w:pPr>
    </w:p>
    <w:p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lastRenderedPageBreak/>
        <w:t xml:space="preserve">If you were a buyer for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what data would you like to have about past vendor performance?</w:t>
      </w:r>
    </w:p>
    <w:p w:rsidR="003A4E38" w:rsidRDefault="00F35AE4" w:rsidP="002A67FB">
      <w:pPr>
        <w:autoSpaceDE w:val="0"/>
        <w:autoSpaceDN w:val="0"/>
        <w:adjustRightInd w:val="0"/>
        <w:ind w:left="360"/>
      </w:pPr>
      <w:r>
        <w:rPr>
          <w:color w:val="000000"/>
        </w:rPr>
        <w:t>Data of intere</w:t>
      </w:r>
      <w:r w:rsidR="00A2074A">
        <w:rPr>
          <w:color w:val="000000"/>
        </w:rPr>
        <w:t xml:space="preserve">st about vendors would primarily focus on the vendors order fulfillment performance – is the vendor providing the right items of acceptable quality in a timely way?  </w:t>
      </w:r>
      <w:r w:rsidR="003A4E38">
        <w:rPr>
          <w:color w:val="000000"/>
        </w:rPr>
        <w:t xml:space="preserve">(LO: 3, Learning Outcome: </w:t>
      </w:r>
      <w:r w:rsidR="00654213" w:rsidRPr="008D17EA">
        <w:rPr>
          <w:color w:val="000000"/>
        </w:rPr>
        <w:t>Discuss the role of information systems in supply chain management and performance</w:t>
      </w:r>
      <w:r w:rsidR="00654213">
        <w:rPr>
          <w:color w:val="000000"/>
        </w:rPr>
        <w:t>,</w:t>
      </w:r>
      <w:r w:rsidR="003A4E38" w:rsidRPr="00133EE4">
        <w:rPr>
          <w:color w:val="222222"/>
        </w:rPr>
        <w:t xml:space="preserve"> </w:t>
      </w:r>
      <w:r w:rsidR="003A4E38">
        <w:rPr>
          <w:color w:val="222222"/>
        </w:rPr>
        <w:t xml:space="preserve">AACSB: </w:t>
      </w:r>
      <w:r w:rsidR="00654213">
        <w:rPr>
          <w:color w:val="000000"/>
        </w:rPr>
        <w:t>Analytic</w:t>
      </w:r>
      <w:r w:rsidR="00654213" w:rsidRPr="00047A50">
        <w:rPr>
          <w:color w:val="000000"/>
        </w:rPr>
        <w:t xml:space="preserve"> </w:t>
      </w:r>
      <w:r w:rsidR="007563EA">
        <w:rPr>
          <w:color w:val="000000"/>
        </w:rPr>
        <w:t>Skills</w:t>
      </w:r>
      <w:r w:rsidR="003A4E38">
        <w:rPr>
          <w:color w:val="222222"/>
        </w:rPr>
        <w:t>)</w:t>
      </w:r>
    </w:p>
    <w:p w:rsidR="003A4E38" w:rsidRDefault="003A4E38">
      <w:pPr>
        <w:widowControl w:val="0"/>
      </w:pPr>
    </w:p>
    <w:p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In the general course of life, </w:t>
      </w:r>
      <w:r w:rsidR="00A5584A">
        <w:rPr>
          <w:rFonts w:ascii="Times New Roman" w:hAnsi="Times New Roman"/>
          <w:i/>
          <w:noProof w:val="0"/>
          <w:sz w:val="24"/>
          <w:lang w:val="en-US"/>
        </w:rPr>
        <w:t>2-</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become </w:t>
      </w:r>
      <w:r w:rsidR="00A5584A">
        <w:rPr>
          <w:rFonts w:ascii="Times New Roman" w:hAnsi="Times New Roman"/>
          <w:i/>
          <w:noProof w:val="0"/>
          <w:sz w:val="24"/>
          <w:lang w:val="en-US"/>
        </w:rPr>
        <w:t>3-</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boys, </w:t>
      </w:r>
      <w:r w:rsidR="00A5584A">
        <w:rPr>
          <w:rFonts w:ascii="Times New Roman" w:hAnsi="Times New Roman"/>
          <w:i/>
          <w:noProof w:val="0"/>
          <w:sz w:val="24"/>
          <w:lang w:val="en-US"/>
        </w:rPr>
        <w:t>4-</w:t>
      </w:r>
      <w:r w:rsidRPr="00590EB7">
        <w:rPr>
          <w:rFonts w:ascii="Times New Roman" w:hAnsi="Times New Roman"/>
          <w:i/>
          <w:noProof w:val="0"/>
          <w:sz w:val="24"/>
          <w:lang w:val="en-US"/>
        </w:rPr>
        <w:t>year old</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girls become </w:t>
      </w:r>
      <w:r w:rsidR="00A5584A">
        <w:rPr>
          <w:rFonts w:ascii="Times New Roman" w:hAnsi="Times New Roman"/>
          <w:i/>
          <w:noProof w:val="0"/>
          <w:sz w:val="24"/>
          <w:lang w:val="en-US"/>
        </w:rPr>
        <w:t>5-</w:t>
      </w:r>
      <w:r w:rsidRPr="00590EB7">
        <w:rPr>
          <w:rFonts w:ascii="Times New Roman" w:hAnsi="Times New Roman"/>
          <w:i/>
          <w:noProof w:val="0"/>
          <w:sz w:val="24"/>
          <w:lang w:val="en-US"/>
        </w:rPr>
        <w:t>year</w:t>
      </w:r>
      <w:r w:rsidR="00A5584A">
        <w:rPr>
          <w:rFonts w:ascii="Times New Roman" w:hAnsi="Times New Roman"/>
          <w:i/>
          <w:noProof w:val="0"/>
          <w:sz w:val="24"/>
          <w:lang w:val="en-US"/>
        </w:rPr>
        <w:t>-</w:t>
      </w:r>
      <w:r w:rsidRPr="00590EB7">
        <w:rPr>
          <w:rFonts w:ascii="Times New Roman" w:hAnsi="Times New Roman"/>
          <w:i/>
          <w:noProof w:val="0"/>
          <w:sz w:val="24"/>
          <w:lang w:val="en-US"/>
        </w:rPr>
        <w:t xml:space="preserve">old girls, etc.  How can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use this not-so-remarkable phenomenon to customize a customer’s shopping experience?  What data would you need to do this?</w:t>
      </w:r>
    </w:p>
    <w:p w:rsidR="003A4E38" w:rsidRDefault="003F5EF9" w:rsidP="006C0555">
      <w:pPr>
        <w:widowControl w:val="0"/>
        <w:ind w:left="360"/>
      </w:pPr>
      <w:r>
        <w:t xml:space="preserve">By keeping track of the typical items purchased by a customer, say, good for an infant boy, </w:t>
      </w:r>
      <w:proofErr w:type="spellStart"/>
      <w:r>
        <w:t>zulily</w:t>
      </w:r>
      <w:proofErr w:type="spellEnd"/>
      <w:r>
        <w:t xml:space="preserve"> could offer that customer special promotions geared toward that child as he grows, such as clothing, toys, school items, etc.  The order data from that customer would be the source of this information.  </w:t>
      </w:r>
      <w:r w:rsidR="003A4E38">
        <w:rPr>
          <w:color w:val="000000"/>
        </w:rPr>
        <w:t xml:space="preserve">(LO: 1, Learning Outcome: </w:t>
      </w:r>
      <w:r w:rsidR="003A4E38" w:rsidRPr="008D17EA">
        <w:rPr>
          <w:color w:val="000000"/>
        </w:rPr>
        <w:t>Explain how IS can be used to gain and sustain competitive advantage</w:t>
      </w:r>
      <w:r w:rsidR="003A4E38">
        <w:rPr>
          <w:color w:val="000000"/>
        </w:rPr>
        <w:t>,</w:t>
      </w:r>
      <w:r w:rsidR="003A4E38" w:rsidRPr="00133EE4">
        <w:rPr>
          <w:color w:val="222222"/>
        </w:rPr>
        <w:t xml:space="preserve"> </w:t>
      </w:r>
      <w:r w:rsidR="003A4E38">
        <w:rPr>
          <w:color w:val="222222"/>
        </w:rPr>
        <w:t xml:space="preserve">AACSB: </w:t>
      </w:r>
      <w:r w:rsidR="00932345">
        <w:rPr>
          <w:color w:val="222222"/>
        </w:rPr>
        <w:t>Reflective Thinking</w:t>
      </w:r>
      <w:r w:rsidR="003A4E38">
        <w:rPr>
          <w:color w:val="222222"/>
        </w:rPr>
        <w:t>)</w:t>
      </w:r>
    </w:p>
    <w:p w:rsidR="003A4E38" w:rsidRDefault="003A4E38">
      <w:pPr>
        <w:widowControl w:val="0"/>
      </w:pPr>
    </w:p>
    <w:p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As a business professional, it is likely information systems professionals will ask you data questions like those in questions </w:t>
      </w:r>
      <w:r w:rsidR="000D5821">
        <w:rPr>
          <w:rFonts w:ascii="Times New Roman" w:hAnsi="Times New Roman"/>
          <w:i/>
          <w:noProof w:val="0"/>
          <w:sz w:val="24"/>
          <w:lang w:val="en-US"/>
        </w:rPr>
        <w:t>1-1</w:t>
      </w:r>
      <w:r w:rsidR="00A5584A">
        <w:rPr>
          <w:rFonts w:ascii="Times New Roman" w:hAnsi="Times New Roman"/>
          <w:i/>
          <w:noProof w:val="0"/>
          <w:sz w:val="24"/>
          <w:lang w:val="en-US"/>
        </w:rPr>
        <w:t>1</w:t>
      </w:r>
      <w:r w:rsidR="000D5821">
        <w:rPr>
          <w:rFonts w:ascii="Times New Roman" w:hAnsi="Times New Roman"/>
          <w:i/>
          <w:noProof w:val="0"/>
          <w:sz w:val="24"/>
          <w:lang w:val="en-US"/>
        </w:rPr>
        <w:t xml:space="preserve"> to 1</w:t>
      </w:r>
      <w:r w:rsidRPr="00590EB7">
        <w:rPr>
          <w:rFonts w:ascii="Times New Roman" w:hAnsi="Times New Roman"/>
          <w:i/>
          <w:noProof w:val="0"/>
          <w:sz w:val="24"/>
          <w:lang w:val="en-US"/>
        </w:rPr>
        <w:t>-</w:t>
      </w:r>
      <w:r w:rsidR="000D5821">
        <w:rPr>
          <w:rFonts w:ascii="Times New Roman" w:hAnsi="Times New Roman"/>
          <w:i/>
          <w:noProof w:val="0"/>
          <w:sz w:val="24"/>
          <w:lang w:val="en-US"/>
        </w:rPr>
        <w:t>1</w:t>
      </w:r>
      <w:r w:rsidR="00A5584A">
        <w:rPr>
          <w:rFonts w:ascii="Times New Roman" w:hAnsi="Times New Roman"/>
          <w:i/>
          <w:noProof w:val="0"/>
          <w:sz w:val="24"/>
          <w:lang w:val="en-US"/>
        </w:rPr>
        <w:t>3</w:t>
      </w:r>
      <w:r w:rsidRPr="00590EB7">
        <w:rPr>
          <w:rFonts w:ascii="Times New Roman" w:hAnsi="Times New Roman"/>
          <w:i/>
          <w:noProof w:val="0"/>
          <w:sz w:val="24"/>
          <w:lang w:val="en-US"/>
        </w:rPr>
        <w:t xml:space="preserve"> above.  What is the best way for you to respond?  Verbally in a meeting?  With a written document?  With a sketch or diagram?  How will you know if you have been understood?   </w:t>
      </w:r>
    </w:p>
    <w:p w:rsidR="003A4E38" w:rsidRPr="002A67FB" w:rsidRDefault="003F5EF9" w:rsidP="006C0555">
      <w:pPr>
        <w:widowControl w:val="0"/>
        <w:ind w:left="360"/>
      </w:pPr>
      <w:r>
        <w:rPr>
          <w:color w:val="000000"/>
        </w:rPr>
        <w:t xml:space="preserve">Although individuals will vary in terms of their preferred communication style, this is a good place to reinforce with your students how an understanding of information systems will help them regardless of their professional role.  The most effective way to communicate these data needs is to show a sketch or diagram of a sample report and be able to discuss in a meeting with the IS staff how you would use the report contents for decision making.  The IS staff would have a tangible example of your information needs and will then be able to focus on the task of finding and organizing the data needed to produce your report.  You will know if you’ve been understood if you receive some prototype reports that include the information you want, so you know the IS staff is on the right track.  </w:t>
      </w:r>
      <w:r w:rsidR="003A4E38">
        <w:rPr>
          <w:color w:val="000000"/>
        </w:rPr>
        <w:t xml:space="preserve">(LO: 1, Learning Outcome: </w:t>
      </w:r>
      <w:r w:rsidR="003A4E38" w:rsidRPr="008D17EA">
        <w:rPr>
          <w:color w:val="000000"/>
        </w:rPr>
        <w:t>Discuss the role of information systems in supporting business processes</w:t>
      </w:r>
      <w:r w:rsidR="003A4E38">
        <w:rPr>
          <w:color w:val="000000"/>
        </w:rPr>
        <w:t xml:space="preserve">, </w:t>
      </w:r>
      <w:r w:rsidR="003A4E38">
        <w:rPr>
          <w:color w:val="222222"/>
        </w:rPr>
        <w:t xml:space="preserve">AACSB: </w:t>
      </w:r>
      <w:r w:rsidR="00932345">
        <w:rPr>
          <w:color w:val="222222"/>
        </w:rPr>
        <w:t>Reflective Thinking</w:t>
      </w:r>
      <w:r w:rsidR="003A4E38">
        <w:rPr>
          <w:color w:val="222222"/>
        </w:rPr>
        <w:t>)</w:t>
      </w:r>
    </w:p>
    <w:p w:rsidR="003A4E38" w:rsidRDefault="003A4E38">
      <w:pPr>
        <w:widowControl w:val="0"/>
      </w:pPr>
    </w:p>
    <w:p w:rsidR="003A4E38" w:rsidRPr="0097468E" w:rsidRDefault="00590EB7" w:rsidP="006C0555">
      <w:pPr>
        <w:pStyle w:val="CRACTRQNLFIRST"/>
        <w:keepLines w:val="0"/>
        <w:widowControl w:val="0"/>
        <w:numPr>
          <w:ilvl w:val="0"/>
          <w:numId w:val="58"/>
        </w:numPr>
        <w:spacing w:before="0" w:line="240" w:lineRule="auto"/>
        <w:jc w:val="left"/>
        <w:rPr>
          <w:rFonts w:ascii="Times New Roman" w:hAnsi="Times New Roman"/>
          <w:i/>
          <w:noProof w:val="0"/>
          <w:sz w:val="24"/>
          <w:lang w:val="en-US"/>
        </w:rPr>
      </w:pPr>
      <w:r w:rsidRPr="00590EB7">
        <w:rPr>
          <w:rFonts w:ascii="Times New Roman" w:hAnsi="Times New Roman"/>
          <w:i/>
          <w:noProof w:val="0"/>
          <w:sz w:val="24"/>
          <w:lang w:val="en-US"/>
        </w:rPr>
        <w:t xml:space="preserve">At the </w:t>
      </w:r>
      <w:r w:rsidR="00932345">
        <w:rPr>
          <w:rFonts w:ascii="Times New Roman" w:hAnsi="Times New Roman"/>
          <w:i/>
          <w:noProof w:val="0"/>
          <w:sz w:val="24"/>
          <w:lang w:val="en-US"/>
        </w:rPr>
        <w:t>April</w:t>
      </w:r>
      <w:r w:rsidRPr="00590EB7">
        <w:rPr>
          <w:rFonts w:ascii="Times New Roman" w:hAnsi="Times New Roman"/>
          <w:i/>
          <w:noProof w:val="0"/>
          <w:sz w:val="24"/>
          <w:lang w:val="en-US"/>
        </w:rPr>
        <w:t xml:space="preserve"> 201</w:t>
      </w:r>
      <w:r w:rsidR="00932345">
        <w:rPr>
          <w:rFonts w:ascii="Times New Roman" w:hAnsi="Times New Roman"/>
          <w:i/>
          <w:noProof w:val="0"/>
          <w:sz w:val="24"/>
          <w:lang w:val="en-US"/>
        </w:rPr>
        <w:t>5</w:t>
      </w:r>
      <w:r w:rsidRPr="00590EB7">
        <w:rPr>
          <w:rFonts w:ascii="Times New Roman" w:hAnsi="Times New Roman"/>
          <w:i/>
          <w:noProof w:val="0"/>
          <w:sz w:val="24"/>
          <w:lang w:val="en-US"/>
        </w:rPr>
        <w:t xml:space="preserve"> stock price</w:t>
      </w:r>
      <w:r w:rsidR="00932345">
        <w:rPr>
          <w:rFonts w:ascii="Times New Roman" w:hAnsi="Times New Roman"/>
          <w:i/>
          <w:noProof w:val="0"/>
          <w:sz w:val="24"/>
          <w:lang w:val="en-US"/>
        </w:rPr>
        <w:t xml:space="preserve"> of $14.59</w:t>
      </w:r>
      <w:r w:rsidRPr="00590EB7">
        <w:rPr>
          <w:rFonts w:ascii="Times New Roman" w:hAnsi="Times New Roman"/>
          <w:i/>
          <w:noProof w:val="0"/>
          <w:sz w:val="24"/>
          <w:lang w:val="en-US"/>
        </w:rPr>
        <w:t xml:space="preserve">, the market values </w:t>
      </w:r>
      <w:proofErr w:type="spellStart"/>
      <w:r w:rsidRPr="00590EB7">
        <w:rPr>
          <w:rFonts w:ascii="Times New Roman" w:hAnsi="Times New Roman"/>
          <w:i/>
          <w:noProof w:val="0"/>
          <w:sz w:val="24"/>
          <w:lang w:val="en-US"/>
        </w:rPr>
        <w:t>zulily</w:t>
      </w:r>
      <w:proofErr w:type="spellEnd"/>
      <w:r w:rsidRPr="00590EB7">
        <w:rPr>
          <w:rFonts w:ascii="Times New Roman" w:hAnsi="Times New Roman"/>
          <w:i/>
          <w:noProof w:val="0"/>
          <w:sz w:val="24"/>
          <w:lang w:val="en-US"/>
        </w:rPr>
        <w:t xml:space="preserve"> at $</w:t>
      </w:r>
      <w:r w:rsidR="00932345">
        <w:rPr>
          <w:rFonts w:ascii="Times New Roman" w:hAnsi="Times New Roman"/>
          <w:i/>
          <w:noProof w:val="0"/>
          <w:sz w:val="24"/>
          <w:lang w:val="en-US"/>
        </w:rPr>
        <w:t>1.86</w:t>
      </w:r>
      <w:r w:rsidRPr="00590EB7">
        <w:rPr>
          <w:rFonts w:ascii="Times New Roman" w:hAnsi="Times New Roman"/>
          <w:i/>
          <w:noProof w:val="0"/>
          <w:sz w:val="24"/>
          <w:lang w:val="en-US"/>
        </w:rPr>
        <w:t xml:space="preserve"> billion.  </w:t>
      </w:r>
      <w:r w:rsidR="00932345" w:rsidRPr="00932345">
        <w:rPr>
          <w:rFonts w:ascii="Times New Roman" w:hAnsi="Times New Roman"/>
          <w:i/>
          <w:noProof w:val="0"/>
          <w:sz w:val="24"/>
          <w:lang w:val="en-US"/>
        </w:rPr>
        <w:t xml:space="preserve">This is a big drop from the February 2014 high of $68.39 a share price. </w:t>
      </w:r>
      <w:r w:rsidR="00932345">
        <w:rPr>
          <w:rFonts w:ascii="Times New Roman" w:hAnsi="Times New Roman"/>
          <w:i/>
          <w:noProof w:val="0"/>
          <w:sz w:val="24"/>
          <w:lang w:val="en-US"/>
        </w:rPr>
        <w:t xml:space="preserve"> </w:t>
      </w:r>
      <w:r w:rsidRPr="00590EB7">
        <w:rPr>
          <w:rFonts w:ascii="Times New Roman" w:hAnsi="Times New Roman"/>
          <w:i/>
          <w:noProof w:val="0"/>
          <w:sz w:val="24"/>
          <w:lang w:val="en-US"/>
        </w:rPr>
        <w:t xml:space="preserve">Describe </w:t>
      </w:r>
      <w:proofErr w:type="spellStart"/>
      <w:r w:rsidRPr="00590EB7">
        <w:rPr>
          <w:rFonts w:ascii="Times New Roman" w:hAnsi="Times New Roman"/>
          <w:i/>
          <w:noProof w:val="0"/>
          <w:sz w:val="24"/>
          <w:lang w:val="en-US"/>
        </w:rPr>
        <w:t>zulily’s</w:t>
      </w:r>
      <w:proofErr w:type="spellEnd"/>
      <w:r w:rsidRPr="00590EB7">
        <w:rPr>
          <w:rFonts w:ascii="Times New Roman" w:hAnsi="Times New Roman"/>
          <w:i/>
          <w:noProof w:val="0"/>
          <w:sz w:val="24"/>
          <w:lang w:val="en-US"/>
        </w:rPr>
        <w:t xml:space="preserve"> principle assets.  Does a $</w:t>
      </w:r>
      <w:r w:rsidR="00932345">
        <w:rPr>
          <w:rFonts w:ascii="Times New Roman" w:hAnsi="Times New Roman"/>
          <w:i/>
          <w:noProof w:val="0"/>
          <w:sz w:val="24"/>
          <w:lang w:val="en-US"/>
        </w:rPr>
        <w:t>1.8</w:t>
      </w:r>
      <w:r w:rsidRPr="00590EB7">
        <w:rPr>
          <w:rFonts w:ascii="Times New Roman" w:hAnsi="Times New Roman"/>
          <w:i/>
          <w:noProof w:val="0"/>
          <w:sz w:val="24"/>
          <w:lang w:val="en-US"/>
        </w:rPr>
        <w:t xml:space="preserve">6 billion valuation seem appropriate, given your description of the company’s assets?  Justify your answer.  </w:t>
      </w:r>
    </w:p>
    <w:p w:rsidR="003A4E38" w:rsidRDefault="00341DC7" w:rsidP="002A67FB">
      <w:pPr>
        <w:widowControl w:val="0"/>
        <w:ind w:left="360"/>
        <w:rPr>
          <w:color w:val="222222"/>
        </w:rPr>
      </w:pPr>
      <w:proofErr w:type="spellStart"/>
      <w:r w:rsidRPr="00173DC8">
        <w:rPr>
          <w:color w:val="000000"/>
        </w:rPr>
        <w:t>Zulily’s</w:t>
      </w:r>
      <w:proofErr w:type="spellEnd"/>
      <w:r w:rsidRPr="00173DC8">
        <w:rPr>
          <w:color w:val="000000"/>
        </w:rPr>
        <w:t xml:space="preserve"> most essential assets are its </w:t>
      </w:r>
      <w:r w:rsidR="00173DC8" w:rsidRPr="006C0555">
        <w:rPr>
          <w:color w:val="000000"/>
        </w:rPr>
        <w:t>customers</w:t>
      </w:r>
      <w:r w:rsidRPr="00173DC8">
        <w:rPr>
          <w:color w:val="000000"/>
        </w:rPr>
        <w:t xml:space="preserve">, the relationships it has with its vendors, and its data.  As stated in the case study, </w:t>
      </w:r>
      <w:proofErr w:type="spellStart"/>
      <w:r w:rsidRPr="00173DC8">
        <w:rPr>
          <w:color w:val="000000"/>
        </w:rPr>
        <w:t>zulily</w:t>
      </w:r>
      <w:proofErr w:type="spellEnd"/>
      <w:r w:rsidRPr="00173DC8">
        <w:rPr>
          <w:color w:val="000000"/>
        </w:rPr>
        <w:t xml:space="preserve"> used available technologies to build an innovative business in a traditional marketplace.  The unique success experienced by </w:t>
      </w:r>
      <w:proofErr w:type="spellStart"/>
      <w:r w:rsidRPr="00173DC8">
        <w:rPr>
          <w:color w:val="000000"/>
        </w:rPr>
        <w:t>zulily</w:t>
      </w:r>
      <w:proofErr w:type="spellEnd"/>
      <w:r w:rsidRPr="00173DC8">
        <w:rPr>
          <w:color w:val="000000"/>
        </w:rPr>
        <w:t xml:space="preserve"> suggests that the managerial talent that brought </w:t>
      </w:r>
      <w:proofErr w:type="spellStart"/>
      <w:r w:rsidRPr="00173DC8">
        <w:rPr>
          <w:color w:val="000000"/>
        </w:rPr>
        <w:t>zulily</w:t>
      </w:r>
      <w:proofErr w:type="spellEnd"/>
      <w:r w:rsidRPr="00173DC8">
        <w:rPr>
          <w:color w:val="000000"/>
        </w:rPr>
        <w:t xml:space="preserve"> to its </w:t>
      </w:r>
      <w:r w:rsidR="00173DC8">
        <w:rPr>
          <w:color w:val="000000"/>
        </w:rPr>
        <w:t>previous</w:t>
      </w:r>
      <w:r w:rsidRPr="00173DC8">
        <w:rPr>
          <w:color w:val="000000"/>
        </w:rPr>
        <w:t xml:space="preserve"> level of success is rare and therefore very valuable. </w:t>
      </w:r>
      <w:r w:rsidR="003A4E38" w:rsidRPr="00173DC8">
        <w:rPr>
          <w:color w:val="000000"/>
        </w:rPr>
        <w:t xml:space="preserve"> </w:t>
      </w:r>
      <w:r w:rsidR="00173DC8" w:rsidRPr="006C0555">
        <w:rPr>
          <w:color w:val="000000"/>
        </w:rPr>
        <w:t xml:space="preserve">However, as is often the case, companies must work very hard to sustain their success, and </w:t>
      </w:r>
      <w:proofErr w:type="spellStart"/>
      <w:r w:rsidR="00173DC8" w:rsidRPr="006C0555">
        <w:rPr>
          <w:color w:val="000000"/>
        </w:rPr>
        <w:t>zulily</w:t>
      </w:r>
      <w:proofErr w:type="spellEnd"/>
      <w:r w:rsidR="00173DC8" w:rsidRPr="006C0555">
        <w:rPr>
          <w:color w:val="000000"/>
        </w:rPr>
        <w:t xml:space="preserve"> found that it was unable to meet market expectations for growth. </w:t>
      </w:r>
      <w:r w:rsidR="00173DC8" w:rsidRPr="006C0555">
        <w:t xml:space="preserve"> C</w:t>
      </w:r>
      <w:r w:rsidR="00173DC8" w:rsidRPr="006C0555">
        <w:rPr>
          <w:color w:val="000000"/>
        </w:rPr>
        <w:t xml:space="preserve">ustomers acquired from product- and event-specific marketing drove higher initial </w:t>
      </w:r>
      <w:proofErr w:type="gramStart"/>
      <w:r w:rsidR="00173DC8" w:rsidRPr="006C0555">
        <w:rPr>
          <w:color w:val="000000"/>
        </w:rPr>
        <w:t>purchases,</w:t>
      </w:r>
      <w:proofErr w:type="gramEnd"/>
      <w:r w:rsidR="00173DC8" w:rsidRPr="006C0555">
        <w:rPr>
          <w:color w:val="000000"/>
        </w:rPr>
        <w:t xml:space="preserve"> they also resulted in lower lifetime values and higher customer churn. As a result, </w:t>
      </w:r>
      <w:proofErr w:type="spellStart"/>
      <w:r w:rsidR="00173DC8" w:rsidRPr="006C0555">
        <w:rPr>
          <w:color w:val="000000"/>
        </w:rPr>
        <w:t>zulily</w:t>
      </w:r>
      <w:proofErr w:type="spellEnd"/>
      <w:r w:rsidR="00173DC8" w:rsidRPr="006C0555">
        <w:rPr>
          <w:color w:val="000000"/>
        </w:rPr>
        <w:t xml:space="preserve"> </w:t>
      </w:r>
      <w:r w:rsidR="00173DC8" w:rsidRPr="006C0555">
        <w:rPr>
          <w:color w:val="000000"/>
        </w:rPr>
        <w:lastRenderedPageBreak/>
        <w:t xml:space="preserve">decided to prudently slow marketing, and retool its processes with long-term returns on investment in mind. Recently, </w:t>
      </w:r>
      <w:proofErr w:type="spellStart"/>
      <w:r w:rsidR="00173DC8" w:rsidRPr="006C0555">
        <w:rPr>
          <w:color w:val="000000"/>
        </w:rPr>
        <w:t>zulily’s</w:t>
      </w:r>
      <w:proofErr w:type="spellEnd"/>
      <w:r w:rsidR="00173DC8" w:rsidRPr="006C0555">
        <w:rPr>
          <w:color w:val="000000"/>
        </w:rPr>
        <w:t xml:space="preserve"> stock price has rebounded from the lows experienced earlier in 2015 due to a combination of cost management, progress in marketing strategy, and the result of prior investments aimed at improving </w:t>
      </w:r>
      <w:proofErr w:type="spellStart"/>
      <w:r w:rsidR="00173DC8" w:rsidRPr="006C0555">
        <w:rPr>
          <w:color w:val="000000"/>
        </w:rPr>
        <w:t>zulily's</w:t>
      </w:r>
      <w:proofErr w:type="spellEnd"/>
      <w:r w:rsidR="00173DC8" w:rsidRPr="006C0555">
        <w:rPr>
          <w:color w:val="000000"/>
        </w:rPr>
        <w:t xml:space="preserve"> supply chain.  In addition, the company will be acquired by Liberty Interactive, the parent company of QVC Group</w:t>
      </w:r>
      <w:r w:rsidR="00173DC8">
        <w:rPr>
          <w:color w:val="000000"/>
        </w:rPr>
        <w:t>,</w:t>
      </w:r>
      <w:r w:rsidR="00173DC8" w:rsidRPr="006C0555">
        <w:rPr>
          <w:color w:val="000000"/>
        </w:rPr>
        <w:t xml:space="preserve"> which is expected to strengthen the brand. </w:t>
      </w:r>
      <w:r w:rsidR="003A4E38" w:rsidRPr="00173DC8">
        <w:rPr>
          <w:color w:val="000000"/>
        </w:rPr>
        <w:t>(</w:t>
      </w:r>
      <w:r w:rsidR="003A4E38">
        <w:rPr>
          <w:color w:val="000000"/>
        </w:rPr>
        <w:t xml:space="preserve">LO: 1, Learning Outcome: </w:t>
      </w:r>
      <w:r w:rsidR="00654213" w:rsidRPr="008D17EA">
        <w:rPr>
          <w:color w:val="000000"/>
        </w:rPr>
        <w:t>Explain how IS can be used to gain and sustain competitive advantage</w:t>
      </w:r>
      <w:r w:rsidR="00654213">
        <w:rPr>
          <w:color w:val="000000"/>
        </w:rPr>
        <w:t>,</w:t>
      </w:r>
      <w:r w:rsidR="003A4E38" w:rsidRPr="00D147E5">
        <w:rPr>
          <w:color w:val="222222"/>
        </w:rPr>
        <w:t xml:space="preserve"> </w:t>
      </w:r>
      <w:r w:rsidR="003A4E38">
        <w:rPr>
          <w:color w:val="222222"/>
        </w:rPr>
        <w:t xml:space="preserve">AACSB: </w:t>
      </w:r>
      <w:r w:rsidR="00932345">
        <w:rPr>
          <w:color w:val="222222"/>
        </w:rPr>
        <w:t>Reflective Thinking</w:t>
      </w:r>
      <w:r w:rsidR="003A4E38">
        <w:rPr>
          <w:color w:val="222222"/>
        </w:rPr>
        <w:t>)</w:t>
      </w:r>
    </w:p>
    <w:p w:rsidR="006B60C6" w:rsidRDefault="006B60C6" w:rsidP="002A67FB">
      <w:pPr>
        <w:widowControl w:val="0"/>
        <w:ind w:left="360"/>
        <w:rPr>
          <w:color w:val="222222"/>
        </w:rPr>
      </w:pPr>
    </w:p>
    <w:p w:rsidR="006B60C6" w:rsidRDefault="006B60C6" w:rsidP="006B60C6">
      <w:pPr>
        <w:widowControl w:val="0"/>
      </w:pPr>
    </w:p>
    <w:p w:rsidR="00AE754F" w:rsidRDefault="00AE754F" w:rsidP="006B60C6">
      <w:pPr>
        <w:widowControl w:val="0"/>
        <w:rPr>
          <w:color w:val="222222"/>
          <w:shd w:val="clear" w:color="auto" w:fill="FFFFFF"/>
        </w:rPr>
      </w:pPr>
      <w:r w:rsidRPr="006C0555">
        <w:rPr>
          <w:color w:val="222222"/>
          <w:shd w:val="clear" w:color="auto" w:fill="FFFFFF"/>
        </w:rPr>
        <w:t>For an example illustrating the concepts found in this chapter, view the videos in</w:t>
      </w:r>
      <w:r>
        <w:rPr>
          <w:color w:val="222222"/>
          <w:shd w:val="clear" w:color="auto" w:fill="FFFFFF"/>
        </w:rPr>
        <w:t xml:space="preserve"> </w:t>
      </w:r>
      <w:hyperlink r:id="rId8" w:tgtFrame="_blank" w:history="1">
        <w:r w:rsidRPr="006C0555">
          <w:rPr>
            <w:rStyle w:val="Hyperlink"/>
            <w:color w:val="0066CC"/>
            <w:shd w:val="clear" w:color="auto" w:fill="FFFFFF"/>
          </w:rPr>
          <w:t>mymislab.com</w:t>
        </w:r>
      </w:hyperlink>
      <w:r w:rsidRPr="006C0555">
        <w:rPr>
          <w:color w:val="222222"/>
          <w:shd w:val="clear" w:color="auto" w:fill="FFFFFF"/>
        </w:rPr>
        <w:t>.</w:t>
      </w:r>
    </w:p>
    <w:p w:rsidR="00F61AD3" w:rsidRDefault="00F61AD3" w:rsidP="006B60C6">
      <w:pPr>
        <w:widowControl w:val="0"/>
      </w:pPr>
    </w:p>
    <w:p w:rsidR="00F61AD3" w:rsidRDefault="00F61AD3" w:rsidP="006B60C6">
      <w:pPr>
        <w:widowControl w:val="0"/>
      </w:pPr>
    </w:p>
    <w:p w:rsidR="00F61AD3" w:rsidRDefault="006B0E2A" w:rsidP="006B60C6">
      <w:pPr>
        <w:widowControl w:val="0"/>
        <w:rPr>
          <w:ins w:id="1" w:author="S M Humayun Kabir" w:date="2016-09-18T04:24:00Z"/>
        </w:rPr>
      </w:pPr>
      <w:ins w:id="2" w:author="S M Humayun Kabir" w:date="2016-09-18T04:23:00Z">
        <w:r>
          <w:rPr>
            <w:noProof/>
          </w:rPr>
          <w:drawing>
            <wp:inline distT="0" distB="0" distL="0" distR="0">
              <wp:extent cx="5486400" cy="497301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86400" cy="4973019"/>
                      </a:xfrm>
                      <a:prstGeom prst="rect">
                        <a:avLst/>
                      </a:prstGeom>
                      <a:noFill/>
                      <a:ln w="9525">
                        <a:noFill/>
                        <a:miter lim="800000"/>
                        <a:headEnd/>
                        <a:tailEnd/>
                      </a:ln>
                    </pic:spPr>
                  </pic:pic>
                </a:graphicData>
              </a:graphic>
            </wp:inline>
          </w:drawing>
        </w:r>
      </w:ins>
    </w:p>
    <w:p w:rsidR="006B0E2A" w:rsidRDefault="006B0E2A" w:rsidP="006B60C6">
      <w:pPr>
        <w:widowControl w:val="0"/>
        <w:rPr>
          <w:ins w:id="3" w:author="S M Humayun Kabir" w:date="2016-09-18T04:24:00Z"/>
        </w:rPr>
      </w:pPr>
    </w:p>
    <w:p w:rsidR="006B0E2A" w:rsidRDefault="006B0E2A" w:rsidP="006B60C6">
      <w:pPr>
        <w:widowControl w:val="0"/>
        <w:rPr>
          <w:ins w:id="4" w:author="S M Humayun Kabir" w:date="2016-09-18T04:24:00Z"/>
        </w:rPr>
      </w:pPr>
    </w:p>
    <w:p w:rsidR="006B0E2A" w:rsidRDefault="006B0E2A" w:rsidP="006B60C6">
      <w:pPr>
        <w:widowControl w:val="0"/>
        <w:rPr>
          <w:ins w:id="5" w:author="S M Humayun Kabir" w:date="2016-09-18T04:24:00Z"/>
        </w:rPr>
      </w:pPr>
    </w:p>
    <w:p w:rsidR="006B0E2A" w:rsidRDefault="006B0E2A" w:rsidP="006B60C6">
      <w:pPr>
        <w:widowControl w:val="0"/>
        <w:rPr>
          <w:ins w:id="6" w:author="S M Humayun Kabir" w:date="2016-09-18T04:24:00Z"/>
        </w:rPr>
      </w:pPr>
    </w:p>
    <w:p w:rsidR="006B0E2A" w:rsidRDefault="006B0E2A" w:rsidP="006B60C6">
      <w:pPr>
        <w:widowControl w:val="0"/>
        <w:rPr>
          <w:ins w:id="7" w:author="S M Humayun Kabir" w:date="2016-09-18T04:24:00Z"/>
        </w:rPr>
      </w:pPr>
    </w:p>
    <w:p w:rsidR="006B0E2A" w:rsidRDefault="006B0E2A" w:rsidP="006B60C6">
      <w:pPr>
        <w:widowControl w:val="0"/>
        <w:rPr>
          <w:ins w:id="8" w:author="S M Humayun Kabir" w:date="2016-09-18T04:24:00Z"/>
        </w:rPr>
      </w:pPr>
      <w:ins w:id="9" w:author="S M Humayun Kabir" w:date="2016-09-18T04:24:00Z">
        <w:r>
          <w:rPr>
            <w:noProof/>
          </w:rPr>
          <w:drawing>
            <wp:inline distT="0" distB="0" distL="0" distR="0">
              <wp:extent cx="5486400" cy="4973019"/>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486400" cy="4973019"/>
                      </a:xfrm>
                      <a:prstGeom prst="rect">
                        <a:avLst/>
                      </a:prstGeom>
                      <a:noFill/>
                      <a:ln w="9525">
                        <a:noFill/>
                        <a:miter lim="800000"/>
                        <a:headEnd/>
                        <a:tailEnd/>
                      </a:ln>
                    </pic:spPr>
                  </pic:pic>
                </a:graphicData>
              </a:graphic>
            </wp:inline>
          </w:drawing>
        </w:r>
      </w:ins>
    </w:p>
    <w:p w:rsidR="006B0E2A" w:rsidRDefault="006B0E2A" w:rsidP="006B60C6">
      <w:pPr>
        <w:widowControl w:val="0"/>
        <w:rPr>
          <w:ins w:id="10" w:author="S M Humayun Kabir" w:date="2016-09-18T04:24:00Z"/>
        </w:rPr>
      </w:pPr>
    </w:p>
    <w:p w:rsidR="006B0E2A" w:rsidRDefault="006B0E2A" w:rsidP="006B60C6">
      <w:pPr>
        <w:widowControl w:val="0"/>
      </w:pPr>
      <w:ins w:id="11" w:author="S M Humayun Kabir" w:date="2016-09-18T04:24:00Z">
        <w:r>
          <w:rPr>
            <w:noProof/>
          </w:rPr>
          <w:lastRenderedPageBreak/>
          <w:drawing>
            <wp:inline distT="0" distB="0" distL="0" distR="0">
              <wp:extent cx="5486400" cy="4973019"/>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486400" cy="4973019"/>
                      </a:xfrm>
                      <a:prstGeom prst="rect">
                        <a:avLst/>
                      </a:prstGeom>
                      <a:noFill/>
                      <a:ln w="9525">
                        <a:noFill/>
                        <a:miter lim="800000"/>
                        <a:headEnd/>
                        <a:tailEnd/>
                      </a:ln>
                    </pic:spPr>
                  </pic:pic>
                </a:graphicData>
              </a:graphic>
            </wp:inline>
          </w:drawing>
        </w:r>
      </w:ins>
    </w:p>
    <w:p w:rsidR="00F61AD3" w:rsidRDefault="00F61AD3" w:rsidP="006B60C6">
      <w:pPr>
        <w:widowControl w:val="0"/>
      </w:pPr>
    </w:p>
    <w:p w:rsidR="00F61AD3" w:rsidRPr="00AE754F" w:rsidRDefault="00F61AD3" w:rsidP="006B60C6">
      <w:pPr>
        <w:widowControl w:val="0"/>
      </w:pPr>
    </w:p>
    <w:sectPr w:rsidR="00F61AD3" w:rsidRPr="00AE754F" w:rsidSect="00F96EDB">
      <w:headerReference w:type="even" r:id="rId12"/>
      <w:headerReference w:type="default" r:id="rId13"/>
      <w:footerReference w:type="even" r:id="rId14"/>
      <w:footerReference w:type="default" r:id="rId15"/>
      <w:headerReference w:type="first" r:id="rId16"/>
      <w:footerReference w:type="first" r:id="rId17"/>
      <w:pgSz w:w="12240" w:h="15840" w:code="1"/>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C4E" w:rsidRDefault="00192C4E">
      <w:r>
        <w:separator/>
      </w:r>
    </w:p>
  </w:endnote>
  <w:endnote w:type="continuationSeparator" w:id="0">
    <w:p w:rsidR="00192C4E" w:rsidRDefault="00192C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topia">
    <w:altName w:val="Times New Roman"/>
    <w:panose1 w:val="00000000000000000000"/>
    <w:charset w:val="00"/>
    <w:family w:val="auto"/>
    <w:notTrueType/>
    <w:pitch w:val="default"/>
    <w:sig w:usb0="00000003" w:usb1="00000000" w:usb2="00000000" w:usb3="00000000" w:csb0="00000001" w:csb1="00000000"/>
  </w:font>
  <w:font w:name="UtopiaStd-Regular">
    <w:altName w:val="Cambria"/>
    <w:panose1 w:val="00000000000000000000"/>
    <w:charset w:val="4D"/>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Default="00C66264" w:rsidP="00FC72D9">
    <w:pPr>
      <w:pStyle w:val="Footer"/>
      <w:framePr w:wrap="around" w:vAnchor="text" w:hAnchor="margin" w:xAlign="center" w:y="1"/>
      <w:rPr>
        <w:rStyle w:val="PageNumber"/>
      </w:rPr>
    </w:pPr>
    <w:r>
      <w:rPr>
        <w:rStyle w:val="PageNumber"/>
      </w:rPr>
      <w:fldChar w:fldCharType="begin"/>
    </w:r>
    <w:r w:rsidR="001870EC">
      <w:rPr>
        <w:rStyle w:val="PageNumber"/>
      </w:rPr>
      <w:instrText xml:space="preserve">PAGE  </w:instrText>
    </w:r>
    <w:r>
      <w:rPr>
        <w:rStyle w:val="PageNumber"/>
      </w:rPr>
      <w:fldChar w:fldCharType="end"/>
    </w:r>
  </w:p>
  <w:p w:rsidR="001870EC" w:rsidRDefault="001870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Default="001870EC" w:rsidP="00EA0C87">
    <w:pPr>
      <w:pStyle w:val="Footer"/>
      <w:jc w:val="center"/>
      <w:rPr>
        <w:sz w:val="20"/>
      </w:rPr>
    </w:pPr>
    <w:r>
      <w:rPr>
        <w:sz w:val="20"/>
      </w:rPr>
      <w:t xml:space="preserve">Copyright © </w:t>
    </w:r>
    <w:r w:rsidR="00A2074A">
      <w:rPr>
        <w:sz w:val="20"/>
      </w:rPr>
      <w:t>201</w:t>
    </w:r>
    <w:r w:rsidR="000F52D1">
      <w:rPr>
        <w:sz w:val="20"/>
      </w:rPr>
      <w:t>7</w:t>
    </w:r>
    <w:r w:rsidR="00A2074A">
      <w:rPr>
        <w:sz w:val="20"/>
      </w:rPr>
      <w:t xml:space="preserve"> </w:t>
    </w:r>
    <w:r>
      <w:rPr>
        <w:sz w:val="20"/>
      </w:rPr>
      <w:t>Pearson Education,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Default="001870EC" w:rsidP="00E6528D">
    <w:pPr>
      <w:pStyle w:val="Footer"/>
      <w:jc w:val="center"/>
      <w:rPr>
        <w:sz w:val="20"/>
      </w:rPr>
    </w:pPr>
    <w:r>
      <w:rPr>
        <w:sz w:val="20"/>
      </w:rPr>
      <w:t>Copyright © 201</w:t>
    </w:r>
    <w:r w:rsidR="000F52D1">
      <w:rPr>
        <w:sz w:val="20"/>
      </w:rPr>
      <w:t>7</w:t>
    </w:r>
    <w:r>
      <w:rPr>
        <w:sz w:val="20"/>
      </w:rPr>
      <w:t xml:space="preserve"> Pearson Education,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C4E" w:rsidRDefault="00192C4E">
      <w:r>
        <w:separator/>
      </w:r>
    </w:p>
  </w:footnote>
  <w:footnote w:type="continuationSeparator" w:id="0">
    <w:p w:rsidR="00192C4E" w:rsidRDefault="00192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Default="00C66264" w:rsidP="00F96EDB">
    <w:pPr>
      <w:pStyle w:val="Header"/>
      <w:framePr w:wrap="around" w:vAnchor="text" w:hAnchor="margin" w:xAlign="right" w:y="1"/>
      <w:rPr>
        <w:rStyle w:val="PageNumber"/>
      </w:rPr>
    </w:pPr>
    <w:r>
      <w:rPr>
        <w:rStyle w:val="PageNumber"/>
      </w:rPr>
      <w:fldChar w:fldCharType="begin"/>
    </w:r>
    <w:r w:rsidR="001870EC">
      <w:rPr>
        <w:rStyle w:val="PageNumber"/>
      </w:rPr>
      <w:instrText xml:space="preserve">PAGE  </w:instrText>
    </w:r>
    <w:r>
      <w:rPr>
        <w:rStyle w:val="PageNumber"/>
      </w:rPr>
      <w:fldChar w:fldCharType="end"/>
    </w:r>
  </w:p>
  <w:p w:rsidR="001870EC" w:rsidRDefault="001870EC" w:rsidP="00E6528D">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Default="00B61E14" w:rsidP="00F96EDB">
    <w:pPr>
      <w:pStyle w:val="Header"/>
      <w:framePr w:wrap="around" w:vAnchor="text" w:hAnchor="margin" w:xAlign="right" w:y="1"/>
      <w:rPr>
        <w:rStyle w:val="PageNumber"/>
      </w:rPr>
    </w:pPr>
    <w:r>
      <w:rPr>
        <w:rStyle w:val="PageNumber"/>
      </w:rPr>
      <w:t>1-</w:t>
    </w:r>
    <w:r w:rsidR="00C66264">
      <w:rPr>
        <w:rStyle w:val="PageNumber"/>
      </w:rPr>
      <w:fldChar w:fldCharType="begin"/>
    </w:r>
    <w:r w:rsidR="001870EC">
      <w:rPr>
        <w:rStyle w:val="PageNumber"/>
      </w:rPr>
      <w:instrText xml:space="preserve">PAGE  </w:instrText>
    </w:r>
    <w:r w:rsidR="00C66264">
      <w:rPr>
        <w:rStyle w:val="PageNumber"/>
      </w:rPr>
      <w:fldChar w:fldCharType="separate"/>
    </w:r>
    <w:r w:rsidR="006B0E2A">
      <w:rPr>
        <w:rStyle w:val="PageNumber"/>
        <w:noProof/>
      </w:rPr>
      <w:t>12</w:t>
    </w:r>
    <w:r w:rsidR="00C66264">
      <w:rPr>
        <w:rStyle w:val="PageNumber"/>
      </w:rPr>
      <w:fldChar w:fldCharType="end"/>
    </w:r>
  </w:p>
  <w:p w:rsidR="001870EC" w:rsidRPr="00F04ACD" w:rsidRDefault="001870EC" w:rsidP="00E6528D">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 xml:space="preserve">S </w:t>
    </w:r>
    <w:r w:rsidR="000F52D1">
      <w:rPr>
        <w:i/>
        <w:sz w:val="20"/>
      </w:rPr>
      <w:t>9</w:t>
    </w:r>
    <w:r w:rsidRPr="006924EF">
      <w:rPr>
        <w:i/>
        <w:sz w:val="20"/>
        <w:vertAlign w:val="superscript"/>
      </w:rPr>
      <w:t>t</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0EC" w:rsidRPr="00F04ACD" w:rsidRDefault="001870EC" w:rsidP="00F96EDB">
    <w:pPr>
      <w:pStyle w:val="Header"/>
      <w:ind w:right="360"/>
      <w:jc w:val="center"/>
      <w:rPr>
        <w:i/>
        <w:sz w:val="20"/>
      </w:rPr>
    </w:pPr>
    <w:proofErr w:type="spellStart"/>
    <w:r>
      <w:rPr>
        <w:i/>
        <w:sz w:val="20"/>
      </w:rPr>
      <w:t>Kroenke</w:t>
    </w:r>
    <w:proofErr w:type="spellEnd"/>
    <w:r>
      <w:rPr>
        <w:i/>
        <w:sz w:val="20"/>
      </w:rPr>
      <w:t xml:space="preserve"> - </w:t>
    </w:r>
    <w:r w:rsidRPr="00F04ACD">
      <w:rPr>
        <w:i/>
        <w:sz w:val="20"/>
      </w:rPr>
      <w:t>Using MI</w:t>
    </w:r>
    <w:r>
      <w:rPr>
        <w:i/>
        <w:sz w:val="20"/>
      </w:rPr>
      <w:t xml:space="preserve">S </w:t>
    </w:r>
    <w:r w:rsidR="000F52D1">
      <w:rPr>
        <w:i/>
        <w:sz w:val="20"/>
      </w:rPr>
      <w:t>9</w:t>
    </w:r>
    <w:r w:rsidRPr="00120910">
      <w:rPr>
        <w:i/>
        <w:sz w:val="20"/>
        <w:vertAlign w:val="superscript"/>
      </w:rPr>
      <w:t>h</w:t>
    </w:r>
    <w:r>
      <w:rPr>
        <w:i/>
        <w:sz w:val="20"/>
      </w:rPr>
      <w:t xml:space="preserve"> Ed</w:t>
    </w:r>
    <w:r w:rsidRPr="00F04ACD">
      <w:rPr>
        <w:i/>
        <w:sz w:val="20"/>
      </w:rPr>
      <w:t xml:space="preserve"> </w:t>
    </w:r>
    <w:r>
      <w:rPr>
        <w:i/>
        <w:sz w:val="20"/>
      </w:rPr>
      <w:t xml:space="preserve">- </w:t>
    </w:r>
    <w:r w:rsidRPr="00F04ACD">
      <w:rPr>
        <w:i/>
        <w:sz w:val="20"/>
      </w:rPr>
      <w:t>Instructor’s Manual</w:t>
    </w:r>
  </w:p>
  <w:p w:rsidR="001870EC" w:rsidRDefault="001870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2427"/>
    <w:multiLevelType w:val="hybridMultilevel"/>
    <w:tmpl w:val="008C4DCE"/>
    <w:lvl w:ilvl="0" w:tplc="0DAE4608">
      <w:start w:val="8"/>
      <w:numFmt w:val="decimal"/>
      <w:lvlText w:val="1-%1."/>
      <w:lvlJc w:val="left"/>
      <w:pPr>
        <w:ind w:left="720" w:hanging="360"/>
      </w:pPr>
      <w:rPr>
        <w:rFonts w:ascii="Times New Roman" w:hAnsi="Times New Roman" w:cs="Times New Roman" w:hint="default"/>
        <w:b w:val="0"/>
        <w:i/>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DC7EA0"/>
    <w:multiLevelType w:val="hybridMultilevel"/>
    <w:tmpl w:val="0D8AE59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EE29D9"/>
    <w:multiLevelType w:val="hybridMultilevel"/>
    <w:tmpl w:val="6C64D5F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2A82297"/>
    <w:multiLevelType w:val="hybridMultilevel"/>
    <w:tmpl w:val="54F0F0EE"/>
    <w:lvl w:ilvl="0" w:tplc="F340A77E">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3CF3B4D"/>
    <w:multiLevelType w:val="hybridMultilevel"/>
    <w:tmpl w:val="5FAC9CB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04722E64"/>
    <w:multiLevelType w:val="hybridMultilevel"/>
    <w:tmpl w:val="EE3AA86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047775DE"/>
    <w:multiLevelType w:val="hybridMultilevel"/>
    <w:tmpl w:val="12C0D0C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57742FE"/>
    <w:multiLevelType w:val="hybridMultilevel"/>
    <w:tmpl w:val="B388E2F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0B0A2E9F"/>
    <w:multiLevelType w:val="hybridMultilevel"/>
    <w:tmpl w:val="774ADE56"/>
    <w:lvl w:ilvl="0" w:tplc="280E1F32">
      <w:start w:val="1"/>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0B834B48"/>
    <w:multiLevelType w:val="hybridMultilevel"/>
    <w:tmpl w:val="848A4B4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C22222E"/>
    <w:multiLevelType w:val="hybridMultilevel"/>
    <w:tmpl w:val="F418E032"/>
    <w:lvl w:ilvl="0" w:tplc="FDAC52F0">
      <w:start w:val="4"/>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EF861F2"/>
    <w:multiLevelType w:val="hybridMultilevel"/>
    <w:tmpl w:val="8C8C768E"/>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02A5649"/>
    <w:multiLevelType w:val="hybridMultilevel"/>
    <w:tmpl w:val="D78488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12A25E5"/>
    <w:multiLevelType w:val="hybridMultilevel"/>
    <w:tmpl w:val="48100938"/>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11B45D94"/>
    <w:multiLevelType w:val="hybridMultilevel"/>
    <w:tmpl w:val="F34440D2"/>
    <w:lvl w:ilvl="0" w:tplc="6994E2CA">
      <w:start w:val="1"/>
      <w:numFmt w:val="decimal"/>
      <w:lvlText w:val="1-%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11B50E88"/>
    <w:multiLevelType w:val="hybridMultilevel"/>
    <w:tmpl w:val="7352A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5DD63B4"/>
    <w:multiLevelType w:val="hybridMultilevel"/>
    <w:tmpl w:val="54D02B5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18756BCC"/>
    <w:multiLevelType w:val="hybridMultilevel"/>
    <w:tmpl w:val="90D481D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198A7825"/>
    <w:multiLevelType w:val="hybridMultilevel"/>
    <w:tmpl w:val="DED076B0"/>
    <w:lvl w:ilvl="0" w:tplc="B49AFB60">
      <w:start w:val="4"/>
      <w:numFmt w:val="decimal"/>
      <w:lvlText w:val="1-%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56083D"/>
    <w:multiLevelType w:val="hybridMultilevel"/>
    <w:tmpl w:val="6CE645C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nsid w:val="1FE55D0C"/>
    <w:multiLevelType w:val="hybridMultilevel"/>
    <w:tmpl w:val="CFCA327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26E0717"/>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22B40CE1"/>
    <w:multiLevelType w:val="hybridMultilevel"/>
    <w:tmpl w:val="845EAC6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4CF533F"/>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27EC33DE"/>
    <w:multiLevelType w:val="hybridMultilevel"/>
    <w:tmpl w:val="F2CE49A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2BC13A3F"/>
    <w:multiLevelType w:val="hybridMultilevel"/>
    <w:tmpl w:val="A828B63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6">
    <w:nsid w:val="2D45600A"/>
    <w:multiLevelType w:val="hybridMultilevel"/>
    <w:tmpl w:val="69EAC70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FCB4DFD"/>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30D639A9"/>
    <w:multiLevelType w:val="hybridMultilevel"/>
    <w:tmpl w:val="6B0AF05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9">
    <w:nsid w:val="3621437A"/>
    <w:multiLevelType w:val="hybridMultilevel"/>
    <w:tmpl w:val="BA8656D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7073BA1"/>
    <w:multiLevelType w:val="hybridMultilevel"/>
    <w:tmpl w:val="8834CD64"/>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375613FB"/>
    <w:multiLevelType w:val="hybridMultilevel"/>
    <w:tmpl w:val="57FA7ADC"/>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385F5C38"/>
    <w:multiLevelType w:val="hybridMultilevel"/>
    <w:tmpl w:val="2AA0BA94"/>
    <w:lvl w:ilvl="0" w:tplc="5B880342">
      <w:start w:val="9"/>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3B8361A7"/>
    <w:multiLevelType w:val="hybridMultilevel"/>
    <w:tmpl w:val="15C0BC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2726037"/>
    <w:multiLevelType w:val="hybridMultilevel"/>
    <w:tmpl w:val="ED00C438"/>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nsid w:val="43BB2B61"/>
    <w:multiLevelType w:val="hybridMultilevel"/>
    <w:tmpl w:val="64128C30"/>
    <w:lvl w:ilvl="0" w:tplc="932A20EC">
      <w:start w:val="8"/>
      <w:numFmt w:val="decimal"/>
      <w:lvlText w:val="1-%1."/>
      <w:lvlJc w:val="left"/>
      <w:pPr>
        <w:ind w:left="360" w:hanging="360"/>
      </w:pPr>
      <w:rPr>
        <w:rFonts w:ascii="Times New Roman" w:hAnsi="Times New Roman" w:cs="Times New Roman" w:hint="default"/>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6A57BEB"/>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4B442ACB"/>
    <w:multiLevelType w:val="hybridMultilevel"/>
    <w:tmpl w:val="D188F2A8"/>
    <w:lvl w:ilvl="0" w:tplc="B3C622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nsid w:val="4D742032"/>
    <w:multiLevelType w:val="hybridMultilevel"/>
    <w:tmpl w:val="C0E461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E3474D9"/>
    <w:multiLevelType w:val="hybridMultilevel"/>
    <w:tmpl w:val="76BED324"/>
    <w:lvl w:ilvl="0" w:tplc="B0D8F7E4">
      <w:start w:val="1"/>
      <w:numFmt w:val="decimal"/>
      <w:lvlText w:val="1-%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0">
    <w:nsid w:val="563440BE"/>
    <w:multiLevelType w:val="hybridMultilevel"/>
    <w:tmpl w:val="E38AEC16"/>
    <w:lvl w:ilvl="0" w:tplc="DEA29008">
      <w:start w:val="1"/>
      <w:numFmt w:val="lowerLetter"/>
      <w:lvlText w:val="%1."/>
      <w:lvlJc w:val="left"/>
      <w:pPr>
        <w:ind w:left="1080" w:hanging="360"/>
      </w:pPr>
      <w:rPr>
        <w:rFonts w:ascii="Times New Roman" w:hAnsi="Times New Roman" w:cs="Times New Roman" w:hint="default"/>
        <w:b w:val="0"/>
        <w:i/>
        <w:sz w:val="24"/>
        <w:szCs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1">
    <w:nsid w:val="56E969CD"/>
    <w:multiLevelType w:val="hybridMultilevel"/>
    <w:tmpl w:val="5B6CD50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584B6EBF"/>
    <w:multiLevelType w:val="hybridMultilevel"/>
    <w:tmpl w:val="33584350"/>
    <w:lvl w:ilvl="0" w:tplc="AEE87558">
      <w:start w:val="1"/>
      <w:numFmt w:val="decimal"/>
      <w:lvlText w:val="1-%1."/>
      <w:lvlJc w:val="left"/>
      <w:pPr>
        <w:ind w:left="360" w:hanging="360"/>
      </w:pPr>
      <w:rPr>
        <w:rFonts w:cs="Times New Roman" w:hint="default"/>
        <w:sz w:val="22"/>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58613707"/>
    <w:multiLevelType w:val="hybridMultilevel"/>
    <w:tmpl w:val="6F0C974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8B56D4B"/>
    <w:multiLevelType w:val="hybridMultilevel"/>
    <w:tmpl w:val="3C0C1CEA"/>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5">
    <w:nsid w:val="5AC04EDE"/>
    <w:multiLevelType w:val="hybridMultilevel"/>
    <w:tmpl w:val="9DB82666"/>
    <w:lvl w:ilvl="0" w:tplc="C5BAE346">
      <w:start w:val="5"/>
      <w:numFmt w:val="decimal"/>
      <w:lvlText w:val="%1."/>
      <w:lvlJc w:val="left"/>
      <w:pPr>
        <w:ind w:left="360" w:hanging="360"/>
      </w:pPr>
      <w:rPr>
        <w:rFonts w:ascii="Times New Roman" w:hAnsi="Times New Roman" w:cs="Times New Roman" w:hint="default"/>
        <w:b w:val="0"/>
        <w:i/>
        <w:sz w:val="24"/>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6">
    <w:nsid w:val="5BA45E8A"/>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nsid w:val="5CDB059D"/>
    <w:multiLevelType w:val="hybridMultilevel"/>
    <w:tmpl w:val="EECE18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8">
    <w:nsid w:val="5D930BCE"/>
    <w:multiLevelType w:val="hybridMultilevel"/>
    <w:tmpl w:val="FAEA9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E7A3C3B"/>
    <w:multiLevelType w:val="hybridMultilevel"/>
    <w:tmpl w:val="D344682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0">
    <w:nsid w:val="5FC30556"/>
    <w:multiLevelType w:val="hybridMultilevel"/>
    <w:tmpl w:val="84401958"/>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1">
    <w:nsid w:val="60462801"/>
    <w:multiLevelType w:val="hybridMultilevel"/>
    <w:tmpl w:val="E08A9CE2"/>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2">
    <w:nsid w:val="60AB4D18"/>
    <w:multiLevelType w:val="hybridMultilevel"/>
    <w:tmpl w:val="BDA03A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50D787C"/>
    <w:multiLevelType w:val="hybridMultilevel"/>
    <w:tmpl w:val="8730E7A6"/>
    <w:lvl w:ilvl="0" w:tplc="E864FB54">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4">
    <w:nsid w:val="67DC32D1"/>
    <w:multiLevelType w:val="hybridMultilevel"/>
    <w:tmpl w:val="F182A9DE"/>
    <w:lvl w:ilvl="0" w:tplc="4C2C9620">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5">
    <w:nsid w:val="6EF6209D"/>
    <w:multiLevelType w:val="hybridMultilevel"/>
    <w:tmpl w:val="BEB6EC3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70332D5B"/>
    <w:multiLevelType w:val="hybridMultilevel"/>
    <w:tmpl w:val="50205D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70537FB6"/>
    <w:multiLevelType w:val="hybridMultilevel"/>
    <w:tmpl w:val="6E3C686C"/>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8">
    <w:nsid w:val="72F4472B"/>
    <w:multiLevelType w:val="hybridMultilevel"/>
    <w:tmpl w:val="EEA61E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9">
    <w:nsid w:val="7910352F"/>
    <w:multiLevelType w:val="hybridMultilevel"/>
    <w:tmpl w:val="EF30865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31"/>
  </w:num>
  <w:num w:numId="3">
    <w:abstractNumId w:val="56"/>
  </w:num>
  <w:num w:numId="4">
    <w:abstractNumId w:val="43"/>
  </w:num>
  <w:num w:numId="5">
    <w:abstractNumId w:val="52"/>
  </w:num>
  <w:num w:numId="6">
    <w:abstractNumId w:val="26"/>
  </w:num>
  <w:num w:numId="7">
    <w:abstractNumId w:val="41"/>
  </w:num>
  <w:num w:numId="8">
    <w:abstractNumId w:val="20"/>
  </w:num>
  <w:num w:numId="9">
    <w:abstractNumId w:val="33"/>
  </w:num>
  <w:num w:numId="10">
    <w:abstractNumId w:val="6"/>
  </w:num>
  <w:num w:numId="11">
    <w:abstractNumId w:val="17"/>
  </w:num>
  <w:num w:numId="12">
    <w:abstractNumId w:val="51"/>
  </w:num>
  <w:num w:numId="13">
    <w:abstractNumId w:val="19"/>
  </w:num>
  <w:num w:numId="14">
    <w:abstractNumId w:val="22"/>
  </w:num>
  <w:num w:numId="15">
    <w:abstractNumId w:val="9"/>
  </w:num>
  <w:num w:numId="16">
    <w:abstractNumId w:val="24"/>
  </w:num>
  <w:num w:numId="17">
    <w:abstractNumId w:val="7"/>
  </w:num>
  <w:num w:numId="18">
    <w:abstractNumId w:val="57"/>
  </w:num>
  <w:num w:numId="19">
    <w:abstractNumId w:val="25"/>
  </w:num>
  <w:num w:numId="20">
    <w:abstractNumId w:val="55"/>
  </w:num>
  <w:num w:numId="21">
    <w:abstractNumId w:val="44"/>
  </w:num>
  <w:num w:numId="22">
    <w:abstractNumId w:val="11"/>
  </w:num>
  <w:num w:numId="23">
    <w:abstractNumId w:val="59"/>
  </w:num>
  <w:num w:numId="24">
    <w:abstractNumId w:val="28"/>
  </w:num>
  <w:num w:numId="25">
    <w:abstractNumId w:val="5"/>
  </w:num>
  <w:num w:numId="26">
    <w:abstractNumId w:val="4"/>
  </w:num>
  <w:num w:numId="27">
    <w:abstractNumId w:val="34"/>
  </w:num>
  <w:num w:numId="28">
    <w:abstractNumId w:val="16"/>
  </w:num>
  <w:num w:numId="29">
    <w:abstractNumId w:val="1"/>
  </w:num>
  <w:num w:numId="30">
    <w:abstractNumId w:val="48"/>
  </w:num>
  <w:num w:numId="31">
    <w:abstractNumId w:val="38"/>
  </w:num>
  <w:num w:numId="32">
    <w:abstractNumId w:val="47"/>
  </w:num>
  <w:num w:numId="33">
    <w:abstractNumId w:val="49"/>
  </w:num>
  <w:num w:numId="34">
    <w:abstractNumId w:val="2"/>
  </w:num>
  <w:num w:numId="35">
    <w:abstractNumId w:val="12"/>
  </w:num>
  <w:num w:numId="36">
    <w:abstractNumId w:val="42"/>
  </w:num>
  <w:num w:numId="37">
    <w:abstractNumId w:val="40"/>
  </w:num>
  <w:num w:numId="38">
    <w:abstractNumId w:val="14"/>
  </w:num>
  <w:num w:numId="39">
    <w:abstractNumId w:val="36"/>
  </w:num>
  <w:num w:numId="40">
    <w:abstractNumId w:val="50"/>
  </w:num>
  <w:num w:numId="41">
    <w:abstractNumId w:val="21"/>
  </w:num>
  <w:num w:numId="42">
    <w:abstractNumId w:val="27"/>
  </w:num>
  <w:num w:numId="43">
    <w:abstractNumId w:val="46"/>
  </w:num>
  <w:num w:numId="44">
    <w:abstractNumId w:val="13"/>
  </w:num>
  <w:num w:numId="45">
    <w:abstractNumId w:val="54"/>
  </w:num>
  <w:num w:numId="46">
    <w:abstractNumId w:val="8"/>
  </w:num>
  <w:num w:numId="47">
    <w:abstractNumId w:val="45"/>
  </w:num>
  <w:num w:numId="48">
    <w:abstractNumId w:val="15"/>
  </w:num>
  <w:num w:numId="49">
    <w:abstractNumId w:val="29"/>
  </w:num>
  <w:num w:numId="50">
    <w:abstractNumId w:val="3"/>
  </w:num>
  <w:num w:numId="51">
    <w:abstractNumId w:val="58"/>
  </w:num>
  <w:num w:numId="52">
    <w:abstractNumId w:val="39"/>
  </w:num>
  <w:num w:numId="53">
    <w:abstractNumId w:val="23"/>
  </w:num>
  <w:num w:numId="54">
    <w:abstractNumId w:val="53"/>
  </w:num>
  <w:num w:numId="55">
    <w:abstractNumId w:val="35"/>
  </w:num>
  <w:num w:numId="56">
    <w:abstractNumId w:val="10"/>
  </w:num>
  <w:num w:numId="57">
    <w:abstractNumId w:val="18"/>
  </w:num>
  <w:num w:numId="58">
    <w:abstractNumId w:val="32"/>
  </w:num>
  <w:num w:numId="59">
    <w:abstractNumId w:val="37"/>
  </w:num>
  <w:num w:numId="60">
    <w:abstractNumId w:val="0"/>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m Norbuta">
    <w15:presenceInfo w15:providerId="Windows Live" w15:userId="edb308b6d251e9df"/>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trackRevisions/>
  <w:defaultTabStop w:val="360"/>
  <w:drawingGridHorizontalSpacing w:val="57"/>
  <w:displayVerticalDrawingGridEvery w:val="2"/>
  <w:noPunctuationKerning/>
  <w:characterSpacingControl w:val="doNotCompress"/>
  <w:footnotePr>
    <w:footnote w:id="-1"/>
    <w:footnote w:id="0"/>
  </w:footnotePr>
  <w:endnotePr>
    <w:endnote w:id="-1"/>
    <w:endnote w:id="0"/>
  </w:endnotePr>
  <w:compat/>
  <w:rsids>
    <w:rsidRoot w:val="007753A9"/>
    <w:rsid w:val="000017D5"/>
    <w:rsid w:val="00001FC5"/>
    <w:rsid w:val="00007B1D"/>
    <w:rsid w:val="00012AC7"/>
    <w:rsid w:val="00012B00"/>
    <w:rsid w:val="00027196"/>
    <w:rsid w:val="000275B2"/>
    <w:rsid w:val="00032CF6"/>
    <w:rsid w:val="0003704E"/>
    <w:rsid w:val="00051CE7"/>
    <w:rsid w:val="00052C6C"/>
    <w:rsid w:val="000556F0"/>
    <w:rsid w:val="00056F69"/>
    <w:rsid w:val="00065FEF"/>
    <w:rsid w:val="00066DEC"/>
    <w:rsid w:val="0006720C"/>
    <w:rsid w:val="000738A5"/>
    <w:rsid w:val="00074268"/>
    <w:rsid w:val="000806F7"/>
    <w:rsid w:val="0008246A"/>
    <w:rsid w:val="00084AED"/>
    <w:rsid w:val="00085B7B"/>
    <w:rsid w:val="000901A0"/>
    <w:rsid w:val="000A03B3"/>
    <w:rsid w:val="000A2B6B"/>
    <w:rsid w:val="000B7FC6"/>
    <w:rsid w:val="000D4C3B"/>
    <w:rsid w:val="000D5821"/>
    <w:rsid w:val="000D75C7"/>
    <w:rsid w:val="000E0EEF"/>
    <w:rsid w:val="000E2355"/>
    <w:rsid w:val="000F0AED"/>
    <w:rsid w:val="000F0B7D"/>
    <w:rsid w:val="000F176C"/>
    <w:rsid w:val="000F52D1"/>
    <w:rsid w:val="000F642E"/>
    <w:rsid w:val="00104937"/>
    <w:rsid w:val="00113FE9"/>
    <w:rsid w:val="00120910"/>
    <w:rsid w:val="001250F6"/>
    <w:rsid w:val="00127E2E"/>
    <w:rsid w:val="00130755"/>
    <w:rsid w:val="00133EE4"/>
    <w:rsid w:val="00134435"/>
    <w:rsid w:val="00135C9B"/>
    <w:rsid w:val="001362EE"/>
    <w:rsid w:val="001427B7"/>
    <w:rsid w:val="001454CD"/>
    <w:rsid w:val="001456AF"/>
    <w:rsid w:val="001520C1"/>
    <w:rsid w:val="0015279E"/>
    <w:rsid w:val="00154BB1"/>
    <w:rsid w:val="001625F0"/>
    <w:rsid w:val="001665B5"/>
    <w:rsid w:val="00172E93"/>
    <w:rsid w:val="00173DC8"/>
    <w:rsid w:val="001765D2"/>
    <w:rsid w:val="001870EC"/>
    <w:rsid w:val="00192C4E"/>
    <w:rsid w:val="00196EFE"/>
    <w:rsid w:val="001A57AE"/>
    <w:rsid w:val="001B01C7"/>
    <w:rsid w:val="001C197A"/>
    <w:rsid w:val="001C494B"/>
    <w:rsid w:val="001E4FB7"/>
    <w:rsid w:val="001E537C"/>
    <w:rsid w:val="001E67E9"/>
    <w:rsid w:val="001E6AE0"/>
    <w:rsid w:val="001F0101"/>
    <w:rsid w:val="001F3F65"/>
    <w:rsid w:val="001F5A96"/>
    <w:rsid w:val="0022052C"/>
    <w:rsid w:val="002262DE"/>
    <w:rsid w:val="00227E6F"/>
    <w:rsid w:val="0023061F"/>
    <w:rsid w:val="002306F8"/>
    <w:rsid w:val="00241D4C"/>
    <w:rsid w:val="00243658"/>
    <w:rsid w:val="00250097"/>
    <w:rsid w:val="0025042E"/>
    <w:rsid w:val="002510BE"/>
    <w:rsid w:val="00251CB0"/>
    <w:rsid w:val="00257432"/>
    <w:rsid w:val="00261787"/>
    <w:rsid w:val="002619F3"/>
    <w:rsid w:val="00263953"/>
    <w:rsid w:val="00266C62"/>
    <w:rsid w:val="002759C3"/>
    <w:rsid w:val="00276BE6"/>
    <w:rsid w:val="0028190E"/>
    <w:rsid w:val="00286A16"/>
    <w:rsid w:val="002906A5"/>
    <w:rsid w:val="00291291"/>
    <w:rsid w:val="00294585"/>
    <w:rsid w:val="002A67FB"/>
    <w:rsid w:val="002B059D"/>
    <w:rsid w:val="002B1418"/>
    <w:rsid w:val="002B3B5A"/>
    <w:rsid w:val="002B5F2A"/>
    <w:rsid w:val="002C7034"/>
    <w:rsid w:val="002C7C74"/>
    <w:rsid w:val="002D00D9"/>
    <w:rsid w:val="002D674A"/>
    <w:rsid w:val="002E2FB7"/>
    <w:rsid w:val="002E5840"/>
    <w:rsid w:val="002F3D91"/>
    <w:rsid w:val="002F78EF"/>
    <w:rsid w:val="0030372A"/>
    <w:rsid w:val="003037EB"/>
    <w:rsid w:val="003129DB"/>
    <w:rsid w:val="00316115"/>
    <w:rsid w:val="00322E3D"/>
    <w:rsid w:val="00326DCD"/>
    <w:rsid w:val="0032743A"/>
    <w:rsid w:val="00331AFE"/>
    <w:rsid w:val="00335281"/>
    <w:rsid w:val="00335A47"/>
    <w:rsid w:val="00341DC7"/>
    <w:rsid w:val="0034299E"/>
    <w:rsid w:val="00343182"/>
    <w:rsid w:val="00343382"/>
    <w:rsid w:val="003434E3"/>
    <w:rsid w:val="00344890"/>
    <w:rsid w:val="00355504"/>
    <w:rsid w:val="00355EA8"/>
    <w:rsid w:val="00356D62"/>
    <w:rsid w:val="00357C67"/>
    <w:rsid w:val="00363FD3"/>
    <w:rsid w:val="003679F7"/>
    <w:rsid w:val="0037034A"/>
    <w:rsid w:val="00375F28"/>
    <w:rsid w:val="00382423"/>
    <w:rsid w:val="003874FA"/>
    <w:rsid w:val="003A4E38"/>
    <w:rsid w:val="003A6D94"/>
    <w:rsid w:val="003B14D1"/>
    <w:rsid w:val="003B313F"/>
    <w:rsid w:val="003C4F0C"/>
    <w:rsid w:val="003D35CC"/>
    <w:rsid w:val="003E5A2E"/>
    <w:rsid w:val="003F0340"/>
    <w:rsid w:val="003F1DE7"/>
    <w:rsid w:val="003F3475"/>
    <w:rsid w:val="003F576F"/>
    <w:rsid w:val="003F5EF9"/>
    <w:rsid w:val="0040256A"/>
    <w:rsid w:val="00407FC9"/>
    <w:rsid w:val="00410881"/>
    <w:rsid w:val="0041321D"/>
    <w:rsid w:val="00414164"/>
    <w:rsid w:val="00426080"/>
    <w:rsid w:val="004261E5"/>
    <w:rsid w:val="00435764"/>
    <w:rsid w:val="004468CF"/>
    <w:rsid w:val="00447883"/>
    <w:rsid w:val="00450D16"/>
    <w:rsid w:val="00455550"/>
    <w:rsid w:val="00461655"/>
    <w:rsid w:val="00463519"/>
    <w:rsid w:val="00471D4D"/>
    <w:rsid w:val="004952A2"/>
    <w:rsid w:val="004B1D0C"/>
    <w:rsid w:val="004B29AD"/>
    <w:rsid w:val="004B3A3E"/>
    <w:rsid w:val="004B4EF9"/>
    <w:rsid w:val="004D1F45"/>
    <w:rsid w:val="004D2599"/>
    <w:rsid w:val="004D3938"/>
    <w:rsid w:val="004E1CE1"/>
    <w:rsid w:val="004E2752"/>
    <w:rsid w:val="004E2AD9"/>
    <w:rsid w:val="004E315D"/>
    <w:rsid w:val="004E3A81"/>
    <w:rsid w:val="004E47CF"/>
    <w:rsid w:val="004E5629"/>
    <w:rsid w:val="004E6355"/>
    <w:rsid w:val="004F1790"/>
    <w:rsid w:val="004F3900"/>
    <w:rsid w:val="004F56B1"/>
    <w:rsid w:val="004F7ABB"/>
    <w:rsid w:val="005031ED"/>
    <w:rsid w:val="00503BDF"/>
    <w:rsid w:val="00530A2C"/>
    <w:rsid w:val="00531827"/>
    <w:rsid w:val="00536844"/>
    <w:rsid w:val="00536DC9"/>
    <w:rsid w:val="00537204"/>
    <w:rsid w:val="005411A7"/>
    <w:rsid w:val="00543865"/>
    <w:rsid w:val="00544440"/>
    <w:rsid w:val="005459D3"/>
    <w:rsid w:val="00557911"/>
    <w:rsid w:val="005633CF"/>
    <w:rsid w:val="00563D49"/>
    <w:rsid w:val="00567FD6"/>
    <w:rsid w:val="00570AB8"/>
    <w:rsid w:val="005721FC"/>
    <w:rsid w:val="00575797"/>
    <w:rsid w:val="00577705"/>
    <w:rsid w:val="00580736"/>
    <w:rsid w:val="0058176C"/>
    <w:rsid w:val="005852FC"/>
    <w:rsid w:val="00585A58"/>
    <w:rsid w:val="0058625B"/>
    <w:rsid w:val="00590EB7"/>
    <w:rsid w:val="005950E0"/>
    <w:rsid w:val="005A08AC"/>
    <w:rsid w:val="005A346A"/>
    <w:rsid w:val="005A3680"/>
    <w:rsid w:val="005A79E7"/>
    <w:rsid w:val="005B5F47"/>
    <w:rsid w:val="005B7835"/>
    <w:rsid w:val="005D527E"/>
    <w:rsid w:val="005D63CB"/>
    <w:rsid w:val="005E27EA"/>
    <w:rsid w:val="005E375A"/>
    <w:rsid w:val="005E4707"/>
    <w:rsid w:val="005E61AF"/>
    <w:rsid w:val="005E7B98"/>
    <w:rsid w:val="005F4AEF"/>
    <w:rsid w:val="005F7B93"/>
    <w:rsid w:val="00605B3A"/>
    <w:rsid w:val="00605E01"/>
    <w:rsid w:val="0060710B"/>
    <w:rsid w:val="006136F1"/>
    <w:rsid w:val="00623DFB"/>
    <w:rsid w:val="00626307"/>
    <w:rsid w:val="0063275E"/>
    <w:rsid w:val="00634C86"/>
    <w:rsid w:val="00640238"/>
    <w:rsid w:val="0064603D"/>
    <w:rsid w:val="00654213"/>
    <w:rsid w:val="00655B24"/>
    <w:rsid w:val="0066091A"/>
    <w:rsid w:val="00671036"/>
    <w:rsid w:val="006824A0"/>
    <w:rsid w:val="00682B0E"/>
    <w:rsid w:val="006902AF"/>
    <w:rsid w:val="00690B29"/>
    <w:rsid w:val="006924EF"/>
    <w:rsid w:val="00694C7C"/>
    <w:rsid w:val="006A43AB"/>
    <w:rsid w:val="006A7A21"/>
    <w:rsid w:val="006B0E2A"/>
    <w:rsid w:val="006B2F55"/>
    <w:rsid w:val="006B5369"/>
    <w:rsid w:val="006B54DB"/>
    <w:rsid w:val="006B60C6"/>
    <w:rsid w:val="006C0555"/>
    <w:rsid w:val="006C1F4E"/>
    <w:rsid w:val="006C5B81"/>
    <w:rsid w:val="006D5DD2"/>
    <w:rsid w:val="006E2003"/>
    <w:rsid w:val="006E6D6A"/>
    <w:rsid w:val="006F0D6C"/>
    <w:rsid w:val="006F0E7A"/>
    <w:rsid w:val="006F5372"/>
    <w:rsid w:val="0072034E"/>
    <w:rsid w:val="007227E9"/>
    <w:rsid w:val="00725787"/>
    <w:rsid w:val="007311FB"/>
    <w:rsid w:val="00732C9D"/>
    <w:rsid w:val="007413D3"/>
    <w:rsid w:val="0074711F"/>
    <w:rsid w:val="007563EA"/>
    <w:rsid w:val="00760117"/>
    <w:rsid w:val="00763853"/>
    <w:rsid w:val="00766FA6"/>
    <w:rsid w:val="0077332C"/>
    <w:rsid w:val="007753A9"/>
    <w:rsid w:val="00777967"/>
    <w:rsid w:val="00781F5B"/>
    <w:rsid w:val="00794C03"/>
    <w:rsid w:val="007A291E"/>
    <w:rsid w:val="007A4C2F"/>
    <w:rsid w:val="007A6072"/>
    <w:rsid w:val="007B1394"/>
    <w:rsid w:val="007B5C0D"/>
    <w:rsid w:val="007C1C69"/>
    <w:rsid w:val="007C29BB"/>
    <w:rsid w:val="007C3EF2"/>
    <w:rsid w:val="007C420E"/>
    <w:rsid w:val="007C7D81"/>
    <w:rsid w:val="007D7006"/>
    <w:rsid w:val="007E27F0"/>
    <w:rsid w:val="007E539C"/>
    <w:rsid w:val="007E5651"/>
    <w:rsid w:val="007E6C2E"/>
    <w:rsid w:val="007F0267"/>
    <w:rsid w:val="00810AC2"/>
    <w:rsid w:val="00813763"/>
    <w:rsid w:val="00821A56"/>
    <w:rsid w:val="00835269"/>
    <w:rsid w:val="0084109E"/>
    <w:rsid w:val="008444DF"/>
    <w:rsid w:val="008563E0"/>
    <w:rsid w:val="008628C3"/>
    <w:rsid w:val="00863CC6"/>
    <w:rsid w:val="00873B1C"/>
    <w:rsid w:val="0088029B"/>
    <w:rsid w:val="00880CE1"/>
    <w:rsid w:val="00882027"/>
    <w:rsid w:val="008845BB"/>
    <w:rsid w:val="00890169"/>
    <w:rsid w:val="00890E23"/>
    <w:rsid w:val="008917AD"/>
    <w:rsid w:val="008938A9"/>
    <w:rsid w:val="008A275D"/>
    <w:rsid w:val="008C52CF"/>
    <w:rsid w:val="008C6F75"/>
    <w:rsid w:val="008D00F3"/>
    <w:rsid w:val="008D17EA"/>
    <w:rsid w:val="008D3581"/>
    <w:rsid w:val="008D4557"/>
    <w:rsid w:val="008D5CF3"/>
    <w:rsid w:val="008D725B"/>
    <w:rsid w:val="008E3841"/>
    <w:rsid w:val="008F2E8B"/>
    <w:rsid w:val="008F5451"/>
    <w:rsid w:val="00906AC3"/>
    <w:rsid w:val="00910610"/>
    <w:rsid w:val="00912DEC"/>
    <w:rsid w:val="009143B1"/>
    <w:rsid w:val="0092390F"/>
    <w:rsid w:val="00932345"/>
    <w:rsid w:val="009350E9"/>
    <w:rsid w:val="0094171F"/>
    <w:rsid w:val="00944033"/>
    <w:rsid w:val="00952DDD"/>
    <w:rsid w:val="00960E93"/>
    <w:rsid w:val="00970A7B"/>
    <w:rsid w:val="0097468E"/>
    <w:rsid w:val="00992F7C"/>
    <w:rsid w:val="00994395"/>
    <w:rsid w:val="0099604A"/>
    <w:rsid w:val="00996FD1"/>
    <w:rsid w:val="009A4311"/>
    <w:rsid w:val="009A766A"/>
    <w:rsid w:val="009B107A"/>
    <w:rsid w:val="009B15F9"/>
    <w:rsid w:val="009B4C9A"/>
    <w:rsid w:val="009C048B"/>
    <w:rsid w:val="009C1EB2"/>
    <w:rsid w:val="009D59EE"/>
    <w:rsid w:val="009D61EF"/>
    <w:rsid w:val="009D7E9A"/>
    <w:rsid w:val="009E0F8D"/>
    <w:rsid w:val="009E6BA4"/>
    <w:rsid w:val="009F1C15"/>
    <w:rsid w:val="009F4649"/>
    <w:rsid w:val="00A06D21"/>
    <w:rsid w:val="00A07AFA"/>
    <w:rsid w:val="00A2074A"/>
    <w:rsid w:val="00A21863"/>
    <w:rsid w:val="00A21B42"/>
    <w:rsid w:val="00A3655B"/>
    <w:rsid w:val="00A36DBE"/>
    <w:rsid w:val="00A43B38"/>
    <w:rsid w:val="00A50970"/>
    <w:rsid w:val="00A52373"/>
    <w:rsid w:val="00A552A9"/>
    <w:rsid w:val="00A5584A"/>
    <w:rsid w:val="00A572DC"/>
    <w:rsid w:val="00A61375"/>
    <w:rsid w:val="00A624AE"/>
    <w:rsid w:val="00A6450D"/>
    <w:rsid w:val="00A76FEC"/>
    <w:rsid w:val="00A87E62"/>
    <w:rsid w:val="00AA5836"/>
    <w:rsid w:val="00AB1E96"/>
    <w:rsid w:val="00AB2169"/>
    <w:rsid w:val="00AC78BF"/>
    <w:rsid w:val="00AD0DE4"/>
    <w:rsid w:val="00AE1839"/>
    <w:rsid w:val="00AE3DCF"/>
    <w:rsid w:val="00AE754F"/>
    <w:rsid w:val="00AE7E5F"/>
    <w:rsid w:val="00AF3B6B"/>
    <w:rsid w:val="00AF5709"/>
    <w:rsid w:val="00B06D33"/>
    <w:rsid w:val="00B11237"/>
    <w:rsid w:val="00B25282"/>
    <w:rsid w:val="00B27570"/>
    <w:rsid w:val="00B34938"/>
    <w:rsid w:val="00B418A4"/>
    <w:rsid w:val="00B41960"/>
    <w:rsid w:val="00B43096"/>
    <w:rsid w:val="00B51D27"/>
    <w:rsid w:val="00B549A6"/>
    <w:rsid w:val="00B61E14"/>
    <w:rsid w:val="00B676AB"/>
    <w:rsid w:val="00B72D7E"/>
    <w:rsid w:val="00B80306"/>
    <w:rsid w:val="00B81AD8"/>
    <w:rsid w:val="00B82CF1"/>
    <w:rsid w:val="00B94C99"/>
    <w:rsid w:val="00B95ABA"/>
    <w:rsid w:val="00B9657B"/>
    <w:rsid w:val="00B969A7"/>
    <w:rsid w:val="00BA00B5"/>
    <w:rsid w:val="00BA05E0"/>
    <w:rsid w:val="00BB31E3"/>
    <w:rsid w:val="00BB3282"/>
    <w:rsid w:val="00BC23CD"/>
    <w:rsid w:val="00BC3E13"/>
    <w:rsid w:val="00BC5AF0"/>
    <w:rsid w:val="00BD168E"/>
    <w:rsid w:val="00BD6ACD"/>
    <w:rsid w:val="00BE0320"/>
    <w:rsid w:val="00BE1A1E"/>
    <w:rsid w:val="00BE4F13"/>
    <w:rsid w:val="00BF059E"/>
    <w:rsid w:val="00BF06E2"/>
    <w:rsid w:val="00C018F6"/>
    <w:rsid w:val="00C04918"/>
    <w:rsid w:val="00C11F8A"/>
    <w:rsid w:val="00C13FE8"/>
    <w:rsid w:val="00C20327"/>
    <w:rsid w:val="00C23387"/>
    <w:rsid w:val="00C237B2"/>
    <w:rsid w:val="00C26089"/>
    <w:rsid w:val="00C26C0A"/>
    <w:rsid w:val="00C34458"/>
    <w:rsid w:val="00C34852"/>
    <w:rsid w:val="00C404BF"/>
    <w:rsid w:val="00C44F4C"/>
    <w:rsid w:val="00C47229"/>
    <w:rsid w:val="00C538B9"/>
    <w:rsid w:val="00C56AC6"/>
    <w:rsid w:val="00C6294A"/>
    <w:rsid w:val="00C65E80"/>
    <w:rsid w:val="00C66264"/>
    <w:rsid w:val="00C71549"/>
    <w:rsid w:val="00C750A5"/>
    <w:rsid w:val="00C86BDA"/>
    <w:rsid w:val="00CA00D7"/>
    <w:rsid w:val="00CB1C3E"/>
    <w:rsid w:val="00CC06E2"/>
    <w:rsid w:val="00CC1AB8"/>
    <w:rsid w:val="00CC4B08"/>
    <w:rsid w:val="00CD6B12"/>
    <w:rsid w:val="00CE51CE"/>
    <w:rsid w:val="00CF0B4D"/>
    <w:rsid w:val="00CF0FCF"/>
    <w:rsid w:val="00D10154"/>
    <w:rsid w:val="00D147E5"/>
    <w:rsid w:val="00D15CC1"/>
    <w:rsid w:val="00D160B7"/>
    <w:rsid w:val="00D234CB"/>
    <w:rsid w:val="00D27142"/>
    <w:rsid w:val="00D276DF"/>
    <w:rsid w:val="00D31944"/>
    <w:rsid w:val="00D40544"/>
    <w:rsid w:val="00D412EE"/>
    <w:rsid w:val="00D45170"/>
    <w:rsid w:val="00D47D9C"/>
    <w:rsid w:val="00D53F0A"/>
    <w:rsid w:val="00D542A5"/>
    <w:rsid w:val="00D678ED"/>
    <w:rsid w:val="00D67BCC"/>
    <w:rsid w:val="00D76CEA"/>
    <w:rsid w:val="00D8173E"/>
    <w:rsid w:val="00D827CF"/>
    <w:rsid w:val="00D8515E"/>
    <w:rsid w:val="00D87268"/>
    <w:rsid w:val="00D9002D"/>
    <w:rsid w:val="00DA37C1"/>
    <w:rsid w:val="00DA5326"/>
    <w:rsid w:val="00DB4BB8"/>
    <w:rsid w:val="00DB6DD9"/>
    <w:rsid w:val="00DC18C7"/>
    <w:rsid w:val="00DC59A7"/>
    <w:rsid w:val="00DC6FEA"/>
    <w:rsid w:val="00DD1926"/>
    <w:rsid w:val="00DD215D"/>
    <w:rsid w:val="00DD49D3"/>
    <w:rsid w:val="00DD72DE"/>
    <w:rsid w:val="00DE3B2A"/>
    <w:rsid w:val="00DF2553"/>
    <w:rsid w:val="00DF6E9C"/>
    <w:rsid w:val="00E0220E"/>
    <w:rsid w:val="00E06712"/>
    <w:rsid w:val="00E06B63"/>
    <w:rsid w:val="00E07456"/>
    <w:rsid w:val="00E07F93"/>
    <w:rsid w:val="00E13325"/>
    <w:rsid w:val="00E21675"/>
    <w:rsid w:val="00E233E9"/>
    <w:rsid w:val="00E33D18"/>
    <w:rsid w:val="00E417D0"/>
    <w:rsid w:val="00E53866"/>
    <w:rsid w:val="00E6528D"/>
    <w:rsid w:val="00E713FE"/>
    <w:rsid w:val="00E740C2"/>
    <w:rsid w:val="00E80F9C"/>
    <w:rsid w:val="00E84084"/>
    <w:rsid w:val="00E87177"/>
    <w:rsid w:val="00EA0929"/>
    <w:rsid w:val="00EA0C87"/>
    <w:rsid w:val="00EA1406"/>
    <w:rsid w:val="00EA38AC"/>
    <w:rsid w:val="00EB45A4"/>
    <w:rsid w:val="00EB4C19"/>
    <w:rsid w:val="00EB605D"/>
    <w:rsid w:val="00EB6741"/>
    <w:rsid w:val="00EB7985"/>
    <w:rsid w:val="00ED0793"/>
    <w:rsid w:val="00ED5605"/>
    <w:rsid w:val="00ED64A9"/>
    <w:rsid w:val="00ED71CE"/>
    <w:rsid w:val="00EE63FA"/>
    <w:rsid w:val="00F02712"/>
    <w:rsid w:val="00F04ACD"/>
    <w:rsid w:val="00F07305"/>
    <w:rsid w:val="00F102BD"/>
    <w:rsid w:val="00F15DA2"/>
    <w:rsid w:val="00F16B85"/>
    <w:rsid w:val="00F173FB"/>
    <w:rsid w:val="00F221B9"/>
    <w:rsid w:val="00F232EC"/>
    <w:rsid w:val="00F306BC"/>
    <w:rsid w:val="00F34A39"/>
    <w:rsid w:val="00F35AE4"/>
    <w:rsid w:val="00F4068D"/>
    <w:rsid w:val="00F43B64"/>
    <w:rsid w:val="00F522EE"/>
    <w:rsid w:val="00F54A95"/>
    <w:rsid w:val="00F61AD3"/>
    <w:rsid w:val="00F66450"/>
    <w:rsid w:val="00F76396"/>
    <w:rsid w:val="00F76755"/>
    <w:rsid w:val="00F8159E"/>
    <w:rsid w:val="00F81906"/>
    <w:rsid w:val="00F85B6F"/>
    <w:rsid w:val="00F9047A"/>
    <w:rsid w:val="00F96EDB"/>
    <w:rsid w:val="00FA26DB"/>
    <w:rsid w:val="00FA6159"/>
    <w:rsid w:val="00FA6888"/>
    <w:rsid w:val="00FB1FBC"/>
    <w:rsid w:val="00FB1FE2"/>
    <w:rsid w:val="00FB21A4"/>
    <w:rsid w:val="00FB2526"/>
    <w:rsid w:val="00FC72D9"/>
    <w:rsid w:val="00FD2E6E"/>
    <w:rsid w:val="00FE75C4"/>
    <w:rsid w:val="00FF4D17"/>
    <w:rsid w:val="00FF5374"/>
    <w:rsid w:val="00FF627B"/>
    <w:rsid w:val="00FF6419"/>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B42"/>
    <w:rPr>
      <w:sz w:val="24"/>
      <w:szCs w:val="24"/>
    </w:rPr>
  </w:style>
  <w:style w:type="paragraph" w:styleId="Heading2">
    <w:name w:val="heading 2"/>
    <w:basedOn w:val="Normal"/>
    <w:next w:val="Normal"/>
    <w:link w:val="Heading2Char"/>
    <w:uiPriority w:val="99"/>
    <w:qFormat/>
    <w:rsid w:val="00640238"/>
    <w:pPr>
      <w:keepNext/>
      <w:spacing w:before="240" w:after="60" w:line="480" w:lineRule="auto"/>
      <w:outlineLvl w:val="1"/>
    </w:pPr>
    <w:rPr>
      <w:rFonts w:ascii="Arial" w:hAnsi="Arial"/>
      <w:b/>
      <w:i/>
      <w:sz w:val="28"/>
      <w:szCs w:val="20"/>
    </w:rPr>
  </w:style>
  <w:style w:type="paragraph" w:styleId="Heading6">
    <w:name w:val="heading 6"/>
    <w:basedOn w:val="Normal"/>
    <w:next w:val="Normal"/>
    <w:link w:val="Heading6Char"/>
    <w:uiPriority w:val="99"/>
    <w:qFormat/>
    <w:rsid w:val="00640238"/>
    <w:pPr>
      <w:keepNext/>
      <w:spacing w:line="480" w:lineRule="auto"/>
      <w:ind w:left="720" w:firstLine="720"/>
      <w:outlineLvl w:val="5"/>
    </w:pPr>
    <w:rPr>
      <w:rFonts w:ascii="Calibri" w:hAnsi="Calibri"/>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5279E"/>
    <w:rPr>
      <w:rFonts w:ascii="Arial" w:hAnsi="Arial" w:cs="Times New Roman"/>
      <w:b/>
      <w:i/>
      <w:sz w:val="28"/>
    </w:rPr>
  </w:style>
  <w:style w:type="character" w:customStyle="1" w:styleId="Heading6Char">
    <w:name w:val="Heading 6 Char"/>
    <w:basedOn w:val="DefaultParagraphFont"/>
    <w:link w:val="Heading6"/>
    <w:uiPriority w:val="99"/>
    <w:semiHidden/>
    <w:locked/>
    <w:rsid w:val="00D15CC1"/>
    <w:rPr>
      <w:rFonts w:ascii="Calibri" w:hAnsi="Calibri" w:cs="Times New Roman"/>
      <w:b/>
    </w:rPr>
  </w:style>
  <w:style w:type="character" w:styleId="Hyperlink">
    <w:name w:val="Hyperlink"/>
    <w:basedOn w:val="DefaultParagraphFont"/>
    <w:uiPriority w:val="99"/>
    <w:rsid w:val="00A87E62"/>
    <w:rPr>
      <w:rFonts w:cs="Times New Roman"/>
      <w:color w:val="0000FF"/>
      <w:u w:val="single"/>
    </w:rPr>
  </w:style>
  <w:style w:type="character" w:customStyle="1" w:styleId="medium">
    <w:name w:val="medium"/>
    <w:uiPriority w:val="99"/>
    <w:rsid w:val="008C6F75"/>
  </w:style>
  <w:style w:type="paragraph" w:styleId="NormalWeb">
    <w:name w:val="Normal (Web)"/>
    <w:basedOn w:val="Normal"/>
    <w:uiPriority w:val="99"/>
    <w:rsid w:val="008C6F75"/>
    <w:pPr>
      <w:spacing w:before="100" w:beforeAutospacing="1" w:after="100" w:afterAutospacing="1"/>
    </w:pPr>
  </w:style>
  <w:style w:type="paragraph" w:styleId="Header">
    <w:name w:val="header"/>
    <w:basedOn w:val="Normal"/>
    <w:link w:val="HeaderChar"/>
    <w:uiPriority w:val="99"/>
    <w:rsid w:val="00F04ACD"/>
    <w:pPr>
      <w:tabs>
        <w:tab w:val="center" w:pos="4320"/>
        <w:tab w:val="right" w:pos="8640"/>
      </w:tabs>
    </w:pPr>
    <w:rPr>
      <w:szCs w:val="20"/>
    </w:rPr>
  </w:style>
  <w:style w:type="character" w:customStyle="1" w:styleId="HeaderChar">
    <w:name w:val="Header Char"/>
    <w:basedOn w:val="DefaultParagraphFont"/>
    <w:link w:val="Header"/>
    <w:uiPriority w:val="99"/>
    <w:semiHidden/>
    <w:locked/>
    <w:rsid w:val="00D15CC1"/>
    <w:rPr>
      <w:rFonts w:cs="Times New Roman"/>
      <w:sz w:val="24"/>
    </w:rPr>
  </w:style>
  <w:style w:type="paragraph" w:styleId="Footer">
    <w:name w:val="footer"/>
    <w:basedOn w:val="Normal"/>
    <w:link w:val="FooterChar"/>
    <w:uiPriority w:val="99"/>
    <w:rsid w:val="00F04ACD"/>
    <w:pPr>
      <w:tabs>
        <w:tab w:val="center" w:pos="4320"/>
        <w:tab w:val="right" w:pos="8640"/>
      </w:tabs>
    </w:pPr>
    <w:rPr>
      <w:szCs w:val="20"/>
    </w:rPr>
  </w:style>
  <w:style w:type="character" w:customStyle="1" w:styleId="FooterChar">
    <w:name w:val="Footer Char"/>
    <w:basedOn w:val="DefaultParagraphFont"/>
    <w:link w:val="Footer"/>
    <w:uiPriority w:val="99"/>
    <w:semiHidden/>
    <w:locked/>
    <w:rsid w:val="00D15CC1"/>
    <w:rPr>
      <w:rFonts w:cs="Times New Roman"/>
      <w:sz w:val="24"/>
    </w:rPr>
  </w:style>
  <w:style w:type="character" w:styleId="PageNumber">
    <w:name w:val="page number"/>
    <w:basedOn w:val="DefaultParagraphFont"/>
    <w:uiPriority w:val="99"/>
    <w:rsid w:val="00F04ACD"/>
    <w:rPr>
      <w:rFonts w:cs="Times New Roman"/>
    </w:rPr>
  </w:style>
  <w:style w:type="character" w:styleId="CommentReference">
    <w:name w:val="annotation reference"/>
    <w:basedOn w:val="DefaultParagraphFont"/>
    <w:uiPriority w:val="99"/>
    <w:semiHidden/>
    <w:rsid w:val="003D35CC"/>
    <w:rPr>
      <w:rFonts w:cs="Times New Roman"/>
      <w:sz w:val="16"/>
    </w:rPr>
  </w:style>
  <w:style w:type="paragraph" w:styleId="CommentText">
    <w:name w:val="annotation text"/>
    <w:basedOn w:val="Normal"/>
    <w:link w:val="CommentTextChar"/>
    <w:uiPriority w:val="99"/>
    <w:semiHidden/>
    <w:rsid w:val="003D35CC"/>
    <w:pPr>
      <w:spacing w:line="480" w:lineRule="auto"/>
    </w:pPr>
    <w:rPr>
      <w:sz w:val="20"/>
      <w:szCs w:val="20"/>
    </w:rPr>
  </w:style>
  <w:style w:type="character" w:customStyle="1" w:styleId="CommentTextChar">
    <w:name w:val="Comment Text Char"/>
    <w:basedOn w:val="DefaultParagraphFont"/>
    <w:link w:val="CommentText"/>
    <w:uiPriority w:val="99"/>
    <w:semiHidden/>
    <w:locked/>
    <w:rsid w:val="00D15CC1"/>
    <w:rPr>
      <w:rFonts w:cs="Times New Roman"/>
      <w:sz w:val="20"/>
    </w:rPr>
  </w:style>
  <w:style w:type="paragraph" w:styleId="BalloonText">
    <w:name w:val="Balloon Text"/>
    <w:basedOn w:val="Normal"/>
    <w:link w:val="BalloonTextChar"/>
    <w:uiPriority w:val="99"/>
    <w:semiHidden/>
    <w:rsid w:val="003D35CC"/>
    <w:rPr>
      <w:sz w:val="2"/>
      <w:szCs w:val="20"/>
    </w:rPr>
  </w:style>
  <w:style w:type="character" w:customStyle="1" w:styleId="BalloonTextChar">
    <w:name w:val="Balloon Text Char"/>
    <w:basedOn w:val="DefaultParagraphFont"/>
    <w:link w:val="BalloonText"/>
    <w:uiPriority w:val="99"/>
    <w:semiHidden/>
    <w:locked/>
    <w:rsid w:val="00D15CC1"/>
    <w:rPr>
      <w:rFonts w:cs="Times New Roman"/>
      <w:sz w:val="2"/>
    </w:rPr>
  </w:style>
  <w:style w:type="paragraph" w:styleId="BodyTextIndent2">
    <w:name w:val="Body Text Indent 2"/>
    <w:basedOn w:val="Normal"/>
    <w:link w:val="BodyTextIndent2Char"/>
    <w:uiPriority w:val="99"/>
    <w:rsid w:val="00322E3D"/>
    <w:pPr>
      <w:spacing w:line="480" w:lineRule="auto"/>
      <w:ind w:left="720" w:hanging="720"/>
    </w:pPr>
    <w:rPr>
      <w:szCs w:val="20"/>
    </w:rPr>
  </w:style>
  <w:style w:type="character" w:customStyle="1" w:styleId="BodyTextIndent2Char">
    <w:name w:val="Body Text Indent 2 Char"/>
    <w:basedOn w:val="DefaultParagraphFont"/>
    <w:link w:val="BodyTextIndent2"/>
    <w:uiPriority w:val="99"/>
    <w:semiHidden/>
    <w:locked/>
    <w:rsid w:val="00D15CC1"/>
    <w:rPr>
      <w:rFonts w:cs="Times New Roman"/>
      <w:sz w:val="24"/>
    </w:rPr>
  </w:style>
  <w:style w:type="paragraph" w:styleId="BodyTextIndent3">
    <w:name w:val="Body Text Indent 3"/>
    <w:basedOn w:val="Normal"/>
    <w:link w:val="BodyTextIndent3Char"/>
    <w:uiPriority w:val="99"/>
    <w:rsid w:val="002D674A"/>
    <w:pPr>
      <w:spacing w:after="120"/>
      <w:ind w:left="360"/>
    </w:pPr>
    <w:rPr>
      <w:sz w:val="16"/>
      <w:szCs w:val="20"/>
    </w:rPr>
  </w:style>
  <w:style w:type="character" w:customStyle="1" w:styleId="BodyTextIndent3Char">
    <w:name w:val="Body Text Indent 3 Char"/>
    <w:basedOn w:val="DefaultParagraphFont"/>
    <w:link w:val="BodyTextIndent3"/>
    <w:uiPriority w:val="99"/>
    <w:semiHidden/>
    <w:locked/>
    <w:rsid w:val="00D15CC1"/>
    <w:rPr>
      <w:rFonts w:cs="Times New Roman"/>
      <w:sz w:val="16"/>
    </w:rPr>
  </w:style>
  <w:style w:type="table" w:styleId="TableGrid">
    <w:name w:val="Table Grid"/>
    <w:basedOn w:val="TableNormal"/>
    <w:uiPriority w:val="99"/>
    <w:rsid w:val="00794C0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RACTLLFIRST">
    <w:name w:val="CR_ACT_LL_FIRST"/>
    <w:uiPriority w:val="99"/>
    <w:rsid w:val="009A766A"/>
    <w:pPr>
      <w:keepLines/>
      <w:overflowPunct w:val="0"/>
      <w:autoSpaceDE w:val="0"/>
      <w:autoSpaceDN w:val="0"/>
      <w:adjustRightInd w:val="0"/>
      <w:spacing w:before="120" w:after="40" w:line="240" w:lineRule="exact"/>
      <w:ind w:left="480" w:hanging="240"/>
      <w:jc w:val="both"/>
      <w:textAlignment w:val="baseline"/>
    </w:pPr>
    <w:rPr>
      <w:rFonts w:ascii="Utopia" w:hAnsi="Utopia"/>
      <w:noProof/>
      <w:sz w:val="20"/>
      <w:szCs w:val="20"/>
      <w:lang w:val="en-AU"/>
    </w:rPr>
  </w:style>
  <w:style w:type="paragraph" w:customStyle="1" w:styleId="CRACTLLMID">
    <w:name w:val="CR_ACT_LL_MID"/>
    <w:uiPriority w:val="99"/>
    <w:rsid w:val="009A766A"/>
    <w:pPr>
      <w:keepLines/>
      <w:overflowPunct w:val="0"/>
      <w:autoSpaceDE w:val="0"/>
      <w:autoSpaceDN w:val="0"/>
      <w:adjustRightInd w:val="0"/>
      <w:spacing w:after="40" w:line="240" w:lineRule="exact"/>
      <w:ind w:left="480" w:hanging="240"/>
      <w:jc w:val="both"/>
      <w:textAlignment w:val="baseline"/>
    </w:pPr>
    <w:rPr>
      <w:rFonts w:ascii="Utopia" w:hAnsi="Utopia"/>
      <w:noProof/>
      <w:sz w:val="20"/>
      <w:szCs w:val="20"/>
      <w:lang w:val="en-AU"/>
    </w:rPr>
  </w:style>
  <w:style w:type="paragraph" w:customStyle="1" w:styleId="CRACTFIRST">
    <w:name w:val="CR_ACT_FIRST"/>
    <w:uiPriority w:val="99"/>
    <w:rsid w:val="009A766A"/>
    <w:pPr>
      <w:keepLines/>
      <w:overflowPunct w:val="0"/>
      <w:autoSpaceDE w:val="0"/>
      <w:autoSpaceDN w:val="0"/>
      <w:adjustRightInd w:val="0"/>
      <w:spacing w:line="240" w:lineRule="exact"/>
      <w:jc w:val="both"/>
      <w:textAlignment w:val="baseline"/>
    </w:pPr>
    <w:rPr>
      <w:rFonts w:ascii="Utopia" w:hAnsi="Utopia"/>
      <w:noProof/>
      <w:sz w:val="20"/>
      <w:szCs w:val="20"/>
      <w:lang w:val="en-AU"/>
    </w:rPr>
  </w:style>
  <w:style w:type="paragraph" w:customStyle="1" w:styleId="CRACTRQNLFIRST">
    <w:name w:val="CR_ACT_RQ_NL_FIRST"/>
    <w:uiPriority w:val="99"/>
    <w:rsid w:val="009A766A"/>
    <w:pPr>
      <w:keepLines/>
      <w:tabs>
        <w:tab w:val="left" w:pos="360"/>
      </w:tabs>
      <w:overflowPunct w:val="0"/>
      <w:autoSpaceDE w:val="0"/>
      <w:autoSpaceDN w:val="0"/>
      <w:adjustRightInd w:val="0"/>
      <w:spacing w:before="120" w:line="240" w:lineRule="exact"/>
      <w:ind w:left="240" w:hanging="240"/>
      <w:jc w:val="both"/>
      <w:textAlignment w:val="baseline"/>
    </w:pPr>
    <w:rPr>
      <w:rFonts w:ascii="Utopia" w:hAnsi="Utopia"/>
      <w:noProof/>
      <w:sz w:val="20"/>
      <w:szCs w:val="20"/>
      <w:lang w:val="en-AU"/>
    </w:rPr>
  </w:style>
  <w:style w:type="paragraph" w:styleId="ListParagraph">
    <w:name w:val="List Paragraph"/>
    <w:basedOn w:val="Normal"/>
    <w:uiPriority w:val="34"/>
    <w:qFormat/>
    <w:rsid w:val="0015279E"/>
    <w:pPr>
      <w:ind w:left="720"/>
      <w:contextualSpacing/>
    </w:pPr>
  </w:style>
  <w:style w:type="character" w:styleId="FollowedHyperlink">
    <w:name w:val="FollowedHyperlink"/>
    <w:basedOn w:val="DefaultParagraphFont"/>
    <w:uiPriority w:val="99"/>
    <w:semiHidden/>
    <w:rsid w:val="00D160B7"/>
    <w:rPr>
      <w:rFonts w:cs="Times New Roman"/>
      <w:color w:val="800080"/>
      <w:u w:val="single"/>
    </w:rPr>
  </w:style>
  <w:style w:type="paragraph" w:styleId="CommentSubject">
    <w:name w:val="annotation subject"/>
    <w:basedOn w:val="CommentText"/>
    <w:next w:val="CommentText"/>
    <w:link w:val="CommentSubjectChar"/>
    <w:uiPriority w:val="99"/>
    <w:semiHidden/>
    <w:rsid w:val="00EA38AC"/>
    <w:pPr>
      <w:spacing w:line="240" w:lineRule="auto"/>
    </w:pPr>
    <w:rPr>
      <w:b/>
      <w:bCs/>
    </w:rPr>
  </w:style>
  <w:style w:type="character" w:customStyle="1" w:styleId="CommentSubjectChar">
    <w:name w:val="Comment Subject Char"/>
    <w:basedOn w:val="CommentTextChar"/>
    <w:link w:val="CommentSubject"/>
    <w:uiPriority w:val="99"/>
    <w:semiHidden/>
    <w:locked/>
    <w:rsid w:val="00EA38AC"/>
    <w:rPr>
      <w:rFonts w:cs="Times New Roman"/>
      <w:b/>
      <w:sz w:val="20"/>
    </w:rPr>
  </w:style>
  <w:style w:type="paragraph" w:styleId="Revision">
    <w:name w:val="Revision"/>
    <w:hidden/>
    <w:uiPriority w:val="99"/>
    <w:semiHidden/>
    <w:rsid w:val="00EA38AC"/>
    <w:rPr>
      <w:sz w:val="24"/>
      <w:szCs w:val="24"/>
    </w:rPr>
  </w:style>
  <w:style w:type="paragraph" w:customStyle="1" w:styleId="CHAPBM">
    <w:name w:val="CHAP_BM"/>
    <w:basedOn w:val="Normal"/>
    <w:rsid w:val="00C44F4C"/>
    <w:pPr>
      <w:widowControl w:val="0"/>
      <w:autoSpaceDE w:val="0"/>
      <w:autoSpaceDN w:val="0"/>
      <w:adjustRightInd w:val="0"/>
      <w:spacing w:line="260" w:lineRule="atLeast"/>
      <w:ind w:firstLine="360"/>
      <w:jc w:val="both"/>
      <w:textAlignment w:val="center"/>
    </w:pPr>
    <w:rPr>
      <w:rFonts w:ascii="UtopiaStd-Regular" w:hAnsi="UtopiaStd-Regular" w:cs="UtopiaStd-Regular"/>
      <w:color w:val="000000"/>
      <w:sz w:val="19"/>
      <w:szCs w:val="19"/>
      <w:lang w:eastAsia="en-IN" w:bidi="he-IL"/>
    </w:rPr>
  </w:style>
  <w:style w:type="character" w:customStyle="1" w:styleId="apple-converted-space">
    <w:name w:val="apple-converted-space"/>
    <w:basedOn w:val="DefaultParagraphFont"/>
    <w:rsid w:val="00173DC8"/>
  </w:style>
</w:styles>
</file>

<file path=word/webSettings.xml><?xml version="1.0" encoding="utf-8"?>
<w:webSettings xmlns:r="http://schemas.openxmlformats.org/officeDocument/2006/relationships" xmlns:w="http://schemas.openxmlformats.org/wordprocessingml/2006/main">
  <w:divs>
    <w:div w:id="7829075">
      <w:marLeft w:val="0"/>
      <w:marRight w:val="0"/>
      <w:marTop w:val="0"/>
      <w:marBottom w:val="0"/>
      <w:divBdr>
        <w:top w:val="none" w:sz="0" w:space="0" w:color="auto"/>
        <w:left w:val="none" w:sz="0" w:space="0" w:color="auto"/>
        <w:bottom w:val="none" w:sz="0" w:space="0" w:color="auto"/>
        <w:right w:val="none" w:sz="0" w:space="0" w:color="auto"/>
      </w:divBdr>
      <w:divsChild>
        <w:div w:id="7829078">
          <w:marLeft w:val="0"/>
          <w:marRight w:val="0"/>
          <w:marTop w:val="0"/>
          <w:marBottom w:val="0"/>
          <w:divBdr>
            <w:top w:val="none" w:sz="0" w:space="0" w:color="auto"/>
            <w:left w:val="none" w:sz="0" w:space="0" w:color="auto"/>
            <w:bottom w:val="none" w:sz="0" w:space="0" w:color="auto"/>
            <w:right w:val="none" w:sz="0" w:space="0" w:color="auto"/>
          </w:divBdr>
        </w:div>
        <w:div w:id="7829079">
          <w:marLeft w:val="0"/>
          <w:marRight w:val="0"/>
          <w:marTop w:val="0"/>
          <w:marBottom w:val="0"/>
          <w:divBdr>
            <w:top w:val="none" w:sz="0" w:space="0" w:color="auto"/>
            <w:left w:val="none" w:sz="0" w:space="0" w:color="auto"/>
            <w:bottom w:val="none" w:sz="0" w:space="0" w:color="auto"/>
            <w:right w:val="none" w:sz="0" w:space="0" w:color="auto"/>
          </w:divBdr>
        </w:div>
      </w:divsChild>
    </w:div>
    <w:div w:id="7829076">
      <w:marLeft w:val="0"/>
      <w:marRight w:val="0"/>
      <w:marTop w:val="0"/>
      <w:marBottom w:val="0"/>
      <w:divBdr>
        <w:top w:val="none" w:sz="0" w:space="0" w:color="auto"/>
        <w:left w:val="none" w:sz="0" w:space="0" w:color="auto"/>
        <w:bottom w:val="none" w:sz="0" w:space="0" w:color="auto"/>
        <w:right w:val="none" w:sz="0" w:space="0" w:color="auto"/>
      </w:divBdr>
    </w:div>
    <w:div w:id="7829077">
      <w:marLeft w:val="0"/>
      <w:marRight w:val="0"/>
      <w:marTop w:val="0"/>
      <w:marBottom w:val="0"/>
      <w:divBdr>
        <w:top w:val="none" w:sz="0" w:space="0" w:color="auto"/>
        <w:left w:val="none" w:sz="0" w:space="0" w:color="auto"/>
        <w:bottom w:val="none" w:sz="0" w:space="0" w:color="auto"/>
        <w:right w:val="none" w:sz="0" w:space="0" w:color="auto"/>
      </w:divBdr>
      <w:divsChild>
        <w:div w:id="7829074">
          <w:marLeft w:val="0"/>
          <w:marRight w:val="0"/>
          <w:marTop w:val="0"/>
          <w:marBottom w:val="0"/>
          <w:divBdr>
            <w:top w:val="none" w:sz="0" w:space="0" w:color="auto"/>
            <w:left w:val="none" w:sz="0" w:space="0" w:color="auto"/>
            <w:bottom w:val="none" w:sz="0" w:space="0" w:color="auto"/>
            <w:right w:val="none" w:sz="0" w:space="0" w:color="auto"/>
          </w:divBdr>
        </w:div>
      </w:divsChild>
    </w:div>
    <w:div w:id="7829080">
      <w:marLeft w:val="0"/>
      <w:marRight w:val="0"/>
      <w:marTop w:val="0"/>
      <w:marBottom w:val="0"/>
      <w:divBdr>
        <w:top w:val="none" w:sz="0" w:space="0" w:color="auto"/>
        <w:left w:val="none" w:sz="0" w:space="0" w:color="auto"/>
        <w:bottom w:val="none" w:sz="0" w:space="0" w:color="auto"/>
        <w:right w:val="none" w:sz="0" w:space="0" w:color="auto"/>
      </w:divBdr>
    </w:div>
    <w:div w:id="7829081">
      <w:marLeft w:val="0"/>
      <w:marRight w:val="0"/>
      <w:marTop w:val="0"/>
      <w:marBottom w:val="0"/>
      <w:divBdr>
        <w:top w:val="none" w:sz="0" w:space="0" w:color="auto"/>
        <w:left w:val="none" w:sz="0" w:space="0" w:color="auto"/>
        <w:bottom w:val="none" w:sz="0" w:space="0" w:color="auto"/>
        <w:right w:val="none" w:sz="0" w:space="0" w:color="auto"/>
      </w:divBdr>
    </w:div>
    <w:div w:id="7829082">
      <w:marLeft w:val="0"/>
      <w:marRight w:val="0"/>
      <w:marTop w:val="0"/>
      <w:marBottom w:val="0"/>
      <w:divBdr>
        <w:top w:val="none" w:sz="0" w:space="0" w:color="auto"/>
        <w:left w:val="none" w:sz="0" w:space="0" w:color="auto"/>
        <w:bottom w:val="none" w:sz="0" w:space="0" w:color="auto"/>
        <w:right w:val="none" w:sz="0" w:space="0" w:color="auto"/>
      </w:divBdr>
    </w:div>
    <w:div w:id="7829083">
      <w:marLeft w:val="0"/>
      <w:marRight w:val="0"/>
      <w:marTop w:val="0"/>
      <w:marBottom w:val="0"/>
      <w:divBdr>
        <w:top w:val="none" w:sz="0" w:space="0" w:color="auto"/>
        <w:left w:val="none" w:sz="0" w:space="0" w:color="auto"/>
        <w:bottom w:val="none" w:sz="0" w:space="0" w:color="auto"/>
        <w:right w:val="none" w:sz="0" w:space="0" w:color="auto"/>
      </w:divBdr>
    </w:div>
    <w:div w:id="21265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ymislab.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earsonhighered.com/replocator/"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12</Pages>
  <Words>3608</Words>
  <Characters>20569</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Kroenke Using MIS 9e IM Chapter 1</vt:lpstr>
    </vt:vector>
  </TitlesOfParts>
  <Company>University of Northern Iowa</Company>
  <LinksUpToDate>false</LinksUpToDate>
  <CharactersWithSpaces>24129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Kroenke Using MIS 9e IM Chapter 1</dc:title>
  <dc:subject>The Importance of MIS</dc:subject>
  <dc:creator>Roberta M. Roth</dc:creator>
  <cp:keywords/>
  <dc:description/>
  <cp:lastModifiedBy>S M Humayun Kabir</cp:lastModifiedBy>
  <cp:revision>4</cp:revision>
  <cp:lastPrinted>2007-12-17T14:29:00Z</cp:lastPrinted>
  <dcterms:created xsi:type="dcterms:W3CDTF">2015-11-24T05:26:00Z</dcterms:created>
  <dcterms:modified xsi:type="dcterms:W3CDTF">2016-09-18T08:24:00Z</dcterms:modified>
</cp:coreProperties>
</file>