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01F" w:rsidRPr="00E54AF1" w:rsidRDefault="0010701F">
      <w:pPr>
        <w:tabs>
          <w:tab w:val="left" w:pos="7560"/>
        </w:tabs>
        <w:rPr>
          <w:rFonts w:ascii="Times New Roman" w:hAnsi="Times New Roman" w:cs="Times New Roman"/>
          <w:sz w:val="20"/>
          <w:szCs w:val="20"/>
        </w:rPr>
      </w:pPr>
      <w:r w:rsidRPr="00E54AF1">
        <w:rPr>
          <w:rFonts w:ascii="Times New Roman" w:hAnsi="Times New Roman" w:cs="Times New Roman"/>
          <w:sz w:val="20"/>
          <w:szCs w:val="20"/>
        </w:rPr>
        <w:t>Chapter: Chapter</w:t>
      </w:r>
      <w:r w:rsidR="00F34456">
        <w:rPr>
          <w:rFonts w:ascii="Times New Roman" w:hAnsi="Times New Roman" w:cs="Times New Roman"/>
          <w:sz w:val="20"/>
          <w:szCs w:val="20"/>
        </w:rPr>
        <w:t xml:space="preserve"> </w:t>
      </w:r>
      <w:r w:rsidRPr="00E54AF1">
        <w:rPr>
          <w:rFonts w:ascii="Times New Roman" w:hAnsi="Times New Roman" w:cs="Times New Roman"/>
          <w:sz w:val="20"/>
          <w:szCs w:val="20"/>
        </w:rPr>
        <w:t>1</w:t>
      </w:r>
      <w:r w:rsidR="00D46005" w:rsidRPr="00E54AF1">
        <w:rPr>
          <w:rFonts w:ascii="Times New Roman" w:hAnsi="Times New Roman" w:cs="Times New Roman"/>
          <w:sz w:val="20"/>
          <w:szCs w:val="20"/>
        </w:rPr>
        <w:t xml:space="preserve">, </w:t>
      </w:r>
      <w:r w:rsidR="00746D41">
        <w:rPr>
          <w:rFonts w:ascii="Times New Roman" w:hAnsi="Times New Roman" w:cs="Times New Roman"/>
          <w:sz w:val="20"/>
          <w:szCs w:val="20"/>
          <w:vertAlign w:val="superscript"/>
        </w:rPr>
        <w:t xml:space="preserve"> 10th</w:t>
      </w:r>
      <w:r w:rsidR="00D46005" w:rsidRPr="00E54AF1">
        <w:rPr>
          <w:rFonts w:ascii="Times New Roman" w:hAnsi="Times New Roman" w:cs="Times New Roman"/>
          <w:sz w:val="20"/>
          <w:szCs w:val="20"/>
        </w:rPr>
        <w:t xml:space="preserve"> edition</w:t>
      </w:r>
      <w:r w:rsidRPr="00E54AF1">
        <w:rPr>
          <w:rFonts w:ascii="Times New Roman" w:hAnsi="Times New Roman" w:cs="Times New Roman"/>
          <w:sz w:val="20"/>
          <w:szCs w:val="20"/>
        </w:rPr>
        <w:t xml:space="preserve">: Introduction and Research Methods, </w:t>
      </w:r>
      <w:r w:rsidRPr="00E54AF1">
        <w:rPr>
          <w:rFonts w:ascii="Times New Roman" w:hAnsi="Times New Roman" w:cs="Times New Roman"/>
          <w:color w:val="000000"/>
          <w:sz w:val="20"/>
          <w:szCs w:val="20"/>
        </w:rPr>
        <w:t>Multiple Choice and Essay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Multiple Choice</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1. </w:t>
      </w:r>
      <w:r w:rsidR="00895601">
        <w:rPr>
          <w:rFonts w:ascii="Times New Roman" w:hAnsi="Times New Roman" w:cs="Times New Roman"/>
          <w:sz w:val="20"/>
          <w:szCs w:val="20"/>
        </w:rPr>
        <w:t>Modern day psychology emphasizes: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895601">
        <w:rPr>
          <w:rFonts w:ascii="Times New Roman" w:hAnsi="Times New Roman" w:cs="Times New Roman"/>
          <w:sz w:val="20"/>
          <w:szCs w:val="20"/>
        </w:rPr>
        <w:t>common sense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895601">
        <w:rPr>
          <w:rFonts w:ascii="Times New Roman" w:hAnsi="Times New Roman" w:cs="Times New Roman"/>
          <w:sz w:val="20"/>
          <w:szCs w:val="20"/>
        </w:rPr>
        <w:t>psychic phenomena</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895601">
        <w:rPr>
          <w:rFonts w:ascii="Times New Roman" w:hAnsi="Times New Roman" w:cs="Times New Roman"/>
          <w:sz w:val="20"/>
          <w:szCs w:val="20"/>
        </w:rPr>
        <w:t>controlling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895601">
        <w:rPr>
          <w:rFonts w:ascii="Times New Roman" w:hAnsi="Times New Roman" w:cs="Times New Roman"/>
          <w:sz w:val="20"/>
          <w:szCs w:val="20"/>
        </w:rPr>
        <w:t>critical thinking</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Default="0010701F">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Page Ref: p.</w:t>
      </w:r>
      <w:r w:rsidR="00FC6F8E" w:rsidRPr="00E90F9D">
        <w:rPr>
          <w:rFonts w:ascii="Times New Roman" w:hAnsi="Times New Roman" w:cs="Times New Roman"/>
          <w:sz w:val="20"/>
          <w:szCs w:val="20"/>
          <w:lang w:val="da-DK"/>
        </w:rPr>
        <w:t xml:space="preserve"> </w:t>
      </w:r>
      <w:r w:rsidR="00746D41" w:rsidRPr="00E90F9D">
        <w:rPr>
          <w:rFonts w:ascii="Times New Roman" w:hAnsi="Times New Roman" w:cs="Times New Roman"/>
          <w:sz w:val="20"/>
          <w:szCs w:val="20"/>
          <w:lang w:val="da-DK"/>
        </w:rPr>
        <w:t xml:space="preserve"> </w:t>
      </w:r>
      <w:r w:rsidR="00746D41">
        <w:rPr>
          <w:rFonts w:ascii="Times New Roman" w:hAnsi="Times New Roman" w:cs="Times New Roman"/>
          <w:sz w:val="20"/>
          <w:szCs w:val="20"/>
        </w:rPr>
        <w:t>5</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F8354D">
        <w:rPr>
          <w:rFonts w:ascii="Times New Roman" w:hAnsi="Times New Roman" w:cs="Times New Roman"/>
          <w:sz w:val="20"/>
          <w:szCs w:val="20"/>
        </w:rPr>
        <w:t xml:space="preserve"> Introducing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B670AE">
        <w:rPr>
          <w:rFonts w:ascii="Times New Roman" w:hAnsi="Times New Roman" w:cs="Times New Roman"/>
          <w:sz w:val="20"/>
          <w:szCs w:val="20"/>
        </w:rPr>
        <w:t>1</w:t>
      </w:r>
    </w:p>
    <w:p w:rsidR="00B670AE" w:rsidRPr="008D2A99" w:rsidRDefault="00593B9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2. In your text, psychology is defined as the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science of conscious and unconscious forces on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empirical study of the mind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scientific study of the mind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scientific study of behavior and mental processes</w:t>
      </w:r>
    </w:p>
    <w:p w:rsidR="0010701F" w:rsidRPr="00E54AF1" w:rsidRDefault="0010701F">
      <w:pPr>
        <w:pStyle w:val="PlainText"/>
        <w:rPr>
          <w:rFonts w:ascii="Times New Roman" w:hAnsi="Times New Roman" w:cs="Times New Roman"/>
          <w:sz w:val="20"/>
          <w:szCs w:val="20"/>
        </w:rPr>
      </w:pPr>
      <w:bookmarkStart w:id="0" w:name="OLE_LINK17"/>
      <w:bookmarkStart w:id="1" w:name="OLE_LINK18"/>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Pr="00E90F9D" w:rsidRDefault="00FC6F8E">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Introducing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bookmarkStart w:id="2" w:name="OLE_LINK24"/>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1.1</w:t>
      </w:r>
    </w:p>
    <w:bookmarkEnd w:id="2"/>
    <w:p w:rsidR="00B670AE" w:rsidRPr="008D2A99" w:rsidRDefault="00593B9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3. In your textbook, the process of objectively evaluating, comparing, analyzing, and synthesizing information is called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empiricism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science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critical thinking</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mental processing</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746D41">
        <w:rPr>
          <w:rFonts w:ascii="Times New Roman" w:hAnsi="Times New Roman" w:cs="Times New Roman"/>
          <w:sz w:val="20"/>
          <w:szCs w:val="20"/>
        </w:rPr>
        <w:t xml:space="preserve"> 5</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Introducing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1.1</w:t>
      </w:r>
    </w:p>
    <w:p w:rsidR="00B670AE" w:rsidRPr="008D2A99" w:rsidRDefault="00E54AF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1 Knowledge Base of Psychology</w:t>
      </w:r>
    </w:p>
    <w:p w:rsidR="00E54AF1" w:rsidRPr="00E54AF1" w:rsidRDefault="00EE4ED7"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pPr>
        <w:pStyle w:val="PlainText"/>
        <w:rPr>
          <w:rFonts w:ascii="Times New Roman" w:hAnsi="Times New Roman" w:cs="Times New Roman"/>
          <w:sz w:val="20"/>
          <w:szCs w:val="20"/>
        </w:rPr>
      </w:pPr>
    </w:p>
    <w:p w:rsidR="00E54AF1" w:rsidRPr="00E54AF1" w:rsidRDefault="00967E9C" w:rsidP="00E54AF1">
      <w:pPr>
        <w:pStyle w:val="PlainText"/>
        <w:rPr>
          <w:rFonts w:ascii="Times New Roman" w:hAnsi="Times New Roman" w:cs="Times New Roman"/>
          <w:sz w:val="20"/>
          <w:szCs w:val="20"/>
        </w:rPr>
      </w:pPr>
      <w:r>
        <w:rPr>
          <w:rFonts w:ascii="Times New Roman" w:hAnsi="Times New Roman" w:cs="Times New Roman"/>
          <w:sz w:val="20"/>
          <w:szCs w:val="20"/>
        </w:rPr>
        <w:t>4. Dr. Kaplan</w:t>
      </w:r>
      <w:r w:rsidR="00E54AF1" w:rsidRPr="00E54AF1">
        <w:rPr>
          <w:rFonts w:ascii="Times New Roman" w:hAnsi="Times New Roman" w:cs="Times New Roman"/>
          <w:sz w:val="20"/>
          <w:szCs w:val="20"/>
        </w:rPr>
        <w:t xml:space="preserve"> makes up her responses to radio listeners, using mostly her own </w:t>
      </w:r>
      <w:r>
        <w:rPr>
          <w:rFonts w:ascii="Times New Roman" w:hAnsi="Times New Roman" w:cs="Times New Roman"/>
          <w:sz w:val="20"/>
          <w:szCs w:val="20"/>
        </w:rPr>
        <w:t>“</w:t>
      </w:r>
      <w:r w:rsidR="00E54AF1" w:rsidRPr="00E54AF1">
        <w:rPr>
          <w:rFonts w:ascii="Times New Roman" w:hAnsi="Times New Roman" w:cs="Times New Roman"/>
          <w:sz w:val="20"/>
          <w:szCs w:val="20"/>
        </w:rPr>
        <w:t>common</w:t>
      </w:r>
      <w:r>
        <w:rPr>
          <w:rFonts w:ascii="Times New Roman" w:hAnsi="Times New Roman" w:cs="Times New Roman"/>
          <w:sz w:val="20"/>
          <w:szCs w:val="20"/>
        </w:rPr>
        <w:t xml:space="preserve"> </w:t>
      </w:r>
      <w:r w:rsidR="00E54AF1" w:rsidRPr="00E54AF1">
        <w:rPr>
          <w:rFonts w:ascii="Times New Roman" w:hAnsi="Times New Roman" w:cs="Times New Roman"/>
          <w:sz w:val="20"/>
          <w:szCs w:val="20"/>
        </w:rPr>
        <w:t>sense</w:t>
      </w:r>
      <w:r>
        <w:rPr>
          <w:rFonts w:ascii="Times New Roman" w:hAnsi="Times New Roman" w:cs="Times New Roman"/>
          <w:sz w:val="20"/>
          <w:szCs w:val="20"/>
        </w:rPr>
        <w:t xml:space="preserve">”, personal </w:t>
      </w:r>
      <w:r w:rsidR="00E54AF1" w:rsidRPr="00E54AF1">
        <w:rPr>
          <w:rFonts w:ascii="Times New Roman" w:hAnsi="Times New Roman" w:cs="Times New Roman"/>
          <w:sz w:val="20"/>
          <w:szCs w:val="20"/>
        </w:rPr>
        <w:t>beliefs, and values</w:t>
      </w:r>
      <w:r w:rsidR="00AB2EE0">
        <w:rPr>
          <w:rFonts w:ascii="Times New Roman" w:hAnsi="Times New Roman" w:cs="Times New Roman"/>
          <w:sz w:val="20"/>
          <w:szCs w:val="20"/>
        </w:rPr>
        <w:t xml:space="preserve">- </w:t>
      </w:r>
      <w:r w:rsidR="00AB2EE0" w:rsidRPr="00E54AF1">
        <w:rPr>
          <w:rFonts w:ascii="Times New Roman" w:hAnsi="Times New Roman" w:cs="Times New Roman"/>
          <w:sz w:val="20"/>
          <w:szCs w:val="20"/>
        </w:rPr>
        <w:t>rather</w:t>
      </w:r>
      <w:r w:rsidR="00E54AF1" w:rsidRPr="00E54AF1">
        <w:rPr>
          <w:rFonts w:ascii="Times New Roman" w:hAnsi="Times New Roman" w:cs="Times New Roman"/>
          <w:sz w:val="20"/>
          <w:szCs w:val="20"/>
        </w:rPr>
        <w:t xml:space="preserve"> than scientific research.  This practice is more like _____ than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fraud; vice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pseudopsychology;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illegal behavior; legal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746D41">
        <w:rPr>
          <w:rFonts w:ascii="Times New Roman" w:hAnsi="Times New Roman" w:cs="Times New Roman"/>
          <w:sz w:val="20"/>
          <w:szCs w:val="20"/>
        </w:rPr>
        <w:t xml:space="preserve"> 5</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Introducing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1.1</w:t>
      </w:r>
    </w:p>
    <w:p w:rsidR="00B670AE" w:rsidRPr="008D2A99" w:rsidRDefault="00E54AF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 xml:space="preserve">4 Application </w:t>
      </w:r>
      <w:r w:rsidR="00767628">
        <w:rPr>
          <w:sz w:val="20"/>
          <w:szCs w:val="20"/>
        </w:rPr>
        <w:t>o</w:t>
      </w:r>
      <w:r w:rsidR="00B670AE" w:rsidRPr="008D2A99">
        <w:rPr>
          <w:sz w:val="20"/>
          <w:szCs w:val="20"/>
        </w:rPr>
        <w:t>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bookmarkEnd w:id="0"/>
    <w:bookmarkEnd w:id="1"/>
    <w:p w:rsidR="0010701F" w:rsidRPr="00E54AF1" w:rsidRDefault="00FC6F8E">
      <w:pPr>
        <w:pStyle w:val="PlainText"/>
        <w:rPr>
          <w:rFonts w:ascii="Times New Roman" w:hAnsi="Times New Roman" w:cs="Times New Roman"/>
          <w:sz w:val="20"/>
          <w:szCs w:val="20"/>
        </w:rPr>
      </w:pPr>
      <w:r w:rsidRPr="00E54AF1">
        <w:rPr>
          <w:rFonts w:ascii="Times New Roman" w:hAnsi="Times New Roman" w:cs="Times New Roman"/>
          <w:sz w:val="20"/>
          <w:szCs w:val="20"/>
        </w:rPr>
        <w:t>5</w:t>
      </w:r>
      <w:r w:rsidR="0010701F" w:rsidRPr="00E54AF1">
        <w:rPr>
          <w:rFonts w:ascii="Times New Roman" w:hAnsi="Times New Roman" w:cs="Times New Roman"/>
          <w:sz w:val="20"/>
          <w:szCs w:val="20"/>
        </w:rPr>
        <w:t>. Which of the following is NOT a mental process?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46D41">
        <w:rPr>
          <w:rFonts w:ascii="Times New Roman" w:hAnsi="Times New Roman" w:cs="Times New Roman"/>
          <w:sz w:val="20"/>
          <w:szCs w:val="20"/>
        </w:rPr>
        <w:t xml:space="preserve"> T</w:t>
      </w:r>
      <w:r w:rsidRPr="00E54AF1">
        <w:rPr>
          <w:rFonts w:ascii="Times New Roman" w:hAnsi="Times New Roman" w:cs="Times New Roman"/>
          <w:sz w:val="20"/>
          <w:szCs w:val="20"/>
        </w:rPr>
        <w:t>hinking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46D41">
        <w:rPr>
          <w:rFonts w:ascii="Times New Roman" w:hAnsi="Times New Roman" w:cs="Times New Roman"/>
          <w:sz w:val="20"/>
          <w:szCs w:val="20"/>
        </w:rPr>
        <w:t xml:space="preserve"> F</w:t>
      </w:r>
      <w:r w:rsidRPr="00E54AF1">
        <w:rPr>
          <w:rFonts w:ascii="Times New Roman" w:hAnsi="Times New Roman" w:cs="Times New Roman"/>
          <w:sz w:val="20"/>
          <w:szCs w:val="20"/>
        </w:rPr>
        <w:t>eeling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46D41">
        <w:rPr>
          <w:rFonts w:ascii="Times New Roman" w:hAnsi="Times New Roman" w:cs="Times New Roman"/>
          <w:sz w:val="20"/>
          <w:szCs w:val="20"/>
        </w:rPr>
        <w:t xml:space="preserve"> R</w:t>
      </w:r>
      <w:r w:rsidRPr="00E54AF1">
        <w:rPr>
          <w:rFonts w:ascii="Times New Roman" w:hAnsi="Times New Roman" w:cs="Times New Roman"/>
          <w:sz w:val="20"/>
          <w:szCs w:val="20"/>
        </w:rPr>
        <w:t>eading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46D41">
        <w:rPr>
          <w:rFonts w:ascii="Times New Roman" w:hAnsi="Times New Roman" w:cs="Times New Roman"/>
          <w:sz w:val="20"/>
          <w:szCs w:val="20"/>
        </w:rPr>
        <w:t xml:space="preserve"> D</w:t>
      </w:r>
      <w:r w:rsidRPr="00E54AF1">
        <w:rPr>
          <w:rFonts w:ascii="Times New Roman" w:hAnsi="Times New Roman" w:cs="Times New Roman"/>
          <w:sz w:val="20"/>
          <w:szCs w:val="20"/>
        </w:rPr>
        <w:t>reaming</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746D41">
        <w:rPr>
          <w:rFonts w:ascii="Times New Roman" w:hAnsi="Times New Roman" w:cs="Times New Roman"/>
          <w:sz w:val="20"/>
          <w:szCs w:val="20"/>
        </w:rPr>
        <w:t xml:space="preserve"> 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Introducing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1.1</w:t>
      </w:r>
    </w:p>
    <w:p w:rsidR="00B670AE" w:rsidRPr="008D2A99" w:rsidRDefault="00593B9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6</w:t>
      </w:r>
      <w:r w:rsidR="0010701F" w:rsidRPr="00E54AF1">
        <w:rPr>
          <w:rFonts w:ascii="Times New Roman" w:hAnsi="Times New Roman" w:cs="Times New Roman"/>
          <w:sz w:val="20"/>
          <w:szCs w:val="20"/>
        </w:rPr>
        <w:t>. According to your textbook, the goals of psychology are to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explore the conscious and unconscious functions of the human mind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understand, compare, </w:t>
      </w:r>
      <w:r w:rsidR="00A33E04">
        <w:rPr>
          <w:rFonts w:ascii="Times New Roman" w:hAnsi="Times New Roman" w:cs="Times New Roman"/>
          <w:sz w:val="20"/>
          <w:szCs w:val="20"/>
        </w:rPr>
        <w:t xml:space="preserve">control, </w:t>
      </w:r>
      <w:r w:rsidRPr="00E54AF1">
        <w:rPr>
          <w:rFonts w:ascii="Times New Roman" w:hAnsi="Times New Roman" w:cs="Times New Roman"/>
          <w:sz w:val="20"/>
          <w:szCs w:val="20"/>
        </w:rPr>
        <w:t>and analyze human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improve psychological well-being in all individuals from conception to death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describe, explain, predict, and change behavior</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6</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Introducing Psychology</w:t>
      </w:r>
    </w:p>
    <w:p w:rsidR="004818E9" w:rsidRPr="00E54AF1" w:rsidRDefault="004818E9">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B670AE">
        <w:rPr>
          <w:rFonts w:ascii="Times New Roman" w:hAnsi="Times New Roman" w:cs="Times New Roman"/>
          <w:sz w:val="20"/>
          <w:szCs w:val="20"/>
        </w:rPr>
        <w:t>2</w:t>
      </w:r>
    </w:p>
    <w:p w:rsidR="00B670AE" w:rsidRPr="008D2A99" w:rsidRDefault="00593B9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A33E04">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7. Which of the following is the BEST example of psychology's goal of describing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46D41">
        <w:rPr>
          <w:rFonts w:ascii="Times New Roman" w:hAnsi="Times New Roman" w:cs="Times New Roman"/>
          <w:sz w:val="20"/>
          <w:szCs w:val="20"/>
        </w:rPr>
        <w:t>G</w:t>
      </w:r>
      <w:r w:rsidRPr="00E54AF1">
        <w:rPr>
          <w:rFonts w:ascii="Times New Roman" w:hAnsi="Times New Roman" w:cs="Times New Roman"/>
          <w:sz w:val="20"/>
          <w:szCs w:val="20"/>
        </w:rPr>
        <w:t>iving an interest-inventory (test) at a college counseling center to determine what career or college choices would best suit a student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46D41">
        <w:rPr>
          <w:rFonts w:ascii="Times New Roman" w:hAnsi="Times New Roman" w:cs="Times New Roman"/>
          <w:sz w:val="20"/>
          <w:szCs w:val="20"/>
        </w:rPr>
        <w:t>C</w:t>
      </w:r>
      <w:r w:rsidRPr="00E54AF1">
        <w:rPr>
          <w:rFonts w:ascii="Times New Roman" w:hAnsi="Times New Roman" w:cs="Times New Roman"/>
          <w:sz w:val="20"/>
          <w:szCs w:val="20"/>
        </w:rPr>
        <w:t>onducting an experiment to determine if watching violent cartoons increases aggressive behavior in preschoolers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46D41">
        <w:rPr>
          <w:rFonts w:ascii="Times New Roman" w:hAnsi="Times New Roman" w:cs="Times New Roman"/>
          <w:sz w:val="20"/>
          <w:szCs w:val="20"/>
        </w:rPr>
        <w:t>V</w:t>
      </w:r>
      <w:r w:rsidRPr="00E54AF1">
        <w:rPr>
          <w:rFonts w:ascii="Times New Roman" w:hAnsi="Times New Roman" w:cs="Times New Roman"/>
          <w:sz w:val="20"/>
          <w:szCs w:val="20"/>
        </w:rPr>
        <w:t>ideotaping an intersection with four-way stop signs and measuring the ratio of complete to incomplete stops made by drivers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46D41">
        <w:rPr>
          <w:rFonts w:ascii="Times New Roman" w:hAnsi="Times New Roman" w:cs="Times New Roman"/>
          <w:sz w:val="20"/>
          <w:szCs w:val="20"/>
        </w:rPr>
        <w:t>S</w:t>
      </w:r>
      <w:r w:rsidRPr="00E54AF1">
        <w:rPr>
          <w:rFonts w:ascii="Times New Roman" w:hAnsi="Times New Roman" w:cs="Times New Roman"/>
          <w:sz w:val="20"/>
          <w:szCs w:val="20"/>
        </w:rPr>
        <w:t>ending first-time drug offenders to an inpatient treatment program rather than to jail</w:t>
      </w:r>
    </w:p>
    <w:p w:rsidR="00E54AF1" w:rsidRPr="00E54AF1" w:rsidRDefault="00E54AF1" w:rsidP="00E54AF1">
      <w:pPr>
        <w:pStyle w:val="PlainText"/>
        <w:rPr>
          <w:rFonts w:ascii="Times New Roman" w:hAnsi="Times New Roman" w:cs="Times New Roman"/>
          <w:sz w:val="20"/>
          <w:szCs w:val="20"/>
        </w:rPr>
      </w:pP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6</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Introducing Psychology</w:t>
      </w:r>
    </w:p>
    <w:p w:rsidR="004818E9" w:rsidRPr="00E54AF1" w:rsidRDefault="004818E9"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B670AE">
        <w:rPr>
          <w:rFonts w:ascii="Times New Roman" w:hAnsi="Times New Roman" w:cs="Times New Roman"/>
          <w:sz w:val="20"/>
          <w:szCs w:val="20"/>
        </w:rPr>
        <w:t>2</w:t>
      </w:r>
    </w:p>
    <w:p w:rsidR="00B670AE" w:rsidRPr="008D2A99" w:rsidRDefault="00E54AF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8</w:t>
      </w:r>
      <w:r w:rsidR="0010701F" w:rsidRPr="00E54AF1">
        <w:rPr>
          <w:rFonts w:ascii="Times New Roman" w:hAnsi="Times New Roman" w:cs="Times New Roman"/>
          <w:sz w:val="20"/>
          <w:szCs w:val="20"/>
        </w:rPr>
        <w:t>. Timothy has been reluctant</w:t>
      </w:r>
      <w:r w:rsidR="00A33E04">
        <w:rPr>
          <w:rFonts w:ascii="Times New Roman" w:hAnsi="Times New Roman" w:cs="Times New Roman"/>
          <w:sz w:val="20"/>
          <w:szCs w:val="20"/>
        </w:rPr>
        <w:t xml:space="preserve"> to ask or answer questions in the</w:t>
      </w:r>
      <w:r w:rsidR="0010701F" w:rsidRPr="00E54AF1">
        <w:rPr>
          <w:rFonts w:ascii="Times New Roman" w:hAnsi="Times New Roman" w:cs="Times New Roman"/>
          <w:sz w:val="20"/>
          <w:szCs w:val="20"/>
        </w:rPr>
        <w:t xml:space="preserve"> classroom because when he spoke in his second-grade class</w:t>
      </w:r>
      <w:r w:rsidR="00A33E04">
        <w:rPr>
          <w:rFonts w:ascii="Times New Roman" w:hAnsi="Times New Roman" w:cs="Times New Roman"/>
          <w:sz w:val="20"/>
          <w:szCs w:val="20"/>
        </w:rPr>
        <w:t>,</w:t>
      </w:r>
      <w:r w:rsidR="0010701F" w:rsidRPr="00E54AF1">
        <w:rPr>
          <w:rFonts w:ascii="Times New Roman" w:hAnsi="Times New Roman" w:cs="Times New Roman"/>
          <w:sz w:val="20"/>
          <w:szCs w:val="20"/>
        </w:rPr>
        <w:t xml:space="preserve"> his peers laughed at him.  This is a demonstration of which goal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46D41">
        <w:rPr>
          <w:rFonts w:ascii="Times New Roman" w:hAnsi="Times New Roman" w:cs="Times New Roman"/>
          <w:sz w:val="20"/>
          <w:szCs w:val="20"/>
        </w:rPr>
        <w:t>D</w:t>
      </w:r>
      <w:r w:rsidRPr="00E54AF1">
        <w:rPr>
          <w:rFonts w:ascii="Times New Roman" w:hAnsi="Times New Roman" w:cs="Times New Roman"/>
          <w:sz w:val="20"/>
          <w:szCs w:val="20"/>
        </w:rPr>
        <w:t>escribing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46D41">
        <w:rPr>
          <w:rFonts w:ascii="Times New Roman" w:hAnsi="Times New Roman" w:cs="Times New Roman"/>
          <w:sz w:val="20"/>
          <w:szCs w:val="20"/>
        </w:rPr>
        <w:t>E</w:t>
      </w:r>
      <w:r w:rsidRPr="00E54AF1">
        <w:rPr>
          <w:rFonts w:ascii="Times New Roman" w:hAnsi="Times New Roman" w:cs="Times New Roman"/>
          <w:sz w:val="20"/>
          <w:szCs w:val="20"/>
        </w:rPr>
        <w:t>xplaining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46D41">
        <w:rPr>
          <w:rFonts w:ascii="Times New Roman" w:hAnsi="Times New Roman" w:cs="Times New Roman"/>
          <w:sz w:val="20"/>
          <w:szCs w:val="20"/>
        </w:rPr>
        <w:t>P</w:t>
      </w:r>
      <w:r w:rsidRPr="00E54AF1">
        <w:rPr>
          <w:rFonts w:ascii="Times New Roman" w:hAnsi="Times New Roman" w:cs="Times New Roman"/>
          <w:sz w:val="20"/>
          <w:szCs w:val="20"/>
        </w:rPr>
        <w:t>redicting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46D41">
        <w:rPr>
          <w:rFonts w:ascii="Times New Roman" w:hAnsi="Times New Roman" w:cs="Times New Roman"/>
          <w:sz w:val="20"/>
          <w:szCs w:val="20"/>
        </w:rPr>
        <w:t>C</w:t>
      </w:r>
      <w:r w:rsidRPr="00E54AF1">
        <w:rPr>
          <w:rFonts w:ascii="Times New Roman" w:hAnsi="Times New Roman" w:cs="Times New Roman"/>
          <w:sz w:val="20"/>
          <w:szCs w:val="20"/>
        </w:rPr>
        <w:t>hanging behavior</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w:t>
      </w:r>
      <w:r w:rsidR="00AA05E3" w:rsidRPr="00E54AF1">
        <w:rPr>
          <w:rFonts w:ascii="Times New Roman" w:hAnsi="Times New Roman" w:cs="Times New Roman"/>
          <w:sz w:val="20"/>
          <w:szCs w:val="20"/>
        </w:rPr>
        <w:t>p. 6</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Introducing Psychology</w:t>
      </w:r>
    </w:p>
    <w:p w:rsidR="004818E9" w:rsidRPr="00E54AF1" w:rsidRDefault="004818E9">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B670AE">
        <w:rPr>
          <w:rFonts w:ascii="Times New Roman" w:hAnsi="Times New Roman" w:cs="Times New Roman"/>
          <w:sz w:val="20"/>
          <w:szCs w:val="20"/>
        </w:rPr>
        <w:t>2</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10701F" w:rsidRPr="00E54AF1" w:rsidRDefault="0010701F">
      <w:pPr>
        <w:pStyle w:val="PlainText"/>
        <w:rPr>
          <w:rFonts w:ascii="Times New Roman" w:hAnsi="Times New Roman" w:cs="Times New Roman"/>
          <w:sz w:val="20"/>
          <w:szCs w:val="20"/>
        </w:rPr>
      </w:pPr>
    </w:p>
    <w:p w:rsidR="0010701F"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9. You believe that most behaviors are a product of your environment; your best friend argues that behaviors are a result of heredity.  This is an example of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the nature-nurture controversy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applied vs. basic research</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a doomed friendship</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an objective vs. subjective argument</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6</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Introducing Psychology</w:t>
      </w:r>
    </w:p>
    <w:p w:rsidR="004818E9" w:rsidRPr="00E54AF1" w:rsidRDefault="004818E9"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B670AE">
        <w:rPr>
          <w:rFonts w:ascii="Times New Roman" w:hAnsi="Times New Roman" w:cs="Times New Roman"/>
          <w:sz w:val="20"/>
          <w:szCs w:val="20"/>
        </w:rPr>
        <w:t>2</w:t>
      </w:r>
    </w:p>
    <w:p w:rsidR="00993259" w:rsidRPr="008D2A99" w:rsidRDefault="00E54AF1" w:rsidP="00993259">
      <w:pPr>
        <w:rPr>
          <w:sz w:val="20"/>
          <w:szCs w:val="20"/>
        </w:rPr>
      </w:pPr>
      <w:r w:rsidRPr="00E54AF1">
        <w:rPr>
          <w:rFonts w:ascii="Times New Roman" w:hAnsi="Times New Roman" w:cs="Times New Roman"/>
          <w:sz w:val="20"/>
          <w:szCs w:val="20"/>
        </w:rPr>
        <w:t>APA Goal:</w:t>
      </w:r>
      <w:r w:rsidR="00993259" w:rsidRPr="00993259">
        <w:rPr>
          <w:sz w:val="20"/>
          <w:szCs w:val="20"/>
        </w:rPr>
        <w:t xml:space="preserve"> </w:t>
      </w:r>
      <w:r w:rsidR="00993259" w:rsidRPr="008D2A99">
        <w:rPr>
          <w:sz w:val="20"/>
          <w:szCs w:val="20"/>
        </w:rPr>
        <w:t>3 Critical Thinking Skills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A33E04"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 xml:space="preserve">10. A process in which </w:t>
      </w:r>
      <w:r w:rsidR="00A33E04">
        <w:rPr>
          <w:rFonts w:ascii="Times New Roman" w:hAnsi="Times New Roman" w:cs="Times New Roman"/>
          <w:sz w:val="20"/>
          <w:szCs w:val="20"/>
        </w:rPr>
        <w:t xml:space="preserve">avoids the “either/or position” and </w:t>
      </w:r>
      <w:r w:rsidR="00AB2EE0">
        <w:rPr>
          <w:rFonts w:ascii="Times New Roman" w:hAnsi="Times New Roman" w:cs="Times New Roman"/>
          <w:sz w:val="20"/>
          <w:szCs w:val="20"/>
        </w:rPr>
        <w:t>focuses</w:t>
      </w:r>
      <w:r w:rsidR="00A33E04">
        <w:rPr>
          <w:rFonts w:ascii="Times New Roman" w:hAnsi="Times New Roman" w:cs="Times New Roman"/>
          <w:sz w:val="20"/>
          <w:szCs w:val="20"/>
        </w:rPr>
        <w:t xml:space="preserve"> instead on </w:t>
      </w:r>
      <w:r w:rsidRPr="00E54AF1">
        <w:rPr>
          <w:rFonts w:ascii="Times New Roman" w:hAnsi="Times New Roman" w:cs="Times New Roman"/>
          <w:sz w:val="20"/>
          <w:szCs w:val="20"/>
        </w:rPr>
        <w:t>multiple factors</w:t>
      </w:r>
      <w:r w:rsidR="00A33E04">
        <w:rPr>
          <w:rFonts w:ascii="Times New Roman" w:hAnsi="Times New Roman" w:cs="Times New Roman"/>
          <w:sz w:val="20"/>
          <w:szCs w:val="20"/>
        </w:rPr>
        <w:t xml:space="preserve"> that </w:t>
      </w:r>
      <w:r w:rsidRPr="00E54AF1">
        <w:rPr>
          <w:rFonts w:ascii="Times New Roman" w:hAnsi="Times New Roman" w:cs="Times New Roman"/>
          <w:sz w:val="20"/>
          <w:szCs w:val="20"/>
        </w:rPr>
        <w:t>mutually influence one another and the outcome is called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empiricism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interaction</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behaviorism</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6</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Introducing Psychology</w:t>
      </w:r>
    </w:p>
    <w:p w:rsidR="004818E9" w:rsidRPr="00E54AF1" w:rsidRDefault="004818E9"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E54AF1" w:rsidRPr="00E54AF1" w:rsidRDefault="00E54AF1" w:rsidP="00E54AF1">
      <w:pPr>
        <w:pStyle w:val="PlainText"/>
        <w:rPr>
          <w:rFonts w:ascii="Times New Roman" w:hAnsi="Times New Roman" w:cs="Times New Roman"/>
          <w:sz w:val="20"/>
          <w:szCs w:val="20"/>
        </w:rPr>
      </w:pPr>
      <w:bookmarkStart w:id="3" w:name="OLE_LINK1"/>
      <w:r w:rsidRPr="00E54AF1">
        <w:rPr>
          <w:rFonts w:ascii="Times New Roman" w:hAnsi="Times New Roman" w:cs="Times New Roman"/>
          <w:sz w:val="20"/>
          <w:szCs w:val="20"/>
        </w:rPr>
        <w:t>Objective: 1.</w:t>
      </w:r>
      <w:r w:rsidR="00B670AE">
        <w:rPr>
          <w:rFonts w:ascii="Times New Roman" w:hAnsi="Times New Roman" w:cs="Times New Roman"/>
          <w:sz w:val="20"/>
          <w:szCs w:val="20"/>
        </w:rPr>
        <w:t>2</w:t>
      </w:r>
    </w:p>
    <w:bookmarkEnd w:id="3"/>
    <w:p w:rsidR="00B670AE" w:rsidRPr="008D2A99" w:rsidRDefault="00E54AF1" w:rsidP="00B670AE">
      <w:pPr>
        <w:rPr>
          <w:sz w:val="20"/>
          <w:szCs w:val="20"/>
        </w:rPr>
      </w:pPr>
      <w:r w:rsidRPr="00E54AF1">
        <w:rPr>
          <w:rFonts w:ascii="Times New Roman" w:hAnsi="Times New Roman" w:cs="Times New Roman"/>
          <w:sz w:val="20"/>
          <w:szCs w:val="20"/>
        </w:rPr>
        <w:t>APA Goal:</w:t>
      </w:r>
      <w:r w:rsidR="00B670AE">
        <w:rPr>
          <w:rFonts w:ascii="Times New Roman" w:hAnsi="Times New Roman" w:cs="Times New Roman"/>
          <w:sz w:val="20"/>
          <w:szCs w:val="20"/>
        </w:rPr>
        <w:t xml:space="preserve"> </w:t>
      </w:r>
      <w:r w:rsidR="00B670AE"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11. Hsao-Wei was sent to the s</w:t>
      </w:r>
      <w:r w:rsidR="00457AB6">
        <w:rPr>
          <w:rFonts w:ascii="Times New Roman" w:hAnsi="Times New Roman" w:cs="Times New Roman"/>
          <w:sz w:val="20"/>
          <w:szCs w:val="20"/>
        </w:rPr>
        <w:t>chool psychologist to be tested.</w:t>
      </w:r>
      <w:r w:rsidRPr="00E54AF1">
        <w:rPr>
          <w:rFonts w:ascii="Times New Roman" w:hAnsi="Times New Roman" w:cs="Times New Roman"/>
          <w:sz w:val="20"/>
          <w:szCs w:val="20"/>
        </w:rPr>
        <w:t xml:space="preserve">  Based on her IQ score, she was placed in a program for gifted children.  This is an example of which goal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46D41">
        <w:rPr>
          <w:rFonts w:ascii="Times New Roman" w:hAnsi="Times New Roman" w:cs="Times New Roman"/>
          <w:sz w:val="20"/>
          <w:szCs w:val="20"/>
        </w:rPr>
        <w:t>D</w:t>
      </w:r>
      <w:r w:rsidRPr="00E54AF1">
        <w:rPr>
          <w:rFonts w:ascii="Times New Roman" w:hAnsi="Times New Roman" w:cs="Times New Roman"/>
          <w:sz w:val="20"/>
          <w:szCs w:val="20"/>
        </w:rPr>
        <w:t>escribing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46D41">
        <w:rPr>
          <w:rFonts w:ascii="Times New Roman" w:hAnsi="Times New Roman" w:cs="Times New Roman"/>
          <w:sz w:val="20"/>
          <w:szCs w:val="20"/>
        </w:rPr>
        <w:t>E</w:t>
      </w:r>
      <w:r w:rsidRPr="00E54AF1">
        <w:rPr>
          <w:rFonts w:ascii="Times New Roman" w:hAnsi="Times New Roman" w:cs="Times New Roman"/>
          <w:sz w:val="20"/>
          <w:szCs w:val="20"/>
        </w:rPr>
        <w:t>xplaining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46D41">
        <w:rPr>
          <w:rFonts w:ascii="Times New Roman" w:hAnsi="Times New Roman" w:cs="Times New Roman"/>
          <w:sz w:val="20"/>
          <w:szCs w:val="20"/>
        </w:rPr>
        <w:t>P</w:t>
      </w:r>
      <w:r w:rsidRPr="00E54AF1">
        <w:rPr>
          <w:rFonts w:ascii="Times New Roman" w:hAnsi="Times New Roman" w:cs="Times New Roman"/>
          <w:sz w:val="20"/>
          <w:szCs w:val="20"/>
        </w:rPr>
        <w:t>redicting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46D41">
        <w:rPr>
          <w:rFonts w:ascii="Times New Roman" w:hAnsi="Times New Roman" w:cs="Times New Roman"/>
          <w:sz w:val="20"/>
          <w:szCs w:val="20"/>
        </w:rPr>
        <w:t>C</w:t>
      </w:r>
      <w:r w:rsidRPr="00E54AF1">
        <w:rPr>
          <w:rFonts w:ascii="Times New Roman" w:hAnsi="Times New Roman" w:cs="Times New Roman"/>
          <w:sz w:val="20"/>
          <w:szCs w:val="20"/>
        </w:rPr>
        <w:t>hanging behavior</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6</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Introducing Psychology</w:t>
      </w:r>
    </w:p>
    <w:p w:rsidR="004818E9" w:rsidRPr="00E54AF1" w:rsidRDefault="004818E9"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B670AE">
        <w:rPr>
          <w:rFonts w:ascii="Times New Roman" w:hAnsi="Times New Roman" w:cs="Times New Roman"/>
          <w:sz w:val="20"/>
          <w:szCs w:val="20"/>
        </w:rPr>
        <w:t>2</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12. Which of the following is the BEST example of psychology's goal of changing behavior?</w:t>
      </w:r>
    </w:p>
    <w:p w:rsidR="0010701F" w:rsidRPr="00E54AF1" w:rsidRDefault="000439E2">
      <w:pPr>
        <w:pStyle w:val="PlainText"/>
        <w:rPr>
          <w:rFonts w:ascii="Times New Roman" w:hAnsi="Times New Roman" w:cs="Times New Roman"/>
          <w:sz w:val="20"/>
          <w:szCs w:val="20"/>
        </w:rPr>
      </w:pPr>
      <w:r>
        <w:rPr>
          <w:rFonts w:ascii="Times New Roman" w:hAnsi="Times New Roman" w:cs="Times New Roman"/>
          <w:sz w:val="20"/>
          <w:szCs w:val="20"/>
        </w:rPr>
        <w:t xml:space="preserve">a) </w:t>
      </w:r>
      <w:r w:rsidR="00746D41">
        <w:rPr>
          <w:rFonts w:ascii="Times New Roman" w:hAnsi="Times New Roman" w:cs="Times New Roman"/>
          <w:sz w:val="20"/>
          <w:szCs w:val="20"/>
        </w:rPr>
        <w:t>C</w:t>
      </w:r>
      <w:r>
        <w:rPr>
          <w:rFonts w:ascii="Times New Roman" w:hAnsi="Times New Roman" w:cs="Times New Roman"/>
          <w:sz w:val="20"/>
          <w:szCs w:val="20"/>
        </w:rPr>
        <w:t>onducting a controlled study with an independent and dependent variable to determine the effectiveness of a new drug for depression.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46D41">
        <w:rPr>
          <w:rFonts w:ascii="Times New Roman" w:hAnsi="Times New Roman" w:cs="Times New Roman"/>
          <w:sz w:val="20"/>
          <w:szCs w:val="20"/>
        </w:rPr>
        <w:t>E</w:t>
      </w:r>
      <w:r w:rsidRPr="00E54AF1">
        <w:rPr>
          <w:rFonts w:ascii="Times New Roman" w:hAnsi="Times New Roman" w:cs="Times New Roman"/>
          <w:sz w:val="20"/>
          <w:szCs w:val="20"/>
        </w:rPr>
        <w:t xml:space="preserve">xploring the function of cutting behavior in a teenager's life so the teenager can understand her/his options and </w:t>
      </w:r>
      <w:r w:rsidR="006A619B" w:rsidRPr="00E54AF1">
        <w:rPr>
          <w:rFonts w:ascii="Times New Roman" w:hAnsi="Times New Roman" w:cs="Times New Roman"/>
          <w:sz w:val="20"/>
          <w:szCs w:val="20"/>
        </w:rPr>
        <w:t>makes</w:t>
      </w:r>
      <w:r w:rsidRPr="00E54AF1">
        <w:rPr>
          <w:rFonts w:ascii="Times New Roman" w:hAnsi="Times New Roman" w:cs="Times New Roman"/>
          <w:sz w:val="20"/>
          <w:szCs w:val="20"/>
        </w:rPr>
        <w:t xml:space="preserve"> choices regarding the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46D41">
        <w:rPr>
          <w:rFonts w:ascii="Times New Roman" w:hAnsi="Times New Roman" w:cs="Times New Roman"/>
          <w:sz w:val="20"/>
          <w:szCs w:val="20"/>
        </w:rPr>
        <w:t>G</w:t>
      </w:r>
      <w:r w:rsidRPr="00E54AF1">
        <w:rPr>
          <w:rFonts w:ascii="Times New Roman" w:hAnsi="Times New Roman" w:cs="Times New Roman"/>
          <w:sz w:val="20"/>
          <w:szCs w:val="20"/>
        </w:rPr>
        <w:t>iving an interest-inventory (test) at a college counseling center to determine what career or college choices would best suit a student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46D41">
        <w:rPr>
          <w:rFonts w:ascii="Times New Roman" w:hAnsi="Times New Roman" w:cs="Times New Roman"/>
          <w:sz w:val="20"/>
          <w:szCs w:val="20"/>
        </w:rPr>
        <w:t>V</w:t>
      </w:r>
      <w:r w:rsidRPr="00E54AF1">
        <w:rPr>
          <w:rFonts w:ascii="Times New Roman" w:hAnsi="Times New Roman" w:cs="Times New Roman"/>
          <w:sz w:val="20"/>
          <w:szCs w:val="20"/>
        </w:rPr>
        <w:t xml:space="preserve">ideotaping an intersection with four-way stop signs and measuring the ratio of complete to incomplete stops made by drivers   </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AA05E3" w:rsidRPr="00E54AF1">
        <w:rPr>
          <w:rFonts w:ascii="Times New Roman" w:hAnsi="Times New Roman" w:cs="Times New Roman"/>
          <w:sz w:val="20"/>
          <w:szCs w:val="20"/>
        </w:rPr>
        <w:t>6</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Introducing Psychology</w:t>
      </w:r>
    </w:p>
    <w:p w:rsidR="004818E9" w:rsidRPr="00E54AF1" w:rsidRDefault="004818E9">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B670AE">
        <w:rPr>
          <w:rFonts w:ascii="Times New Roman" w:hAnsi="Times New Roman" w:cs="Times New Roman"/>
          <w:sz w:val="20"/>
          <w:szCs w:val="20"/>
        </w:rPr>
        <w:t>2</w:t>
      </w:r>
    </w:p>
    <w:p w:rsidR="00993259" w:rsidRPr="008D2A99" w:rsidRDefault="00593B91" w:rsidP="00993259">
      <w:pPr>
        <w:rPr>
          <w:sz w:val="20"/>
          <w:szCs w:val="20"/>
        </w:rPr>
      </w:pPr>
      <w:r w:rsidRPr="00E54AF1">
        <w:rPr>
          <w:rFonts w:ascii="Times New Roman" w:hAnsi="Times New Roman" w:cs="Times New Roman"/>
          <w:sz w:val="20"/>
          <w:szCs w:val="20"/>
        </w:rPr>
        <w:t>APA Goal:</w:t>
      </w:r>
      <w:r w:rsidR="00993259" w:rsidRPr="00993259">
        <w:rPr>
          <w:sz w:val="20"/>
          <w:szCs w:val="20"/>
        </w:rPr>
        <w:t xml:space="preserve"> </w:t>
      </w:r>
      <w:r w:rsidR="00993259" w:rsidRPr="008D2A99">
        <w:rPr>
          <w:sz w:val="20"/>
          <w:szCs w:val="20"/>
        </w:rPr>
        <w:t>3 Critical Thinking Skills in Psychology</w:t>
      </w:r>
    </w:p>
    <w:p w:rsidR="0010701F" w:rsidRPr="00E54AF1" w:rsidRDefault="0010701F">
      <w:pPr>
        <w:pStyle w:val="PlainText"/>
        <w:rPr>
          <w:rFonts w:ascii="Times New Roman" w:hAnsi="Times New Roman" w:cs="Times New Roman"/>
          <w:sz w:val="20"/>
          <w:szCs w:val="20"/>
        </w:rPr>
      </w:pPr>
    </w:p>
    <w:p w:rsidR="0010701F" w:rsidRPr="00E54AF1" w:rsidRDefault="000439E2">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E90F9D" w:rsidRDefault="0010701F">
      <w:pPr>
        <w:pStyle w:val="PlainText"/>
        <w:rPr>
          <w:ins w:id="4" w:author="WileyUserV4" w:date="2011-10-21T13:27:00Z"/>
          <w:rFonts w:ascii="Times New Roman" w:hAnsi="Times New Roman" w:cs="Times New Roman"/>
          <w:sz w:val="20"/>
          <w:szCs w:val="20"/>
          <w:u w:val="single"/>
        </w:rPr>
      </w:pPr>
      <w:r w:rsidRPr="00E54AF1">
        <w:rPr>
          <w:rFonts w:ascii="Times New Roman" w:hAnsi="Times New Roman" w:cs="Times New Roman"/>
          <w:sz w:val="20"/>
          <w:szCs w:val="20"/>
        </w:rPr>
        <w:t>1</w:t>
      </w:r>
      <w:r w:rsidR="00AA05E3" w:rsidRPr="00E54AF1">
        <w:rPr>
          <w:rFonts w:ascii="Times New Roman" w:hAnsi="Times New Roman" w:cs="Times New Roman"/>
          <w:sz w:val="20"/>
          <w:szCs w:val="20"/>
        </w:rPr>
        <w:t>3</w:t>
      </w:r>
      <w:r w:rsidRPr="00E54AF1">
        <w:rPr>
          <w:rFonts w:ascii="Times New Roman" w:hAnsi="Times New Roman" w:cs="Times New Roman"/>
          <w:sz w:val="20"/>
          <w:szCs w:val="20"/>
        </w:rPr>
        <w:t xml:space="preserve">. </w:t>
      </w:r>
      <w:r w:rsidR="00771850">
        <w:rPr>
          <w:rFonts w:ascii="Times New Roman" w:hAnsi="Times New Roman" w:cs="Times New Roman"/>
          <w:sz w:val="20"/>
          <w:szCs w:val="20"/>
        </w:rPr>
        <w:t xml:space="preserve"> Shauna specializes in applying principles of psychology to the legal system. Shauna is </w:t>
      </w:r>
      <w:r w:rsidR="00771850">
        <w:rPr>
          <w:rFonts w:ascii="Times New Roman" w:hAnsi="Times New Roman" w:cs="Times New Roman"/>
          <w:sz w:val="20"/>
          <w:szCs w:val="20"/>
          <w:u w:val="single"/>
        </w:rPr>
        <w:t xml:space="preserve">                                 psychologist?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71850">
        <w:rPr>
          <w:rFonts w:ascii="Times New Roman" w:hAnsi="Times New Roman" w:cs="Times New Roman"/>
          <w:sz w:val="20"/>
          <w:szCs w:val="20"/>
        </w:rPr>
        <w:t>H</w:t>
      </w:r>
      <w:r w:rsidRPr="00E54AF1">
        <w:rPr>
          <w:rFonts w:ascii="Times New Roman" w:hAnsi="Times New Roman" w:cs="Times New Roman"/>
          <w:sz w:val="20"/>
          <w:szCs w:val="20"/>
        </w:rPr>
        <w:t xml:space="preserve">ealth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71850">
        <w:rPr>
          <w:rFonts w:ascii="Times New Roman" w:hAnsi="Times New Roman" w:cs="Times New Roman"/>
          <w:sz w:val="20"/>
          <w:szCs w:val="20"/>
        </w:rPr>
        <w:t xml:space="preserve"> Forensic</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71850">
        <w:rPr>
          <w:rFonts w:ascii="Times New Roman" w:hAnsi="Times New Roman" w:cs="Times New Roman"/>
          <w:sz w:val="20"/>
          <w:szCs w:val="20"/>
        </w:rPr>
        <w:t>C</w:t>
      </w:r>
      <w:r w:rsidRPr="00E54AF1">
        <w:rPr>
          <w:rFonts w:ascii="Times New Roman" w:hAnsi="Times New Roman" w:cs="Times New Roman"/>
          <w:sz w:val="20"/>
          <w:szCs w:val="20"/>
        </w:rPr>
        <w:t xml:space="preserve">linical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71850">
        <w:rPr>
          <w:rFonts w:ascii="Times New Roman" w:hAnsi="Times New Roman" w:cs="Times New Roman"/>
          <w:sz w:val="20"/>
          <w:szCs w:val="20"/>
        </w:rPr>
        <w:t>N</w:t>
      </w:r>
      <w:r w:rsidRPr="00E54AF1">
        <w:rPr>
          <w:rFonts w:ascii="Times New Roman" w:hAnsi="Times New Roman" w:cs="Times New Roman"/>
          <w:sz w:val="20"/>
          <w:szCs w:val="20"/>
        </w:rPr>
        <w:t>one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7</w:t>
      </w:r>
      <w:r w:rsidR="00771850">
        <w:rPr>
          <w:rFonts w:ascii="Times New Roman" w:hAnsi="Times New Roman" w:cs="Times New Roman"/>
          <w:sz w:val="20"/>
          <w:szCs w:val="20"/>
        </w:rPr>
        <w:t>-8</w:t>
      </w:r>
    </w:p>
    <w:p w:rsidR="0010701F"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w:t>
      </w:r>
      <w:r w:rsidR="002D68EE">
        <w:rPr>
          <w:rFonts w:ascii="Times New Roman" w:hAnsi="Times New Roman" w:cs="Times New Roman"/>
          <w:sz w:val="20"/>
          <w:szCs w:val="20"/>
        </w:rPr>
        <w:t>Introducing Psychology</w:t>
      </w:r>
      <w:r w:rsidR="0010701F"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B670AE">
        <w:rPr>
          <w:rFonts w:ascii="Times New Roman" w:hAnsi="Times New Roman" w:cs="Times New Roman"/>
          <w:sz w:val="20"/>
          <w:szCs w:val="20"/>
        </w:rPr>
        <w:t>3</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14</w:t>
      </w:r>
      <w:r w:rsidR="0010701F" w:rsidRPr="00E54AF1">
        <w:rPr>
          <w:rFonts w:ascii="Times New Roman" w:hAnsi="Times New Roman" w:cs="Times New Roman"/>
          <w:sz w:val="20"/>
          <w:szCs w:val="20"/>
        </w:rPr>
        <w:t>. Dr. DiMassio is studying PET (brain) scans in patients with schizophrenia and comparing them to PET scans in people who have no psychological disorders.  It is likely that Dr. DiMassio is a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health psychologist</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b) developmental psychologist</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c) neuropsychologist</w:t>
      </w:r>
    </w:p>
    <w:p w:rsidR="0010701F" w:rsidRPr="00E90F9D" w:rsidRDefault="00895601">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d) psychologist</w:t>
      </w:r>
    </w:p>
    <w:p w:rsidR="0010701F" w:rsidRPr="00E90F9D" w:rsidRDefault="0010701F">
      <w:pPr>
        <w:pStyle w:val="PlainText"/>
        <w:rPr>
          <w:rFonts w:ascii="Times New Roman" w:hAnsi="Times New Roman" w:cs="Times New Roman"/>
          <w:sz w:val="20"/>
          <w:szCs w:val="20"/>
          <w:lang w:val="de-DE"/>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 xml:space="preserve">Page Ref: p. </w:t>
      </w:r>
      <w:r w:rsidR="00771850" w:rsidRPr="00E90F9D">
        <w:rPr>
          <w:rFonts w:ascii="Times New Roman" w:hAnsi="Times New Roman" w:cs="Times New Roman"/>
          <w:sz w:val="20"/>
          <w:szCs w:val="20"/>
          <w:lang w:val="da-DK"/>
        </w:rPr>
        <w:t>7</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w:t>
      </w:r>
      <w:r w:rsidR="002D68EE">
        <w:rPr>
          <w:rFonts w:ascii="Times New Roman" w:hAnsi="Times New Roman" w:cs="Times New Roman"/>
          <w:sz w:val="20"/>
          <w:szCs w:val="20"/>
        </w:rPr>
        <w:t>Introducing Psychology</w:t>
      </w:r>
    </w:p>
    <w:p w:rsidR="004818E9" w:rsidRPr="00E54AF1" w:rsidRDefault="004818E9">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B670AE">
        <w:rPr>
          <w:rFonts w:ascii="Times New Roman" w:hAnsi="Times New Roman" w:cs="Times New Roman"/>
          <w:sz w:val="20"/>
          <w:szCs w:val="20"/>
        </w:rPr>
        <w:t>3</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AA05E3" w:rsidRPr="00E54AF1" w:rsidRDefault="00AA05E3">
      <w:pPr>
        <w:pStyle w:val="PlainText"/>
        <w:rPr>
          <w:rFonts w:ascii="Times New Roman" w:hAnsi="Times New Roman" w:cs="Times New Roman"/>
          <w:sz w:val="20"/>
          <w:szCs w:val="20"/>
        </w:rPr>
      </w:pPr>
    </w:p>
    <w:p w:rsidR="00593B91" w:rsidRPr="00E54AF1" w:rsidRDefault="00593B91">
      <w:pPr>
        <w:pStyle w:val="PlainText"/>
        <w:rPr>
          <w:rFonts w:ascii="Times New Roman" w:hAnsi="Times New Roman" w:cs="Times New Roman"/>
          <w:sz w:val="20"/>
          <w:szCs w:val="20"/>
        </w:rPr>
      </w:pPr>
    </w:p>
    <w:p w:rsidR="00AA05E3"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15. Samantha specializes in evaluating, diagnosing, and treating mental and behavioral disorders. Samantha is a </w:t>
      </w:r>
      <w:r w:rsidRPr="00E54AF1">
        <w:rPr>
          <w:rFonts w:ascii="Times New Roman" w:hAnsi="Times New Roman" w:cs="Times New Roman"/>
          <w:sz w:val="20"/>
          <w:szCs w:val="20"/>
          <w:u w:val="single"/>
        </w:rPr>
        <w:t xml:space="preserve">         </w:t>
      </w:r>
      <w:r w:rsidRPr="00E54AF1">
        <w:rPr>
          <w:rFonts w:ascii="Times New Roman" w:hAnsi="Times New Roman" w:cs="Times New Roman"/>
          <w:sz w:val="20"/>
          <w:szCs w:val="20"/>
        </w:rPr>
        <w:t xml:space="preserve"> psychologist.</w:t>
      </w:r>
    </w:p>
    <w:p w:rsidR="00AA05E3"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a) experimental</w:t>
      </w:r>
    </w:p>
    <w:p w:rsidR="00AA05E3"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b) biopsychologist</w:t>
      </w:r>
    </w:p>
    <w:p w:rsidR="00AA05E3"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c) clinical</w:t>
      </w:r>
    </w:p>
    <w:p w:rsidR="00AA05E3"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d) developmental</w:t>
      </w:r>
    </w:p>
    <w:p w:rsidR="00AA05E3" w:rsidRPr="00E54AF1" w:rsidRDefault="00AA05E3">
      <w:pPr>
        <w:pStyle w:val="PlainText"/>
        <w:rPr>
          <w:rFonts w:ascii="Times New Roman" w:hAnsi="Times New Roman" w:cs="Times New Roman"/>
          <w:sz w:val="20"/>
          <w:szCs w:val="20"/>
        </w:rPr>
      </w:pPr>
    </w:p>
    <w:p w:rsidR="00AA05E3" w:rsidRPr="00E90F9D" w:rsidRDefault="00AA05E3" w:rsidP="00AA05E3">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AA05E3" w:rsidRPr="00E90F9D" w:rsidRDefault="00AA05E3" w:rsidP="00AA05E3">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8</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w:t>
      </w:r>
      <w:r w:rsidR="002D68EE">
        <w:rPr>
          <w:rFonts w:ascii="Times New Roman" w:hAnsi="Times New Roman" w:cs="Times New Roman"/>
          <w:sz w:val="20"/>
          <w:szCs w:val="20"/>
        </w:rPr>
        <w:t>Introducing Psychology</w:t>
      </w:r>
    </w:p>
    <w:p w:rsidR="004818E9" w:rsidRPr="00E54AF1" w:rsidRDefault="004818E9" w:rsidP="00AA05E3">
      <w:pPr>
        <w:pStyle w:val="PlainText"/>
        <w:rPr>
          <w:rFonts w:ascii="Times New Roman" w:hAnsi="Times New Roman" w:cs="Times New Roman"/>
          <w:sz w:val="20"/>
          <w:szCs w:val="20"/>
        </w:rPr>
      </w:pP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AA05E3" w:rsidRPr="00E54AF1" w:rsidRDefault="00593B91"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AA05E3" w:rsidRPr="00E54AF1">
        <w:rPr>
          <w:rFonts w:ascii="Times New Roman" w:hAnsi="Times New Roman" w:cs="Times New Roman"/>
          <w:sz w:val="20"/>
          <w:szCs w:val="20"/>
        </w:rPr>
        <w:t xml:space="preserve"> 1.</w:t>
      </w:r>
      <w:r w:rsidR="00B670AE">
        <w:rPr>
          <w:rFonts w:ascii="Times New Roman" w:hAnsi="Times New Roman" w:cs="Times New Roman"/>
          <w:sz w:val="20"/>
          <w:szCs w:val="20"/>
        </w:rPr>
        <w:t>3</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AA05E3" w:rsidRPr="00E54AF1" w:rsidRDefault="00AA05E3">
      <w:pPr>
        <w:pStyle w:val="PlainText"/>
        <w:rPr>
          <w:rFonts w:ascii="Times New Roman" w:hAnsi="Times New Roman" w:cs="Times New Roman"/>
          <w:sz w:val="20"/>
          <w:szCs w:val="20"/>
        </w:rPr>
      </w:pPr>
    </w:p>
    <w:p w:rsidR="00AA05E3" w:rsidRPr="00E54AF1" w:rsidRDefault="000439E2">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0439E2" w:rsidRDefault="000439E2" w:rsidP="000439E2">
      <w:pPr>
        <w:autoSpaceDE w:val="0"/>
        <w:autoSpaceDN w:val="0"/>
        <w:adjustRightInd w:val="0"/>
        <w:rPr>
          <w:rFonts w:ascii="AvenirLTStd-Light" w:hAnsi="AvenirLTStd-Light" w:cs="AvenirLTStd-Light"/>
          <w:sz w:val="18"/>
          <w:szCs w:val="18"/>
        </w:rPr>
      </w:pPr>
      <w:r>
        <w:rPr>
          <w:rFonts w:ascii="Times New Roman" w:hAnsi="Times New Roman" w:cs="Times New Roman"/>
          <w:sz w:val="20"/>
          <w:szCs w:val="20"/>
        </w:rPr>
        <w:lastRenderedPageBreak/>
        <w:t xml:space="preserve">16. Shirley examines </w:t>
      </w:r>
      <w:r>
        <w:rPr>
          <w:rFonts w:ascii="AvenirLTStd-Light" w:hAnsi="AvenirLTStd-Light" w:cs="AvenirLTStd-Light"/>
          <w:sz w:val="18"/>
          <w:szCs w:val="18"/>
        </w:rPr>
        <w:t xml:space="preserve">learning, conditioning, motivation, emotion, sensation, and perception in humans and other animals. </w:t>
      </w:r>
      <w:r w:rsidR="00AA05E3" w:rsidRPr="00E54AF1">
        <w:rPr>
          <w:rFonts w:ascii="Times New Roman" w:hAnsi="Times New Roman" w:cs="Times New Roman"/>
          <w:sz w:val="20"/>
          <w:szCs w:val="20"/>
        </w:rPr>
        <w:t xml:space="preserve"> It is likely that Shirley </w:t>
      </w:r>
      <w:r w:rsidR="00C65469">
        <w:rPr>
          <w:rFonts w:ascii="Times New Roman" w:hAnsi="Times New Roman" w:cs="Times New Roman"/>
          <w:sz w:val="20"/>
          <w:szCs w:val="20"/>
        </w:rPr>
        <w:t>is</w:t>
      </w:r>
      <w:r w:rsidR="00AA05E3" w:rsidRPr="00E54AF1">
        <w:rPr>
          <w:rFonts w:ascii="Times New Roman" w:hAnsi="Times New Roman" w:cs="Times New Roman"/>
          <w:sz w:val="20"/>
          <w:szCs w:val="20"/>
        </w:rPr>
        <w:t xml:space="preserve"> a(n) </w:t>
      </w:r>
      <w:r w:rsidR="00AA05E3" w:rsidRPr="00E54AF1">
        <w:rPr>
          <w:rFonts w:ascii="Times New Roman" w:hAnsi="Times New Roman" w:cs="Times New Roman"/>
          <w:sz w:val="20"/>
          <w:szCs w:val="20"/>
          <w:u w:val="single"/>
        </w:rPr>
        <w:t xml:space="preserve">         </w:t>
      </w:r>
      <w:r w:rsidR="00AA05E3" w:rsidRPr="00E54AF1">
        <w:rPr>
          <w:rFonts w:ascii="Times New Roman" w:hAnsi="Times New Roman" w:cs="Times New Roman"/>
          <w:sz w:val="20"/>
          <w:szCs w:val="20"/>
        </w:rPr>
        <w:t xml:space="preserve"> psychologist.</w:t>
      </w:r>
    </w:p>
    <w:p w:rsidR="00AA05E3"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a) experimental</w:t>
      </w:r>
    </w:p>
    <w:p w:rsidR="00AA05E3"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b) cultural</w:t>
      </w:r>
    </w:p>
    <w:p w:rsidR="00AA05E3" w:rsidRPr="00E54AF1" w:rsidRDefault="00AB2EE0">
      <w:pPr>
        <w:pStyle w:val="PlainText"/>
        <w:rPr>
          <w:rFonts w:ascii="Times New Roman" w:hAnsi="Times New Roman" w:cs="Times New Roman"/>
          <w:sz w:val="20"/>
          <w:szCs w:val="20"/>
        </w:rPr>
      </w:pPr>
      <w:r w:rsidRPr="00E54AF1">
        <w:rPr>
          <w:rFonts w:ascii="Times New Roman" w:hAnsi="Times New Roman" w:cs="Times New Roman"/>
          <w:sz w:val="20"/>
          <w:szCs w:val="20"/>
        </w:rPr>
        <w:t>c) developmental</w:t>
      </w:r>
    </w:p>
    <w:p w:rsidR="00AA05E3" w:rsidRPr="00E54AF1" w:rsidRDefault="00AB2EE0">
      <w:pPr>
        <w:pStyle w:val="PlainText"/>
        <w:rPr>
          <w:rFonts w:ascii="Times New Roman" w:hAnsi="Times New Roman" w:cs="Times New Roman"/>
          <w:sz w:val="20"/>
          <w:szCs w:val="20"/>
        </w:rPr>
      </w:pPr>
      <w:r w:rsidRPr="00E54AF1">
        <w:rPr>
          <w:rFonts w:ascii="Times New Roman" w:hAnsi="Times New Roman" w:cs="Times New Roman"/>
          <w:sz w:val="20"/>
          <w:szCs w:val="20"/>
        </w:rPr>
        <w:t>d) cognitive</w:t>
      </w:r>
    </w:p>
    <w:p w:rsidR="00AA05E3" w:rsidRPr="00E54AF1" w:rsidRDefault="00AA05E3" w:rsidP="00AA05E3">
      <w:pPr>
        <w:pStyle w:val="PlainText"/>
        <w:rPr>
          <w:rFonts w:ascii="Times New Roman" w:hAnsi="Times New Roman" w:cs="Times New Roman"/>
          <w:sz w:val="20"/>
          <w:szCs w:val="20"/>
        </w:rPr>
      </w:pP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AA05E3"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Page Ref: p. 8</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w:t>
      </w:r>
      <w:r w:rsidR="002D68EE">
        <w:rPr>
          <w:rFonts w:ascii="Times New Roman" w:hAnsi="Times New Roman" w:cs="Times New Roman"/>
          <w:sz w:val="20"/>
          <w:szCs w:val="20"/>
        </w:rPr>
        <w:t>Introducing Psychology</w:t>
      </w:r>
    </w:p>
    <w:p w:rsidR="004818E9" w:rsidRPr="00E54AF1" w:rsidRDefault="004818E9" w:rsidP="00AA05E3">
      <w:pPr>
        <w:pStyle w:val="PlainText"/>
        <w:rPr>
          <w:rFonts w:ascii="Times New Roman" w:hAnsi="Times New Roman" w:cs="Times New Roman"/>
          <w:sz w:val="20"/>
          <w:szCs w:val="20"/>
        </w:rPr>
      </w:pP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AA05E3" w:rsidRPr="00E54AF1" w:rsidRDefault="00593B91"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AA05E3" w:rsidRPr="00E54AF1">
        <w:rPr>
          <w:rFonts w:ascii="Times New Roman" w:hAnsi="Times New Roman" w:cs="Times New Roman"/>
          <w:sz w:val="20"/>
          <w:szCs w:val="20"/>
        </w:rPr>
        <w:t xml:space="preserve"> 1.</w:t>
      </w:r>
      <w:r w:rsidR="00B670AE">
        <w:rPr>
          <w:rFonts w:ascii="Times New Roman" w:hAnsi="Times New Roman" w:cs="Times New Roman"/>
          <w:sz w:val="20"/>
          <w:szCs w:val="20"/>
        </w:rPr>
        <w:t>3</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593B91" w:rsidRPr="00E54AF1" w:rsidRDefault="00593B91" w:rsidP="00593B91">
      <w:pPr>
        <w:pStyle w:val="PlainText"/>
        <w:rPr>
          <w:rFonts w:ascii="Times New Roman" w:hAnsi="Times New Roman" w:cs="Times New Roman"/>
          <w:sz w:val="20"/>
          <w:szCs w:val="20"/>
        </w:rPr>
      </w:pPr>
    </w:p>
    <w:p w:rsidR="00AA05E3" w:rsidRPr="00E54AF1" w:rsidRDefault="00AA05E3" w:rsidP="00AA05E3">
      <w:pPr>
        <w:pStyle w:val="PlainText"/>
        <w:rPr>
          <w:rFonts w:ascii="Times New Roman" w:hAnsi="Times New Roman" w:cs="Times New Roman"/>
          <w:sz w:val="20"/>
          <w:szCs w:val="20"/>
        </w:rPr>
      </w:pPr>
    </w:p>
    <w:p w:rsidR="00AA05E3" w:rsidRPr="00E54AF1" w:rsidRDefault="00AA05E3" w:rsidP="00AA05E3">
      <w:pPr>
        <w:pStyle w:val="PlainText"/>
        <w:rPr>
          <w:rFonts w:ascii="Times New Roman" w:hAnsi="Times New Roman" w:cs="Times New Roman"/>
          <w:sz w:val="20"/>
          <w:szCs w:val="20"/>
        </w:rPr>
      </w:pPr>
    </w:p>
    <w:p w:rsidR="00AA05E3" w:rsidRPr="00E54AF1" w:rsidRDefault="00E54AF1" w:rsidP="00AA05E3">
      <w:pPr>
        <w:pStyle w:val="PlainText"/>
        <w:rPr>
          <w:rFonts w:ascii="Times New Roman" w:hAnsi="Times New Roman" w:cs="Times New Roman"/>
          <w:sz w:val="20"/>
          <w:szCs w:val="20"/>
        </w:rPr>
      </w:pPr>
      <w:r>
        <w:rPr>
          <w:rFonts w:ascii="Times New Roman" w:hAnsi="Times New Roman" w:cs="Times New Roman"/>
          <w:sz w:val="20"/>
          <w:szCs w:val="20"/>
        </w:rPr>
        <w:t xml:space="preserve">17. </w:t>
      </w:r>
      <w:r w:rsidR="00AA05E3" w:rsidRPr="00E54AF1">
        <w:rPr>
          <w:rFonts w:ascii="Times New Roman" w:hAnsi="Times New Roman" w:cs="Times New Roman"/>
          <w:sz w:val="20"/>
          <w:szCs w:val="20"/>
        </w:rPr>
        <w:t xml:space="preserve">Lloyd is fascinated by interpersonal behavior, especially prejudice and other attitudes. It is likely that Lloyd is a(n) </w:t>
      </w:r>
      <w:r w:rsidR="00AA05E3" w:rsidRPr="00E54AF1">
        <w:rPr>
          <w:rFonts w:ascii="Times New Roman" w:hAnsi="Times New Roman" w:cs="Times New Roman"/>
          <w:sz w:val="20"/>
          <w:szCs w:val="20"/>
          <w:u w:val="single"/>
        </w:rPr>
        <w:t xml:space="preserve">         </w:t>
      </w:r>
      <w:r w:rsidR="00AA05E3" w:rsidRPr="00E54AF1">
        <w:rPr>
          <w:rFonts w:ascii="Times New Roman" w:hAnsi="Times New Roman" w:cs="Times New Roman"/>
          <w:sz w:val="20"/>
          <w:szCs w:val="20"/>
        </w:rPr>
        <w:t xml:space="preserve"> psychologist.</w:t>
      </w: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a) cultural</w:t>
      </w: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b) forensic</w:t>
      </w: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c) experimental</w:t>
      </w: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d) social</w:t>
      </w:r>
    </w:p>
    <w:p w:rsidR="00AA05E3" w:rsidRPr="00E54AF1" w:rsidRDefault="00AA05E3" w:rsidP="00AA05E3">
      <w:pPr>
        <w:pStyle w:val="PlainText"/>
        <w:rPr>
          <w:rFonts w:ascii="Times New Roman" w:hAnsi="Times New Roman" w:cs="Times New Roman"/>
          <w:sz w:val="20"/>
          <w:szCs w:val="20"/>
        </w:rPr>
      </w:pP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AA05E3"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Page Ref: p. 8</w:t>
      </w:r>
    </w:p>
    <w:p w:rsidR="008D2064" w:rsidRPr="00E54AF1" w:rsidRDefault="004818E9" w:rsidP="008D2064">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8D2064">
        <w:rPr>
          <w:rFonts w:ascii="Times New Roman" w:hAnsi="Times New Roman" w:cs="Times New Roman"/>
          <w:sz w:val="20"/>
          <w:szCs w:val="20"/>
        </w:rPr>
        <w:t xml:space="preserve"> </w:t>
      </w:r>
      <w:r w:rsidR="002D68EE">
        <w:rPr>
          <w:rFonts w:ascii="Times New Roman" w:hAnsi="Times New Roman" w:cs="Times New Roman"/>
          <w:sz w:val="20"/>
          <w:szCs w:val="20"/>
        </w:rPr>
        <w:t>Introducing Psychology</w:t>
      </w:r>
    </w:p>
    <w:p w:rsidR="004818E9" w:rsidRPr="00E54AF1" w:rsidRDefault="004818E9" w:rsidP="00AA05E3">
      <w:pPr>
        <w:pStyle w:val="PlainText"/>
        <w:rPr>
          <w:rFonts w:ascii="Times New Roman" w:hAnsi="Times New Roman" w:cs="Times New Roman"/>
          <w:sz w:val="20"/>
          <w:szCs w:val="20"/>
        </w:rPr>
      </w:pPr>
    </w:p>
    <w:p w:rsidR="00AA05E3" w:rsidRPr="00E54AF1" w:rsidRDefault="00AA05E3"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AA05E3" w:rsidRPr="00E54AF1" w:rsidRDefault="00593B91" w:rsidP="00AA05E3">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AA05E3" w:rsidRPr="00E54AF1">
        <w:rPr>
          <w:rFonts w:ascii="Times New Roman" w:hAnsi="Times New Roman" w:cs="Times New Roman"/>
          <w:sz w:val="20"/>
          <w:szCs w:val="20"/>
        </w:rPr>
        <w:t xml:space="preserve"> 1.</w:t>
      </w:r>
      <w:r w:rsidR="003401D4">
        <w:rPr>
          <w:rFonts w:ascii="Times New Roman" w:hAnsi="Times New Roman" w:cs="Times New Roman"/>
          <w:sz w:val="20"/>
          <w:szCs w:val="20"/>
        </w:rPr>
        <w:t>3</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1 Knowledge Base of Psychology</w:t>
      </w:r>
    </w:p>
    <w:p w:rsidR="00AA05E3" w:rsidRPr="00E54AF1" w:rsidRDefault="00AA05E3">
      <w:pPr>
        <w:pStyle w:val="PlainText"/>
        <w:rPr>
          <w:rFonts w:ascii="Times New Roman" w:hAnsi="Times New Roman" w:cs="Times New Roman"/>
          <w:sz w:val="20"/>
          <w:szCs w:val="20"/>
        </w:rPr>
      </w:pPr>
    </w:p>
    <w:p w:rsidR="00AA05E3" w:rsidRPr="00E54AF1" w:rsidRDefault="00AA05E3">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AA05E3" w:rsidRPr="00E54AF1">
        <w:rPr>
          <w:rFonts w:ascii="Times New Roman" w:hAnsi="Times New Roman" w:cs="Times New Roman"/>
          <w:sz w:val="20"/>
          <w:szCs w:val="20"/>
        </w:rPr>
        <w:t>8</w:t>
      </w:r>
      <w:r w:rsidRPr="00E54AF1">
        <w:rPr>
          <w:rFonts w:ascii="Times New Roman" w:hAnsi="Times New Roman" w:cs="Times New Roman"/>
          <w:sz w:val="20"/>
          <w:szCs w:val="20"/>
        </w:rPr>
        <w:t>. T</w:t>
      </w:r>
      <w:r w:rsidR="00C450EB">
        <w:rPr>
          <w:rFonts w:ascii="Times New Roman" w:hAnsi="Times New Roman" w:cs="Times New Roman"/>
          <w:sz w:val="20"/>
          <w:szCs w:val="20"/>
        </w:rPr>
        <w:t>he science of psychology began in 1879 in ________________, Germany with Wilhelm ___________.</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 xml:space="preserve">a) </w:t>
      </w:r>
      <w:r w:rsidR="00C450EB" w:rsidRPr="00E90F9D">
        <w:rPr>
          <w:rFonts w:ascii="Times New Roman" w:hAnsi="Times New Roman" w:cs="Times New Roman"/>
          <w:sz w:val="20"/>
          <w:szCs w:val="20"/>
          <w:lang w:val="de-DE"/>
        </w:rPr>
        <w:t>Berlin, Skinner</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 xml:space="preserve">b) </w:t>
      </w:r>
      <w:r w:rsidR="00C450EB" w:rsidRPr="00E90F9D">
        <w:rPr>
          <w:rFonts w:ascii="Times New Roman" w:hAnsi="Times New Roman" w:cs="Times New Roman"/>
          <w:sz w:val="20"/>
          <w:szCs w:val="20"/>
          <w:lang w:val="de-DE"/>
        </w:rPr>
        <w:t>Leipzig, Wundt</w:t>
      </w:r>
    </w:p>
    <w:p w:rsidR="0010701F" w:rsidRPr="00E90F9D" w:rsidRDefault="00C450EB">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c) Munich, James</w:t>
      </w:r>
    </w:p>
    <w:p w:rsidR="0010701F" w:rsidRPr="00E90F9D" w:rsidRDefault="00C450EB">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d) Hamburg, Freud</w:t>
      </w:r>
    </w:p>
    <w:p w:rsidR="0010701F" w:rsidRPr="00E90F9D" w:rsidRDefault="0010701F">
      <w:pPr>
        <w:pStyle w:val="PlainText"/>
        <w:rPr>
          <w:rFonts w:ascii="Times New Roman" w:hAnsi="Times New Roman" w:cs="Times New Roman"/>
          <w:sz w:val="20"/>
          <w:szCs w:val="20"/>
          <w:lang w:val="de-DE"/>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548A6">
        <w:rPr>
          <w:rFonts w:ascii="Times New Roman" w:hAnsi="Times New Roman" w:cs="Times New Roman"/>
          <w:sz w:val="20"/>
          <w:szCs w:val="20"/>
        </w:rPr>
        <w:t>10</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bookmarkStart w:id="5" w:name="OLE_LINK25"/>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bookmarkEnd w:id="5"/>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AA05E3" w:rsidRPr="00E54AF1">
        <w:rPr>
          <w:rFonts w:ascii="Times New Roman" w:hAnsi="Times New Roman" w:cs="Times New Roman"/>
          <w:sz w:val="20"/>
          <w:szCs w:val="20"/>
        </w:rPr>
        <w:t>9</w:t>
      </w:r>
      <w:r w:rsidRPr="00E54AF1">
        <w:rPr>
          <w:rFonts w:ascii="Times New Roman" w:hAnsi="Times New Roman" w:cs="Times New Roman"/>
          <w:sz w:val="20"/>
          <w:szCs w:val="20"/>
        </w:rPr>
        <w:t xml:space="preserve">. The </w:t>
      </w:r>
      <w:r w:rsidR="00C450EB">
        <w:rPr>
          <w:rFonts w:ascii="Times New Roman" w:hAnsi="Times New Roman" w:cs="Times New Roman"/>
          <w:sz w:val="20"/>
          <w:szCs w:val="20"/>
        </w:rPr>
        <w:t>term “</w:t>
      </w:r>
      <w:r w:rsidR="00C450EB" w:rsidRPr="000D1DDD">
        <w:rPr>
          <w:rFonts w:ascii="Times New Roman" w:hAnsi="Times New Roman" w:cs="Times New Roman"/>
          <w:i/>
          <w:sz w:val="20"/>
          <w:szCs w:val="20"/>
        </w:rPr>
        <w:t>introspection”</w:t>
      </w:r>
      <w:r w:rsidR="00C450EB">
        <w:rPr>
          <w:rFonts w:ascii="Times New Roman" w:hAnsi="Times New Roman" w:cs="Times New Roman"/>
          <w:sz w:val="20"/>
          <w:szCs w:val="20"/>
        </w:rPr>
        <w:t xml:space="preserve"> means _______________</w:t>
      </w:r>
    </w:p>
    <w:p w:rsidR="000D1DDD" w:rsidRDefault="000439E2">
      <w:pPr>
        <w:pStyle w:val="PlainText"/>
        <w:rPr>
          <w:rFonts w:ascii="Times New Roman" w:hAnsi="Times New Roman" w:cs="Times New Roman"/>
          <w:sz w:val="20"/>
          <w:szCs w:val="20"/>
        </w:rPr>
      </w:pPr>
      <w:r>
        <w:rPr>
          <w:rFonts w:ascii="Times New Roman" w:hAnsi="Times New Roman" w:cs="Times New Roman"/>
          <w:sz w:val="20"/>
          <w:szCs w:val="20"/>
        </w:rPr>
        <w:t xml:space="preserve">a) </w:t>
      </w:r>
      <w:r w:rsidR="000D1DDD">
        <w:rPr>
          <w:rFonts w:ascii="Times New Roman" w:hAnsi="Times New Roman" w:cs="Times New Roman"/>
          <w:sz w:val="20"/>
          <w:szCs w:val="20"/>
        </w:rPr>
        <w:t>looking inward</w:t>
      </w:r>
    </w:p>
    <w:p w:rsidR="0010701F" w:rsidRPr="00E54AF1" w:rsidRDefault="00870664">
      <w:pPr>
        <w:pStyle w:val="PlainText"/>
        <w:rPr>
          <w:rFonts w:ascii="Times New Roman" w:hAnsi="Times New Roman" w:cs="Times New Roman"/>
          <w:sz w:val="20"/>
          <w:szCs w:val="20"/>
        </w:rPr>
      </w:pPr>
      <w:r>
        <w:rPr>
          <w:rFonts w:ascii="Times New Roman" w:hAnsi="Times New Roman" w:cs="Times New Roman"/>
          <w:sz w:val="20"/>
          <w:szCs w:val="20"/>
        </w:rPr>
        <w:t>b) elements of thought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870664">
        <w:rPr>
          <w:rFonts w:ascii="Times New Roman" w:hAnsi="Times New Roman" w:cs="Times New Roman"/>
          <w:sz w:val="20"/>
          <w:szCs w:val="20"/>
        </w:rPr>
        <w:t>metronome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870664">
        <w:rPr>
          <w:rFonts w:ascii="Times New Roman" w:hAnsi="Times New Roman" w:cs="Times New Roman"/>
          <w:sz w:val="20"/>
          <w:szCs w:val="20"/>
        </w:rPr>
        <w:t>looking outward</w:t>
      </w:r>
    </w:p>
    <w:p w:rsidR="0010701F" w:rsidRPr="00E54AF1" w:rsidRDefault="0010701F">
      <w:pPr>
        <w:pStyle w:val="PlainText"/>
        <w:rPr>
          <w:rFonts w:ascii="Times New Roman" w:hAnsi="Times New Roman" w:cs="Times New Roman"/>
          <w:sz w:val="20"/>
          <w:szCs w:val="20"/>
        </w:rPr>
      </w:pPr>
    </w:p>
    <w:p w:rsidR="0010701F" w:rsidRPr="00E54AF1" w:rsidRDefault="000D1DDD">
      <w:pPr>
        <w:pStyle w:val="PlainText"/>
        <w:rPr>
          <w:rFonts w:ascii="Times New Roman" w:hAnsi="Times New Roman" w:cs="Times New Roman"/>
          <w:sz w:val="20"/>
          <w:szCs w:val="20"/>
        </w:rPr>
      </w:pPr>
      <w:r>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w:t>
      </w:r>
      <w:r w:rsidR="00C548A6">
        <w:rPr>
          <w:rFonts w:ascii="Times New Roman" w:hAnsi="Times New Roman" w:cs="Times New Roman"/>
          <w:sz w:val="20"/>
          <w:szCs w:val="20"/>
        </w:rPr>
        <w:t>10</w:t>
      </w:r>
      <w:r w:rsidRPr="00E54AF1">
        <w:rPr>
          <w:rFonts w:ascii="Times New Roman" w:hAnsi="Times New Roman" w:cs="Times New Roman"/>
          <w:sz w:val="20"/>
          <w:szCs w:val="20"/>
        </w:rPr>
        <w:t xml:space="preserve"> </w:t>
      </w:r>
      <w:r w:rsidR="00AA05E3" w:rsidRPr="00E54AF1">
        <w:rPr>
          <w:rFonts w:ascii="Times New Roman" w:hAnsi="Times New Roman" w:cs="Times New Roman"/>
          <w:sz w:val="20"/>
          <w:szCs w:val="20"/>
        </w:rPr>
        <w:t>9</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lastRenderedPageBreak/>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AA05E3">
      <w:pPr>
        <w:pStyle w:val="PlainText"/>
        <w:rPr>
          <w:rFonts w:ascii="Times New Roman" w:hAnsi="Times New Roman" w:cs="Times New Roman"/>
          <w:sz w:val="20"/>
          <w:szCs w:val="20"/>
        </w:rPr>
      </w:pPr>
      <w:r w:rsidRPr="00E54AF1">
        <w:rPr>
          <w:rFonts w:ascii="Times New Roman" w:hAnsi="Times New Roman" w:cs="Times New Roman"/>
          <w:sz w:val="20"/>
          <w:szCs w:val="20"/>
        </w:rPr>
        <w:t>20</w:t>
      </w:r>
      <w:r w:rsidR="0010701F" w:rsidRPr="00E54AF1">
        <w:rPr>
          <w:rFonts w:ascii="Times New Roman" w:hAnsi="Times New Roman" w:cs="Times New Roman"/>
          <w:sz w:val="20"/>
          <w:szCs w:val="20"/>
        </w:rPr>
        <w:t xml:space="preserve">. Diane is keeping an in-depth record of her conscious awareness including </w:t>
      </w:r>
      <w:r w:rsidR="00870664">
        <w:rPr>
          <w:rFonts w:ascii="Times New Roman" w:hAnsi="Times New Roman" w:cs="Times New Roman"/>
          <w:sz w:val="20"/>
          <w:szCs w:val="20"/>
        </w:rPr>
        <w:t xml:space="preserve"> basic </w:t>
      </w:r>
      <w:r w:rsidR="0010701F" w:rsidRPr="00E54AF1">
        <w:rPr>
          <w:rFonts w:ascii="Times New Roman" w:hAnsi="Times New Roman" w:cs="Times New Roman"/>
          <w:sz w:val="20"/>
          <w:szCs w:val="20"/>
        </w:rPr>
        <w:t>sensation</w:t>
      </w:r>
      <w:r w:rsidR="00870664">
        <w:rPr>
          <w:rFonts w:ascii="Times New Roman" w:hAnsi="Times New Roman" w:cs="Times New Roman"/>
          <w:sz w:val="20"/>
          <w:szCs w:val="20"/>
        </w:rPr>
        <w:t>s</w:t>
      </w:r>
      <w:r w:rsidR="0010701F" w:rsidRPr="00E54AF1">
        <w:rPr>
          <w:rFonts w:ascii="Times New Roman" w:hAnsi="Times New Roman" w:cs="Times New Roman"/>
          <w:sz w:val="20"/>
          <w:szCs w:val="20"/>
        </w:rPr>
        <w:t>, images, feelings, and thoughts that she is aware of experiencing. Diane is practicing what Wundt would call _________.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Structuralism</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Empiricism</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Functionalism</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Introspection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548A6">
        <w:rPr>
          <w:rFonts w:ascii="Times New Roman" w:hAnsi="Times New Roman" w:cs="Times New Roman"/>
          <w:sz w:val="20"/>
          <w:szCs w:val="20"/>
        </w:rPr>
        <w:t xml:space="preserve"> 10</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 xml:space="preserve">4 Application </w:t>
      </w:r>
      <w:r w:rsidR="00767628" w:rsidRPr="008D2A99">
        <w:rPr>
          <w:sz w:val="20"/>
          <w:szCs w:val="20"/>
        </w:rPr>
        <w:t>of</w:t>
      </w:r>
      <w:r w:rsidRPr="008D2A99">
        <w:rPr>
          <w:sz w:val="20"/>
          <w:szCs w:val="20"/>
        </w:rPr>
        <w:t xml:space="preserve">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21</w:t>
      </w:r>
      <w:r w:rsidR="0010701F" w:rsidRPr="00E54AF1">
        <w:rPr>
          <w:rFonts w:ascii="Times New Roman" w:hAnsi="Times New Roman" w:cs="Times New Roman"/>
          <w:sz w:val="20"/>
          <w:szCs w:val="20"/>
        </w:rPr>
        <w:t>. The psychological school of thought called structuralism is associated with _____, and engages in the method of studying experience called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C548A6">
        <w:rPr>
          <w:rFonts w:ascii="Times New Roman" w:hAnsi="Times New Roman" w:cs="Times New Roman"/>
          <w:sz w:val="20"/>
          <w:szCs w:val="20"/>
        </w:rPr>
        <w:t xml:space="preserve"> Wundt &amp; James; introspection</w:t>
      </w:r>
      <w:del w:id="6" w:author="WileyUserV4" w:date="2011-10-21T13:29:00Z">
        <w:r w:rsidRPr="00E54AF1" w:rsidDel="00E90F9D">
          <w:rPr>
            <w:rFonts w:ascii="Times New Roman" w:hAnsi="Times New Roman" w:cs="Times New Roman"/>
            <w:sz w:val="20"/>
            <w:szCs w:val="20"/>
          </w:rPr>
          <w:delText>b</w:delText>
        </w:r>
      </w:del>
      <w:r w:rsidRPr="00E54AF1">
        <w:rPr>
          <w:rFonts w:ascii="Times New Roman" w:hAnsi="Times New Roman" w:cs="Times New Roman"/>
          <w:sz w:val="20"/>
          <w:szCs w:val="20"/>
        </w:rPr>
        <w:t xml:space="preserve">) </w:t>
      </w:r>
      <w:r w:rsidR="00C548A6">
        <w:rPr>
          <w:rFonts w:ascii="Times New Roman" w:hAnsi="Times New Roman" w:cs="Times New Roman"/>
          <w:sz w:val="20"/>
          <w:szCs w:val="20"/>
        </w:rPr>
        <w:t xml:space="preserve"> Titchner &amp; James; introspection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Tom &amp; Jerry; cutting to the chase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Wundt &amp; Titchener; introspection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10</w:t>
      </w:r>
      <w:r w:rsidR="00C548A6">
        <w:rPr>
          <w:rFonts w:ascii="Times New Roman" w:hAnsi="Times New Roman" w:cs="Times New Roman"/>
          <w:sz w:val="20"/>
          <w:szCs w:val="20"/>
        </w:rPr>
        <w:t>-11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2</w:t>
      </w:r>
      <w:r w:rsidR="00BA4995" w:rsidRPr="00E54AF1">
        <w:rPr>
          <w:rFonts w:ascii="Times New Roman" w:hAnsi="Times New Roman" w:cs="Times New Roman"/>
          <w:sz w:val="20"/>
          <w:szCs w:val="20"/>
        </w:rPr>
        <w:t>2</w:t>
      </w:r>
      <w:r w:rsidRPr="00E54AF1">
        <w:rPr>
          <w:rFonts w:ascii="Times New Roman" w:hAnsi="Times New Roman" w:cs="Times New Roman"/>
          <w:sz w:val="20"/>
          <w:szCs w:val="20"/>
        </w:rPr>
        <w:t>. Structuralism</w:t>
      </w:r>
      <w:r w:rsidR="00870664">
        <w:rPr>
          <w:rFonts w:ascii="Times New Roman" w:hAnsi="Times New Roman" w:cs="Times New Roman"/>
          <w:sz w:val="20"/>
          <w:szCs w:val="20"/>
        </w:rPr>
        <w:t>, although short-lived,</w:t>
      </w:r>
      <w:r w:rsidRPr="00E54AF1">
        <w:rPr>
          <w:rFonts w:ascii="Times New Roman" w:hAnsi="Times New Roman" w:cs="Times New Roman"/>
          <w:sz w:val="20"/>
          <w:szCs w:val="20"/>
        </w:rPr>
        <w:t xml:space="preserve"> made an important contribution to the science of psychology because it ________________.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Established a model for the scientific study of mental processes.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Showed how separate thoughts combined to form an idea.</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Explained why individuals experience stimuli differently.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Highlighted why different scientific methods are needed to study children and animals versus studying adult humans.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548A6">
        <w:rPr>
          <w:rFonts w:ascii="Times New Roman" w:hAnsi="Times New Roman" w:cs="Times New Roman"/>
          <w:sz w:val="20"/>
          <w:szCs w:val="20"/>
        </w:rPr>
        <w:t xml:space="preserve"> 11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677518">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23</w:t>
      </w:r>
      <w:r w:rsidR="0010701F" w:rsidRPr="00E54AF1">
        <w:rPr>
          <w:rFonts w:ascii="Times New Roman" w:hAnsi="Times New Roman" w:cs="Times New Roman"/>
          <w:sz w:val="20"/>
          <w:szCs w:val="20"/>
        </w:rPr>
        <w:t>. _____ investigates how mental processes help people adapt to their environment.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Structuralism</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Gestalt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Cognitive processing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Functionalism</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548A6">
        <w:rPr>
          <w:rFonts w:ascii="Times New Roman" w:hAnsi="Times New Roman" w:cs="Times New Roman"/>
          <w:sz w:val="20"/>
          <w:szCs w:val="20"/>
        </w:rPr>
        <w:t xml:space="preserve"> 11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24</w:t>
      </w:r>
      <w:r w:rsidR="0010701F" w:rsidRPr="00E54AF1">
        <w:rPr>
          <w:rFonts w:ascii="Times New Roman" w:hAnsi="Times New Roman" w:cs="Times New Roman"/>
          <w:sz w:val="20"/>
          <w:szCs w:val="20"/>
        </w:rPr>
        <w:t>. Functionalism made an important contribution to the science of psychology because it ____________________.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C548A6">
        <w:rPr>
          <w:rFonts w:ascii="Times New Roman" w:hAnsi="Times New Roman" w:cs="Times New Roman"/>
          <w:sz w:val="20"/>
          <w:szCs w:val="20"/>
        </w:rPr>
        <w:t>e</w:t>
      </w:r>
      <w:r w:rsidRPr="00E54AF1">
        <w:rPr>
          <w:rFonts w:ascii="Times New Roman" w:hAnsi="Times New Roman" w:cs="Times New Roman"/>
          <w:sz w:val="20"/>
          <w:szCs w:val="20"/>
        </w:rPr>
        <w:t>xplained why different individuals experience stimuli differently.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C548A6">
        <w:rPr>
          <w:rFonts w:ascii="Times New Roman" w:hAnsi="Times New Roman" w:cs="Times New Roman"/>
          <w:sz w:val="20"/>
          <w:szCs w:val="20"/>
        </w:rPr>
        <w:t>d</w:t>
      </w:r>
      <w:r w:rsidRPr="00E54AF1">
        <w:rPr>
          <w:rFonts w:ascii="Times New Roman" w:hAnsi="Times New Roman" w:cs="Times New Roman"/>
          <w:sz w:val="20"/>
          <w:szCs w:val="20"/>
        </w:rPr>
        <w:t>rew the line between branches of psychology so each had its own function.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C548A6">
        <w:rPr>
          <w:rFonts w:ascii="Times New Roman" w:hAnsi="Times New Roman" w:cs="Times New Roman"/>
          <w:sz w:val="20"/>
          <w:szCs w:val="20"/>
        </w:rPr>
        <w:t>e</w:t>
      </w:r>
      <w:r w:rsidRPr="00E54AF1">
        <w:rPr>
          <w:rFonts w:ascii="Times New Roman" w:hAnsi="Times New Roman" w:cs="Times New Roman"/>
          <w:sz w:val="20"/>
          <w:szCs w:val="20"/>
        </w:rPr>
        <w:t>xpanded the scope of psychology to consider such topics as emotion and observable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C548A6">
        <w:rPr>
          <w:rFonts w:ascii="Times New Roman" w:hAnsi="Times New Roman" w:cs="Times New Roman"/>
          <w:sz w:val="20"/>
          <w:szCs w:val="20"/>
        </w:rPr>
        <w:t>s</w:t>
      </w:r>
      <w:r w:rsidRPr="00E54AF1">
        <w:rPr>
          <w:rFonts w:ascii="Times New Roman" w:hAnsi="Times New Roman" w:cs="Times New Roman"/>
          <w:sz w:val="20"/>
          <w:szCs w:val="20"/>
        </w:rPr>
        <w:t>pecified precisely the scope of psychology as dealing with mental processes.</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Default="00BA4995">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C548A6" w:rsidRPr="00E90F9D">
        <w:rPr>
          <w:rFonts w:ascii="Times New Roman" w:hAnsi="Times New Roman" w:cs="Times New Roman"/>
          <w:sz w:val="20"/>
          <w:szCs w:val="20"/>
          <w:lang w:val="da-DK"/>
        </w:rPr>
        <w:t xml:space="preserve"> </w:t>
      </w:r>
      <w:r w:rsidR="00C548A6">
        <w:rPr>
          <w:rFonts w:ascii="Times New Roman" w:hAnsi="Times New Roman" w:cs="Times New Roman"/>
          <w:sz w:val="20"/>
          <w:szCs w:val="20"/>
        </w:rPr>
        <w:t>11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593B91" w:rsidRPr="00E54AF1" w:rsidRDefault="00593B91" w:rsidP="00593B9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25. The psychoanalytic/psychodynamic perspective is associated with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Freud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Skinner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Watson</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pp. 11</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677518"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p>
    <w:p w:rsidR="00E54AF1" w:rsidRPr="00E54AF1" w:rsidRDefault="00D74DB9" w:rsidP="00E54AF1">
      <w:pPr>
        <w:pStyle w:val="PlainText"/>
        <w:rPr>
          <w:rFonts w:ascii="Times New Roman" w:hAnsi="Times New Roman" w:cs="Times New Roman"/>
          <w:sz w:val="20"/>
          <w:szCs w:val="20"/>
        </w:rPr>
      </w:pPr>
      <w:r>
        <w:rPr>
          <w:rFonts w:ascii="Times New Roman" w:hAnsi="Times New Roman" w:cs="Times New Roman"/>
          <w:sz w:val="20"/>
          <w:szCs w:val="20"/>
        </w:rPr>
        <w:t>26. Psychotherapy or “</w:t>
      </w:r>
      <w:r w:rsidR="00E54AF1" w:rsidRPr="00E54AF1">
        <w:rPr>
          <w:rFonts w:ascii="Times New Roman" w:hAnsi="Times New Roman" w:cs="Times New Roman"/>
          <w:sz w:val="20"/>
          <w:szCs w:val="20"/>
        </w:rPr>
        <w:t>talk therapy" was developed by whom</w:t>
      </w:r>
      <w:r w:rsidR="00677518">
        <w:rPr>
          <w:rFonts w:ascii="Times New Roman" w:hAnsi="Times New Roman" w:cs="Times New Roman"/>
          <w:sz w:val="20"/>
          <w:szCs w:val="20"/>
        </w:rPr>
        <w:t xml:space="preserve"> as a way to deal with unconscious conflicts</w:t>
      </w:r>
      <w:r w:rsidR="00E54AF1" w:rsidRPr="00E54AF1">
        <w:rPr>
          <w:rFonts w:ascii="Times New Roman" w:hAnsi="Times New Roman" w:cs="Times New Roman"/>
          <w:sz w:val="20"/>
          <w:szCs w:val="20"/>
        </w:rPr>
        <w: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B. F. Skinner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Carl Rogers</w:t>
      </w:r>
    </w:p>
    <w:p w:rsidR="00E54AF1" w:rsidRPr="00E90F9D" w:rsidRDefault="00E54AF1" w:rsidP="00E54AF1">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c) William James</w:t>
      </w:r>
    </w:p>
    <w:p w:rsidR="00E54AF1" w:rsidRPr="00E90F9D" w:rsidRDefault="00E54AF1" w:rsidP="00E54AF1">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d) Sigmund Freud</w:t>
      </w:r>
    </w:p>
    <w:p w:rsidR="00E54AF1" w:rsidRPr="00E90F9D" w:rsidRDefault="00E54AF1" w:rsidP="00E54AF1">
      <w:pPr>
        <w:pStyle w:val="PlainText"/>
        <w:rPr>
          <w:rFonts w:ascii="Times New Roman" w:hAnsi="Times New Roman" w:cs="Times New Roman"/>
          <w:sz w:val="20"/>
          <w:szCs w:val="20"/>
          <w:lang w:val="de-DE"/>
        </w:rPr>
      </w:pP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11</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27</w:t>
      </w:r>
      <w:r w:rsidR="0010701F" w:rsidRPr="00E54AF1">
        <w:rPr>
          <w:rFonts w:ascii="Times New Roman" w:hAnsi="Times New Roman" w:cs="Times New Roman"/>
          <w:sz w:val="20"/>
          <w:szCs w:val="20"/>
        </w:rPr>
        <w:t>. The belief that the unconscious mind has an influence on one's behavior is part of what theory of personality?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C548A6">
        <w:rPr>
          <w:rFonts w:ascii="Times New Roman" w:hAnsi="Times New Roman" w:cs="Times New Roman"/>
          <w:sz w:val="20"/>
          <w:szCs w:val="20"/>
        </w:rPr>
        <w:t>P</w:t>
      </w:r>
      <w:r w:rsidRPr="00E54AF1">
        <w:rPr>
          <w:rFonts w:ascii="Times New Roman" w:hAnsi="Times New Roman" w:cs="Times New Roman"/>
          <w:sz w:val="20"/>
          <w:szCs w:val="20"/>
        </w:rPr>
        <w:t>sychobiological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C548A6">
        <w:rPr>
          <w:rFonts w:ascii="Times New Roman" w:hAnsi="Times New Roman" w:cs="Times New Roman"/>
          <w:sz w:val="20"/>
          <w:szCs w:val="20"/>
        </w:rPr>
        <w:t>P</w:t>
      </w:r>
      <w:r w:rsidRPr="00E54AF1">
        <w:rPr>
          <w:rFonts w:ascii="Times New Roman" w:hAnsi="Times New Roman" w:cs="Times New Roman"/>
          <w:sz w:val="20"/>
          <w:szCs w:val="20"/>
        </w:rPr>
        <w:t>sychosocial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C548A6">
        <w:rPr>
          <w:rFonts w:ascii="Times New Roman" w:hAnsi="Times New Roman" w:cs="Times New Roman"/>
          <w:sz w:val="20"/>
          <w:szCs w:val="20"/>
        </w:rPr>
        <w:t>P</w:t>
      </w:r>
      <w:r w:rsidRPr="00E54AF1">
        <w:rPr>
          <w:rFonts w:ascii="Times New Roman" w:hAnsi="Times New Roman" w:cs="Times New Roman"/>
          <w:sz w:val="20"/>
          <w:szCs w:val="20"/>
        </w:rPr>
        <w:t>sychoanalytic</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C548A6">
        <w:rPr>
          <w:rFonts w:ascii="Times New Roman" w:hAnsi="Times New Roman" w:cs="Times New Roman"/>
          <w:sz w:val="20"/>
          <w:szCs w:val="20"/>
        </w:rPr>
        <w:t>P</w:t>
      </w:r>
      <w:r w:rsidRPr="00E54AF1">
        <w:rPr>
          <w:rFonts w:ascii="Times New Roman" w:hAnsi="Times New Roman" w:cs="Times New Roman"/>
          <w:sz w:val="20"/>
          <w:szCs w:val="20"/>
        </w:rPr>
        <w:t>sychobehavioral</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28. </w:t>
      </w:r>
      <w:r w:rsidR="00870664">
        <w:rPr>
          <w:rFonts w:ascii="Times New Roman" w:hAnsi="Times New Roman" w:cs="Times New Roman"/>
          <w:sz w:val="20"/>
          <w:szCs w:val="20"/>
        </w:rPr>
        <w:t>A “</w:t>
      </w:r>
      <w:r w:rsidR="00FC3E1E">
        <w:rPr>
          <w:rFonts w:ascii="Times New Roman" w:hAnsi="Times New Roman" w:cs="Times New Roman"/>
          <w:sz w:val="20"/>
          <w:szCs w:val="20"/>
        </w:rPr>
        <w:t>Freudian Slip” is said to reveal:</w:t>
      </w:r>
    </w:p>
    <w:p w:rsidR="0010701F" w:rsidRPr="00E54AF1" w:rsidRDefault="00FC3E1E">
      <w:pPr>
        <w:pStyle w:val="PlainText"/>
        <w:rPr>
          <w:rFonts w:ascii="Times New Roman" w:hAnsi="Times New Roman" w:cs="Times New Roman"/>
          <w:sz w:val="20"/>
          <w:szCs w:val="20"/>
        </w:rPr>
      </w:pPr>
      <w:r>
        <w:rPr>
          <w:rFonts w:ascii="Times New Roman" w:hAnsi="Times New Roman" w:cs="Times New Roman"/>
          <w:sz w:val="20"/>
          <w:szCs w:val="20"/>
        </w:rPr>
        <w:t>a) a person’s true, unconscious desires and conflicts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FC3E1E">
        <w:rPr>
          <w:rFonts w:ascii="Times New Roman" w:hAnsi="Times New Roman" w:cs="Times New Roman"/>
          <w:sz w:val="20"/>
          <w:szCs w:val="20"/>
        </w:rPr>
        <w:t>too much of a woman’s leg under her dress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FC3E1E">
        <w:rPr>
          <w:rFonts w:ascii="Times New Roman" w:hAnsi="Times New Roman" w:cs="Times New Roman"/>
          <w:sz w:val="20"/>
          <w:szCs w:val="20"/>
        </w:rPr>
        <w:t>a person who isn’t very aware of his or her physical presence in the world</w:t>
      </w:r>
    </w:p>
    <w:p w:rsidR="0010701F" w:rsidRPr="00E54AF1" w:rsidRDefault="00FC3E1E">
      <w:pPr>
        <w:pStyle w:val="PlainText"/>
        <w:rPr>
          <w:rFonts w:ascii="Times New Roman" w:hAnsi="Times New Roman" w:cs="Times New Roman"/>
          <w:sz w:val="20"/>
          <w:szCs w:val="20"/>
        </w:rPr>
      </w:pPr>
      <w:r>
        <w:rPr>
          <w:rFonts w:ascii="Times New Roman" w:hAnsi="Times New Roman" w:cs="Times New Roman"/>
          <w:sz w:val="20"/>
          <w:szCs w:val="20"/>
        </w:rPr>
        <w:t>d) a person who needs to change his or her personality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3 Critical Thinking Skills in Psychology</w:t>
      </w:r>
    </w:p>
    <w:p w:rsidR="0010701F" w:rsidRPr="00E54AF1" w:rsidRDefault="0010701F">
      <w:pPr>
        <w:pStyle w:val="PlainText"/>
        <w:rPr>
          <w:rFonts w:ascii="Times New Roman" w:hAnsi="Times New Roman" w:cs="Times New Roman"/>
          <w:sz w:val="20"/>
          <w:szCs w:val="20"/>
        </w:rPr>
      </w:pPr>
    </w:p>
    <w:p w:rsidR="0010701F" w:rsidRPr="00E54AF1" w:rsidRDefault="003B2B05">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 xml:space="preserve">29. The clinician who was fascinated by the ability of the </w:t>
      </w:r>
      <w:r w:rsidR="003B2B05">
        <w:rPr>
          <w:rFonts w:ascii="Times New Roman" w:hAnsi="Times New Roman" w:cs="Times New Roman"/>
          <w:sz w:val="20"/>
          <w:szCs w:val="20"/>
        </w:rPr>
        <w:t xml:space="preserve">unconscious </w:t>
      </w:r>
      <w:r w:rsidRPr="00E54AF1">
        <w:rPr>
          <w:rFonts w:ascii="Times New Roman" w:hAnsi="Times New Roman" w:cs="Times New Roman"/>
          <w:sz w:val="20"/>
          <w:szCs w:val="20"/>
        </w:rPr>
        <w:t>mind to influence the body was ________________.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Edward Ti</w:t>
      </w:r>
      <w:r w:rsidR="00E30AB9">
        <w:rPr>
          <w:rFonts w:ascii="Times New Roman" w:hAnsi="Times New Roman" w:cs="Times New Roman"/>
          <w:sz w:val="20"/>
          <w:szCs w:val="20"/>
        </w:rPr>
        <w:t>t</w:t>
      </w:r>
      <w:r w:rsidRPr="00E54AF1">
        <w:rPr>
          <w:rFonts w:ascii="Times New Roman" w:hAnsi="Times New Roman" w:cs="Times New Roman"/>
          <w:sz w:val="20"/>
          <w:szCs w:val="20"/>
        </w:rPr>
        <w:t>chner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Sigmund Freud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William James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B. F. Skinner</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11</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30</w:t>
      </w:r>
      <w:r w:rsidR="0010701F" w:rsidRPr="00E54AF1">
        <w:rPr>
          <w:rFonts w:ascii="Times New Roman" w:hAnsi="Times New Roman" w:cs="Times New Roman"/>
          <w:sz w:val="20"/>
          <w:szCs w:val="20"/>
        </w:rPr>
        <w:t>. The psychological perspective that emphasizes objective, observable environmental influences of overt behavior is called the __________________________.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C548A6">
        <w:rPr>
          <w:rFonts w:ascii="Times New Roman" w:hAnsi="Times New Roman" w:cs="Times New Roman"/>
          <w:sz w:val="20"/>
          <w:szCs w:val="20"/>
        </w:rPr>
        <w:t>p</w:t>
      </w:r>
      <w:r w:rsidRPr="00E54AF1">
        <w:rPr>
          <w:rFonts w:ascii="Times New Roman" w:hAnsi="Times New Roman" w:cs="Times New Roman"/>
          <w:sz w:val="20"/>
          <w:szCs w:val="20"/>
        </w:rPr>
        <w:t>sychodynamic perspective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C548A6">
        <w:rPr>
          <w:rFonts w:ascii="Times New Roman" w:hAnsi="Times New Roman" w:cs="Times New Roman"/>
          <w:sz w:val="20"/>
          <w:szCs w:val="20"/>
        </w:rPr>
        <w:t>f</w:t>
      </w:r>
      <w:r w:rsidRPr="00E54AF1">
        <w:rPr>
          <w:rFonts w:ascii="Times New Roman" w:hAnsi="Times New Roman" w:cs="Times New Roman"/>
          <w:sz w:val="20"/>
          <w:szCs w:val="20"/>
        </w:rPr>
        <w:t>unctionalist perspective.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C548A6">
        <w:rPr>
          <w:rFonts w:ascii="Times New Roman" w:hAnsi="Times New Roman" w:cs="Times New Roman"/>
          <w:sz w:val="20"/>
          <w:szCs w:val="20"/>
        </w:rPr>
        <w:t>o</w:t>
      </w:r>
      <w:r w:rsidRPr="00E54AF1">
        <w:rPr>
          <w:rFonts w:ascii="Times New Roman" w:hAnsi="Times New Roman" w:cs="Times New Roman"/>
          <w:sz w:val="20"/>
          <w:szCs w:val="20"/>
        </w:rPr>
        <w:t>vert perspective.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C548A6">
        <w:rPr>
          <w:rFonts w:ascii="Times New Roman" w:hAnsi="Times New Roman" w:cs="Times New Roman"/>
          <w:sz w:val="20"/>
          <w:szCs w:val="20"/>
        </w:rPr>
        <w:t>b</w:t>
      </w:r>
      <w:r w:rsidRPr="00E54AF1">
        <w:rPr>
          <w:rFonts w:ascii="Times New Roman" w:hAnsi="Times New Roman" w:cs="Times New Roman"/>
          <w:sz w:val="20"/>
          <w:szCs w:val="20"/>
        </w:rPr>
        <w:t>ehavioral perspective.</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Default="00BA4995">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C548A6" w:rsidRPr="00E90F9D">
        <w:rPr>
          <w:rFonts w:ascii="Times New Roman" w:hAnsi="Times New Roman" w:cs="Times New Roman"/>
          <w:sz w:val="20"/>
          <w:szCs w:val="20"/>
          <w:lang w:val="da-DK"/>
        </w:rPr>
        <w:t xml:space="preserve"> </w:t>
      </w:r>
      <w:r w:rsidR="00C548A6">
        <w:rPr>
          <w:rFonts w:ascii="Times New Roman" w:hAnsi="Times New Roman" w:cs="Times New Roman"/>
          <w:sz w:val="20"/>
          <w:szCs w:val="20"/>
        </w:rPr>
        <w:t>12</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bookmarkStart w:id="7" w:name="OLE_LINK2"/>
      <w:bookmarkStart w:id="8" w:name="OLE_LINK3"/>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bookmarkEnd w:id="7"/>
    <w:bookmarkEnd w:id="8"/>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31. Dr. Watson, from the _____ school of psychology, focused on objective, observable behavior rather than on the unconscious. </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behaviorism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cognitive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developmental</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conditional</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548A6">
        <w:rPr>
          <w:rFonts w:ascii="Times New Roman" w:hAnsi="Times New Roman" w:cs="Times New Roman"/>
          <w:sz w:val="20"/>
          <w:szCs w:val="20"/>
        </w:rPr>
        <w:t xml:space="preserve"> 13</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 xml:space="preserve">4 </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722F6"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32. The sound of music makes your feet start tapping. A behaviorist would say that the music is a _____, because it causes you to start foot-tapping.</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stimulus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activating event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sound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organismic event</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548A6">
        <w:rPr>
          <w:rFonts w:ascii="Times New Roman" w:hAnsi="Times New Roman" w:cs="Times New Roman"/>
          <w:sz w:val="20"/>
          <w:szCs w:val="20"/>
        </w:rPr>
        <w:t xml:space="preserve"> 13</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3</w:t>
      </w:r>
      <w:r w:rsidR="00BA4995" w:rsidRPr="00E54AF1">
        <w:rPr>
          <w:rFonts w:ascii="Times New Roman" w:hAnsi="Times New Roman" w:cs="Times New Roman"/>
          <w:sz w:val="20"/>
          <w:szCs w:val="20"/>
        </w:rPr>
        <w:t>3</w:t>
      </w:r>
      <w:r w:rsidRPr="00E54AF1">
        <w:rPr>
          <w:rFonts w:ascii="Times New Roman" w:hAnsi="Times New Roman" w:cs="Times New Roman"/>
          <w:sz w:val="20"/>
          <w:szCs w:val="20"/>
        </w:rPr>
        <w:t>. Behaviorists were different conceptually from earlier psychologists for all EXCEPT which reason.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They believed mental processes were too obscure to be studied scientifically.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They thought the influences of the unconscious mind could not be studied scientifically.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They believed classical conditioning only applied to animals such as Pavlov's dogs.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They objected to the practice of introspection.</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Default="0010701F">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E77C17" w:rsidRPr="00E90F9D">
        <w:rPr>
          <w:rFonts w:ascii="Times New Roman" w:hAnsi="Times New Roman" w:cs="Times New Roman"/>
          <w:sz w:val="20"/>
          <w:szCs w:val="20"/>
          <w:lang w:val="da-DK"/>
        </w:rPr>
        <w:t xml:space="preserve"> </w:t>
      </w:r>
      <w:r w:rsidR="00E77C17">
        <w:rPr>
          <w:rFonts w:ascii="Times New Roman" w:hAnsi="Times New Roman" w:cs="Times New Roman"/>
          <w:sz w:val="20"/>
          <w:szCs w:val="20"/>
        </w:rPr>
        <w:t>13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F34456"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34. Behaviorists are MOST successful in treating</w:t>
      </w:r>
      <w:r w:rsidR="00F34456">
        <w:rPr>
          <w:rFonts w:ascii="Times New Roman" w:hAnsi="Times New Roman" w:cs="Times New Roman"/>
          <w:sz w:val="20"/>
          <w:szCs w:val="20"/>
        </w:rPr>
        <w:t xml:space="preserve"> _______.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E77C17">
        <w:rPr>
          <w:rFonts w:ascii="Times New Roman" w:hAnsi="Times New Roman" w:cs="Times New Roman"/>
          <w:sz w:val="20"/>
          <w:szCs w:val="20"/>
        </w:rPr>
        <w:t>n</w:t>
      </w:r>
      <w:r w:rsidRPr="00E54AF1">
        <w:rPr>
          <w:rFonts w:ascii="Times New Roman" w:hAnsi="Times New Roman" w:cs="Times New Roman"/>
          <w:sz w:val="20"/>
          <w:szCs w:val="20"/>
        </w:rPr>
        <w:t>euroses of the mind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E77C17">
        <w:rPr>
          <w:rFonts w:ascii="Times New Roman" w:hAnsi="Times New Roman" w:cs="Times New Roman"/>
          <w:sz w:val="20"/>
          <w:szCs w:val="20"/>
        </w:rPr>
        <w:t>o</w:t>
      </w:r>
      <w:r w:rsidRPr="00E54AF1">
        <w:rPr>
          <w:rFonts w:ascii="Times New Roman" w:hAnsi="Times New Roman" w:cs="Times New Roman"/>
          <w:sz w:val="20"/>
          <w:szCs w:val="20"/>
        </w:rPr>
        <w:t>vert behavior problems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E77C17">
        <w:rPr>
          <w:rFonts w:ascii="Times New Roman" w:hAnsi="Times New Roman" w:cs="Times New Roman"/>
          <w:sz w:val="20"/>
          <w:szCs w:val="20"/>
        </w:rPr>
        <w:t>l</w:t>
      </w:r>
      <w:r w:rsidRPr="00E54AF1">
        <w:rPr>
          <w:rFonts w:ascii="Times New Roman" w:hAnsi="Times New Roman" w:cs="Times New Roman"/>
          <w:sz w:val="20"/>
          <w:szCs w:val="20"/>
        </w:rPr>
        <w:t>ow self esteem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E77C17">
        <w:rPr>
          <w:rFonts w:ascii="Times New Roman" w:hAnsi="Times New Roman" w:cs="Times New Roman"/>
          <w:sz w:val="20"/>
          <w:szCs w:val="20"/>
        </w:rPr>
        <w:t>p</w:t>
      </w:r>
      <w:r w:rsidRPr="00E54AF1">
        <w:rPr>
          <w:rFonts w:ascii="Times New Roman" w:hAnsi="Times New Roman" w:cs="Times New Roman"/>
          <w:sz w:val="20"/>
          <w:szCs w:val="20"/>
        </w:rPr>
        <w:t>sychotic disorders</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E77C17">
        <w:rPr>
          <w:rFonts w:ascii="Times New Roman" w:hAnsi="Times New Roman" w:cs="Times New Roman"/>
          <w:sz w:val="20"/>
          <w:szCs w:val="20"/>
        </w:rPr>
        <w:t xml:space="preserve"> 13</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722F6"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35</w:t>
      </w:r>
      <w:r w:rsidR="0010701F" w:rsidRPr="00E54AF1">
        <w:rPr>
          <w:rFonts w:ascii="Times New Roman" w:hAnsi="Times New Roman" w:cs="Times New Roman"/>
          <w:sz w:val="20"/>
          <w:szCs w:val="20"/>
        </w:rPr>
        <w:t>. According to your text, behaviorists have been most successful in treating people with problems such as _____________.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E77C17">
        <w:rPr>
          <w:rFonts w:ascii="Times New Roman" w:hAnsi="Times New Roman" w:cs="Times New Roman"/>
          <w:sz w:val="20"/>
          <w:szCs w:val="20"/>
        </w:rPr>
        <w:t>d</w:t>
      </w:r>
      <w:r w:rsidRPr="00E54AF1">
        <w:rPr>
          <w:rFonts w:ascii="Times New Roman" w:hAnsi="Times New Roman" w:cs="Times New Roman"/>
          <w:sz w:val="20"/>
          <w:szCs w:val="20"/>
        </w:rPr>
        <w:t>epression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E77C17">
        <w:rPr>
          <w:rFonts w:ascii="Times New Roman" w:hAnsi="Times New Roman" w:cs="Times New Roman"/>
          <w:sz w:val="20"/>
          <w:szCs w:val="20"/>
        </w:rPr>
        <w:t>a</w:t>
      </w:r>
      <w:r w:rsidRPr="00E54AF1">
        <w:rPr>
          <w:rFonts w:ascii="Times New Roman" w:hAnsi="Times New Roman" w:cs="Times New Roman"/>
          <w:sz w:val="20"/>
          <w:szCs w:val="20"/>
        </w:rPr>
        <w:t>nxiety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E77C17">
        <w:rPr>
          <w:rFonts w:ascii="Times New Roman" w:hAnsi="Times New Roman" w:cs="Times New Roman"/>
          <w:sz w:val="20"/>
          <w:szCs w:val="20"/>
        </w:rPr>
        <w:t>a</w:t>
      </w:r>
      <w:r w:rsidRPr="00E54AF1">
        <w:rPr>
          <w:rFonts w:ascii="Times New Roman" w:hAnsi="Times New Roman" w:cs="Times New Roman"/>
          <w:sz w:val="20"/>
          <w:szCs w:val="20"/>
        </w:rPr>
        <w:t>lcoholism</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schizophrenia</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E77C17">
        <w:rPr>
          <w:rFonts w:ascii="Times New Roman" w:hAnsi="Times New Roman" w:cs="Times New Roman"/>
          <w:sz w:val="20"/>
          <w:szCs w:val="20"/>
        </w:rPr>
        <w:t xml:space="preserve"> 12-13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3</w:t>
      </w:r>
      <w:r w:rsidR="00BA4995" w:rsidRPr="00E54AF1">
        <w:rPr>
          <w:rFonts w:ascii="Times New Roman" w:hAnsi="Times New Roman" w:cs="Times New Roman"/>
          <w:sz w:val="20"/>
          <w:szCs w:val="20"/>
        </w:rPr>
        <w:t>6</w:t>
      </w:r>
      <w:r w:rsidRPr="00E54AF1">
        <w:rPr>
          <w:rFonts w:ascii="Times New Roman" w:hAnsi="Times New Roman" w:cs="Times New Roman"/>
          <w:sz w:val="20"/>
          <w:szCs w:val="20"/>
        </w:rPr>
        <w:t>. The psychological perspective that emerged in the 1950s that stressed free will, self-actualization, and human nature as naturally posit</w:t>
      </w:r>
      <w:r w:rsidR="00BA4995" w:rsidRPr="00E54AF1">
        <w:rPr>
          <w:rFonts w:ascii="Times New Roman" w:hAnsi="Times New Roman" w:cs="Times New Roman"/>
          <w:sz w:val="20"/>
          <w:szCs w:val="20"/>
        </w:rPr>
        <w:t xml:space="preserve">ive and growth seeking was the </w:t>
      </w:r>
      <w:r w:rsidRPr="00E54AF1">
        <w:rPr>
          <w:rFonts w:ascii="Times New Roman" w:hAnsi="Times New Roman" w:cs="Times New Roman"/>
          <w:sz w:val="20"/>
          <w:szCs w:val="20"/>
        </w:rPr>
        <w:t>__________  perspective.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1323FE">
        <w:rPr>
          <w:rFonts w:ascii="Times New Roman" w:hAnsi="Times New Roman" w:cs="Times New Roman"/>
          <w:sz w:val="20"/>
          <w:szCs w:val="20"/>
        </w:rPr>
        <w:t>b</w:t>
      </w:r>
      <w:r w:rsidRPr="00E54AF1">
        <w:rPr>
          <w:rFonts w:ascii="Times New Roman" w:hAnsi="Times New Roman" w:cs="Times New Roman"/>
          <w:sz w:val="20"/>
          <w:szCs w:val="20"/>
        </w:rPr>
        <w:t xml:space="preserve">ehavioral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1323FE">
        <w:rPr>
          <w:rFonts w:ascii="Times New Roman" w:hAnsi="Times New Roman" w:cs="Times New Roman"/>
          <w:sz w:val="20"/>
          <w:szCs w:val="20"/>
        </w:rPr>
        <w:t>c</w:t>
      </w:r>
      <w:r w:rsidRPr="00E54AF1">
        <w:rPr>
          <w:rFonts w:ascii="Times New Roman" w:hAnsi="Times New Roman" w:cs="Times New Roman"/>
          <w:sz w:val="20"/>
          <w:szCs w:val="20"/>
        </w:rPr>
        <w:t>ognitive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1323FE">
        <w:rPr>
          <w:rFonts w:ascii="Times New Roman" w:hAnsi="Times New Roman" w:cs="Times New Roman"/>
          <w:sz w:val="20"/>
          <w:szCs w:val="20"/>
        </w:rPr>
        <w:t>h</w:t>
      </w:r>
      <w:r w:rsidRPr="00E54AF1">
        <w:rPr>
          <w:rFonts w:ascii="Times New Roman" w:hAnsi="Times New Roman" w:cs="Times New Roman"/>
          <w:sz w:val="20"/>
          <w:szCs w:val="20"/>
        </w:rPr>
        <w:t>umanistic</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1323FE">
        <w:rPr>
          <w:rFonts w:ascii="Times New Roman" w:hAnsi="Times New Roman" w:cs="Times New Roman"/>
          <w:sz w:val="20"/>
          <w:szCs w:val="20"/>
        </w:rPr>
        <w:t>p</w:t>
      </w:r>
      <w:r w:rsidRPr="00E54AF1">
        <w:rPr>
          <w:rFonts w:ascii="Times New Roman" w:hAnsi="Times New Roman" w:cs="Times New Roman"/>
          <w:sz w:val="20"/>
          <w:szCs w:val="20"/>
        </w:rPr>
        <w:t>sychodynamic</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F33D62">
        <w:rPr>
          <w:rFonts w:ascii="Times New Roman" w:hAnsi="Times New Roman" w:cs="Times New Roman"/>
          <w:sz w:val="20"/>
          <w:szCs w:val="20"/>
        </w:rPr>
        <w:t xml:space="preserve"> 13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3</w:t>
      </w:r>
      <w:r w:rsidR="00BA4995" w:rsidRPr="00E54AF1">
        <w:rPr>
          <w:rFonts w:ascii="Times New Roman" w:hAnsi="Times New Roman" w:cs="Times New Roman"/>
          <w:sz w:val="20"/>
          <w:szCs w:val="20"/>
        </w:rPr>
        <w:t>7</w:t>
      </w:r>
      <w:r w:rsidRPr="00E54AF1">
        <w:rPr>
          <w:rFonts w:ascii="Times New Roman" w:hAnsi="Times New Roman" w:cs="Times New Roman"/>
          <w:sz w:val="20"/>
          <w:szCs w:val="20"/>
        </w:rPr>
        <w:t>. According to the humanistic perspective, human behavior is determined by  ________ causes.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F33D62">
        <w:rPr>
          <w:rFonts w:ascii="Times New Roman" w:hAnsi="Times New Roman" w:cs="Times New Roman"/>
          <w:sz w:val="20"/>
          <w:szCs w:val="20"/>
        </w:rPr>
        <w:t>v</w:t>
      </w:r>
      <w:r w:rsidRPr="00E54AF1">
        <w:rPr>
          <w:rFonts w:ascii="Times New Roman" w:hAnsi="Times New Roman" w:cs="Times New Roman"/>
          <w:sz w:val="20"/>
          <w:szCs w:val="20"/>
        </w:rPr>
        <w:t xml:space="preserve">oluntary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F33D62">
        <w:rPr>
          <w:rFonts w:ascii="Times New Roman" w:hAnsi="Times New Roman" w:cs="Times New Roman"/>
          <w:sz w:val="20"/>
          <w:szCs w:val="20"/>
        </w:rPr>
        <w:t>e</w:t>
      </w:r>
      <w:r w:rsidRPr="00E54AF1">
        <w:rPr>
          <w:rFonts w:ascii="Times New Roman" w:hAnsi="Times New Roman" w:cs="Times New Roman"/>
          <w:sz w:val="20"/>
          <w:szCs w:val="20"/>
        </w:rPr>
        <w:t>xternal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F33D62">
        <w:rPr>
          <w:rFonts w:ascii="Times New Roman" w:hAnsi="Times New Roman" w:cs="Times New Roman"/>
          <w:sz w:val="20"/>
          <w:szCs w:val="20"/>
        </w:rPr>
        <w:t>o</w:t>
      </w:r>
      <w:r w:rsidRPr="00E54AF1">
        <w:rPr>
          <w:rFonts w:ascii="Times New Roman" w:hAnsi="Times New Roman" w:cs="Times New Roman"/>
          <w:sz w:val="20"/>
          <w:szCs w:val="20"/>
        </w:rPr>
        <w:t xml:space="preserve">bjective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F33D62">
        <w:rPr>
          <w:rFonts w:ascii="Times New Roman" w:hAnsi="Times New Roman" w:cs="Times New Roman"/>
          <w:sz w:val="20"/>
          <w:szCs w:val="20"/>
        </w:rPr>
        <w:t>p</w:t>
      </w:r>
      <w:r w:rsidRPr="00E54AF1">
        <w:rPr>
          <w:rFonts w:ascii="Times New Roman" w:hAnsi="Times New Roman" w:cs="Times New Roman"/>
          <w:sz w:val="20"/>
          <w:szCs w:val="20"/>
        </w:rPr>
        <w:t xml:space="preserve">sychoanalytic </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w:t>
      </w:r>
      <w:r w:rsidR="00BA4995" w:rsidRPr="00E54AF1">
        <w:rPr>
          <w:rFonts w:ascii="Times New Roman" w:hAnsi="Times New Roman" w:cs="Times New Roman"/>
          <w:sz w:val="20"/>
          <w:szCs w:val="20"/>
        </w:rPr>
        <w:t>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E722F6">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3</w:t>
      </w:r>
      <w:r w:rsidR="00BA4995" w:rsidRPr="00E54AF1">
        <w:rPr>
          <w:rFonts w:ascii="Times New Roman" w:hAnsi="Times New Roman" w:cs="Times New Roman"/>
          <w:sz w:val="20"/>
          <w:szCs w:val="20"/>
        </w:rPr>
        <w:t>8</w:t>
      </w:r>
      <w:r w:rsidRPr="00E54AF1">
        <w:rPr>
          <w:rFonts w:ascii="Times New Roman" w:hAnsi="Times New Roman" w:cs="Times New Roman"/>
          <w:sz w:val="20"/>
          <w:szCs w:val="20"/>
        </w:rPr>
        <w:t>. A state of self-fulfillment in which we realize our highest potential, according to Abraham Maslow, is called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6A619B" w:rsidRPr="00E54AF1">
        <w:rPr>
          <w:rFonts w:ascii="Times New Roman" w:hAnsi="Times New Roman" w:cs="Times New Roman"/>
          <w:sz w:val="20"/>
          <w:szCs w:val="20"/>
        </w:rPr>
        <w:t>self-satisfaction</w:t>
      </w:r>
      <w:r w:rsidRPr="00E54AF1">
        <w:rPr>
          <w:rFonts w:ascii="Times New Roman" w:hAnsi="Times New Roman" w:cs="Times New Roman"/>
          <w:sz w:val="20"/>
          <w:szCs w:val="20"/>
        </w:rPr>
        <w:t xml:space="preserve">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joy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6A619B" w:rsidRPr="00E54AF1">
        <w:rPr>
          <w:rFonts w:ascii="Times New Roman" w:hAnsi="Times New Roman" w:cs="Times New Roman"/>
          <w:sz w:val="20"/>
          <w:szCs w:val="20"/>
        </w:rPr>
        <w:t>self-actualization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accomplishment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FD0838">
        <w:rPr>
          <w:rFonts w:ascii="Times New Roman" w:hAnsi="Times New Roman" w:cs="Times New Roman"/>
          <w:sz w:val="20"/>
          <w:szCs w:val="20"/>
        </w:rPr>
        <w:t xml:space="preserve"> 13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39. The scientific study of optimal human function is known as </w:t>
      </w:r>
      <w:r w:rsidRPr="00E54AF1">
        <w:rPr>
          <w:rFonts w:ascii="Times New Roman" w:hAnsi="Times New Roman" w:cs="Times New Roman"/>
          <w:sz w:val="20"/>
          <w:szCs w:val="20"/>
          <w:u w:val="single"/>
        </w:rPr>
        <w:t xml:space="preserve">          </w:t>
      </w:r>
      <w:r w:rsidRPr="00E54AF1">
        <w:rPr>
          <w:rFonts w:ascii="Times New Roman" w:hAnsi="Times New Roman" w:cs="Times New Roman"/>
          <w:sz w:val="20"/>
          <w:szCs w:val="20"/>
        </w:rPr>
        <w: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optimism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learned hopefulness </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positive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optimistic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FD0838">
        <w:rPr>
          <w:rFonts w:ascii="Times New Roman" w:hAnsi="Times New Roman" w:cs="Times New Roman"/>
          <w:sz w:val="20"/>
          <w:szCs w:val="20"/>
        </w:rPr>
        <w:t xml:space="preserve"> 13</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40</w:t>
      </w:r>
      <w:r w:rsidR="0010701F" w:rsidRPr="00E54AF1">
        <w:rPr>
          <w:rFonts w:ascii="Times New Roman" w:hAnsi="Times New Roman" w:cs="Times New Roman"/>
          <w:sz w:val="20"/>
          <w:szCs w:val="20"/>
        </w:rPr>
        <w:t>. Structuralists and modern-day cognitive psychologist share interest in</w:t>
      </w:r>
    </w:p>
    <w:p w:rsidR="0010701F" w:rsidRPr="00E54AF1" w:rsidRDefault="007F667B">
      <w:pPr>
        <w:pStyle w:val="PlainText"/>
        <w:rPr>
          <w:rFonts w:ascii="Times New Roman" w:hAnsi="Times New Roman" w:cs="Times New Roman"/>
          <w:sz w:val="20"/>
          <w:szCs w:val="20"/>
        </w:rPr>
      </w:pPr>
      <w:r>
        <w:rPr>
          <w:rFonts w:ascii="Times New Roman" w:hAnsi="Times New Roman" w:cs="Times New Roman"/>
          <w:sz w:val="20"/>
          <w:szCs w:val="20"/>
        </w:rPr>
        <w:t>a) affect, moods and feelings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sensation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overt behavior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the elements of thought</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4818E9" w:rsidRDefault="0010701F">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w:t>
      </w:r>
      <w:r w:rsidR="00BA4995" w:rsidRPr="00E90F9D">
        <w:rPr>
          <w:rFonts w:ascii="Times New Roman" w:hAnsi="Times New Roman" w:cs="Times New Roman"/>
          <w:sz w:val="20"/>
          <w:szCs w:val="20"/>
          <w:lang w:val="da-DK"/>
        </w:rPr>
        <w:t xml:space="preserve">p. </w:t>
      </w:r>
      <w:r w:rsidR="00FD0838" w:rsidRPr="00E90F9D">
        <w:rPr>
          <w:rFonts w:ascii="Times New Roman" w:hAnsi="Times New Roman" w:cs="Times New Roman"/>
          <w:sz w:val="20"/>
          <w:szCs w:val="20"/>
          <w:lang w:val="da-DK"/>
        </w:rPr>
        <w:t xml:space="preserve"> </w:t>
      </w:r>
      <w:r w:rsidR="00FD0838">
        <w:rPr>
          <w:rFonts w:ascii="Times New Roman" w:hAnsi="Times New Roman" w:cs="Times New Roman"/>
          <w:sz w:val="20"/>
          <w:szCs w:val="20"/>
        </w:rPr>
        <w:t>13-14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Difficulty: </w:t>
      </w:r>
      <w:r w:rsidR="00FD0838">
        <w:rPr>
          <w:rFonts w:ascii="Times New Roman" w:hAnsi="Times New Roman" w:cs="Times New Roman"/>
          <w:sz w:val="20"/>
          <w:szCs w:val="20"/>
        </w:rPr>
        <w:t xml:space="preserve">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3969DD">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BA4995">
      <w:pPr>
        <w:pStyle w:val="PlainText"/>
        <w:rPr>
          <w:rFonts w:ascii="Times New Roman" w:hAnsi="Times New Roman" w:cs="Times New Roman"/>
          <w:sz w:val="20"/>
          <w:szCs w:val="20"/>
        </w:rPr>
      </w:pPr>
      <w:r w:rsidRPr="00E54AF1">
        <w:rPr>
          <w:rFonts w:ascii="Times New Roman" w:hAnsi="Times New Roman" w:cs="Times New Roman"/>
          <w:sz w:val="20"/>
          <w:szCs w:val="20"/>
        </w:rPr>
        <w:t>41</w:t>
      </w:r>
      <w:r w:rsidR="0010701F" w:rsidRPr="00E54AF1">
        <w:rPr>
          <w:rFonts w:ascii="Times New Roman" w:hAnsi="Times New Roman" w:cs="Times New Roman"/>
          <w:sz w:val="20"/>
          <w:szCs w:val="20"/>
        </w:rPr>
        <w:t>. The psychological perspective that studies how we gather, encode, and store information is the ________ perspective.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cognitive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gestalt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concept formation</w:t>
      </w:r>
    </w:p>
    <w:p w:rsidR="0010701F" w:rsidRPr="00E54AF1" w:rsidRDefault="007F667B">
      <w:pPr>
        <w:pStyle w:val="PlainText"/>
        <w:rPr>
          <w:rFonts w:ascii="Times New Roman" w:hAnsi="Times New Roman" w:cs="Times New Roman"/>
          <w:sz w:val="20"/>
          <w:szCs w:val="20"/>
        </w:rPr>
      </w:pPr>
      <w:r>
        <w:rPr>
          <w:rFonts w:ascii="Times New Roman" w:hAnsi="Times New Roman" w:cs="Times New Roman"/>
          <w:sz w:val="20"/>
          <w:szCs w:val="20"/>
        </w:rPr>
        <w:t>d) psychodynamic</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E44412">
        <w:rPr>
          <w:rFonts w:ascii="Times New Roman" w:hAnsi="Times New Roman" w:cs="Times New Roman"/>
          <w:sz w:val="20"/>
          <w:szCs w:val="20"/>
        </w:rPr>
        <w:t xml:space="preserve"> 13-14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Default="0010701F">
      <w:pPr>
        <w:pStyle w:val="PlainText"/>
        <w:rPr>
          <w:rFonts w:ascii="Times New Roman" w:hAnsi="Times New Roman" w:cs="Times New Roman"/>
          <w:sz w:val="20"/>
          <w:szCs w:val="20"/>
        </w:rPr>
      </w:pPr>
    </w:p>
    <w:p w:rsidR="00E54AF1" w:rsidRPr="00E54AF1" w:rsidRDefault="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42. Cognitive psychology focuses on 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Conflict within the conscious mind.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The positive, creative, growth-seeking potential of human nature.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Mental processes, language, and perception.</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Complex biochemical events involved in information processing.</w:t>
      </w:r>
    </w:p>
    <w:p w:rsidR="00E54AF1" w:rsidRPr="00E54AF1" w:rsidRDefault="00E54AF1" w:rsidP="00E54AF1">
      <w:pPr>
        <w:pStyle w:val="PlainText"/>
        <w:rPr>
          <w:rFonts w:ascii="Times New Roman" w:hAnsi="Times New Roman" w:cs="Times New Roman"/>
          <w:sz w:val="20"/>
          <w:szCs w:val="20"/>
        </w:rPr>
      </w:pP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E54AF1" w:rsidRDefault="00E54AF1" w:rsidP="00E54AF1">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BE1638" w:rsidRPr="00E90F9D">
        <w:rPr>
          <w:rFonts w:ascii="Times New Roman" w:hAnsi="Times New Roman" w:cs="Times New Roman"/>
          <w:sz w:val="20"/>
          <w:szCs w:val="20"/>
          <w:lang w:val="da-DK"/>
        </w:rPr>
        <w:t xml:space="preserve"> </w:t>
      </w:r>
      <w:r w:rsidR="00BE1638">
        <w:rPr>
          <w:rFonts w:ascii="Times New Roman" w:hAnsi="Times New Roman" w:cs="Times New Roman"/>
          <w:sz w:val="20"/>
          <w:szCs w:val="20"/>
        </w:rPr>
        <w:t>13-14</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4</w:t>
      </w:r>
      <w:r w:rsidR="00BA4995" w:rsidRPr="00E54AF1">
        <w:rPr>
          <w:rFonts w:ascii="Times New Roman" w:hAnsi="Times New Roman" w:cs="Times New Roman"/>
          <w:sz w:val="20"/>
          <w:szCs w:val="20"/>
        </w:rPr>
        <w:t>3</w:t>
      </w:r>
      <w:r w:rsidRPr="00E54AF1">
        <w:rPr>
          <w:rFonts w:ascii="Times New Roman" w:hAnsi="Times New Roman" w:cs="Times New Roman"/>
          <w:sz w:val="20"/>
          <w:szCs w:val="20"/>
        </w:rPr>
        <w:t xml:space="preserve">. The model that </w:t>
      </w:r>
      <w:r w:rsidR="007D7E28">
        <w:rPr>
          <w:rFonts w:ascii="Times New Roman" w:hAnsi="Times New Roman" w:cs="Times New Roman"/>
          <w:sz w:val="20"/>
          <w:szCs w:val="20"/>
        </w:rPr>
        <w:t xml:space="preserve"> likens the mind to a computer that sequentially takes in information , processes it, and then produces a response</w:t>
      </w:r>
      <w:r w:rsidR="00A10B05">
        <w:rPr>
          <w:rFonts w:ascii="Times New Roman" w:hAnsi="Times New Roman" w:cs="Times New Roman"/>
          <w:sz w:val="20"/>
          <w:szCs w:val="20"/>
        </w:rPr>
        <w:t xml:space="preserve"> is called the  </w:t>
      </w:r>
      <w:r w:rsidR="00A10B05">
        <w:rPr>
          <w:rFonts w:ascii="Times New Roman" w:hAnsi="Times New Roman" w:cs="Times New Roman"/>
          <w:sz w:val="20"/>
          <w:szCs w:val="20"/>
          <w:u w:val="single"/>
        </w:rPr>
        <w:t xml:space="preserve">                        </w:t>
      </w:r>
      <w:r w:rsidR="007D7E28">
        <w:rPr>
          <w:rFonts w:ascii="Times New Roman" w:hAnsi="Times New Roman" w:cs="Times New Roman"/>
          <w:sz w:val="20"/>
          <w:szCs w:val="20"/>
        </w:rPr>
        <w:t xml:space="preserve">.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stepwise model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information processing model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cognitive processing model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reasoning approach</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9F0683">
        <w:rPr>
          <w:rFonts w:ascii="Times New Roman" w:hAnsi="Times New Roman" w:cs="Times New Roman"/>
          <w:sz w:val="20"/>
          <w:szCs w:val="20"/>
        </w:rPr>
        <w:t xml:space="preserve"> 14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4</w:t>
      </w:r>
      <w:r w:rsidR="00BA4995" w:rsidRPr="00E54AF1">
        <w:rPr>
          <w:rFonts w:ascii="Times New Roman" w:hAnsi="Times New Roman" w:cs="Times New Roman"/>
          <w:sz w:val="20"/>
          <w:szCs w:val="20"/>
        </w:rPr>
        <w:t>4</w:t>
      </w:r>
      <w:r w:rsidRPr="00E54AF1">
        <w:rPr>
          <w:rFonts w:ascii="Times New Roman" w:hAnsi="Times New Roman" w:cs="Times New Roman"/>
          <w:sz w:val="20"/>
          <w:szCs w:val="20"/>
        </w:rPr>
        <w:t>. Biopsychologists emphasize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that behavior is the result of genetics and physiological processes occurring in the brain and nervous system</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the belief that biology is destiny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w:t>
      </w:r>
      <w:r w:rsidR="003969DD">
        <w:rPr>
          <w:rFonts w:ascii="Times New Roman" w:hAnsi="Times New Roman" w:cs="Times New Roman"/>
          <w:sz w:val="20"/>
          <w:szCs w:val="20"/>
        </w:rPr>
        <w:t>he evolution of mental processes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that the way to understand human behavior is to first understand animal behavior</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w:t>
      </w:r>
      <w:r w:rsidR="00BA4995" w:rsidRPr="00E54AF1">
        <w:rPr>
          <w:rFonts w:ascii="Times New Roman" w:hAnsi="Times New Roman" w:cs="Times New Roman"/>
          <w:sz w:val="20"/>
          <w:szCs w:val="20"/>
        </w:rPr>
        <w:t>2</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Default="0010701F">
      <w:pPr>
        <w:pStyle w:val="PlainText"/>
        <w:rPr>
          <w:rFonts w:ascii="Times New Roman" w:hAnsi="Times New Roman" w:cs="Times New Roman"/>
          <w:sz w:val="20"/>
          <w:szCs w:val="20"/>
        </w:rPr>
      </w:pPr>
    </w:p>
    <w:p w:rsidR="00351592" w:rsidRPr="00E54AF1" w:rsidRDefault="00351592">
      <w:pPr>
        <w:pStyle w:val="PlainText"/>
        <w:rPr>
          <w:rFonts w:ascii="Times New Roman" w:hAnsi="Times New Roman" w:cs="Times New Roman"/>
          <w:sz w:val="20"/>
          <w:szCs w:val="20"/>
        </w:rPr>
      </w:pPr>
    </w:p>
    <w:p w:rsidR="002412BA" w:rsidRPr="00E54AF1" w:rsidRDefault="0010701F"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4</w:t>
      </w:r>
      <w:r w:rsidR="00F300F8">
        <w:rPr>
          <w:rFonts w:ascii="Times New Roman" w:hAnsi="Times New Roman" w:cs="Times New Roman"/>
          <w:sz w:val="20"/>
          <w:szCs w:val="20"/>
        </w:rPr>
        <w:t>5</w:t>
      </w:r>
      <w:r w:rsidRPr="00E54AF1">
        <w:rPr>
          <w:rFonts w:ascii="Times New Roman" w:hAnsi="Times New Roman" w:cs="Times New Roman"/>
          <w:sz w:val="20"/>
          <w:szCs w:val="20"/>
        </w:rPr>
        <w:t xml:space="preserve">. </w:t>
      </w:r>
      <w:r w:rsidR="002412BA" w:rsidRPr="00E54AF1">
        <w:rPr>
          <w:rFonts w:ascii="Times New Roman" w:hAnsi="Times New Roman" w:cs="Times New Roman"/>
          <w:sz w:val="20"/>
          <w:szCs w:val="20"/>
        </w:rPr>
        <w:t>The idea that depression is influenced by genetics and neurotransmitters, learned responses and thinking patterns, and socioeconomic status and culture represents the _____ model of psychology.</w:t>
      </w:r>
    </w:p>
    <w:p w:rsidR="002412BA" w:rsidRPr="00E54AF1"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a) psychiatric</w:t>
      </w:r>
    </w:p>
    <w:p w:rsidR="002412BA" w:rsidRPr="00E54AF1"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b) evolutionary</w:t>
      </w:r>
    </w:p>
    <w:p w:rsidR="002412BA" w:rsidRPr="00E54AF1"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c) biopsychosocial</w:t>
      </w:r>
    </w:p>
    <w:p w:rsidR="002412BA" w:rsidRPr="00E54AF1"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d) eclectic</w:t>
      </w:r>
    </w:p>
    <w:p w:rsidR="002412BA" w:rsidRPr="00E54AF1" w:rsidRDefault="002412BA" w:rsidP="002412BA">
      <w:pPr>
        <w:pStyle w:val="PlainText"/>
        <w:rPr>
          <w:rFonts w:ascii="Times New Roman" w:hAnsi="Times New Roman" w:cs="Times New Roman"/>
          <w:sz w:val="20"/>
          <w:szCs w:val="20"/>
        </w:rPr>
      </w:pPr>
    </w:p>
    <w:p w:rsidR="002412BA" w:rsidRPr="00E54AF1"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2412BA"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66FCA">
        <w:rPr>
          <w:rFonts w:ascii="Times New Roman" w:hAnsi="Times New Roman" w:cs="Times New Roman"/>
          <w:sz w:val="20"/>
          <w:szCs w:val="20"/>
        </w:rPr>
        <w:t xml:space="preserve"> 15</w:t>
      </w:r>
    </w:p>
    <w:p w:rsidR="002412BA" w:rsidRPr="00E54AF1" w:rsidRDefault="002412BA" w:rsidP="002412BA">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2412BA" w:rsidRPr="00E54AF1"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2412BA" w:rsidRPr="00E54AF1" w:rsidRDefault="002412BA" w:rsidP="002412BA">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C66FCA">
        <w:rPr>
          <w:rFonts w:ascii="Times New Roman" w:hAnsi="Times New Roman" w:cs="Times New Roman"/>
          <w:sz w:val="20"/>
          <w:szCs w:val="20"/>
        </w:rPr>
        <w:t xml:space="preserve"> 1.5</w:t>
      </w:r>
    </w:p>
    <w:p w:rsidR="002412BA" w:rsidRPr="008D2A99" w:rsidRDefault="002412BA" w:rsidP="002412BA">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1 Knowledge Base of Psychology</w:t>
      </w:r>
    </w:p>
    <w:p w:rsidR="002412BA" w:rsidRDefault="002412BA">
      <w:pPr>
        <w:pStyle w:val="PlainText"/>
        <w:rPr>
          <w:rFonts w:ascii="Times New Roman" w:hAnsi="Times New Roman" w:cs="Times New Roman"/>
          <w:sz w:val="20"/>
          <w:szCs w:val="20"/>
        </w:rPr>
      </w:pPr>
    </w:p>
    <w:p w:rsidR="002412BA" w:rsidRDefault="002412BA">
      <w:pPr>
        <w:pStyle w:val="PlainText"/>
        <w:rPr>
          <w:rFonts w:ascii="Times New Roman" w:hAnsi="Times New Roman" w:cs="Times New Roman"/>
          <w:sz w:val="20"/>
          <w:szCs w:val="20"/>
        </w:rPr>
      </w:pPr>
    </w:p>
    <w:p w:rsidR="0010701F" w:rsidRPr="00E54AF1" w:rsidRDefault="002412BA">
      <w:pPr>
        <w:pStyle w:val="PlainText"/>
        <w:rPr>
          <w:rFonts w:ascii="Times New Roman" w:hAnsi="Times New Roman" w:cs="Times New Roman"/>
          <w:sz w:val="20"/>
          <w:szCs w:val="20"/>
        </w:rPr>
      </w:pPr>
      <w:r>
        <w:rPr>
          <w:rFonts w:ascii="Times New Roman" w:hAnsi="Times New Roman" w:cs="Times New Roman"/>
          <w:sz w:val="20"/>
          <w:szCs w:val="20"/>
        </w:rPr>
        <w:t xml:space="preserve">46. </w:t>
      </w:r>
      <w:r w:rsidR="0010701F" w:rsidRPr="00E54AF1">
        <w:rPr>
          <w:rFonts w:ascii="Times New Roman" w:hAnsi="Times New Roman" w:cs="Times New Roman"/>
          <w:sz w:val="20"/>
          <w:szCs w:val="20"/>
        </w:rPr>
        <w:t>Natural selection, adaptation, and the evolution of behavior patterns are major emphases in the _____ perspective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psychobiological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psychosocial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ecological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evolutionary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66FCA">
        <w:rPr>
          <w:rFonts w:ascii="Times New Roman" w:hAnsi="Times New Roman" w:cs="Times New Roman"/>
          <w:sz w:val="20"/>
          <w:szCs w:val="20"/>
        </w:rPr>
        <w:t xml:space="preserve"> 14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4</w:t>
      </w:r>
      <w:r w:rsidR="002412BA">
        <w:rPr>
          <w:rFonts w:ascii="Times New Roman" w:hAnsi="Times New Roman" w:cs="Times New Roman"/>
          <w:sz w:val="20"/>
          <w:szCs w:val="20"/>
        </w:rPr>
        <w:t>7</w:t>
      </w:r>
      <w:r w:rsidRPr="00E54AF1">
        <w:rPr>
          <w:rFonts w:ascii="Times New Roman" w:hAnsi="Times New Roman" w:cs="Times New Roman"/>
          <w:sz w:val="20"/>
          <w:szCs w:val="20"/>
        </w:rPr>
        <w:t>. Which of the following terms do NOT belong together?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C66FCA">
        <w:rPr>
          <w:rFonts w:ascii="Times New Roman" w:hAnsi="Times New Roman" w:cs="Times New Roman"/>
          <w:sz w:val="20"/>
          <w:szCs w:val="20"/>
        </w:rPr>
        <w:t>S</w:t>
      </w:r>
      <w:r w:rsidRPr="00E54AF1">
        <w:rPr>
          <w:rFonts w:ascii="Times New Roman" w:hAnsi="Times New Roman" w:cs="Times New Roman"/>
          <w:sz w:val="20"/>
          <w:szCs w:val="20"/>
        </w:rPr>
        <w:t xml:space="preserve">tructuralism: </w:t>
      </w:r>
      <w:r w:rsidR="00C66FCA">
        <w:rPr>
          <w:rFonts w:ascii="Times New Roman" w:hAnsi="Times New Roman" w:cs="Times New Roman"/>
          <w:sz w:val="20"/>
          <w:szCs w:val="20"/>
        </w:rPr>
        <w:t>O</w:t>
      </w:r>
      <w:r w:rsidRPr="00E54AF1">
        <w:rPr>
          <w:rFonts w:ascii="Times New Roman" w:hAnsi="Times New Roman" w:cs="Times New Roman"/>
          <w:sz w:val="20"/>
          <w:szCs w:val="20"/>
        </w:rPr>
        <w:t>bservable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C66FCA">
        <w:rPr>
          <w:rFonts w:ascii="Times New Roman" w:hAnsi="Times New Roman" w:cs="Times New Roman"/>
          <w:sz w:val="20"/>
          <w:szCs w:val="20"/>
        </w:rPr>
        <w:t>B</w:t>
      </w:r>
      <w:r w:rsidRPr="00E54AF1">
        <w:rPr>
          <w:rFonts w:ascii="Times New Roman" w:hAnsi="Times New Roman" w:cs="Times New Roman"/>
          <w:sz w:val="20"/>
          <w:szCs w:val="20"/>
        </w:rPr>
        <w:t xml:space="preserve">ehaviorism: </w:t>
      </w:r>
      <w:r w:rsidR="00C66FCA">
        <w:rPr>
          <w:rFonts w:ascii="Times New Roman" w:hAnsi="Times New Roman" w:cs="Times New Roman"/>
          <w:sz w:val="20"/>
          <w:szCs w:val="20"/>
        </w:rPr>
        <w:t>S</w:t>
      </w:r>
      <w:r w:rsidRPr="00E54AF1">
        <w:rPr>
          <w:rFonts w:ascii="Times New Roman" w:hAnsi="Times New Roman" w:cs="Times New Roman"/>
          <w:sz w:val="20"/>
          <w:szCs w:val="20"/>
        </w:rPr>
        <w:t>timulus-response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C66FCA">
        <w:rPr>
          <w:rFonts w:ascii="Times New Roman" w:hAnsi="Times New Roman" w:cs="Times New Roman"/>
          <w:sz w:val="20"/>
          <w:szCs w:val="20"/>
        </w:rPr>
        <w:t>P</w:t>
      </w:r>
      <w:r w:rsidRPr="00E54AF1">
        <w:rPr>
          <w:rFonts w:ascii="Times New Roman" w:hAnsi="Times New Roman" w:cs="Times New Roman"/>
          <w:sz w:val="20"/>
          <w:szCs w:val="20"/>
        </w:rPr>
        <w:t xml:space="preserve">sychoanalytic: </w:t>
      </w:r>
      <w:r w:rsidR="00C66FCA">
        <w:rPr>
          <w:rFonts w:ascii="Times New Roman" w:hAnsi="Times New Roman" w:cs="Times New Roman"/>
          <w:sz w:val="20"/>
          <w:szCs w:val="20"/>
        </w:rPr>
        <w:t>U</w:t>
      </w:r>
      <w:r w:rsidRPr="00E54AF1">
        <w:rPr>
          <w:rFonts w:ascii="Times New Roman" w:hAnsi="Times New Roman" w:cs="Times New Roman"/>
          <w:sz w:val="20"/>
          <w:szCs w:val="20"/>
        </w:rPr>
        <w:t>nconscious conflict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C66FCA">
        <w:rPr>
          <w:rFonts w:ascii="Times New Roman" w:hAnsi="Times New Roman" w:cs="Times New Roman"/>
          <w:sz w:val="20"/>
          <w:szCs w:val="20"/>
        </w:rPr>
        <w:t>C</w:t>
      </w:r>
      <w:r w:rsidRPr="00E54AF1">
        <w:rPr>
          <w:rFonts w:ascii="Times New Roman" w:hAnsi="Times New Roman" w:cs="Times New Roman"/>
          <w:sz w:val="20"/>
          <w:szCs w:val="20"/>
        </w:rPr>
        <w:t xml:space="preserve">ognitive: </w:t>
      </w:r>
      <w:r w:rsidR="00C66FCA">
        <w:rPr>
          <w:rFonts w:ascii="Times New Roman" w:hAnsi="Times New Roman" w:cs="Times New Roman"/>
          <w:sz w:val="20"/>
          <w:szCs w:val="20"/>
        </w:rPr>
        <w:t>T</w:t>
      </w:r>
      <w:r w:rsidRPr="00E54AF1">
        <w:rPr>
          <w:rFonts w:ascii="Times New Roman" w:hAnsi="Times New Roman" w:cs="Times New Roman"/>
          <w:sz w:val="20"/>
          <w:szCs w:val="20"/>
        </w:rPr>
        <w:t>hought</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pp. </w:t>
      </w:r>
      <w:r w:rsidR="005A40C9">
        <w:rPr>
          <w:rFonts w:ascii="Times New Roman" w:hAnsi="Times New Roman" w:cs="Times New Roman"/>
          <w:sz w:val="20"/>
          <w:szCs w:val="20"/>
        </w:rPr>
        <w:t xml:space="preserve"> 10-14</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3 Critical Thinking Skills in Psychology</w:t>
      </w:r>
    </w:p>
    <w:p w:rsidR="00E54AF1" w:rsidRPr="00E54AF1" w:rsidRDefault="00E54AF1" w:rsidP="00E54AF1">
      <w:pPr>
        <w:pStyle w:val="PlainText"/>
        <w:rPr>
          <w:rFonts w:ascii="Times New Roman" w:hAnsi="Times New Roman" w:cs="Times New Roman"/>
          <w:sz w:val="20"/>
          <w:szCs w:val="20"/>
        </w:rPr>
      </w:pPr>
    </w:p>
    <w:p w:rsidR="0010701F" w:rsidRPr="00E54AF1" w:rsidRDefault="003969DD">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4</w:t>
      </w:r>
      <w:r w:rsidR="002412BA">
        <w:rPr>
          <w:rFonts w:ascii="Times New Roman" w:hAnsi="Times New Roman" w:cs="Times New Roman"/>
          <w:sz w:val="20"/>
          <w:szCs w:val="20"/>
        </w:rPr>
        <w:t>8</w:t>
      </w:r>
      <w:r w:rsidRPr="00E54AF1">
        <w:rPr>
          <w:rFonts w:ascii="Times New Roman" w:hAnsi="Times New Roman" w:cs="Times New Roman"/>
          <w:sz w:val="20"/>
          <w:szCs w:val="20"/>
        </w:rPr>
        <w:t xml:space="preserve">. Malcolm hits Jason because he took his toy. A psychologist from which psychological perspective would explain this behavior by explaining that humans learned to behave aggressively because aggression conveys a survival or reproductive advantage?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197BD0">
        <w:rPr>
          <w:rFonts w:ascii="Times New Roman" w:hAnsi="Times New Roman" w:cs="Times New Roman"/>
          <w:sz w:val="20"/>
          <w:szCs w:val="20"/>
        </w:rPr>
        <w:t>A</w:t>
      </w:r>
      <w:r w:rsidRPr="00E54AF1">
        <w:rPr>
          <w:rFonts w:ascii="Times New Roman" w:hAnsi="Times New Roman" w:cs="Times New Roman"/>
          <w:sz w:val="20"/>
          <w:szCs w:val="20"/>
        </w:rPr>
        <w:t xml:space="preserve"> behavioral psychologist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197BD0">
        <w:rPr>
          <w:rFonts w:ascii="Times New Roman" w:hAnsi="Times New Roman" w:cs="Times New Roman"/>
          <w:sz w:val="20"/>
          <w:szCs w:val="20"/>
        </w:rPr>
        <w:t>A</w:t>
      </w:r>
      <w:r w:rsidRPr="00E54AF1">
        <w:rPr>
          <w:rFonts w:ascii="Times New Roman" w:hAnsi="Times New Roman" w:cs="Times New Roman"/>
          <w:sz w:val="20"/>
          <w:szCs w:val="20"/>
        </w:rPr>
        <w:t xml:space="preserve"> cognitive psychologist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197BD0">
        <w:rPr>
          <w:rFonts w:ascii="Times New Roman" w:hAnsi="Times New Roman" w:cs="Times New Roman"/>
          <w:sz w:val="20"/>
          <w:szCs w:val="20"/>
        </w:rPr>
        <w:t>A</w:t>
      </w:r>
      <w:r w:rsidRPr="00E54AF1">
        <w:rPr>
          <w:rFonts w:ascii="Times New Roman" w:hAnsi="Times New Roman" w:cs="Times New Roman"/>
          <w:sz w:val="20"/>
          <w:szCs w:val="20"/>
        </w:rPr>
        <w:t xml:space="preserve"> biopsychologist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197BD0">
        <w:rPr>
          <w:rFonts w:ascii="Times New Roman" w:hAnsi="Times New Roman" w:cs="Times New Roman"/>
          <w:sz w:val="20"/>
          <w:szCs w:val="20"/>
        </w:rPr>
        <w:t>A</w:t>
      </w:r>
      <w:r w:rsidRPr="00E54AF1">
        <w:rPr>
          <w:rFonts w:ascii="Times New Roman" w:hAnsi="Times New Roman" w:cs="Times New Roman"/>
          <w:sz w:val="20"/>
          <w:szCs w:val="20"/>
        </w:rPr>
        <w:t>n evolutionary psychologist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197BD0">
        <w:rPr>
          <w:rFonts w:ascii="Times New Roman" w:hAnsi="Times New Roman" w:cs="Times New Roman"/>
          <w:sz w:val="20"/>
          <w:szCs w:val="20"/>
        </w:rPr>
        <w:t xml:space="preserve"> 14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 xml:space="preserve">4 Application </w:t>
      </w:r>
      <w:r w:rsidR="00767628" w:rsidRPr="008D2A99">
        <w:rPr>
          <w:sz w:val="20"/>
          <w:szCs w:val="20"/>
        </w:rPr>
        <w:t>of</w:t>
      </w:r>
      <w:r w:rsidR="00F34456" w:rsidRPr="008D2A99">
        <w:rPr>
          <w:sz w:val="20"/>
          <w:szCs w:val="20"/>
        </w:rPr>
        <w:t xml:space="preserve">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4</w:t>
      </w:r>
      <w:r w:rsidR="002412BA">
        <w:rPr>
          <w:rFonts w:ascii="Times New Roman" w:hAnsi="Times New Roman" w:cs="Times New Roman"/>
          <w:sz w:val="20"/>
          <w:szCs w:val="20"/>
        </w:rPr>
        <w:t>9</w:t>
      </w:r>
      <w:r w:rsidRPr="00E54AF1">
        <w:rPr>
          <w:rFonts w:ascii="Times New Roman" w:hAnsi="Times New Roman" w:cs="Times New Roman"/>
          <w:sz w:val="20"/>
          <w:szCs w:val="20"/>
        </w:rPr>
        <w:t>. Sociocultural psychology is the study of the _____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influence of culture and social interactions on people's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superiority of some cultures over others</w:t>
      </w:r>
    </w:p>
    <w:p w:rsidR="0010701F" w:rsidRPr="00E54AF1" w:rsidRDefault="003969DD">
      <w:pPr>
        <w:pStyle w:val="PlainText"/>
        <w:rPr>
          <w:rFonts w:ascii="Times New Roman" w:hAnsi="Times New Roman" w:cs="Times New Roman"/>
          <w:sz w:val="20"/>
          <w:szCs w:val="20"/>
        </w:rPr>
      </w:pPr>
      <w:r>
        <w:rPr>
          <w:rFonts w:ascii="Times New Roman" w:hAnsi="Times New Roman" w:cs="Times New Roman"/>
          <w:sz w:val="20"/>
          <w:szCs w:val="20"/>
        </w:rPr>
        <w:t>c) thinking of people as individuals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none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197BD0">
        <w:rPr>
          <w:rFonts w:ascii="Times New Roman" w:hAnsi="Times New Roman" w:cs="Times New Roman"/>
          <w:sz w:val="20"/>
          <w:szCs w:val="20"/>
        </w:rPr>
        <w:t xml:space="preserve"> 14</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3401D4" w:rsidRDefault="00593B91" w:rsidP="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2412BA" w:rsidP="00E54AF1">
      <w:pPr>
        <w:pStyle w:val="PlainText"/>
        <w:rPr>
          <w:rFonts w:ascii="Times New Roman" w:hAnsi="Times New Roman" w:cs="Times New Roman"/>
          <w:sz w:val="20"/>
          <w:szCs w:val="20"/>
        </w:rPr>
      </w:pPr>
      <w:r>
        <w:rPr>
          <w:rFonts w:ascii="Times New Roman" w:hAnsi="Times New Roman" w:cs="Times New Roman"/>
          <w:sz w:val="20"/>
          <w:szCs w:val="20"/>
        </w:rPr>
        <w:t>50</w:t>
      </w:r>
      <w:r w:rsidR="00E54AF1" w:rsidRPr="00E54AF1">
        <w:rPr>
          <w:rFonts w:ascii="Times New Roman" w:hAnsi="Times New Roman" w:cs="Times New Roman"/>
          <w:sz w:val="20"/>
          <w:szCs w:val="20"/>
        </w:rPr>
        <w:t>. A group of children gather around an elder to hear stories in one part of the world</w:t>
      </w:r>
      <w:r w:rsidR="003969DD">
        <w:rPr>
          <w:rFonts w:ascii="Times New Roman" w:hAnsi="Times New Roman" w:cs="Times New Roman"/>
          <w:sz w:val="20"/>
          <w:szCs w:val="20"/>
        </w:rPr>
        <w:t>,</w:t>
      </w:r>
      <w:r w:rsidR="00E54AF1" w:rsidRPr="00E54AF1">
        <w:rPr>
          <w:rFonts w:ascii="Times New Roman" w:hAnsi="Times New Roman" w:cs="Times New Roman"/>
          <w:sz w:val="20"/>
          <w:szCs w:val="20"/>
        </w:rPr>
        <w:t xml:space="preserve"> whereas children file into a classroom to learn about history from a teacher. Which psychological perspective would MOST emphasize these environmental factors as important in shaping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Behavioral</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Sociocultural</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Environmental</w:t>
      </w:r>
    </w:p>
    <w:p w:rsidR="00E54AF1" w:rsidRPr="00E54AF1" w:rsidRDefault="003969DD" w:rsidP="00E54AF1">
      <w:pPr>
        <w:pStyle w:val="PlainText"/>
        <w:rPr>
          <w:rFonts w:ascii="Times New Roman" w:hAnsi="Times New Roman" w:cs="Times New Roman"/>
          <w:sz w:val="20"/>
          <w:szCs w:val="20"/>
        </w:rPr>
      </w:pPr>
      <w:r>
        <w:rPr>
          <w:rFonts w:ascii="Times New Roman" w:hAnsi="Times New Roman" w:cs="Times New Roman"/>
          <w:sz w:val="20"/>
          <w:szCs w:val="20"/>
        </w:rPr>
        <w:t>d) E</w:t>
      </w:r>
      <w:r w:rsidR="00E54AF1" w:rsidRPr="00E54AF1">
        <w:rPr>
          <w:rFonts w:ascii="Times New Roman" w:hAnsi="Times New Roman" w:cs="Times New Roman"/>
          <w:sz w:val="20"/>
          <w:szCs w:val="20"/>
        </w:rPr>
        <w:t>volutionary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197BD0">
        <w:rPr>
          <w:rFonts w:ascii="Times New Roman" w:hAnsi="Times New Roman" w:cs="Times New Roman"/>
          <w:sz w:val="20"/>
          <w:szCs w:val="20"/>
        </w:rPr>
        <w:t xml:space="preserve"> 14-15</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767628">
        <w:rPr>
          <w:rFonts w:ascii="Times New Roman" w:hAnsi="Times New Roman" w:cs="Times New Roman"/>
          <w:sz w:val="20"/>
          <w:szCs w:val="20"/>
        </w:rPr>
        <w:t>4</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3 Critical Thinking Skills in Psychology</w:t>
      </w:r>
    </w:p>
    <w:p w:rsidR="00E54AF1" w:rsidRPr="00E54AF1" w:rsidRDefault="00E54AF1" w:rsidP="00E54AF1">
      <w:pPr>
        <w:pStyle w:val="PlainText"/>
        <w:rPr>
          <w:rFonts w:ascii="Times New Roman" w:hAnsi="Times New Roman" w:cs="Times New Roman"/>
          <w:sz w:val="20"/>
          <w:szCs w:val="20"/>
        </w:rPr>
      </w:pPr>
    </w:p>
    <w:p w:rsidR="0010701F" w:rsidRPr="00E54AF1" w:rsidRDefault="003969DD">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5</w:t>
      </w:r>
      <w:r w:rsidR="002412BA">
        <w:rPr>
          <w:rFonts w:ascii="Times New Roman" w:hAnsi="Times New Roman" w:cs="Times New Roman"/>
          <w:sz w:val="20"/>
          <w:szCs w:val="20"/>
        </w:rPr>
        <w:t>1</w:t>
      </w:r>
      <w:r w:rsidR="0010701F" w:rsidRPr="00E54AF1">
        <w:rPr>
          <w:rFonts w:ascii="Times New Roman" w:hAnsi="Times New Roman" w:cs="Times New Roman"/>
          <w:sz w:val="20"/>
          <w:szCs w:val="20"/>
        </w:rPr>
        <w:t>. The first woman to be recognized in psychology was _____.</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a) Laura Schlesinger</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b) Ruth Westheimer</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c) Karen Horney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Mary Calkins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FA66FF">
        <w:rPr>
          <w:rFonts w:ascii="Times New Roman" w:hAnsi="Times New Roman" w:cs="Times New Roman"/>
          <w:sz w:val="20"/>
          <w:szCs w:val="20"/>
        </w:rPr>
        <w:t xml:space="preserve"> 15</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5</w:t>
      </w:r>
      <w:r w:rsidR="002412BA">
        <w:rPr>
          <w:rFonts w:ascii="Times New Roman" w:hAnsi="Times New Roman" w:cs="Times New Roman"/>
          <w:sz w:val="20"/>
          <w:szCs w:val="20"/>
        </w:rPr>
        <w:t>2</w:t>
      </w:r>
      <w:r w:rsidRPr="00E54AF1">
        <w:rPr>
          <w:rFonts w:ascii="Times New Roman" w:hAnsi="Times New Roman" w:cs="Times New Roman"/>
          <w:sz w:val="20"/>
          <w:szCs w:val="20"/>
        </w:rPr>
        <w:t>. The first African American to earn a Ph.D. in psychology was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Dr. Sumner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Dr. Titchener</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c) Dr. Wundt</w:t>
      </w:r>
    </w:p>
    <w:p w:rsidR="0010701F" w:rsidRPr="00E90F9D" w:rsidRDefault="0010701F">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d) Dr. Marley</w:t>
      </w:r>
    </w:p>
    <w:p w:rsidR="0010701F" w:rsidRPr="00E90F9D" w:rsidRDefault="0010701F">
      <w:pPr>
        <w:pStyle w:val="PlainText"/>
        <w:rPr>
          <w:rFonts w:ascii="Times New Roman" w:hAnsi="Times New Roman" w:cs="Times New Roman"/>
          <w:sz w:val="20"/>
          <w:szCs w:val="20"/>
          <w:lang w:val="de-DE"/>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FA66FF">
        <w:rPr>
          <w:rFonts w:ascii="Times New Roman" w:hAnsi="Times New Roman" w:cs="Times New Roman"/>
          <w:sz w:val="20"/>
          <w:szCs w:val="20"/>
        </w:rPr>
        <w:t xml:space="preserve"> 15</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4</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593B91" w:rsidRPr="00E54AF1" w:rsidRDefault="00593B91" w:rsidP="00593B9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5</w:t>
      </w:r>
      <w:r w:rsidR="002412BA">
        <w:rPr>
          <w:rFonts w:ascii="Times New Roman" w:hAnsi="Times New Roman" w:cs="Times New Roman"/>
          <w:sz w:val="20"/>
          <w:szCs w:val="20"/>
        </w:rPr>
        <w:t>3</w:t>
      </w:r>
      <w:r w:rsidRPr="00E54AF1">
        <w:rPr>
          <w:rFonts w:ascii="Times New Roman" w:hAnsi="Times New Roman" w:cs="Times New Roman"/>
          <w:sz w:val="20"/>
          <w:szCs w:val="20"/>
        </w:rPr>
        <w:t>. Which of the following is NOT one of the major contemporary perspectives in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behavioral</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evolutionary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functionalism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cognitive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e) they are all contemporary perspectives in psychology</w:t>
      </w:r>
    </w:p>
    <w:p w:rsidR="00E54AF1" w:rsidRPr="00E54AF1" w:rsidRDefault="00E54AF1" w:rsidP="00E54AF1">
      <w:pPr>
        <w:pStyle w:val="PlainText"/>
        <w:rPr>
          <w:rFonts w:ascii="Times New Roman" w:hAnsi="Times New Roman" w:cs="Times New Roman"/>
          <w:sz w:val="20"/>
          <w:szCs w:val="20"/>
        </w:rPr>
      </w:pP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 xml:space="preserve">Ans: </w:t>
      </w:r>
      <w:r w:rsidR="00FA66FF" w:rsidRPr="00E90F9D">
        <w:rPr>
          <w:rFonts w:ascii="Times New Roman" w:hAnsi="Times New Roman" w:cs="Times New Roman"/>
          <w:sz w:val="20"/>
          <w:szCs w:val="20"/>
          <w:lang w:val="da-DK"/>
        </w:rPr>
        <w:t xml:space="preserve"> c</w:t>
      </w:r>
    </w:p>
    <w:p w:rsidR="00E54AF1" w:rsidRDefault="00E54AF1" w:rsidP="00E54AF1">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FA66FF" w:rsidRPr="00E90F9D">
        <w:rPr>
          <w:rFonts w:ascii="Times New Roman" w:hAnsi="Times New Roman" w:cs="Times New Roman"/>
          <w:sz w:val="20"/>
          <w:szCs w:val="20"/>
          <w:lang w:val="da-DK"/>
        </w:rPr>
        <w:t xml:space="preserve"> </w:t>
      </w:r>
      <w:r w:rsidR="00FA66FF">
        <w:rPr>
          <w:rFonts w:ascii="Times New Roman" w:hAnsi="Times New Roman" w:cs="Times New Roman"/>
          <w:sz w:val="20"/>
          <w:szCs w:val="20"/>
        </w:rPr>
        <w:t>11</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FA66FF">
        <w:rPr>
          <w:rFonts w:ascii="Times New Roman" w:hAnsi="Times New Roman" w:cs="Times New Roman"/>
          <w:sz w:val="20"/>
          <w:szCs w:val="20"/>
        </w:rPr>
        <w:t xml:space="preserve"> Origins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4</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3969DD"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5</w:t>
      </w:r>
      <w:r w:rsidR="002412BA">
        <w:rPr>
          <w:rFonts w:ascii="Times New Roman" w:hAnsi="Times New Roman" w:cs="Times New Roman"/>
          <w:sz w:val="20"/>
          <w:szCs w:val="20"/>
        </w:rPr>
        <w:t>4</w:t>
      </w:r>
      <w:r w:rsidRPr="00E54AF1">
        <w:rPr>
          <w:rFonts w:ascii="Times New Roman" w:hAnsi="Times New Roman" w:cs="Times New Roman"/>
          <w:sz w:val="20"/>
          <w:szCs w:val="20"/>
        </w:rPr>
        <w:t>. A new, integrative model that proposes that physiological and genetic, cognitive and emotional, and environmental factors all affect and are affected by one another is called the _______.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biobehavioral environmental model.</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A95092">
        <w:rPr>
          <w:rFonts w:ascii="Times New Roman" w:hAnsi="Times New Roman" w:cs="Times New Roman"/>
          <w:sz w:val="20"/>
          <w:szCs w:val="20"/>
        </w:rPr>
        <w:t>e</w:t>
      </w:r>
      <w:r w:rsidR="00993259" w:rsidRPr="00E54AF1">
        <w:rPr>
          <w:rFonts w:ascii="Times New Roman" w:hAnsi="Times New Roman" w:cs="Times New Roman"/>
          <w:sz w:val="20"/>
          <w:szCs w:val="20"/>
        </w:rPr>
        <w:t>clectic</w:t>
      </w:r>
      <w:r w:rsidRPr="00E54AF1">
        <w:rPr>
          <w:rFonts w:ascii="Times New Roman" w:hAnsi="Times New Roman" w:cs="Times New Roman"/>
          <w:sz w:val="20"/>
          <w:szCs w:val="20"/>
        </w:rPr>
        <w:t xml:space="preserve"> model</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A95092">
        <w:rPr>
          <w:rFonts w:ascii="Times New Roman" w:hAnsi="Times New Roman" w:cs="Times New Roman"/>
          <w:sz w:val="20"/>
          <w:szCs w:val="20"/>
        </w:rPr>
        <w:t>b</w:t>
      </w:r>
      <w:r w:rsidRPr="00E54AF1">
        <w:rPr>
          <w:rFonts w:ascii="Times New Roman" w:hAnsi="Times New Roman" w:cs="Times New Roman"/>
          <w:sz w:val="20"/>
          <w:szCs w:val="20"/>
        </w:rPr>
        <w:t>iopsychosocial model</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A95092">
        <w:rPr>
          <w:rFonts w:ascii="Times New Roman" w:hAnsi="Times New Roman" w:cs="Times New Roman"/>
          <w:sz w:val="20"/>
          <w:szCs w:val="20"/>
        </w:rPr>
        <w:t>c</w:t>
      </w:r>
      <w:r w:rsidRPr="00E54AF1">
        <w:rPr>
          <w:rFonts w:ascii="Times New Roman" w:hAnsi="Times New Roman" w:cs="Times New Roman"/>
          <w:sz w:val="20"/>
          <w:szCs w:val="20"/>
        </w:rPr>
        <w:t xml:space="preserve">onsolidation model </w:t>
      </w:r>
    </w:p>
    <w:p w:rsidR="00E54AF1" w:rsidRPr="00E54AF1" w:rsidRDefault="00E54AF1" w:rsidP="00E54AF1">
      <w:pPr>
        <w:pStyle w:val="PlainText"/>
        <w:rPr>
          <w:rFonts w:ascii="Times New Roman" w:hAnsi="Times New Roman" w:cs="Times New Roman"/>
          <w:sz w:val="20"/>
          <w:szCs w:val="20"/>
        </w:rPr>
      </w:pP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E54AF1" w:rsidRDefault="00E54AF1" w:rsidP="00E54AF1">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A95092" w:rsidRPr="00E90F9D">
        <w:rPr>
          <w:rFonts w:ascii="Times New Roman" w:hAnsi="Times New Roman" w:cs="Times New Roman"/>
          <w:sz w:val="20"/>
          <w:szCs w:val="20"/>
          <w:lang w:val="da-DK"/>
        </w:rPr>
        <w:t xml:space="preserve"> </w:t>
      </w:r>
      <w:r w:rsidR="00A95092">
        <w:rPr>
          <w:rFonts w:ascii="Times New Roman" w:hAnsi="Times New Roman" w:cs="Times New Roman"/>
          <w:sz w:val="20"/>
          <w:szCs w:val="20"/>
        </w:rPr>
        <w:t>15</w:t>
      </w:r>
    </w:p>
    <w:p w:rsidR="00E54AF1"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9E5BE9" w:rsidRPr="009E5BE9">
        <w:rPr>
          <w:rFonts w:ascii="Times New Roman" w:hAnsi="Times New Roman" w:cs="Times New Roman"/>
          <w:sz w:val="20"/>
          <w:szCs w:val="20"/>
        </w:rPr>
        <w:t xml:space="preserve"> </w:t>
      </w:r>
      <w:r w:rsidR="009E5BE9">
        <w:rPr>
          <w:rFonts w:ascii="Times New Roman" w:hAnsi="Times New Roman" w:cs="Times New Roman"/>
          <w:sz w:val="20"/>
          <w:szCs w:val="20"/>
        </w:rPr>
        <w:t>Origins of Psychology</w:t>
      </w:r>
      <w:r w:rsidR="00E54AF1" w:rsidRPr="00E54AF1">
        <w:rPr>
          <w:rFonts w:ascii="Times New Roman" w:hAnsi="Times New Roman" w:cs="Times New Roman"/>
          <w:sz w:val="20"/>
          <w:szCs w:val="20"/>
        </w:rPr>
        <w:t>Difficulty: Easy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5</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5</w:t>
      </w:r>
      <w:r w:rsidR="00590DEE" w:rsidRPr="00E54AF1">
        <w:rPr>
          <w:rFonts w:ascii="Times New Roman" w:hAnsi="Times New Roman" w:cs="Times New Roman"/>
          <w:sz w:val="20"/>
          <w:szCs w:val="20"/>
        </w:rPr>
        <w:t>5</w:t>
      </w:r>
      <w:r w:rsidRPr="00E54AF1">
        <w:rPr>
          <w:rFonts w:ascii="Times New Roman" w:hAnsi="Times New Roman" w:cs="Times New Roman"/>
          <w:sz w:val="20"/>
          <w:szCs w:val="20"/>
        </w:rPr>
        <w:t>. The biopsychosocial model is known as a(n) _______.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integrative model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D7E28">
        <w:rPr>
          <w:rFonts w:ascii="Times New Roman" w:hAnsi="Times New Roman" w:cs="Times New Roman"/>
          <w:sz w:val="20"/>
          <w:szCs w:val="20"/>
        </w:rPr>
        <w:t>bad idea</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consolidation model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eclectic conceptualization </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w:t>
      </w:r>
      <w:r w:rsidR="00590DEE" w:rsidRPr="00E54AF1">
        <w:rPr>
          <w:rFonts w:ascii="Times New Roman" w:hAnsi="Times New Roman" w:cs="Times New Roman"/>
          <w:sz w:val="20"/>
          <w:szCs w:val="20"/>
        </w:rPr>
        <w:t>5</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B13300">
        <w:rPr>
          <w:rFonts w:ascii="Times New Roman" w:hAnsi="Times New Roman" w:cs="Times New Roman"/>
          <w:sz w:val="20"/>
          <w:szCs w:val="20"/>
        </w:rPr>
        <w:t xml:space="preserve"> Origins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5</w:t>
      </w:r>
    </w:p>
    <w:p w:rsidR="003401D4" w:rsidRPr="008D2A99" w:rsidRDefault="00593B9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56. The term basic research is BEST defined as research that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is basic to one field only</w:t>
      </w:r>
    </w:p>
    <w:p w:rsidR="00E54AF1" w:rsidRPr="000B472B" w:rsidRDefault="00E54AF1" w:rsidP="000B472B">
      <w:pPr>
        <w:autoSpaceDE w:val="0"/>
        <w:autoSpaceDN w:val="0"/>
        <w:adjustRightInd w:val="0"/>
        <w:rPr>
          <w:rFonts w:ascii="JansonTextLTStd-Roman" w:hAnsi="JansonTextLTStd-Roman" w:cs="JansonTextLTStd-Roman"/>
          <w:sz w:val="20"/>
          <w:szCs w:val="20"/>
        </w:rPr>
      </w:pPr>
      <w:r w:rsidRPr="00E54AF1">
        <w:rPr>
          <w:rFonts w:ascii="Times New Roman" w:hAnsi="Times New Roman" w:cs="Times New Roman"/>
          <w:sz w:val="20"/>
          <w:szCs w:val="20"/>
        </w:rPr>
        <w:t xml:space="preserve">b) </w:t>
      </w:r>
      <w:r w:rsidR="000B472B">
        <w:rPr>
          <w:rFonts w:ascii="JansonTextLTStd-Roman" w:hAnsi="JansonTextLTStd-Roman" w:cs="JansonTextLTStd-Roman"/>
          <w:sz w:val="20"/>
          <w:szCs w:val="20"/>
        </w:rPr>
        <w:t>advances general scientific understanding</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is done to get a grade or a tenured teaching position</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solves basic problems encountered by humans and animals in a complex world</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16</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0B472B"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57. A scientist who seeks knowledge for </w:t>
      </w:r>
      <w:r w:rsidR="00DC5927">
        <w:rPr>
          <w:rFonts w:ascii="Times New Roman" w:hAnsi="Times New Roman" w:cs="Times New Roman"/>
          <w:sz w:val="20"/>
          <w:szCs w:val="20"/>
        </w:rPr>
        <w:t xml:space="preserve"> its</w:t>
      </w:r>
      <w:r w:rsidRPr="00E54AF1">
        <w:rPr>
          <w:rFonts w:ascii="Times New Roman" w:hAnsi="Times New Roman" w:cs="Times New Roman"/>
          <w:sz w:val="20"/>
          <w:szCs w:val="20"/>
        </w:rPr>
        <w:t xml:space="preserve"> own sake is conducting</w:t>
      </w:r>
      <w:r w:rsidR="003401D4">
        <w:rPr>
          <w:rFonts w:ascii="Times New Roman" w:hAnsi="Times New Roman" w:cs="Times New Roman"/>
          <w:sz w:val="20"/>
          <w:szCs w:val="20"/>
        </w:rPr>
        <w:t xml:space="preserve"> ________</w:t>
      </w:r>
      <w:r w:rsidRPr="00E54AF1">
        <w:rPr>
          <w:rFonts w:ascii="Times New Roman" w:hAnsi="Times New Roman" w:cs="Times New Roman"/>
          <w:sz w:val="20"/>
          <w:szCs w:val="20"/>
        </w:rPr>
        <w: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basic research</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applied research</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elemental research </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fundamental research</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16</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3401D4" w:rsidRPr="008D2A99" w:rsidRDefault="00E54AF1" w:rsidP="003401D4">
      <w:pPr>
        <w:rPr>
          <w:sz w:val="20"/>
          <w:szCs w:val="20"/>
        </w:rPr>
      </w:pPr>
      <w:r w:rsidRPr="00E54AF1">
        <w:rPr>
          <w:rFonts w:ascii="Times New Roman" w:hAnsi="Times New Roman" w:cs="Times New Roman"/>
          <w:sz w:val="20"/>
          <w:szCs w:val="20"/>
        </w:rPr>
        <w:t>APA Goal:</w:t>
      </w:r>
      <w:r w:rsidR="003401D4">
        <w:rPr>
          <w:rFonts w:ascii="Times New Roman" w:hAnsi="Times New Roman" w:cs="Times New Roman"/>
          <w:sz w:val="20"/>
          <w:szCs w:val="20"/>
        </w:rPr>
        <w:t xml:space="preserve"> </w:t>
      </w:r>
      <w:r w:rsidR="003401D4"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5</w:t>
      </w:r>
      <w:r w:rsidR="00590DEE" w:rsidRPr="00E54AF1">
        <w:rPr>
          <w:rFonts w:ascii="Times New Roman" w:hAnsi="Times New Roman" w:cs="Times New Roman"/>
          <w:sz w:val="20"/>
          <w:szCs w:val="20"/>
        </w:rPr>
        <w:t>8</w:t>
      </w:r>
      <w:r w:rsidRPr="00E54AF1">
        <w:rPr>
          <w:rFonts w:ascii="Times New Roman" w:hAnsi="Times New Roman" w:cs="Times New Roman"/>
          <w:sz w:val="20"/>
          <w:szCs w:val="20"/>
        </w:rPr>
        <w:t>. If you prepared a study to determine which areas of the brain are used for working memory, you would be conducting _____ research.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independent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application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basic</w:t>
      </w:r>
    </w:p>
    <w:p w:rsidR="0010701F" w:rsidRPr="00E54AF1" w:rsidRDefault="0010701F">
      <w:pPr>
        <w:pStyle w:val="PlainText"/>
        <w:rPr>
          <w:rFonts w:ascii="Times New Roman" w:hAnsi="Times New Roman" w:cs="Times New Roman"/>
          <w:sz w:val="20"/>
          <w:szCs w:val="20"/>
        </w:rPr>
      </w:pPr>
      <w:bookmarkStart w:id="9" w:name="OLE_LINK20"/>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w:t>
      </w:r>
      <w:r w:rsidR="00590DEE" w:rsidRPr="00E54AF1">
        <w:rPr>
          <w:rFonts w:ascii="Times New Roman" w:hAnsi="Times New Roman" w:cs="Times New Roman"/>
          <w:sz w:val="20"/>
          <w:szCs w:val="20"/>
        </w:rPr>
        <w:t>6</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bookmarkEnd w:id="9"/>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5</w:t>
      </w:r>
      <w:r w:rsidR="00590DEE" w:rsidRPr="00E54AF1">
        <w:rPr>
          <w:rFonts w:ascii="Times New Roman" w:hAnsi="Times New Roman" w:cs="Times New Roman"/>
          <w:sz w:val="20"/>
          <w:szCs w:val="20"/>
        </w:rPr>
        <w:t>9</w:t>
      </w:r>
      <w:r w:rsidRPr="00E54AF1">
        <w:rPr>
          <w:rFonts w:ascii="Times New Roman" w:hAnsi="Times New Roman" w:cs="Times New Roman"/>
          <w:sz w:val="20"/>
          <w:szCs w:val="20"/>
        </w:rPr>
        <w:t>. The term, applied research, is BEST defined as research that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is designed to solve practical problems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is conducted in an applied setting rather than in the laboratory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studies psychological principles</w:t>
      </w:r>
    </w:p>
    <w:p w:rsidR="0010701F" w:rsidRPr="00E54AF1" w:rsidRDefault="000B472B">
      <w:pPr>
        <w:pStyle w:val="PlainText"/>
        <w:rPr>
          <w:rFonts w:ascii="Times New Roman" w:hAnsi="Times New Roman" w:cs="Times New Roman"/>
          <w:sz w:val="20"/>
          <w:szCs w:val="20"/>
        </w:rPr>
      </w:pPr>
      <w:r>
        <w:rPr>
          <w:rFonts w:ascii="Times New Roman" w:hAnsi="Times New Roman" w:cs="Times New Roman"/>
          <w:sz w:val="20"/>
          <w:szCs w:val="20"/>
        </w:rPr>
        <w:t>d) none</w:t>
      </w:r>
      <w:r w:rsidR="0010701F" w:rsidRPr="00E54AF1">
        <w:rPr>
          <w:rFonts w:ascii="Times New Roman" w:hAnsi="Times New Roman" w:cs="Times New Roman"/>
          <w:sz w:val="20"/>
          <w:szCs w:val="20"/>
        </w:rPr>
        <w:t xml:space="preserve">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w:t>
      </w:r>
      <w:r w:rsidR="00590DEE" w:rsidRPr="00E54AF1">
        <w:rPr>
          <w:rFonts w:ascii="Times New Roman" w:hAnsi="Times New Roman" w:cs="Times New Roman"/>
          <w:sz w:val="20"/>
          <w:szCs w:val="20"/>
        </w:rPr>
        <w:t>6</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0B472B">
      <w:pPr>
        <w:pStyle w:val="PlainText"/>
        <w:rPr>
          <w:rFonts w:ascii="Times New Roman" w:hAnsi="Times New Roman" w:cs="Times New Roman"/>
          <w:sz w:val="20"/>
          <w:szCs w:val="20"/>
        </w:rPr>
      </w:pPr>
      <w:r>
        <w:rPr>
          <w:rFonts w:ascii="Times New Roman" w:hAnsi="Times New Roman" w:cs="Times New Roman"/>
          <w:sz w:val="20"/>
          <w:szCs w:val="20"/>
        </w:rPr>
        <w:br w:type="page"/>
      </w:r>
      <w:r w:rsidR="00590DEE" w:rsidRPr="00E54AF1">
        <w:rPr>
          <w:rFonts w:ascii="Times New Roman" w:hAnsi="Times New Roman" w:cs="Times New Roman"/>
          <w:sz w:val="20"/>
          <w:szCs w:val="20"/>
        </w:rPr>
        <w:lastRenderedPageBreak/>
        <w:t>60</w:t>
      </w:r>
      <w:r w:rsidR="0010701F" w:rsidRPr="00E54AF1">
        <w:rPr>
          <w:rFonts w:ascii="Times New Roman" w:hAnsi="Times New Roman" w:cs="Times New Roman"/>
          <w:sz w:val="20"/>
          <w:szCs w:val="20"/>
        </w:rPr>
        <w:t>. If you prepared a study to determine ways to enhance athletic performance, you would be conducting _____ research.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independent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basic</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applied</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1</w:t>
      </w:r>
      <w:r w:rsidR="00590DEE" w:rsidRPr="00E54AF1">
        <w:rPr>
          <w:rFonts w:ascii="Times New Roman" w:hAnsi="Times New Roman" w:cs="Times New Roman"/>
          <w:sz w:val="20"/>
          <w:szCs w:val="20"/>
        </w:rPr>
        <w:t>6</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61. Replication increases scientific confidence in a theory if the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citations are accurate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0B472B">
        <w:rPr>
          <w:rFonts w:ascii="Times New Roman" w:hAnsi="Times New Roman" w:cs="Times New Roman"/>
          <w:sz w:val="20"/>
          <w:szCs w:val="20"/>
        </w:rPr>
        <w:t xml:space="preserve">results </w:t>
      </w:r>
      <w:r w:rsidRPr="00E54AF1">
        <w:rPr>
          <w:rFonts w:ascii="Times New Roman" w:hAnsi="Times New Roman" w:cs="Times New Roman"/>
          <w:sz w:val="20"/>
          <w:szCs w:val="20"/>
        </w:rPr>
        <w:t>are similar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statistics are accurate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statistics are significant</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DC5927">
        <w:rPr>
          <w:rFonts w:ascii="Times New Roman" w:hAnsi="Times New Roman" w:cs="Times New Roman"/>
          <w:sz w:val="20"/>
          <w:szCs w:val="20"/>
        </w:rPr>
        <w:t xml:space="preserve"> 17</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62. Carlos and Bonita were intrigued by the results of a study about the biases people display toward work done by males</w:t>
      </w:r>
      <w:r w:rsidR="000B472B">
        <w:rPr>
          <w:rFonts w:ascii="Times New Roman" w:hAnsi="Times New Roman" w:cs="Times New Roman"/>
          <w:sz w:val="20"/>
          <w:szCs w:val="20"/>
        </w:rPr>
        <w:t>,</w:t>
      </w:r>
      <w:r w:rsidRPr="00E54AF1">
        <w:rPr>
          <w:rFonts w:ascii="Times New Roman" w:hAnsi="Times New Roman" w:cs="Times New Roman"/>
          <w:sz w:val="20"/>
          <w:szCs w:val="20"/>
        </w:rPr>
        <w:t xml:space="preserve"> compared to work done by females.  They decided to perform the same study, following the same procedures, to see if they would get the same results.  This is an example of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an invalid research method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a replication of studies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plagiarism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a waste of research time and funding</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833E5A">
        <w:rPr>
          <w:rFonts w:ascii="Times New Roman" w:hAnsi="Times New Roman" w:cs="Times New Roman"/>
          <w:sz w:val="20"/>
          <w:szCs w:val="20"/>
        </w:rPr>
        <w:t xml:space="preserve"> 17</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0B472B"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63. This is a statistical procedure for combining and analyzing data from many studies.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833E5A">
        <w:rPr>
          <w:rFonts w:ascii="Times New Roman" w:hAnsi="Times New Roman" w:cs="Times New Roman"/>
          <w:sz w:val="20"/>
          <w:szCs w:val="20"/>
        </w:rPr>
        <w:t>O</w:t>
      </w:r>
      <w:r w:rsidRPr="00E54AF1">
        <w:rPr>
          <w:rFonts w:ascii="Times New Roman" w:hAnsi="Times New Roman" w:cs="Times New Roman"/>
          <w:sz w:val="20"/>
          <w:szCs w:val="20"/>
        </w:rPr>
        <w:t>perational research</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w:t>
      </w:r>
      <w:r w:rsidR="00833E5A">
        <w:rPr>
          <w:rFonts w:ascii="Times New Roman" w:hAnsi="Times New Roman" w:cs="Times New Roman"/>
          <w:sz w:val="20"/>
          <w:szCs w:val="20"/>
        </w:rPr>
        <w:t>R</w:t>
      </w:r>
      <w:r w:rsidRPr="00E54AF1">
        <w:rPr>
          <w:rFonts w:ascii="Times New Roman" w:hAnsi="Times New Roman" w:cs="Times New Roman"/>
          <w:sz w:val="20"/>
          <w:szCs w:val="20"/>
        </w:rPr>
        <w:t>ecombinant analysis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833E5A">
        <w:rPr>
          <w:rFonts w:ascii="Times New Roman" w:hAnsi="Times New Roman" w:cs="Times New Roman"/>
          <w:sz w:val="20"/>
          <w:szCs w:val="20"/>
        </w:rPr>
        <w:t>M</w:t>
      </w:r>
      <w:r w:rsidRPr="00E54AF1">
        <w:rPr>
          <w:rFonts w:ascii="Times New Roman" w:hAnsi="Times New Roman" w:cs="Times New Roman"/>
          <w:sz w:val="20"/>
          <w:szCs w:val="20"/>
        </w:rPr>
        <w:t>eta-analysis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833E5A">
        <w:rPr>
          <w:rFonts w:ascii="Times New Roman" w:hAnsi="Times New Roman" w:cs="Times New Roman"/>
          <w:sz w:val="20"/>
          <w:szCs w:val="20"/>
        </w:rPr>
        <w:t>D</w:t>
      </w:r>
      <w:r w:rsidRPr="00E54AF1">
        <w:rPr>
          <w:rFonts w:ascii="Times New Roman" w:hAnsi="Times New Roman" w:cs="Times New Roman"/>
          <w:sz w:val="20"/>
          <w:szCs w:val="20"/>
        </w:rPr>
        <w:t>ata synthesis</w:t>
      </w:r>
    </w:p>
    <w:p w:rsidR="00E54AF1" w:rsidRPr="00E54AF1" w:rsidRDefault="00E54AF1" w:rsidP="00E54AF1">
      <w:pPr>
        <w:pStyle w:val="PlainText"/>
        <w:rPr>
          <w:rFonts w:ascii="Times New Roman" w:hAnsi="Times New Roman" w:cs="Times New Roman"/>
          <w:sz w:val="20"/>
          <w:szCs w:val="20"/>
        </w:rPr>
      </w:pP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E54AF1" w:rsidRDefault="00E54AF1" w:rsidP="00E54AF1">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833E5A" w:rsidRPr="00E90F9D">
        <w:rPr>
          <w:rFonts w:ascii="Times New Roman" w:hAnsi="Times New Roman" w:cs="Times New Roman"/>
          <w:sz w:val="20"/>
          <w:szCs w:val="20"/>
          <w:lang w:val="da-DK"/>
        </w:rPr>
        <w:t xml:space="preserve"> </w:t>
      </w:r>
      <w:r w:rsidR="00833E5A">
        <w:rPr>
          <w:rFonts w:ascii="Times New Roman" w:hAnsi="Times New Roman" w:cs="Times New Roman"/>
          <w:sz w:val="20"/>
          <w:szCs w:val="20"/>
        </w:rPr>
        <w:t>17</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64</w:t>
      </w:r>
      <w:r w:rsidR="0010701F" w:rsidRPr="00E54AF1">
        <w:rPr>
          <w:rFonts w:ascii="Times New Roman" w:hAnsi="Times New Roman" w:cs="Times New Roman"/>
          <w:sz w:val="20"/>
          <w:szCs w:val="20"/>
        </w:rPr>
        <w:t xml:space="preserve">. Tara is in </w:t>
      </w:r>
      <w:r w:rsidRPr="00E54AF1">
        <w:rPr>
          <w:rFonts w:ascii="Times New Roman" w:hAnsi="Times New Roman" w:cs="Times New Roman"/>
          <w:sz w:val="20"/>
          <w:szCs w:val="20"/>
        </w:rPr>
        <w:t>11</w:t>
      </w:r>
      <w:r w:rsidR="0010701F" w:rsidRPr="00E54AF1">
        <w:rPr>
          <w:rFonts w:ascii="Times New Roman" w:hAnsi="Times New Roman" w:cs="Times New Roman"/>
          <w:sz w:val="20"/>
          <w:szCs w:val="20"/>
        </w:rPr>
        <w:t xml:space="preserve">th grade and is interested in studying the effects of text-messaging </w:t>
      </w:r>
      <w:r w:rsidR="00E4370C">
        <w:rPr>
          <w:rFonts w:ascii="Times New Roman" w:hAnsi="Times New Roman" w:cs="Times New Roman"/>
          <w:sz w:val="20"/>
          <w:szCs w:val="20"/>
        </w:rPr>
        <w:t>(</w:t>
      </w:r>
      <w:r w:rsidR="0010701F" w:rsidRPr="00E54AF1">
        <w:rPr>
          <w:rFonts w:ascii="Times New Roman" w:hAnsi="Times New Roman" w:cs="Times New Roman"/>
          <w:sz w:val="20"/>
          <w:szCs w:val="20"/>
        </w:rPr>
        <w:t>rather than talking on the phone</w:t>
      </w:r>
      <w:r w:rsidR="00E4370C">
        <w:rPr>
          <w:rFonts w:ascii="Times New Roman" w:hAnsi="Times New Roman" w:cs="Times New Roman"/>
          <w:sz w:val="20"/>
          <w:szCs w:val="20"/>
        </w:rPr>
        <w:t>)</w:t>
      </w:r>
      <w:r w:rsidR="0010701F" w:rsidRPr="00E54AF1">
        <w:rPr>
          <w:rFonts w:ascii="Times New Roman" w:hAnsi="Times New Roman" w:cs="Times New Roman"/>
          <w:sz w:val="20"/>
          <w:szCs w:val="20"/>
        </w:rPr>
        <w:t xml:space="preserve"> on the q</w:t>
      </w:r>
      <w:r w:rsidR="00E4370C">
        <w:rPr>
          <w:rFonts w:ascii="Times New Roman" w:hAnsi="Times New Roman" w:cs="Times New Roman"/>
          <w:sz w:val="20"/>
          <w:szCs w:val="20"/>
        </w:rPr>
        <w:t>uality of friendships. The FIRST</w:t>
      </w:r>
      <w:r w:rsidR="0010701F" w:rsidRPr="00E54AF1">
        <w:rPr>
          <w:rFonts w:ascii="Times New Roman" w:hAnsi="Times New Roman" w:cs="Times New Roman"/>
          <w:sz w:val="20"/>
          <w:szCs w:val="20"/>
        </w:rPr>
        <w:t xml:space="preserve"> step Tara would perform in order to follow the scientific method is 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forming a testable hypothesis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developing a theory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reviewing the literature of existing theories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designing a study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833E5A">
        <w:rPr>
          <w:rFonts w:ascii="Times New Roman" w:hAnsi="Times New Roman" w:cs="Times New Roman"/>
          <w:sz w:val="20"/>
          <w:szCs w:val="20"/>
        </w:rPr>
        <w:t xml:space="preserve"> 18</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65</w:t>
      </w:r>
      <w:r w:rsidR="0010701F" w:rsidRPr="00E54AF1">
        <w:rPr>
          <w:rFonts w:ascii="Times New Roman" w:hAnsi="Times New Roman" w:cs="Times New Roman"/>
          <w:sz w:val="20"/>
          <w:szCs w:val="20"/>
        </w:rPr>
        <w:t>. The first step in the scientific method is ________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developing a theory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forming a testable hypothesis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designing a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reviewing the literature of existing theories</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Default="00590DEE">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833E5A" w:rsidRPr="00E90F9D">
        <w:rPr>
          <w:rFonts w:ascii="Times New Roman" w:hAnsi="Times New Roman" w:cs="Times New Roman"/>
          <w:sz w:val="20"/>
          <w:szCs w:val="20"/>
          <w:lang w:val="da-DK"/>
        </w:rPr>
        <w:t xml:space="preserve"> </w:t>
      </w:r>
      <w:r w:rsidR="00833E5A">
        <w:rPr>
          <w:rFonts w:ascii="Times New Roman" w:hAnsi="Times New Roman" w:cs="Times New Roman"/>
          <w:sz w:val="20"/>
          <w:szCs w:val="20"/>
        </w:rPr>
        <w:t>18</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bookmarkStart w:id="10" w:name="OLE_LINK4"/>
      <w:bookmarkStart w:id="11" w:name="OLE_LINK5"/>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bookmarkEnd w:id="10"/>
    <w:bookmarkEnd w:id="11"/>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E4370C">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6</w:t>
      </w:r>
      <w:r w:rsidR="00590DEE" w:rsidRPr="00E54AF1">
        <w:rPr>
          <w:rFonts w:ascii="Times New Roman" w:hAnsi="Times New Roman" w:cs="Times New Roman"/>
          <w:sz w:val="20"/>
          <w:szCs w:val="20"/>
        </w:rPr>
        <w:t>6</w:t>
      </w:r>
      <w:r w:rsidRPr="00E54AF1">
        <w:rPr>
          <w:rFonts w:ascii="Times New Roman" w:hAnsi="Times New Roman" w:cs="Times New Roman"/>
          <w:sz w:val="20"/>
          <w:szCs w:val="20"/>
        </w:rPr>
        <w:t>. Your text defines a hypothesis as a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specific prediction about how one variable is related to another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precise definition of how variables will be observed and measured in a study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concept that explains previously gathered data</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D11020">
        <w:rPr>
          <w:rFonts w:ascii="Times New Roman" w:hAnsi="Times New Roman" w:cs="Times New Roman"/>
          <w:sz w:val="20"/>
          <w:szCs w:val="20"/>
        </w:rPr>
        <w:t xml:space="preserve"> 18</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67. When a scientist chooses between using natural observation, case studies, </w:t>
      </w:r>
      <w:r w:rsidR="00351924">
        <w:rPr>
          <w:rFonts w:ascii="Times New Roman" w:hAnsi="Times New Roman" w:cs="Times New Roman"/>
          <w:sz w:val="20"/>
          <w:szCs w:val="20"/>
        </w:rPr>
        <w:t xml:space="preserve">surveys, or experimental method, </w:t>
      </w:r>
      <w:r w:rsidRPr="00E54AF1">
        <w:rPr>
          <w:rFonts w:ascii="Times New Roman" w:hAnsi="Times New Roman" w:cs="Times New Roman"/>
          <w:sz w:val="20"/>
          <w:szCs w:val="20"/>
        </w:rPr>
        <w:t xml:space="preserve"> (s)he is choosing the best </w:t>
      </w:r>
      <w:r w:rsidRPr="00E54AF1">
        <w:rPr>
          <w:rFonts w:ascii="Times New Roman" w:hAnsi="Times New Roman" w:cs="Times New Roman"/>
          <w:sz w:val="20"/>
          <w:szCs w:val="20"/>
          <w:u w:val="single"/>
        </w:rPr>
        <w:t xml:space="preserve">                                                                                    </w:t>
      </w:r>
      <w:r w:rsidRPr="00E54AF1">
        <w:rPr>
          <w:rFonts w:ascii="Times New Roman" w:hAnsi="Times New Roman" w:cs="Times New Roman"/>
          <w:sz w:val="20"/>
          <w:szCs w:val="20"/>
        </w:rPr>
        <w:t xml:space="preserve"> ______ for her study. </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hypothesis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theory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algorithm </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research design</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D11020">
        <w:rPr>
          <w:rFonts w:ascii="Times New Roman" w:hAnsi="Times New Roman" w:cs="Times New Roman"/>
          <w:sz w:val="20"/>
          <w:szCs w:val="20"/>
        </w:rPr>
        <w:t xml:space="preserve"> 18</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6</w:t>
      </w:r>
      <w:r w:rsidR="00590DEE" w:rsidRPr="00E54AF1">
        <w:rPr>
          <w:rFonts w:ascii="Times New Roman" w:hAnsi="Times New Roman" w:cs="Times New Roman"/>
          <w:sz w:val="20"/>
          <w:szCs w:val="20"/>
        </w:rPr>
        <w:t>8</w:t>
      </w:r>
      <w:r w:rsidRPr="00E54AF1">
        <w:rPr>
          <w:rFonts w:ascii="Times New Roman" w:hAnsi="Times New Roman" w:cs="Times New Roman"/>
          <w:sz w:val="20"/>
          <w:szCs w:val="20"/>
        </w:rPr>
        <w:t xml:space="preserve">. </w:t>
      </w:r>
      <w:r w:rsidR="00D11020">
        <w:rPr>
          <w:rFonts w:ascii="Times New Roman" w:hAnsi="Times New Roman" w:cs="Times New Roman"/>
          <w:sz w:val="20"/>
          <w:szCs w:val="20"/>
          <w:u w:val="single"/>
        </w:rPr>
        <w:t xml:space="preserve">                            </w:t>
      </w:r>
      <w:r w:rsidR="00D11020">
        <w:rPr>
          <w:rFonts w:ascii="Times New Roman" w:hAnsi="Times New Roman" w:cs="Times New Roman"/>
          <w:sz w:val="20"/>
          <w:szCs w:val="20"/>
        </w:rPr>
        <w:t xml:space="preserve"> is used to analyze the findings of a research study?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D11020">
        <w:rPr>
          <w:rFonts w:ascii="Times New Roman" w:hAnsi="Times New Roman" w:cs="Times New Roman"/>
          <w:sz w:val="20"/>
          <w:szCs w:val="20"/>
        </w:rPr>
        <w:t>E</w:t>
      </w:r>
      <w:r w:rsidRPr="00E54AF1">
        <w:rPr>
          <w:rFonts w:ascii="Times New Roman" w:hAnsi="Times New Roman" w:cs="Times New Roman"/>
          <w:sz w:val="20"/>
          <w:szCs w:val="20"/>
        </w:rPr>
        <w:t>mpirical evidence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D11020">
        <w:rPr>
          <w:rFonts w:ascii="Times New Roman" w:hAnsi="Times New Roman" w:cs="Times New Roman"/>
          <w:sz w:val="20"/>
          <w:szCs w:val="20"/>
        </w:rPr>
        <w:t>A</w:t>
      </w:r>
      <w:r w:rsidR="001E5B82">
        <w:rPr>
          <w:rFonts w:ascii="Times New Roman" w:hAnsi="Times New Roman" w:cs="Times New Roman"/>
          <w:sz w:val="20"/>
          <w:szCs w:val="20"/>
        </w:rPr>
        <w:t>n operational definition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D11020">
        <w:rPr>
          <w:rFonts w:ascii="Times New Roman" w:hAnsi="Times New Roman" w:cs="Times New Roman"/>
          <w:sz w:val="20"/>
          <w:szCs w:val="20"/>
        </w:rPr>
        <w:t>S</w:t>
      </w:r>
      <w:r w:rsidRPr="00E54AF1">
        <w:rPr>
          <w:rFonts w:ascii="Times New Roman" w:hAnsi="Times New Roman" w:cs="Times New Roman"/>
          <w:sz w:val="20"/>
          <w:szCs w:val="20"/>
        </w:rPr>
        <w:t xml:space="preserve">tatistics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D11020">
        <w:rPr>
          <w:rFonts w:ascii="Times New Roman" w:hAnsi="Times New Roman" w:cs="Times New Roman"/>
          <w:sz w:val="20"/>
          <w:szCs w:val="20"/>
        </w:rPr>
        <w:t>D</w:t>
      </w:r>
      <w:r w:rsidRPr="00E54AF1">
        <w:rPr>
          <w:rFonts w:ascii="Times New Roman" w:hAnsi="Times New Roman" w:cs="Times New Roman"/>
          <w:sz w:val="20"/>
          <w:szCs w:val="20"/>
        </w:rPr>
        <w:t>ata</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4513FB">
        <w:rPr>
          <w:rFonts w:ascii="Times New Roman" w:hAnsi="Times New Roman" w:cs="Times New Roman"/>
          <w:sz w:val="20"/>
          <w:szCs w:val="20"/>
        </w:rPr>
        <w:t xml:space="preserve"> 18</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F34456">
      <w:pPr>
        <w:pStyle w:val="PlainText"/>
        <w:rPr>
          <w:rFonts w:ascii="Times New Roman" w:hAnsi="Times New Roman" w:cs="Times New Roman"/>
          <w:sz w:val="20"/>
          <w:szCs w:val="20"/>
        </w:rPr>
      </w:pPr>
      <w:r>
        <w:rPr>
          <w:rFonts w:ascii="Times New Roman" w:hAnsi="Times New Roman" w:cs="Times New Roman"/>
          <w:sz w:val="20"/>
          <w:szCs w:val="20"/>
        </w:rPr>
        <w:t xml:space="preserve"> </w:t>
      </w:r>
    </w:p>
    <w:p w:rsidR="0010701F" w:rsidRDefault="00351924">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69. According to your text, when a scientist submits a study for publication to a journal where other scientists will read it and decide whether or not it will be published, the article is undergoing _______.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external observation</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peer review</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statistical analysis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critical examination</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5E49F6">
        <w:rPr>
          <w:rFonts w:ascii="Times New Roman" w:hAnsi="Times New Roman" w:cs="Times New Roman"/>
          <w:sz w:val="20"/>
          <w:szCs w:val="20"/>
        </w:rPr>
        <w:t xml:space="preserve"> 18</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E54AF1" w:rsidRPr="00E54AF1" w:rsidRDefault="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70. </w:t>
      </w:r>
      <w:r w:rsidR="003C075A">
        <w:rPr>
          <w:rFonts w:ascii="Times New Roman" w:hAnsi="Times New Roman" w:cs="Times New Roman"/>
          <w:sz w:val="20"/>
          <w:szCs w:val="20"/>
        </w:rPr>
        <w:t xml:space="preserve"> The two largest professional organizations of psychologist are:  </w:t>
      </w:r>
    </w:p>
    <w:p w:rsidR="00E54AF1" w:rsidRPr="00E54AF1" w:rsidRDefault="003C075A" w:rsidP="00E54AF1">
      <w:pPr>
        <w:pStyle w:val="PlainText"/>
        <w:rPr>
          <w:rFonts w:ascii="Times New Roman" w:hAnsi="Times New Roman" w:cs="Times New Roman"/>
          <w:sz w:val="20"/>
          <w:szCs w:val="20"/>
        </w:rPr>
      </w:pPr>
      <w:r>
        <w:rPr>
          <w:rFonts w:ascii="Times New Roman" w:hAnsi="Times New Roman" w:cs="Times New Roman"/>
          <w:sz w:val="20"/>
          <w:szCs w:val="20"/>
        </w:rPr>
        <w:t>a) The American Psychologist Group (APG) and The American Psychological Association (APA)</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3C075A">
        <w:rPr>
          <w:rFonts w:ascii="Times New Roman" w:hAnsi="Times New Roman" w:cs="Times New Roman"/>
          <w:sz w:val="20"/>
          <w:szCs w:val="20"/>
        </w:rPr>
        <w:t>The Association for Psychological Science (APS) and The American Psychiatric and Psychological Association  (APPA)</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3C075A">
        <w:rPr>
          <w:rFonts w:ascii="Times New Roman" w:hAnsi="Times New Roman" w:cs="Times New Roman"/>
          <w:sz w:val="20"/>
          <w:szCs w:val="20"/>
        </w:rPr>
        <w:t>The Association for Psychological Science (APS) and The American Psychological Association (APA)</w:t>
      </w:r>
    </w:p>
    <w:p w:rsidR="00E54AF1" w:rsidRPr="00E54AF1" w:rsidRDefault="003C075A" w:rsidP="00E54AF1">
      <w:pPr>
        <w:pStyle w:val="PlainText"/>
        <w:rPr>
          <w:rFonts w:ascii="Times New Roman" w:hAnsi="Times New Roman" w:cs="Times New Roman"/>
          <w:sz w:val="20"/>
          <w:szCs w:val="20"/>
        </w:rPr>
      </w:pPr>
      <w:r>
        <w:rPr>
          <w:rFonts w:ascii="Times New Roman" w:hAnsi="Times New Roman" w:cs="Times New Roman"/>
          <w:sz w:val="20"/>
          <w:szCs w:val="20"/>
        </w:rPr>
        <w:t>d) None of the above</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5E49F6">
        <w:rPr>
          <w:rFonts w:ascii="Times New Roman" w:hAnsi="Times New Roman" w:cs="Times New Roman"/>
          <w:sz w:val="20"/>
          <w:szCs w:val="20"/>
        </w:rPr>
        <w:t xml:space="preserve"> 19</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5E49F6">
        <w:rPr>
          <w:rFonts w:ascii="Times New Roman" w:hAnsi="Times New Roman" w:cs="Times New Roman"/>
          <w:sz w:val="20"/>
          <w:szCs w:val="20"/>
        </w:rPr>
        <w:t xml:space="preserve"> 1.7</w:t>
      </w:r>
    </w:p>
    <w:p w:rsidR="00F34456" w:rsidRPr="008D2A99" w:rsidRDefault="00F34456" w:rsidP="00F34456">
      <w:pPr>
        <w:rPr>
          <w:sz w:val="20"/>
          <w:szCs w:val="20"/>
        </w:rPr>
      </w:pPr>
      <w:r w:rsidRPr="008D2A99">
        <w:rPr>
          <w:sz w:val="20"/>
          <w:szCs w:val="20"/>
        </w:rPr>
        <w:t>3 Critical Thinking Skills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590DEE"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71. A </w:t>
      </w:r>
      <w:r w:rsidR="003C075A">
        <w:rPr>
          <w:rFonts w:ascii="Times New Roman" w:hAnsi="Times New Roman" w:cs="Times New Roman"/>
          <w:sz w:val="20"/>
          <w:szCs w:val="20"/>
        </w:rPr>
        <w:t xml:space="preserve">systematic, interrelated set of concepts that explains a body of data </w:t>
      </w:r>
      <w:r w:rsidRPr="00E54AF1">
        <w:rPr>
          <w:rFonts w:ascii="Times New Roman" w:hAnsi="Times New Roman" w:cs="Times New Roman"/>
          <w:sz w:val="20"/>
          <w:szCs w:val="20"/>
        </w:rPr>
        <w:t xml:space="preserve">is called a(n) </w:t>
      </w:r>
      <w:r w:rsidRPr="00E54AF1">
        <w:rPr>
          <w:rFonts w:ascii="Times New Roman" w:hAnsi="Times New Roman" w:cs="Times New Roman"/>
          <w:sz w:val="20"/>
          <w:szCs w:val="20"/>
          <w:u w:val="single"/>
        </w:rPr>
        <w:t xml:space="preserve">          </w:t>
      </w:r>
      <w:r w:rsidRPr="00E54AF1">
        <w:rPr>
          <w:rFonts w:ascii="Times New Roman" w:hAnsi="Times New Roman" w:cs="Times New Roman"/>
          <w:sz w:val="20"/>
          <w:szCs w:val="20"/>
        </w:rPr>
        <w:t>.</w:t>
      </w:r>
    </w:p>
    <w:p w:rsidR="00590DEE"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a) algorithm</w:t>
      </w:r>
    </w:p>
    <w:p w:rsidR="00590DEE"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b) operational definition</w:t>
      </w:r>
    </w:p>
    <w:p w:rsidR="00590DEE"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c) hypothesis</w:t>
      </w:r>
    </w:p>
    <w:p w:rsidR="00590DEE"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d) theory</w:t>
      </w:r>
    </w:p>
    <w:p w:rsidR="00590DEE" w:rsidRPr="00E54AF1" w:rsidRDefault="00590DEE" w:rsidP="00590DEE">
      <w:pPr>
        <w:pStyle w:val="PlainText"/>
        <w:rPr>
          <w:rFonts w:ascii="Times New Roman" w:hAnsi="Times New Roman" w:cs="Times New Roman"/>
          <w:sz w:val="20"/>
          <w:szCs w:val="20"/>
        </w:rPr>
      </w:pPr>
    </w:p>
    <w:p w:rsidR="00590DEE" w:rsidRPr="00E54AF1" w:rsidRDefault="00590DEE" w:rsidP="00590DE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Ans: </w:t>
      </w:r>
      <w:r w:rsidR="00287B7B">
        <w:rPr>
          <w:rFonts w:ascii="Times New Roman" w:hAnsi="Times New Roman" w:cs="Times New Roman"/>
          <w:sz w:val="20"/>
          <w:szCs w:val="20"/>
        </w:rPr>
        <w:t xml:space="preserve"> d</w:t>
      </w:r>
    </w:p>
    <w:p w:rsidR="00590DEE" w:rsidRDefault="00590DEE" w:rsidP="00590DEE">
      <w:pPr>
        <w:pStyle w:val="PlainText"/>
        <w:rPr>
          <w:rFonts w:ascii="Times New Roman" w:hAnsi="Times New Roman" w:cs="Times New Roman"/>
          <w:sz w:val="20"/>
          <w:szCs w:val="20"/>
        </w:rPr>
      </w:pPr>
      <w:r w:rsidRPr="00E54AF1">
        <w:rPr>
          <w:rFonts w:ascii="Times New Roman" w:hAnsi="Times New Roman" w:cs="Times New Roman"/>
          <w:sz w:val="20"/>
          <w:szCs w:val="20"/>
        </w:rPr>
        <w:t>Page Ref: p. 17</w:t>
      </w:r>
    </w:p>
    <w:p w:rsidR="004818E9" w:rsidRPr="00E54AF1" w:rsidRDefault="004818E9" w:rsidP="00590DEE">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590DEE" w:rsidRPr="00E54AF1" w:rsidRDefault="00590DEE" w:rsidP="00590DEE">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590DEE" w:rsidRPr="00E54AF1" w:rsidRDefault="00593B91" w:rsidP="00590DEE">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590DEE"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351924">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72</w:t>
      </w:r>
      <w:r w:rsidR="003C075A">
        <w:rPr>
          <w:rFonts w:ascii="Times New Roman" w:hAnsi="Times New Roman" w:cs="Times New Roman"/>
          <w:sz w:val="20"/>
          <w:szCs w:val="20"/>
        </w:rPr>
        <w:t>. Your text defines a hypothesis</w:t>
      </w:r>
      <w:r w:rsidR="0010701F" w:rsidRPr="00E54AF1">
        <w:rPr>
          <w:rFonts w:ascii="Times New Roman" w:hAnsi="Times New Roman" w:cs="Times New Roman"/>
          <w:sz w:val="20"/>
          <w:szCs w:val="20"/>
        </w:rPr>
        <w:t xml:space="preserve"> as _________ .</w:t>
      </w:r>
    </w:p>
    <w:p w:rsidR="0010701F" w:rsidRPr="00E54AF1" w:rsidRDefault="00351924">
      <w:pPr>
        <w:pStyle w:val="PlainText"/>
        <w:rPr>
          <w:rFonts w:ascii="Times New Roman" w:hAnsi="Times New Roman" w:cs="Times New Roman"/>
          <w:sz w:val="20"/>
          <w:szCs w:val="20"/>
        </w:rPr>
      </w:pPr>
      <w:r>
        <w:rPr>
          <w:rFonts w:ascii="Times New Roman" w:hAnsi="Times New Roman" w:cs="Times New Roman"/>
          <w:sz w:val="20"/>
          <w:szCs w:val="20"/>
        </w:rPr>
        <w:t>a) a</w:t>
      </w:r>
      <w:r w:rsidR="0010701F" w:rsidRPr="00E54AF1">
        <w:rPr>
          <w:rFonts w:ascii="Times New Roman" w:hAnsi="Times New Roman" w:cs="Times New Roman"/>
          <w:sz w:val="20"/>
          <w:szCs w:val="20"/>
        </w:rPr>
        <w:t xml:space="preserve"> </w:t>
      </w:r>
      <w:r>
        <w:rPr>
          <w:rFonts w:ascii="Times New Roman" w:hAnsi="Times New Roman" w:cs="Times New Roman"/>
          <w:sz w:val="20"/>
          <w:szCs w:val="20"/>
        </w:rPr>
        <w:t xml:space="preserve">tentative </w:t>
      </w:r>
      <w:r w:rsidR="0010701F" w:rsidRPr="00E54AF1">
        <w:rPr>
          <w:rFonts w:ascii="Times New Roman" w:hAnsi="Times New Roman" w:cs="Times New Roman"/>
          <w:sz w:val="20"/>
          <w:szCs w:val="20"/>
        </w:rPr>
        <w:t>explanation for a be</w:t>
      </w:r>
      <w:r>
        <w:rPr>
          <w:rFonts w:ascii="Times New Roman" w:hAnsi="Times New Roman" w:cs="Times New Roman"/>
          <w:sz w:val="20"/>
          <w:szCs w:val="20"/>
        </w:rPr>
        <w:t xml:space="preserve">havior being studied </w:t>
      </w:r>
    </w:p>
    <w:p w:rsidR="0010701F" w:rsidRPr="00E54AF1" w:rsidRDefault="003C075A">
      <w:pPr>
        <w:pStyle w:val="PlainText"/>
        <w:rPr>
          <w:rFonts w:ascii="Times New Roman" w:hAnsi="Times New Roman" w:cs="Times New Roman"/>
          <w:sz w:val="20"/>
          <w:szCs w:val="20"/>
        </w:rPr>
      </w:pPr>
      <w:r>
        <w:rPr>
          <w:rFonts w:ascii="Times New Roman" w:hAnsi="Times New Roman" w:cs="Times New Roman"/>
          <w:sz w:val="20"/>
          <w:szCs w:val="20"/>
        </w:rPr>
        <w:t>b) a specific, testable prediction about how one factor, or variable, is related to another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the expression of a prediction or a statement of cause and effect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87B7B">
        <w:rPr>
          <w:rFonts w:ascii="Times New Roman" w:hAnsi="Times New Roman" w:cs="Times New Roman"/>
          <w:sz w:val="20"/>
          <w:szCs w:val="20"/>
        </w:rPr>
        <w:t xml:space="preserve"> 18</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bookmarkStart w:id="12" w:name="OLE_LINK6"/>
      <w:bookmarkStart w:id="13" w:name="OLE_LINK7"/>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3401D4">
        <w:rPr>
          <w:rFonts w:ascii="Times New Roman" w:hAnsi="Times New Roman" w:cs="Times New Roman"/>
          <w:sz w:val="20"/>
          <w:szCs w:val="20"/>
        </w:rPr>
        <w:t>6</w:t>
      </w:r>
    </w:p>
    <w:bookmarkEnd w:id="12"/>
    <w:bookmarkEnd w:id="13"/>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73. Numerous studies have been conducted on student test-taking behavior. The data from these studies have been compiled, and researchers have developed a set of concepts to explain this interrelated data and generate testable questions to verify these concepts.  This set of concepts is called a(n)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hypothesis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experimental study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abstract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theory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17</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3401D4">
        <w:rPr>
          <w:rFonts w:ascii="Times New Roman" w:hAnsi="Times New Roman" w:cs="Times New Roman"/>
          <w:sz w:val="20"/>
          <w:szCs w:val="20"/>
        </w:rPr>
        <w:t>6</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74</w:t>
      </w:r>
      <w:r w:rsidR="0010701F" w:rsidRPr="00E54AF1">
        <w:rPr>
          <w:rFonts w:ascii="Times New Roman" w:hAnsi="Times New Roman" w:cs="Times New Roman"/>
          <w:sz w:val="20"/>
          <w:szCs w:val="20"/>
        </w:rPr>
        <w:t>. A participant's agreement to take part in a study after being told what to expect is known as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participant observer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placebo effect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informed consent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debriefing</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w:t>
      </w:r>
      <w:r w:rsidR="00590DEE" w:rsidRPr="00E54AF1">
        <w:rPr>
          <w:rFonts w:ascii="Times New Roman" w:hAnsi="Times New Roman" w:cs="Times New Roman"/>
          <w:sz w:val="20"/>
          <w:szCs w:val="20"/>
        </w:rPr>
        <w:t>. 19</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351924">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590DEE">
      <w:pPr>
        <w:pStyle w:val="PlainText"/>
        <w:rPr>
          <w:rFonts w:ascii="Times New Roman" w:hAnsi="Times New Roman" w:cs="Times New Roman"/>
          <w:sz w:val="20"/>
          <w:szCs w:val="20"/>
        </w:rPr>
      </w:pPr>
      <w:r w:rsidRPr="00E54AF1">
        <w:rPr>
          <w:rFonts w:ascii="Times New Roman" w:hAnsi="Times New Roman" w:cs="Times New Roman"/>
          <w:sz w:val="20"/>
          <w:szCs w:val="20"/>
        </w:rPr>
        <w:t>75</w:t>
      </w:r>
      <w:r w:rsidR="0010701F" w:rsidRPr="00E54AF1">
        <w:rPr>
          <w:rFonts w:ascii="Times New Roman" w:hAnsi="Times New Roman" w:cs="Times New Roman"/>
          <w:sz w:val="20"/>
          <w:szCs w:val="20"/>
        </w:rPr>
        <w:t xml:space="preserve">. You are unsure whether you want to complete an experiment you began an hour ago.  According to the </w:t>
      </w:r>
      <w:r w:rsidR="007756B2">
        <w:rPr>
          <w:rFonts w:ascii="Times New Roman" w:hAnsi="Times New Roman" w:cs="Times New Roman"/>
          <w:sz w:val="20"/>
          <w:szCs w:val="20"/>
        </w:rPr>
        <w:t xml:space="preserve"> Ethical Principles of Psychologists</w:t>
      </w:r>
      <w:r w:rsidR="0010701F" w:rsidRPr="00E54AF1">
        <w:rPr>
          <w:rFonts w:ascii="Times New Roman" w:hAnsi="Times New Roman" w:cs="Times New Roman"/>
          <w:sz w:val="20"/>
          <w:szCs w:val="20"/>
        </w:rPr>
        <w:t xml:space="preserve"> when you ask the researcher if you have to continue, the researcher should respond with _____.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"You have the right to drop out of the study at any time."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"I'm sorry, the experiment must continue."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"Please continue.  I will debrief you afterwards."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"You may drop the study now, but you will forfeit credit."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590DEE" w:rsidRPr="00E54AF1">
        <w:rPr>
          <w:rFonts w:ascii="Times New Roman" w:hAnsi="Times New Roman" w:cs="Times New Roman"/>
          <w:sz w:val="20"/>
          <w:szCs w:val="20"/>
        </w:rPr>
        <w:t>19</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593B9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590DEE" w:rsidRPr="00E54AF1" w:rsidRDefault="00590DEE">
      <w:pPr>
        <w:pStyle w:val="PlainText"/>
        <w:rPr>
          <w:rFonts w:ascii="Times New Roman" w:hAnsi="Times New Roman" w:cs="Times New Roman"/>
          <w:sz w:val="20"/>
          <w:szCs w:val="20"/>
        </w:rPr>
      </w:pPr>
    </w:p>
    <w:p w:rsidR="00590DEE" w:rsidRPr="00E54AF1" w:rsidRDefault="00590DEE">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7</w:t>
      </w:r>
      <w:r w:rsidR="00B341B4" w:rsidRPr="00E54AF1">
        <w:rPr>
          <w:rFonts w:ascii="Times New Roman" w:hAnsi="Times New Roman" w:cs="Times New Roman"/>
          <w:sz w:val="20"/>
          <w:szCs w:val="20"/>
        </w:rPr>
        <w:t>6</w:t>
      </w:r>
      <w:r w:rsidRPr="00E54AF1">
        <w:rPr>
          <w:rFonts w:ascii="Times New Roman" w:hAnsi="Times New Roman" w:cs="Times New Roman"/>
          <w:sz w:val="20"/>
          <w:szCs w:val="20"/>
        </w:rPr>
        <w:t>. Deception is sometimes used in psychological research in order to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create a realistic situation with genuine reactions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protect the public from unpleasant research realities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protect participants from being harmed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prevent sample bias, ethnocentric bias, and experimenter bias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B341B4" w:rsidRPr="00E54AF1">
        <w:rPr>
          <w:rFonts w:ascii="Times New Roman" w:hAnsi="Times New Roman" w:cs="Times New Roman"/>
          <w:sz w:val="20"/>
          <w:szCs w:val="20"/>
        </w:rPr>
        <w:t>19</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650BB8"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E54AF1" w:rsidRPr="0058174D" w:rsidRDefault="00E54AF1"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77. According to the rules of informed consent, a researcher must disclose all EXCEPT which of the following before the study begins?</w:t>
      </w:r>
    </w:p>
    <w:p w:rsidR="00E54AF1" w:rsidRPr="0058174D" w:rsidRDefault="00E54AF1"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 xml:space="preserve">a) </w:t>
      </w:r>
      <w:r w:rsidR="007756B2">
        <w:rPr>
          <w:rFonts w:ascii="Times New Roman" w:hAnsi="Times New Roman" w:cs="Times New Roman"/>
          <w:sz w:val="20"/>
          <w:szCs w:val="20"/>
        </w:rPr>
        <w:t>P</w:t>
      </w:r>
      <w:r w:rsidRPr="0058174D">
        <w:rPr>
          <w:rFonts w:ascii="Times New Roman" w:hAnsi="Times New Roman" w:cs="Times New Roman"/>
          <w:sz w:val="20"/>
          <w:szCs w:val="20"/>
        </w:rPr>
        <w:t>otential physical risks and discomforts</w:t>
      </w:r>
    </w:p>
    <w:p w:rsidR="00E54AF1" w:rsidRPr="0058174D" w:rsidRDefault="00E54AF1"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 xml:space="preserve">b) </w:t>
      </w:r>
      <w:r w:rsidR="007756B2">
        <w:rPr>
          <w:rFonts w:ascii="Times New Roman" w:hAnsi="Times New Roman" w:cs="Times New Roman"/>
          <w:sz w:val="20"/>
          <w:szCs w:val="20"/>
        </w:rPr>
        <w:t>P</w:t>
      </w:r>
      <w:r w:rsidRPr="0058174D">
        <w:rPr>
          <w:rFonts w:ascii="Times New Roman" w:hAnsi="Times New Roman" w:cs="Times New Roman"/>
          <w:sz w:val="20"/>
          <w:szCs w:val="20"/>
        </w:rPr>
        <w:t>otential unpleasant emotional experiences</w:t>
      </w:r>
    </w:p>
    <w:p w:rsidR="00E54AF1" w:rsidRPr="0058174D" w:rsidRDefault="00E54AF1"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 xml:space="preserve">c) </w:t>
      </w:r>
      <w:r w:rsidR="007756B2">
        <w:rPr>
          <w:rFonts w:ascii="Times New Roman" w:hAnsi="Times New Roman" w:cs="Times New Roman"/>
          <w:sz w:val="20"/>
          <w:szCs w:val="20"/>
        </w:rPr>
        <w:t>T</w:t>
      </w:r>
      <w:r w:rsidRPr="0058174D">
        <w:rPr>
          <w:rFonts w:ascii="Times New Roman" w:hAnsi="Times New Roman" w:cs="Times New Roman"/>
          <w:sz w:val="20"/>
          <w:szCs w:val="20"/>
        </w:rPr>
        <w:t>he reasons for involuntary participation and deception</w:t>
      </w:r>
    </w:p>
    <w:p w:rsidR="00E54AF1" w:rsidRPr="0058174D" w:rsidRDefault="00E54AF1"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 xml:space="preserve">d) </w:t>
      </w:r>
      <w:r w:rsidR="007756B2">
        <w:rPr>
          <w:rFonts w:ascii="Times New Roman" w:hAnsi="Times New Roman" w:cs="Times New Roman"/>
          <w:sz w:val="20"/>
          <w:szCs w:val="20"/>
        </w:rPr>
        <w:t>T</w:t>
      </w:r>
      <w:r w:rsidRPr="0058174D">
        <w:rPr>
          <w:rFonts w:ascii="Times New Roman" w:hAnsi="Times New Roman" w:cs="Times New Roman"/>
          <w:sz w:val="20"/>
          <w:szCs w:val="20"/>
        </w:rPr>
        <w:t xml:space="preserve">he </w:t>
      </w:r>
      <w:r w:rsidR="007756B2">
        <w:rPr>
          <w:rFonts w:ascii="Times New Roman" w:hAnsi="Times New Roman" w:cs="Times New Roman"/>
          <w:sz w:val="20"/>
          <w:szCs w:val="20"/>
        </w:rPr>
        <w:t xml:space="preserve"> nature</w:t>
      </w:r>
      <w:r w:rsidRPr="0058174D">
        <w:rPr>
          <w:rFonts w:ascii="Times New Roman" w:hAnsi="Times New Roman" w:cs="Times New Roman"/>
          <w:sz w:val="20"/>
          <w:szCs w:val="20"/>
        </w:rPr>
        <w:t xml:space="preserve"> of the study</w:t>
      </w:r>
    </w:p>
    <w:p w:rsidR="00E54AF1" w:rsidRPr="0058174D" w:rsidRDefault="00E54AF1" w:rsidP="00E54AF1">
      <w:pPr>
        <w:pStyle w:val="PlainText"/>
        <w:rPr>
          <w:rFonts w:ascii="Times New Roman" w:hAnsi="Times New Roman" w:cs="Times New Roman"/>
          <w:sz w:val="20"/>
          <w:szCs w:val="20"/>
        </w:rPr>
      </w:pP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E54AF1" w:rsidRPr="00E90F9D" w:rsidRDefault="00E54AF1" w:rsidP="00E54AF1">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19</w:t>
      </w:r>
    </w:p>
    <w:p w:rsidR="004818E9" w:rsidRPr="0058174D" w:rsidRDefault="004818E9"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Section Ref: The Science of Psychology</w:t>
      </w:r>
    </w:p>
    <w:p w:rsidR="00E54AF1" w:rsidRPr="0058174D" w:rsidRDefault="00E54AF1"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Difficulty: Hard</w:t>
      </w:r>
    </w:p>
    <w:p w:rsidR="00E54AF1" w:rsidRPr="0058174D" w:rsidRDefault="00E54AF1" w:rsidP="00E54AF1">
      <w:pPr>
        <w:pStyle w:val="PlainText"/>
        <w:rPr>
          <w:rFonts w:ascii="Times New Roman" w:hAnsi="Times New Roman" w:cs="Times New Roman"/>
          <w:sz w:val="20"/>
          <w:szCs w:val="20"/>
        </w:rPr>
      </w:pPr>
      <w:r w:rsidRPr="0058174D">
        <w:rPr>
          <w:rFonts w:ascii="Times New Roman" w:hAnsi="Times New Roman" w:cs="Times New Roman"/>
          <w:sz w:val="20"/>
          <w:szCs w:val="20"/>
        </w:rPr>
        <w:t>Objective: 1.</w:t>
      </w:r>
      <w:r w:rsidR="007144C3" w:rsidRPr="0058174D">
        <w:rPr>
          <w:rFonts w:ascii="Times New Roman" w:hAnsi="Times New Roman" w:cs="Times New Roman"/>
          <w:sz w:val="20"/>
          <w:szCs w:val="20"/>
        </w:rPr>
        <w:t>7</w:t>
      </w:r>
    </w:p>
    <w:p w:rsidR="00F34456" w:rsidRPr="0058174D" w:rsidRDefault="00E54AF1" w:rsidP="00F34456">
      <w:pPr>
        <w:rPr>
          <w:sz w:val="20"/>
          <w:szCs w:val="20"/>
        </w:rPr>
      </w:pPr>
      <w:r w:rsidRPr="0058174D">
        <w:rPr>
          <w:rFonts w:ascii="Times New Roman" w:hAnsi="Times New Roman" w:cs="Times New Roman"/>
          <w:sz w:val="20"/>
          <w:szCs w:val="20"/>
        </w:rPr>
        <w:t>APA Goal:</w:t>
      </w:r>
      <w:r w:rsidR="00F34456" w:rsidRPr="0058174D">
        <w:rPr>
          <w:rFonts w:ascii="Times New Roman" w:hAnsi="Times New Roman" w:cs="Times New Roman"/>
          <w:sz w:val="20"/>
          <w:szCs w:val="20"/>
        </w:rPr>
        <w:t xml:space="preserve"> </w:t>
      </w:r>
      <w:r w:rsidR="00F34456" w:rsidRPr="0058174D">
        <w:rPr>
          <w:sz w:val="20"/>
          <w:szCs w:val="20"/>
        </w:rPr>
        <w:t>2 Research Methods in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B060BC" w:rsidP="00E54AF1">
      <w:pPr>
        <w:pStyle w:val="PlainText"/>
        <w:rPr>
          <w:rFonts w:ascii="Times New Roman" w:hAnsi="Times New Roman" w:cs="Times New Roman"/>
          <w:sz w:val="20"/>
          <w:szCs w:val="20"/>
        </w:rPr>
      </w:pPr>
      <w:r>
        <w:rPr>
          <w:rFonts w:ascii="Times New Roman" w:hAnsi="Times New Roman" w:cs="Times New Roman"/>
          <w:sz w:val="20"/>
          <w:szCs w:val="20"/>
        </w:rPr>
        <w:br w:type="page"/>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7</w:t>
      </w:r>
      <w:r w:rsidR="00B060BC">
        <w:rPr>
          <w:rFonts w:ascii="Times New Roman" w:hAnsi="Times New Roman" w:cs="Times New Roman"/>
          <w:sz w:val="20"/>
          <w:szCs w:val="20"/>
        </w:rPr>
        <w:t>8. Which of the following is</w:t>
      </w:r>
      <w:r w:rsidRPr="00E54AF1">
        <w:rPr>
          <w:rFonts w:ascii="Times New Roman" w:hAnsi="Times New Roman" w:cs="Times New Roman"/>
          <w:sz w:val="20"/>
          <w:szCs w:val="20"/>
        </w:rPr>
        <w:t xml:space="preserve"> an ethical concern of psychologists?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1249B2">
        <w:rPr>
          <w:rFonts w:ascii="Times New Roman" w:hAnsi="Times New Roman" w:cs="Times New Roman"/>
          <w:sz w:val="20"/>
          <w:szCs w:val="20"/>
        </w:rPr>
        <w:t>T</w:t>
      </w:r>
      <w:r w:rsidRPr="00E54AF1">
        <w:rPr>
          <w:rFonts w:ascii="Times New Roman" w:hAnsi="Times New Roman" w:cs="Times New Roman"/>
          <w:sz w:val="20"/>
          <w:szCs w:val="20"/>
        </w:rPr>
        <w:t>he safety and health of research animals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1249B2">
        <w:rPr>
          <w:rFonts w:ascii="Times New Roman" w:hAnsi="Times New Roman" w:cs="Times New Roman"/>
          <w:sz w:val="20"/>
          <w:szCs w:val="20"/>
        </w:rPr>
        <w:t>P</w:t>
      </w:r>
      <w:r w:rsidRPr="00E54AF1">
        <w:rPr>
          <w:rFonts w:ascii="Times New Roman" w:hAnsi="Times New Roman" w:cs="Times New Roman"/>
          <w:sz w:val="20"/>
          <w:szCs w:val="20"/>
        </w:rPr>
        <w:t>rotecting client confidentiality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1249B2">
        <w:rPr>
          <w:rFonts w:ascii="Times New Roman" w:hAnsi="Times New Roman" w:cs="Times New Roman"/>
          <w:sz w:val="20"/>
          <w:szCs w:val="20"/>
        </w:rPr>
        <w:t>D</w:t>
      </w:r>
      <w:r w:rsidRPr="00E54AF1">
        <w:rPr>
          <w:rFonts w:ascii="Times New Roman" w:hAnsi="Times New Roman" w:cs="Times New Roman"/>
          <w:sz w:val="20"/>
          <w:szCs w:val="20"/>
        </w:rPr>
        <w:t>eception in research</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1249B2">
        <w:rPr>
          <w:rFonts w:ascii="Times New Roman" w:hAnsi="Times New Roman" w:cs="Times New Roman"/>
          <w:sz w:val="20"/>
          <w:szCs w:val="20"/>
        </w:rPr>
        <w:t>A</w:t>
      </w:r>
      <w:r w:rsidR="00B060BC">
        <w:rPr>
          <w:rFonts w:ascii="Times New Roman" w:hAnsi="Times New Roman" w:cs="Times New Roman"/>
          <w:sz w:val="20"/>
          <w:szCs w:val="20"/>
        </w:rPr>
        <w:t>ll of the above</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19</w:t>
      </w:r>
    </w:p>
    <w:p w:rsidR="004818E9" w:rsidRPr="00E54AF1" w:rsidRDefault="004818E9" w:rsidP="00E54AF1">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7144C3">
        <w:rPr>
          <w:rFonts w:ascii="Times New Roman" w:hAnsi="Times New Roman" w:cs="Times New Roman"/>
          <w:sz w:val="20"/>
          <w:szCs w:val="20"/>
        </w:rPr>
        <w:t>7</w:t>
      </w:r>
    </w:p>
    <w:p w:rsidR="00F34456" w:rsidRPr="008D2A99" w:rsidRDefault="00E54AF1"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79. According to your text, debriefing is _____.</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 interviewing subjects after a study to find out what they were thinking during their participation</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b) explaining the purpose of the study, anticipated results, and deceptions used when the study is over</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c) disclosing potential physical and emotional risks, and the nature of the study prior to its beginning</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 interviewing subjects after a study to determine whether any deceptions were effective in preventing them from learning the true purpose of the study</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3F4807"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Page Ref: p. 19</w:t>
      </w:r>
    </w:p>
    <w:p w:rsidR="004818E9" w:rsidRPr="00E54AF1" w:rsidRDefault="004818E9" w:rsidP="003F4807">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7144C3">
        <w:rPr>
          <w:rFonts w:ascii="Times New Roman" w:hAnsi="Times New Roman" w:cs="Times New Roman"/>
          <w:sz w:val="20"/>
          <w:szCs w:val="20"/>
        </w:rPr>
        <w:t>7</w:t>
      </w:r>
    </w:p>
    <w:p w:rsidR="00F34456" w:rsidRPr="008D2A99" w:rsidRDefault="003F4807"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1 Knowledge Base of Psychology</w:t>
      </w:r>
    </w:p>
    <w:p w:rsidR="003F4807" w:rsidRPr="00E54AF1" w:rsidRDefault="003F4807" w:rsidP="003F4807">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t>80</w:t>
      </w:r>
      <w:r w:rsidR="0010701F" w:rsidRPr="00E54AF1">
        <w:rPr>
          <w:rFonts w:ascii="Times New Roman" w:hAnsi="Times New Roman" w:cs="Times New Roman"/>
          <w:sz w:val="20"/>
          <w:szCs w:val="20"/>
        </w:rPr>
        <w:t>. If a psychology teacher lets students earn extra credit by volunteering for research, he/she is ethically required to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volunteer for a study himself/herself</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provide an alternative extra credit activity of equal value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help conduct the study himself</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B341B4" w:rsidRPr="00E54AF1">
        <w:rPr>
          <w:rFonts w:ascii="Times New Roman" w:hAnsi="Times New Roman" w:cs="Times New Roman"/>
          <w:sz w:val="20"/>
          <w:szCs w:val="20"/>
        </w:rPr>
        <w:t>19</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650BB8" w:rsidP="00F34456">
      <w:pPr>
        <w:rPr>
          <w:sz w:val="20"/>
          <w:szCs w:val="20"/>
        </w:rPr>
      </w:pPr>
      <w:r w:rsidRPr="00E54AF1">
        <w:rPr>
          <w:rFonts w:ascii="Times New Roman" w:hAnsi="Times New Roman" w:cs="Times New Roman"/>
          <w:sz w:val="20"/>
          <w:szCs w:val="20"/>
        </w:rPr>
        <w:t>APA Goal:</w:t>
      </w:r>
      <w:r w:rsidR="00F34456">
        <w:rPr>
          <w:rFonts w:ascii="Times New Roman" w:hAnsi="Times New Roman" w:cs="Times New Roman"/>
          <w:sz w:val="20"/>
          <w:szCs w:val="20"/>
        </w:rPr>
        <w:t xml:space="preserve"> </w:t>
      </w:r>
      <w:r w:rsidR="00F34456" w:rsidRPr="008D2A99">
        <w:rPr>
          <w:sz w:val="20"/>
          <w:szCs w:val="20"/>
        </w:rPr>
        <w:t>3 Critical Thinking Skills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060BC">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81</w:t>
      </w:r>
      <w:r w:rsidR="0010701F" w:rsidRPr="00E54AF1">
        <w:rPr>
          <w:rFonts w:ascii="Times New Roman" w:hAnsi="Times New Roman" w:cs="Times New Roman"/>
          <w:sz w:val="20"/>
          <w:szCs w:val="20"/>
        </w:rPr>
        <w:t>. Which of the following is NOT one of the guidelines covered by the APA in their Ethical Principles?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1249B2">
        <w:rPr>
          <w:rFonts w:ascii="Times New Roman" w:hAnsi="Times New Roman" w:cs="Times New Roman"/>
          <w:sz w:val="20"/>
          <w:szCs w:val="20"/>
        </w:rPr>
        <w:t>I</w:t>
      </w:r>
      <w:r w:rsidRPr="00E54AF1">
        <w:rPr>
          <w:rFonts w:ascii="Times New Roman" w:hAnsi="Times New Roman" w:cs="Times New Roman"/>
          <w:sz w:val="20"/>
          <w:szCs w:val="20"/>
        </w:rPr>
        <w:t>nformed consent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w:t>
      </w:r>
      <w:del w:id="14" w:author="WileyUserV4" w:date="2011-10-21T13:30:00Z">
        <w:r w:rsidR="001249B2" w:rsidDel="00E90F9D">
          <w:rPr>
            <w:rFonts w:ascii="Times New Roman" w:hAnsi="Times New Roman" w:cs="Times New Roman"/>
            <w:sz w:val="20"/>
            <w:szCs w:val="20"/>
          </w:rPr>
          <w:delText>R</w:delText>
        </w:r>
        <w:r w:rsidRPr="00E54AF1" w:rsidDel="00E90F9D">
          <w:rPr>
            <w:rFonts w:ascii="Times New Roman" w:hAnsi="Times New Roman" w:cs="Times New Roman"/>
            <w:sz w:val="20"/>
            <w:szCs w:val="20"/>
          </w:rPr>
          <w:delText>restricted</w:delText>
        </w:r>
      </w:del>
      <w:ins w:id="15" w:author="WileyUserV4" w:date="2011-10-21T13:30:00Z">
        <w:r w:rsidR="00E90F9D">
          <w:rPr>
            <w:rFonts w:ascii="Times New Roman" w:hAnsi="Times New Roman" w:cs="Times New Roman"/>
            <w:sz w:val="20"/>
            <w:szCs w:val="20"/>
          </w:rPr>
          <w:t>R</w:t>
        </w:r>
        <w:r w:rsidR="00E90F9D" w:rsidRPr="00E54AF1">
          <w:rPr>
            <w:rFonts w:ascii="Times New Roman" w:hAnsi="Times New Roman" w:cs="Times New Roman"/>
            <w:sz w:val="20"/>
            <w:szCs w:val="20"/>
          </w:rPr>
          <w:t>estricted</w:t>
        </w:r>
      </w:ins>
      <w:r w:rsidRPr="00E54AF1">
        <w:rPr>
          <w:rFonts w:ascii="Times New Roman" w:hAnsi="Times New Roman" w:cs="Times New Roman"/>
          <w:sz w:val="20"/>
          <w:szCs w:val="20"/>
        </w:rPr>
        <w:t xml:space="preserve"> use of deception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1249B2">
        <w:rPr>
          <w:rFonts w:ascii="Times New Roman" w:hAnsi="Times New Roman" w:cs="Times New Roman"/>
          <w:sz w:val="20"/>
          <w:szCs w:val="20"/>
        </w:rPr>
        <w:t>C</w:t>
      </w:r>
      <w:r w:rsidRPr="00E54AF1">
        <w:rPr>
          <w:rFonts w:ascii="Times New Roman" w:hAnsi="Times New Roman" w:cs="Times New Roman"/>
          <w:sz w:val="20"/>
          <w:szCs w:val="20"/>
        </w:rPr>
        <w:t>onfidentiality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1249B2">
        <w:rPr>
          <w:rFonts w:ascii="Times New Roman" w:hAnsi="Times New Roman" w:cs="Times New Roman"/>
          <w:sz w:val="20"/>
          <w:szCs w:val="20"/>
        </w:rPr>
        <w:t>I</w:t>
      </w:r>
      <w:r w:rsidRPr="00E54AF1">
        <w:rPr>
          <w:rFonts w:ascii="Times New Roman" w:hAnsi="Times New Roman" w:cs="Times New Roman"/>
          <w:sz w:val="20"/>
          <w:szCs w:val="20"/>
        </w:rPr>
        <w:t>nvoluntary participation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B341B4" w:rsidRPr="00E54AF1">
        <w:rPr>
          <w:rFonts w:ascii="Times New Roman" w:hAnsi="Times New Roman" w:cs="Times New Roman"/>
          <w:sz w:val="20"/>
          <w:szCs w:val="20"/>
        </w:rPr>
        <w:t>19</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t>82</w:t>
      </w:r>
      <w:r w:rsidR="0010701F" w:rsidRPr="00E54AF1">
        <w:rPr>
          <w:rFonts w:ascii="Times New Roman" w:hAnsi="Times New Roman" w:cs="Times New Roman"/>
          <w:sz w:val="20"/>
          <w:szCs w:val="20"/>
        </w:rPr>
        <w:t>. Which of the following is NOT true about animal research?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It accounts for only 7-8% of psychological research.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90% of animal research uses rats or mice.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Animal researchers use punishments as often as they use rewards.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Research </w:t>
      </w:r>
      <w:r w:rsidR="00B341B4" w:rsidRPr="00E54AF1">
        <w:rPr>
          <w:rFonts w:ascii="Times New Roman" w:hAnsi="Times New Roman" w:cs="Times New Roman"/>
          <w:sz w:val="20"/>
          <w:szCs w:val="20"/>
        </w:rPr>
        <w:t>benefits both human and nonhuman animals</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Default="0010701F">
      <w:pPr>
        <w:pStyle w:val="PlainText"/>
        <w:rPr>
          <w:rFonts w:ascii="Times New Roman" w:hAnsi="Times New Roman" w:cs="Times New Roman"/>
          <w:sz w:val="20"/>
          <w:szCs w:val="20"/>
          <w:lang w:val="fr-FR"/>
        </w:rPr>
      </w:pPr>
      <w:r w:rsidRPr="00E90F9D">
        <w:rPr>
          <w:rFonts w:ascii="Times New Roman" w:hAnsi="Times New Roman" w:cs="Times New Roman"/>
          <w:sz w:val="20"/>
          <w:szCs w:val="20"/>
          <w:lang w:val="da-DK"/>
        </w:rPr>
        <w:t xml:space="preserve">Page Ref: p. </w:t>
      </w:r>
      <w:r w:rsidR="00B341B4" w:rsidRPr="00E54AF1">
        <w:rPr>
          <w:rFonts w:ascii="Times New Roman" w:hAnsi="Times New Roman" w:cs="Times New Roman"/>
          <w:sz w:val="20"/>
          <w:szCs w:val="20"/>
          <w:lang w:val="fr-FR"/>
        </w:rPr>
        <w:t>19</w:t>
      </w:r>
      <w:r w:rsidR="001249B2">
        <w:rPr>
          <w:rFonts w:ascii="Times New Roman" w:hAnsi="Times New Roman" w:cs="Times New Roman"/>
          <w:sz w:val="20"/>
          <w:szCs w:val="20"/>
          <w:lang w:val="fr-FR"/>
        </w:rPr>
        <w:t>-20</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8</w:t>
      </w:r>
      <w:r w:rsidR="00B341B4" w:rsidRPr="00E54AF1">
        <w:rPr>
          <w:rFonts w:ascii="Times New Roman" w:hAnsi="Times New Roman" w:cs="Times New Roman"/>
          <w:sz w:val="20"/>
          <w:szCs w:val="20"/>
        </w:rPr>
        <w:t>3</w:t>
      </w:r>
      <w:r w:rsidRPr="00E54AF1">
        <w:rPr>
          <w:rFonts w:ascii="Times New Roman" w:hAnsi="Times New Roman" w:cs="Times New Roman"/>
          <w:sz w:val="20"/>
          <w:szCs w:val="20"/>
        </w:rPr>
        <w:t>. A therapist may be required to break client confidentiality if the client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threatens to hurt himself</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threatens to hurt others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is abusing a child or an elder adult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B341B4" w:rsidRPr="00E54AF1">
        <w:rPr>
          <w:rFonts w:ascii="Times New Roman" w:hAnsi="Times New Roman" w:cs="Times New Roman"/>
          <w:sz w:val="20"/>
          <w:szCs w:val="20"/>
        </w:rPr>
        <w:t>0</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1 Knowledge Base of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060BC">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84</w:t>
      </w:r>
      <w:r w:rsidR="0010701F" w:rsidRPr="00E54AF1">
        <w:rPr>
          <w:rFonts w:ascii="Times New Roman" w:hAnsi="Times New Roman" w:cs="Times New Roman"/>
          <w:sz w:val="20"/>
          <w:szCs w:val="20"/>
        </w:rPr>
        <w:t>. Which of the following therapists is NOT violating psychology's ethical standard of confidentiality?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Dr. Novak called the Department of Social Services to report her client, who admitted during their session together that she was abusing her nine-year-old daughter.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Dr. Jones describes detailed case histories of former clients to his psychology class without disguising their characteristics.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Dr. Smith-Nguyen discusses a client with his wife to get her advice.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Dr. Polanski told two of his colleagues that he was treating a local television news anchor for major depression, but didn't name her.</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B341B4" w:rsidRPr="00E54AF1">
        <w:rPr>
          <w:rFonts w:ascii="Times New Roman" w:hAnsi="Times New Roman" w:cs="Times New Roman"/>
          <w:sz w:val="20"/>
          <w:szCs w:val="20"/>
        </w:rPr>
        <w:t>0</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3 Critical Thinking Skills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8</w:t>
      </w:r>
      <w:r w:rsidR="00B341B4" w:rsidRPr="00E54AF1">
        <w:rPr>
          <w:rFonts w:ascii="Times New Roman" w:hAnsi="Times New Roman" w:cs="Times New Roman"/>
          <w:sz w:val="20"/>
          <w:szCs w:val="20"/>
        </w:rPr>
        <w:t>5</w:t>
      </w:r>
      <w:r w:rsidRPr="00E54AF1">
        <w:rPr>
          <w:rFonts w:ascii="Times New Roman" w:hAnsi="Times New Roman" w:cs="Times New Roman"/>
          <w:sz w:val="20"/>
          <w:szCs w:val="20"/>
        </w:rPr>
        <w:t>. Molly is a clinical psychologist doing therapy with a man who has reported his wife has been unfaithful. He tells Molly he is going to go home and kill his wife. What does Molly do in this case?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She can try to talk him out of it</w:t>
      </w:r>
      <w:r w:rsidR="00170BCB">
        <w:rPr>
          <w:rFonts w:ascii="Times New Roman" w:hAnsi="Times New Roman" w:cs="Times New Roman"/>
          <w:sz w:val="20"/>
          <w:szCs w:val="20"/>
        </w:rPr>
        <w:t>,</w:t>
      </w:r>
      <w:r w:rsidRPr="00E54AF1">
        <w:rPr>
          <w:rFonts w:ascii="Times New Roman" w:hAnsi="Times New Roman" w:cs="Times New Roman"/>
          <w:sz w:val="20"/>
          <w:szCs w:val="20"/>
        </w:rPr>
        <w:t xml:space="preserve"> but cannot call the police</w:t>
      </w:r>
      <w:r w:rsidR="00170BCB">
        <w:rPr>
          <w:rFonts w:ascii="Times New Roman" w:hAnsi="Times New Roman" w:cs="Times New Roman"/>
          <w:sz w:val="20"/>
          <w:szCs w:val="20"/>
        </w:rPr>
        <w:t xml:space="preserve"> -</w:t>
      </w:r>
      <w:r w:rsidRPr="00E54AF1">
        <w:rPr>
          <w:rFonts w:ascii="Times New Roman" w:hAnsi="Times New Roman" w:cs="Times New Roman"/>
          <w:sz w:val="20"/>
          <w:szCs w:val="20"/>
        </w:rPr>
        <w:t xml:space="preserve"> no matter what the outcome </w:t>
      </w:r>
      <w:r w:rsidR="00170BCB">
        <w:rPr>
          <w:rFonts w:ascii="Times New Roman" w:hAnsi="Times New Roman" w:cs="Times New Roman"/>
          <w:sz w:val="20"/>
          <w:szCs w:val="20"/>
        </w:rPr>
        <w:t xml:space="preserve">- </w:t>
      </w:r>
      <w:r w:rsidRPr="00E54AF1">
        <w:rPr>
          <w:rFonts w:ascii="Times New Roman" w:hAnsi="Times New Roman" w:cs="Times New Roman"/>
          <w:sz w:val="20"/>
          <w:szCs w:val="20"/>
        </w:rPr>
        <w:t>due to confidentiali</w:t>
      </w:r>
      <w:r w:rsidR="00170BCB">
        <w:rPr>
          <w:rFonts w:ascii="Times New Roman" w:hAnsi="Times New Roman" w:cs="Times New Roman"/>
          <w:sz w:val="20"/>
          <w:szCs w:val="20"/>
        </w:rPr>
        <w:t>ty concerns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Have him committed to a mental institution </w:t>
      </w:r>
    </w:p>
    <w:p w:rsidR="0010701F" w:rsidRPr="00E54AF1" w:rsidRDefault="00170BCB">
      <w:pPr>
        <w:pStyle w:val="PlainText"/>
        <w:rPr>
          <w:rFonts w:ascii="Times New Roman" w:hAnsi="Times New Roman" w:cs="Times New Roman"/>
          <w:sz w:val="20"/>
          <w:szCs w:val="20"/>
        </w:rPr>
      </w:pPr>
      <w:r>
        <w:rPr>
          <w:rFonts w:ascii="Times New Roman" w:hAnsi="Times New Roman" w:cs="Times New Roman"/>
          <w:sz w:val="20"/>
          <w:szCs w:val="20"/>
        </w:rPr>
        <w:t>c) If she cannot calm him and talk him out of it, c</w:t>
      </w:r>
      <w:r w:rsidR="0010701F" w:rsidRPr="00E54AF1">
        <w:rPr>
          <w:rFonts w:ascii="Times New Roman" w:hAnsi="Times New Roman" w:cs="Times New Roman"/>
          <w:sz w:val="20"/>
          <w:szCs w:val="20"/>
        </w:rPr>
        <w:t>all</w:t>
      </w:r>
      <w:r>
        <w:rPr>
          <w:rFonts w:ascii="Times New Roman" w:hAnsi="Times New Roman" w:cs="Times New Roman"/>
          <w:sz w:val="20"/>
          <w:szCs w:val="20"/>
        </w:rPr>
        <w:t xml:space="preserve"> the police and inform his wife.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Nothing; due to confidentiality concerns she is powerless.</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2</w:t>
      </w:r>
      <w:r w:rsidR="00B341B4" w:rsidRPr="00E90F9D">
        <w:rPr>
          <w:rFonts w:ascii="Times New Roman" w:hAnsi="Times New Roman" w:cs="Times New Roman"/>
          <w:sz w:val="20"/>
          <w:szCs w:val="20"/>
          <w:lang w:val="da-DK"/>
        </w:rPr>
        <w:t>0</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The Science of Psychology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7</w:t>
      </w:r>
    </w:p>
    <w:p w:rsidR="00F34456" w:rsidRPr="008D2A99" w:rsidRDefault="00F34456" w:rsidP="00F34456">
      <w:pPr>
        <w:rPr>
          <w:sz w:val="20"/>
          <w:szCs w:val="20"/>
        </w:rPr>
      </w:pPr>
      <w:r w:rsidRPr="00E54AF1">
        <w:rPr>
          <w:rFonts w:ascii="Times New Roman" w:hAnsi="Times New Roman" w:cs="Times New Roman"/>
          <w:sz w:val="20"/>
          <w:szCs w:val="20"/>
        </w:rPr>
        <w:t>APA Goal:</w:t>
      </w:r>
      <w:r>
        <w:rPr>
          <w:rFonts w:ascii="Times New Roman" w:hAnsi="Times New Roman" w:cs="Times New Roman"/>
          <w:sz w:val="20"/>
          <w:szCs w:val="20"/>
        </w:rPr>
        <w:t xml:space="preserve"> </w:t>
      </w:r>
      <w:r w:rsidRPr="008D2A99">
        <w:rPr>
          <w:sz w:val="20"/>
          <w:szCs w:val="20"/>
        </w:rPr>
        <w:t>3 Critical Thinking Skills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8</w:t>
      </w:r>
      <w:r w:rsidR="00B341B4" w:rsidRPr="00E54AF1">
        <w:rPr>
          <w:rFonts w:ascii="Times New Roman" w:hAnsi="Times New Roman" w:cs="Times New Roman"/>
          <w:sz w:val="20"/>
          <w:szCs w:val="20"/>
        </w:rPr>
        <w:t>6</w:t>
      </w:r>
      <w:r w:rsidRPr="00E54AF1">
        <w:rPr>
          <w:rFonts w:ascii="Times New Roman" w:hAnsi="Times New Roman" w:cs="Times New Roman"/>
          <w:sz w:val="20"/>
          <w:szCs w:val="20"/>
        </w:rPr>
        <w:t>. The BEST definition of an experiment is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a standardized scientific procedure for conducting investigations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the identical treatment of participants in two groups to determine the effect of a dependent variable on an independent variable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a systematic recording of behavior exhibited by participants in the laboratory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 carefully controlled scientific procedure that determines whether variables manipulated by the experimenter have a causal effect on other variables</w:t>
      </w:r>
    </w:p>
    <w:p w:rsidR="0010701F" w:rsidRPr="00E54AF1" w:rsidRDefault="0010701F">
      <w:pPr>
        <w:pStyle w:val="PlainText"/>
        <w:rPr>
          <w:rFonts w:ascii="Times New Roman" w:hAnsi="Times New Roman" w:cs="Times New Roman"/>
          <w:sz w:val="20"/>
          <w:szCs w:val="20"/>
        </w:rPr>
      </w:pPr>
      <w:bookmarkStart w:id="16" w:name="OLE_LINK21"/>
      <w:bookmarkStart w:id="17" w:name="OLE_LINK22"/>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Pr="00E90F9D" w:rsidRDefault="00B341B4">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21</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8</w:t>
      </w:r>
    </w:p>
    <w:p w:rsidR="00D4315A" w:rsidRPr="008D2A99" w:rsidRDefault="00D4315A" w:rsidP="00D4315A">
      <w:pPr>
        <w:rPr>
          <w:sz w:val="20"/>
          <w:szCs w:val="20"/>
        </w:rPr>
      </w:pPr>
      <w:r w:rsidRPr="00E54AF1">
        <w:t>APA Goal:</w:t>
      </w:r>
      <w:r>
        <w:t xml:space="preserve"> </w:t>
      </w:r>
      <w:r w:rsidRPr="008D2A99">
        <w:rPr>
          <w:sz w:val="20"/>
          <w:szCs w:val="20"/>
        </w:rPr>
        <w:t>2 Research Methods in Psychology</w:t>
      </w:r>
    </w:p>
    <w:p w:rsidR="0010701F" w:rsidRDefault="00170BCB" w:rsidP="00D4315A">
      <w:r>
        <w:br w:type="page"/>
      </w:r>
    </w:p>
    <w:p w:rsidR="003F4807" w:rsidRPr="00E54AF1" w:rsidRDefault="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87. Researchers can isolate a single factor and examine the effect of that factor alone on a particular behavior through use of a(n) ________.</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experiment </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b) correlational study</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c) biological study</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 descriptive study</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3F4807"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Page Ref: p. 21</w:t>
      </w:r>
    </w:p>
    <w:p w:rsidR="004818E9" w:rsidRPr="00E54AF1" w:rsidRDefault="004818E9" w:rsidP="003F4807">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7144C3">
        <w:rPr>
          <w:rFonts w:ascii="Times New Roman" w:hAnsi="Times New Roman" w:cs="Times New Roman"/>
          <w:sz w:val="20"/>
          <w:szCs w:val="20"/>
        </w:rPr>
        <w:t>8</w:t>
      </w:r>
    </w:p>
    <w:p w:rsidR="00D4315A" w:rsidRPr="008D2A99" w:rsidRDefault="003F4807"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88. Experimenter bias refers to _____.</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 intentional subtle cues given by a researcher that lead a subject to guess what the correct response should be</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b) the tendency of experimenters to influence the results of a study in the expected direction</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c) the experimenter's belief that his or her study results are more accurate than any other study's results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 the tendency of experimenters to unintentionally report their results in a manner which always supports their hypotheses</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3F4807"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pp. </w:t>
      </w:r>
      <w:r w:rsidR="00953F2E">
        <w:rPr>
          <w:rFonts w:ascii="Times New Roman" w:hAnsi="Times New Roman" w:cs="Times New Roman"/>
          <w:sz w:val="20"/>
          <w:szCs w:val="20"/>
        </w:rPr>
        <w:t>25</w:t>
      </w:r>
    </w:p>
    <w:p w:rsidR="004818E9" w:rsidRPr="00E54AF1" w:rsidRDefault="004818E9" w:rsidP="003F4807">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7144C3">
        <w:rPr>
          <w:rFonts w:ascii="Times New Roman" w:hAnsi="Times New Roman" w:cs="Times New Roman"/>
          <w:sz w:val="20"/>
          <w:szCs w:val="20"/>
        </w:rPr>
        <w:t>10</w:t>
      </w:r>
    </w:p>
    <w:p w:rsidR="00D4315A" w:rsidRPr="008D2A99" w:rsidRDefault="003F4807"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89. While conducting research, you unintentionally provide subtle cues to the study's participants about the purpose of the research, which influences your results in the direction you expected</w:t>
      </w:r>
      <w:r w:rsidR="00767628">
        <w:rPr>
          <w:rFonts w:ascii="Times New Roman" w:hAnsi="Times New Roman" w:cs="Times New Roman"/>
          <w:sz w:val="20"/>
          <w:szCs w:val="20"/>
        </w:rPr>
        <w:t>.</w:t>
      </w:r>
      <w:r w:rsidRPr="00E54AF1">
        <w:rPr>
          <w:rFonts w:ascii="Times New Roman" w:hAnsi="Times New Roman" w:cs="Times New Roman"/>
          <w:sz w:val="20"/>
          <w:szCs w:val="20"/>
        </w:rPr>
        <w:t xml:space="preserve">  This is a demonstration of _____.</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 ethnocentric research</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b) misapplication of an independent variable</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c) experimenter bias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none of </w:t>
      </w:r>
      <w:r w:rsidR="00767628" w:rsidRPr="00E54AF1">
        <w:rPr>
          <w:rFonts w:ascii="Times New Roman" w:hAnsi="Times New Roman" w:cs="Times New Roman"/>
          <w:sz w:val="20"/>
          <w:szCs w:val="20"/>
        </w:rPr>
        <w:t>these options</w:t>
      </w:r>
      <w:r w:rsidRPr="00E54AF1">
        <w:rPr>
          <w:rFonts w:ascii="Times New Roman" w:hAnsi="Times New Roman" w:cs="Times New Roman"/>
          <w:sz w:val="20"/>
          <w:szCs w:val="20"/>
        </w:rPr>
        <w:t xml:space="preserve"> </w:t>
      </w:r>
    </w:p>
    <w:p w:rsidR="003F4807" w:rsidRPr="00E54AF1" w:rsidRDefault="003F4807" w:rsidP="003F4807">
      <w:pPr>
        <w:pStyle w:val="PlainText"/>
        <w:rPr>
          <w:rFonts w:ascii="Times New Roman" w:hAnsi="Times New Roman" w:cs="Times New Roman"/>
          <w:sz w:val="20"/>
          <w:szCs w:val="20"/>
        </w:rPr>
      </w:pPr>
    </w:p>
    <w:p w:rsidR="003F4807" w:rsidRPr="00E90F9D" w:rsidRDefault="003F4807" w:rsidP="003F4807">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3F4807" w:rsidRPr="00E90F9D" w:rsidRDefault="003F4807" w:rsidP="003F4807">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w:t>
      </w:r>
      <w:r w:rsidR="00953F2E" w:rsidRPr="00E90F9D">
        <w:rPr>
          <w:rFonts w:ascii="Times New Roman" w:hAnsi="Times New Roman" w:cs="Times New Roman"/>
          <w:sz w:val="20"/>
          <w:szCs w:val="20"/>
          <w:lang w:val="da-DK"/>
        </w:rPr>
        <w:t xml:space="preserve"> 25</w:t>
      </w:r>
    </w:p>
    <w:p w:rsidR="004818E9" w:rsidRPr="00E54AF1" w:rsidRDefault="004818E9" w:rsidP="003F4807">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7144C3">
        <w:rPr>
          <w:rFonts w:ascii="Times New Roman" w:hAnsi="Times New Roman" w:cs="Times New Roman"/>
          <w:sz w:val="20"/>
          <w:szCs w:val="20"/>
        </w:rPr>
        <w:t>10</w:t>
      </w:r>
    </w:p>
    <w:p w:rsidR="00D4315A" w:rsidRPr="008D2A99" w:rsidRDefault="003F4807"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Default="0010701F">
      <w:pPr>
        <w:pStyle w:val="PlainText"/>
        <w:rPr>
          <w:rFonts w:ascii="Times New Roman" w:hAnsi="Times New Roman" w:cs="Times New Roman"/>
          <w:sz w:val="20"/>
          <w:szCs w:val="20"/>
        </w:rPr>
      </w:pPr>
    </w:p>
    <w:p w:rsidR="003F4807" w:rsidRPr="00E54AF1" w:rsidRDefault="00170BCB">
      <w:pPr>
        <w:pStyle w:val="PlainText"/>
        <w:rPr>
          <w:rFonts w:ascii="Times New Roman" w:hAnsi="Times New Roman" w:cs="Times New Roman"/>
          <w:sz w:val="20"/>
          <w:szCs w:val="20"/>
        </w:rPr>
      </w:pPr>
      <w:r>
        <w:rPr>
          <w:rFonts w:ascii="Times New Roman" w:hAnsi="Times New Roman" w:cs="Times New Roman"/>
          <w:sz w:val="20"/>
          <w:szCs w:val="20"/>
        </w:rPr>
        <w:br w:type="page"/>
      </w:r>
    </w:p>
    <w:bookmarkEnd w:id="16"/>
    <w:bookmarkEnd w:id="17"/>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90</w:t>
      </w:r>
      <w:r w:rsidR="0010701F" w:rsidRPr="00E54AF1">
        <w:rPr>
          <w:rFonts w:ascii="Times New Roman" w:hAnsi="Times New Roman" w:cs="Times New Roman"/>
          <w:sz w:val="20"/>
          <w:szCs w:val="20"/>
        </w:rPr>
        <w:t>. The BEST definition of an independent variable is a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measurable behavior that is exhibited by a participant and is affected by the dependent variable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variable that is manipulated by the experimenter to determine its causal effect on the dependent variable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variable that is kept constant during an experiment to prevent contamination </w:t>
      </w:r>
      <w:r w:rsidR="00A025F1">
        <w:rPr>
          <w:rFonts w:ascii="Times New Roman" w:hAnsi="Times New Roman" w:cs="Times New Roman"/>
          <w:sz w:val="20"/>
          <w:szCs w:val="20"/>
        </w:rPr>
        <w:t xml:space="preserve"> </w:t>
      </w:r>
      <w:r w:rsidRPr="00E54AF1">
        <w:rPr>
          <w:rFonts w:ascii="Times New Roman" w:hAnsi="Times New Roman" w:cs="Times New Roman"/>
          <w:sz w:val="20"/>
          <w:szCs w:val="20"/>
        </w:rPr>
        <w:t>of other variables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variable that cannot be manipulated by anyone</w:t>
      </w:r>
    </w:p>
    <w:p w:rsidR="0010701F" w:rsidRPr="00E54AF1" w:rsidRDefault="0010701F">
      <w:pPr>
        <w:pStyle w:val="PlainText"/>
        <w:rPr>
          <w:rFonts w:ascii="Times New Roman" w:hAnsi="Times New Roman" w:cs="Times New Roman"/>
          <w:sz w:val="20"/>
          <w:szCs w:val="20"/>
        </w:rPr>
      </w:pPr>
      <w:bookmarkStart w:id="18" w:name="OLE_LINK23"/>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t>Page Ref: p. 23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9</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bookmarkEnd w:id="18"/>
    <w:p w:rsidR="0062033D" w:rsidRDefault="0062033D">
      <w:pPr>
        <w:pStyle w:val="PlainText"/>
        <w:rPr>
          <w:rFonts w:ascii="Times New Roman" w:hAnsi="Times New Roman" w:cs="Times New Roman"/>
          <w:sz w:val="20"/>
          <w:szCs w:val="20"/>
        </w:rPr>
      </w:pPr>
    </w:p>
    <w:p w:rsidR="0062033D" w:rsidRDefault="0062033D">
      <w:pPr>
        <w:pStyle w:val="PlainText"/>
        <w:rPr>
          <w:rFonts w:ascii="Times New Roman" w:hAnsi="Times New Roman" w:cs="Times New Roman"/>
          <w:sz w:val="20"/>
          <w:szCs w:val="20"/>
        </w:rPr>
      </w:pP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t>91</w:t>
      </w:r>
      <w:r w:rsidR="0010701F" w:rsidRPr="00E54AF1">
        <w:rPr>
          <w:rFonts w:ascii="Times New Roman" w:hAnsi="Times New Roman" w:cs="Times New Roman"/>
          <w:sz w:val="20"/>
          <w:szCs w:val="20"/>
        </w:rPr>
        <w:t>. In experiments, _____ variables are selected and manipulated by the experimenter.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independent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intervening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controlled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dependent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B341B4" w:rsidRPr="00E54AF1">
        <w:rPr>
          <w:rFonts w:ascii="Times New Roman" w:hAnsi="Times New Roman" w:cs="Times New Roman"/>
          <w:sz w:val="20"/>
          <w:szCs w:val="20"/>
        </w:rPr>
        <w:t>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9</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t>92</w:t>
      </w:r>
      <w:r w:rsidR="0010701F" w:rsidRPr="00E54AF1">
        <w:rPr>
          <w:rFonts w:ascii="Times New Roman" w:hAnsi="Times New Roman" w:cs="Times New Roman"/>
          <w:sz w:val="20"/>
          <w:szCs w:val="20"/>
        </w:rPr>
        <w:t>. _____ are manipulated; _____ are measured.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dependent variables; independent variables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surveys; experiments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statistics; correlations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6A619B">
        <w:rPr>
          <w:rFonts w:ascii="Times New Roman" w:hAnsi="Times New Roman" w:cs="Times New Roman"/>
          <w:sz w:val="20"/>
          <w:szCs w:val="20"/>
        </w:rPr>
        <w:t xml:space="preserve">independent variables; </w:t>
      </w:r>
      <w:r w:rsidR="006A619B" w:rsidRPr="00E54AF1">
        <w:rPr>
          <w:rFonts w:ascii="Times New Roman" w:hAnsi="Times New Roman" w:cs="Times New Roman"/>
          <w:sz w:val="20"/>
          <w:szCs w:val="20"/>
        </w:rPr>
        <w:t>dependent variables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B341B4" w:rsidRPr="00E54AF1">
        <w:rPr>
          <w:rFonts w:ascii="Times New Roman" w:hAnsi="Times New Roman" w:cs="Times New Roman"/>
          <w:sz w:val="20"/>
          <w:szCs w:val="20"/>
        </w:rPr>
        <w:t>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9</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6A619B">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t>93</w:t>
      </w:r>
      <w:r w:rsidR="0010701F" w:rsidRPr="00E54AF1">
        <w:rPr>
          <w:rFonts w:ascii="Times New Roman" w:hAnsi="Times New Roman" w:cs="Times New Roman"/>
          <w:sz w:val="20"/>
          <w:szCs w:val="20"/>
        </w:rPr>
        <w:t>. Professor Matsos wants to determine if rewards will increase recycling efforts on campus.  The dependent variable in this example is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rewards vs. no rewards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the amount of recycling done  on campus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the students who recycle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Professor Matsos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B341B4" w:rsidRPr="00E54AF1">
        <w:rPr>
          <w:rFonts w:ascii="Times New Roman" w:hAnsi="Times New Roman" w:cs="Times New Roman"/>
          <w:sz w:val="20"/>
          <w:szCs w:val="20"/>
        </w:rPr>
        <w:t>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144C3">
        <w:rPr>
          <w:rFonts w:ascii="Times New Roman" w:hAnsi="Times New Roman" w:cs="Times New Roman"/>
          <w:sz w:val="20"/>
          <w:szCs w:val="20"/>
        </w:rPr>
        <w:t>9</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B341B4">
      <w:pPr>
        <w:pStyle w:val="PlainText"/>
        <w:rPr>
          <w:rFonts w:ascii="Times New Roman" w:hAnsi="Times New Roman" w:cs="Times New Roman"/>
          <w:sz w:val="20"/>
          <w:szCs w:val="20"/>
        </w:rPr>
      </w:pPr>
      <w:r w:rsidRPr="00E54AF1">
        <w:rPr>
          <w:rFonts w:ascii="Times New Roman" w:hAnsi="Times New Roman" w:cs="Times New Roman"/>
          <w:sz w:val="20"/>
          <w:szCs w:val="20"/>
        </w:rPr>
        <w:t>94</w:t>
      </w:r>
      <w:r w:rsidR="0010701F" w:rsidRPr="00E54AF1">
        <w:rPr>
          <w:rFonts w:ascii="Times New Roman" w:hAnsi="Times New Roman" w:cs="Times New Roman"/>
          <w:sz w:val="20"/>
          <w:szCs w:val="20"/>
        </w:rPr>
        <w:t>. Students were divided into two groups. Students in one group were ignored when they talked without raising their hands. Students in the other group were attended to in the teacher's usual manner. The independent variable in this experiment was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initial levels of talking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decreased talking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attention from the teacher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division of students into two groups</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2</w:t>
      </w:r>
      <w:r w:rsidR="00D15C75" w:rsidRPr="00E90F9D">
        <w:rPr>
          <w:rFonts w:ascii="Times New Roman" w:hAnsi="Times New Roman" w:cs="Times New Roman"/>
          <w:sz w:val="20"/>
          <w:szCs w:val="20"/>
          <w:lang w:val="da-DK"/>
        </w:rPr>
        <w:t>3</w:t>
      </w:r>
    </w:p>
    <w:p w:rsidR="004818E9" w:rsidRPr="00E54AF1" w:rsidRDefault="004818E9">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9</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650BB8" w:rsidRPr="00E54AF1" w:rsidRDefault="00650BB8" w:rsidP="00650BB8">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95. The experimental group in an experiment is the group in which the participants _____.</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 do not receive the independent variable</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b) receive the dependent variable</w:t>
      </w:r>
    </w:p>
    <w:p w:rsidR="003F4807" w:rsidRPr="00E54AF1" w:rsidRDefault="006A619B" w:rsidP="003F4807">
      <w:pPr>
        <w:pStyle w:val="PlainText"/>
        <w:rPr>
          <w:rFonts w:ascii="Times New Roman" w:hAnsi="Times New Roman" w:cs="Times New Roman"/>
          <w:sz w:val="20"/>
          <w:szCs w:val="20"/>
        </w:rPr>
      </w:pPr>
      <w:r>
        <w:rPr>
          <w:rFonts w:ascii="Times New Roman" w:hAnsi="Times New Roman" w:cs="Times New Roman"/>
          <w:sz w:val="20"/>
          <w:szCs w:val="20"/>
        </w:rPr>
        <w:t>c) do not receive the dependent variable</w:t>
      </w:r>
    </w:p>
    <w:p w:rsidR="003F4807" w:rsidRPr="00E54AF1" w:rsidRDefault="006A619B" w:rsidP="003F4807">
      <w:pPr>
        <w:pStyle w:val="PlainText"/>
        <w:rPr>
          <w:rFonts w:ascii="Times New Roman" w:hAnsi="Times New Roman" w:cs="Times New Roman"/>
          <w:sz w:val="20"/>
          <w:szCs w:val="20"/>
        </w:rPr>
      </w:pPr>
      <w:r>
        <w:rPr>
          <w:rFonts w:ascii="Times New Roman" w:hAnsi="Times New Roman" w:cs="Times New Roman"/>
          <w:sz w:val="20"/>
          <w:szCs w:val="20"/>
        </w:rPr>
        <w:t>d) receive the independent variable</w:t>
      </w:r>
      <w:r w:rsidR="003F4807" w:rsidRPr="00E54AF1">
        <w:rPr>
          <w:rFonts w:ascii="Times New Roman" w:hAnsi="Times New Roman" w:cs="Times New Roman"/>
          <w:sz w:val="20"/>
          <w:szCs w:val="20"/>
        </w:rPr>
        <w:t xml:space="preserve"> </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3F4807"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F04116">
        <w:rPr>
          <w:rFonts w:ascii="Times New Roman" w:hAnsi="Times New Roman" w:cs="Times New Roman"/>
          <w:sz w:val="20"/>
          <w:szCs w:val="20"/>
        </w:rPr>
        <w:t xml:space="preserve"> 23</w:t>
      </w:r>
    </w:p>
    <w:p w:rsidR="005507B2" w:rsidRPr="00E54AF1" w:rsidRDefault="005507B2" w:rsidP="003F4807">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9</w:t>
      </w:r>
    </w:p>
    <w:p w:rsidR="00D4315A" w:rsidRPr="008D2A99" w:rsidRDefault="003F4807"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p>
    <w:p w:rsidR="003F4807" w:rsidRPr="00E54AF1" w:rsidRDefault="006A619B" w:rsidP="003F4807">
      <w:pPr>
        <w:pStyle w:val="PlainText"/>
        <w:rPr>
          <w:rFonts w:ascii="Times New Roman" w:hAnsi="Times New Roman" w:cs="Times New Roman"/>
          <w:sz w:val="20"/>
          <w:szCs w:val="20"/>
        </w:rPr>
      </w:pPr>
      <w:r>
        <w:rPr>
          <w:rFonts w:ascii="Times New Roman" w:hAnsi="Times New Roman" w:cs="Times New Roman"/>
          <w:sz w:val="20"/>
          <w:szCs w:val="20"/>
        </w:rPr>
        <w:br w:type="page"/>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96. In a drug-study to test the effectiveness of a new drug for treating the common cold, you are randomly assigned to a group that gets the drug.  This means that you _____.</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will probably get a cold</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are in the experimental group</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are in the placebo group</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are being used unethically as a "guinea pig"</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DC66AC">
        <w:rPr>
          <w:rFonts w:ascii="Times New Roman" w:hAnsi="Times New Roman" w:cs="Times New Roman"/>
          <w:sz w:val="20"/>
          <w:szCs w:val="20"/>
        </w:rPr>
        <w:t xml:space="preserve"> 23</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9</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9</w:t>
      </w:r>
      <w:r w:rsidR="00D15C75" w:rsidRPr="00E54AF1">
        <w:rPr>
          <w:rFonts w:ascii="Times New Roman" w:hAnsi="Times New Roman" w:cs="Times New Roman"/>
          <w:sz w:val="20"/>
          <w:szCs w:val="20"/>
        </w:rPr>
        <w:t>7</w:t>
      </w:r>
      <w:r w:rsidRPr="00E54AF1">
        <w:rPr>
          <w:rFonts w:ascii="Times New Roman" w:hAnsi="Times New Roman" w:cs="Times New Roman"/>
          <w:sz w:val="20"/>
          <w:szCs w:val="20"/>
        </w:rPr>
        <w:t>. The control group in an experiment is the group in which participants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receive no treatment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receive the dependent variable</w:t>
      </w:r>
    </w:p>
    <w:p w:rsidR="0010701F" w:rsidRPr="00E54AF1" w:rsidRDefault="006A619B">
      <w:pPr>
        <w:pStyle w:val="PlainText"/>
        <w:rPr>
          <w:rFonts w:ascii="Times New Roman" w:hAnsi="Times New Roman" w:cs="Times New Roman"/>
          <w:sz w:val="20"/>
          <w:szCs w:val="20"/>
        </w:rPr>
      </w:pPr>
      <w:r>
        <w:rPr>
          <w:rFonts w:ascii="Times New Roman" w:hAnsi="Times New Roman" w:cs="Times New Roman"/>
          <w:sz w:val="20"/>
          <w:szCs w:val="20"/>
        </w:rPr>
        <w:t>c) do not receive the dependent variable</w:t>
      </w:r>
    </w:p>
    <w:p w:rsidR="0010701F" w:rsidRPr="00E54AF1" w:rsidRDefault="006A619B">
      <w:pPr>
        <w:pStyle w:val="PlainText"/>
        <w:rPr>
          <w:rFonts w:ascii="Times New Roman" w:hAnsi="Times New Roman" w:cs="Times New Roman"/>
          <w:sz w:val="20"/>
          <w:szCs w:val="20"/>
        </w:rPr>
      </w:pPr>
      <w:r>
        <w:rPr>
          <w:rFonts w:ascii="Times New Roman" w:hAnsi="Times New Roman" w:cs="Times New Roman"/>
          <w:sz w:val="20"/>
          <w:szCs w:val="20"/>
        </w:rPr>
        <w:t>d) receive the independent variable</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DC66AC">
        <w:rPr>
          <w:rFonts w:ascii="Times New Roman" w:hAnsi="Times New Roman" w:cs="Times New Roman"/>
          <w:sz w:val="20"/>
          <w:szCs w:val="20"/>
        </w:rPr>
        <w:t xml:space="preserve"> 23</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bookmarkStart w:id="19" w:name="OLE_LINK8"/>
      <w:bookmarkStart w:id="20" w:name="OLE_LINK9"/>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9</w:t>
      </w:r>
    </w:p>
    <w:bookmarkEnd w:id="19"/>
    <w:bookmarkEnd w:id="20"/>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Default="0010701F">
      <w:pPr>
        <w:pStyle w:val="PlainText"/>
        <w:rPr>
          <w:rFonts w:ascii="Times New Roman" w:hAnsi="Times New Roman" w:cs="Times New Roman"/>
          <w:sz w:val="20"/>
          <w:szCs w:val="20"/>
        </w:rPr>
      </w:pPr>
    </w:p>
    <w:p w:rsidR="00D4315A" w:rsidRPr="00E54AF1" w:rsidRDefault="00D4315A">
      <w:pPr>
        <w:pStyle w:val="PlainText"/>
        <w:rPr>
          <w:rFonts w:ascii="Times New Roman" w:hAnsi="Times New Roman" w:cs="Times New Roman"/>
          <w:sz w:val="20"/>
          <w:szCs w:val="20"/>
        </w:rPr>
      </w:pPr>
    </w:p>
    <w:p w:rsidR="003F4807" w:rsidRPr="00E54AF1" w:rsidRDefault="006A619B" w:rsidP="003F4807">
      <w:pPr>
        <w:pStyle w:val="PlainText"/>
        <w:rPr>
          <w:rFonts w:ascii="Times New Roman" w:hAnsi="Times New Roman" w:cs="Times New Roman"/>
          <w:sz w:val="20"/>
          <w:szCs w:val="20"/>
        </w:rPr>
      </w:pPr>
      <w:r>
        <w:rPr>
          <w:rFonts w:ascii="Times New Roman" w:hAnsi="Times New Roman" w:cs="Times New Roman"/>
          <w:sz w:val="20"/>
          <w:szCs w:val="20"/>
        </w:rPr>
        <w:t>98. R</w:t>
      </w:r>
      <w:r w:rsidR="003F4807" w:rsidRPr="00E54AF1">
        <w:rPr>
          <w:rFonts w:ascii="Times New Roman" w:hAnsi="Times New Roman" w:cs="Times New Roman"/>
          <w:sz w:val="20"/>
          <w:szCs w:val="20"/>
        </w:rPr>
        <w:t>esearchers gave participants varying amounts of a new "memory" drug</w:t>
      </w:r>
      <w:r>
        <w:rPr>
          <w:rFonts w:ascii="Times New Roman" w:hAnsi="Times New Roman" w:cs="Times New Roman"/>
          <w:sz w:val="20"/>
          <w:szCs w:val="20"/>
        </w:rPr>
        <w:t xml:space="preserve">.  </w:t>
      </w:r>
      <w:r w:rsidR="003F4807" w:rsidRPr="00E54AF1">
        <w:rPr>
          <w:rFonts w:ascii="Times New Roman" w:hAnsi="Times New Roman" w:cs="Times New Roman"/>
          <w:sz w:val="20"/>
          <w:szCs w:val="20"/>
        </w:rPr>
        <w:t xml:space="preserve"> </w:t>
      </w:r>
      <w:r w:rsidR="00DC66AC">
        <w:rPr>
          <w:rFonts w:ascii="Times New Roman" w:hAnsi="Times New Roman" w:cs="Times New Roman"/>
          <w:sz w:val="20"/>
          <w:szCs w:val="20"/>
        </w:rPr>
        <w:t>T</w:t>
      </w:r>
      <w:r w:rsidR="003F4807" w:rsidRPr="00E54AF1">
        <w:rPr>
          <w:rFonts w:ascii="Times New Roman" w:hAnsi="Times New Roman" w:cs="Times New Roman"/>
          <w:sz w:val="20"/>
          <w:szCs w:val="20"/>
        </w:rPr>
        <w:t xml:space="preserve">hen </w:t>
      </w:r>
      <w:r w:rsidR="00DC66AC">
        <w:rPr>
          <w:rFonts w:ascii="Times New Roman" w:hAnsi="Times New Roman" w:cs="Times New Roman"/>
          <w:sz w:val="20"/>
          <w:szCs w:val="20"/>
        </w:rPr>
        <w:t xml:space="preserve">they </w:t>
      </w:r>
      <w:r w:rsidR="003F4807" w:rsidRPr="00E54AF1">
        <w:rPr>
          <w:rFonts w:ascii="Times New Roman" w:hAnsi="Times New Roman" w:cs="Times New Roman"/>
          <w:sz w:val="20"/>
          <w:szCs w:val="20"/>
        </w:rPr>
        <w:t>gave them a story to read</w:t>
      </w:r>
      <w:r>
        <w:rPr>
          <w:rFonts w:ascii="Times New Roman" w:hAnsi="Times New Roman" w:cs="Times New Roman"/>
          <w:sz w:val="20"/>
          <w:szCs w:val="20"/>
        </w:rPr>
        <w:t>,</w:t>
      </w:r>
      <w:r w:rsidR="003F4807" w:rsidRPr="00E54AF1">
        <w:rPr>
          <w:rFonts w:ascii="Times New Roman" w:hAnsi="Times New Roman" w:cs="Times New Roman"/>
          <w:sz w:val="20"/>
          <w:szCs w:val="20"/>
        </w:rPr>
        <w:t xml:space="preserve"> and me</w:t>
      </w:r>
      <w:r>
        <w:rPr>
          <w:rFonts w:ascii="Times New Roman" w:hAnsi="Times New Roman" w:cs="Times New Roman"/>
          <w:sz w:val="20"/>
          <w:szCs w:val="20"/>
        </w:rPr>
        <w:t>asured their scores on a quiz.  T</w:t>
      </w:r>
      <w:r w:rsidR="003F4807" w:rsidRPr="00E54AF1">
        <w:rPr>
          <w:rFonts w:ascii="Times New Roman" w:hAnsi="Times New Roman" w:cs="Times New Roman"/>
          <w:sz w:val="20"/>
          <w:szCs w:val="20"/>
        </w:rPr>
        <w:t>he _____ would be the independent variable (IV), and the _____ would be the dependent variable (DV).</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 response to the drug; amount of the drug</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b) experimental group; control group</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6A619B">
        <w:rPr>
          <w:rFonts w:ascii="Times New Roman" w:hAnsi="Times New Roman" w:cs="Times New Roman"/>
          <w:sz w:val="20"/>
          <w:szCs w:val="20"/>
        </w:rPr>
        <w:t xml:space="preserve">amount of </w:t>
      </w:r>
      <w:r w:rsidRPr="00E54AF1">
        <w:rPr>
          <w:rFonts w:ascii="Times New Roman" w:hAnsi="Times New Roman" w:cs="Times New Roman"/>
          <w:sz w:val="20"/>
          <w:szCs w:val="20"/>
        </w:rPr>
        <w:t>exposure to the drug; quiz scores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 researcher variables; extraneous variables</w:t>
      </w:r>
    </w:p>
    <w:p w:rsidR="003F4807" w:rsidRPr="00E54AF1" w:rsidRDefault="003F4807" w:rsidP="003F4807">
      <w:pPr>
        <w:pStyle w:val="PlainText"/>
        <w:rPr>
          <w:rFonts w:ascii="Times New Roman" w:hAnsi="Times New Roman" w:cs="Times New Roman"/>
          <w:sz w:val="20"/>
          <w:szCs w:val="20"/>
        </w:rPr>
      </w:pP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3F4807"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CD32EF">
        <w:rPr>
          <w:rFonts w:ascii="Times New Roman" w:hAnsi="Times New Roman" w:cs="Times New Roman"/>
          <w:sz w:val="20"/>
          <w:szCs w:val="20"/>
        </w:rPr>
        <w:t xml:space="preserve"> 23</w:t>
      </w:r>
    </w:p>
    <w:p w:rsidR="005507B2" w:rsidRPr="00E54AF1" w:rsidRDefault="005507B2" w:rsidP="003F4807">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3F4807" w:rsidRPr="00E54AF1" w:rsidRDefault="003F4807" w:rsidP="003F4807">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9</w:t>
      </w:r>
    </w:p>
    <w:p w:rsidR="00D4315A" w:rsidRPr="008D2A99" w:rsidRDefault="003F4807"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3F4807" w:rsidRPr="00E54AF1" w:rsidRDefault="003F4807" w:rsidP="003F4807">
      <w:pPr>
        <w:pStyle w:val="PlainText"/>
        <w:rPr>
          <w:rFonts w:ascii="Times New Roman" w:hAnsi="Times New Roman" w:cs="Times New Roman"/>
          <w:sz w:val="20"/>
          <w:szCs w:val="20"/>
        </w:rPr>
      </w:pPr>
    </w:p>
    <w:p w:rsidR="003F4807" w:rsidRPr="00E54AF1" w:rsidRDefault="006A619B" w:rsidP="003F4807">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9</w:t>
      </w:r>
      <w:r w:rsidR="00D15C75" w:rsidRPr="00E54AF1">
        <w:rPr>
          <w:rFonts w:ascii="Times New Roman" w:hAnsi="Times New Roman" w:cs="Times New Roman"/>
          <w:sz w:val="20"/>
          <w:szCs w:val="20"/>
        </w:rPr>
        <w:t>9</w:t>
      </w:r>
      <w:r w:rsidRPr="00E54AF1">
        <w:rPr>
          <w:rFonts w:ascii="Times New Roman" w:hAnsi="Times New Roman" w:cs="Times New Roman"/>
          <w:sz w:val="20"/>
          <w:szCs w:val="20"/>
        </w:rPr>
        <w:t>. If this causes that, then this is the _____ variable, and that is the _____ variable.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dependent; independent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independent; 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constant; 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constant; independent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7A792F">
        <w:rPr>
          <w:rFonts w:ascii="Times New Roman" w:hAnsi="Times New Roman" w:cs="Times New Roman"/>
          <w:sz w:val="20"/>
          <w:szCs w:val="20"/>
        </w:rPr>
        <w:t xml:space="preserve"> 23</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9</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D15C75">
      <w:pPr>
        <w:pStyle w:val="PlainText"/>
        <w:rPr>
          <w:rFonts w:ascii="Times New Roman" w:hAnsi="Times New Roman" w:cs="Times New Roman"/>
          <w:sz w:val="20"/>
          <w:szCs w:val="20"/>
        </w:rPr>
      </w:pPr>
      <w:r w:rsidRPr="00E54AF1">
        <w:rPr>
          <w:rFonts w:ascii="Times New Roman" w:hAnsi="Times New Roman" w:cs="Times New Roman"/>
          <w:sz w:val="20"/>
          <w:szCs w:val="20"/>
        </w:rPr>
        <w:t>100</w:t>
      </w:r>
      <w:r w:rsidR="0010701F" w:rsidRPr="00E54AF1">
        <w:rPr>
          <w:rFonts w:ascii="Times New Roman" w:hAnsi="Times New Roman" w:cs="Times New Roman"/>
          <w:sz w:val="20"/>
          <w:szCs w:val="20"/>
        </w:rPr>
        <w:t>. The BEST definition of a dependent variable is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a measurable behavior that is affected by the independent variable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a variable that is controlled by the experimenter and is applied to the participant to determine its effect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 variable that is kept constant during an experiment to prevent contamination of other variables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 variable that cannot do anything by itself</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7A792F">
        <w:rPr>
          <w:rFonts w:ascii="Times New Roman" w:hAnsi="Times New Roman" w:cs="Times New Roman"/>
          <w:sz w:val="20"/>
          <w:szCs w:val="20"/>
        </w:rPr>
        <w:t xml:space="preserve"> 23</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9</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101. In a study to test the effects of alcohol on driving, you were in a group of participants that drove poorly. This means that ____.</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you were in the experimental group</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you were in the control group</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there is insufficient information to determine your group</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your license will be revoked a</w:t>
      </w:r>
      <w:r w:rsidR="006A619B">
        <w:rPr>
          <w:rFonts w:ascii="Times New Roman" w:hAnsi="Times New Roman" w:cs="Times New Roman"/>
          <w:sz w:val="20"/>
          <w:szCs w:val="20"/>
        </w:rPr>
        <w:t>t</w:t>
      </w:r>
      <w:r w:rsidRPr="00E54AF1">
        <w:rPr>
          <w:rFonts w:ascii="Times New Roman" w:hAnsi="Times New Roman" w:cs="Times New Roman"/>
          <w:sz w:val="20"/>
          <w:szCs w:val="20"/>
        </w:rPr>
        <w:t xml:space="preserve"> the end of the study</w:t>
      </w:r>
    </w:p>
    <w:p w:rsidR="00B670AE" w:rsidRPr="00E54AF1" w:rsidRDefault="00B670AE" w:rsidP="00B670AE">
      <w:pPr>
        <w:pStyle w:val="PlainText"/>
        <w:rPr>
          <w:rFonts w:ascii="Times New Roman" w:hAnsi="Times New Roman" w:cs="Times New Roman"/>
          <w:sz w:val="20"/>
          <w:szCs w:val="20"/>
        </w:rPr>
      </w:pPr>
    </w:p>
    <w:p w:rsidR="00B670AE" w:rsidRPr="00E90F9D" w:rsidRDefault="00B670AE" w:rsidP="00B670AE">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B670AE" w:rsidRDefault="00B670AE" w:rsidP="00B670AE">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7A792F" w:rsidRPr="00E90F9D">
        <w:rPr>
          <w:rFonts w:ascii="Times New Roman" w:hAnsi="Times New Roman" w:cs="Times New Roman"/>
          <w:sz w:val="20"/>
          <w:szCs w:val="20"/>
          <w:lang w:val="da-DK"/>
        </w:rPr>
        <w:t xml:space="preserve"> </w:t>
      </w:r>
      <w:r w:rsidR="007A792F">
        <w:rPr>
          <w:rFonts w:ascii="Times New Roman" w:hAnsi="Times New Roman" w:cs="Times New Roman"/>
          <w:sz w:val="20"/>
          <w:szCs w:val="20"/>
        </w:rPr>
        <w:t>23</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9</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6A619B">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10</w:t>
      </w:r>
      <w:r w:rsidR="00D15C75" w:rsidRPr="00E54AF1">
        <w:rPr>
          <w:rFonts w:ascii="Times New Roman" w:hAnsi="Times New Roman" w:cs="Times New Roman"/>
          <w:sz w:val="20"/>
          <w:szCs w:val="20"/>
        </w:rPr>
        <w:t>2</w:t>
      </w:r>
      <w:r w:rsidRPr="00E54AF1">
        <w:rPr>
          <w:rFonts w:ascii="Times New Roman" w:hAnsi="Times New Roman" w:cs="Times New Roman"/>
          <w:sz w:val="20"/>
          <w:szCs w:val="20"/>
        </w:rPr>
        <w:t>. The BEST definition of a double blind study is research in which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nobody knows what they are doing</w:t>
      </w:r>
    </w:p>
    <w:p w:rsidR="0010701F" w:rsidRPr="00E54AF1" w:rsidRDefault="006A619B">
      <w:pPr>
        <w:pStyle w:val="PlainText"/>
        <w:rPr>
          <w:rFonts w:ascii="Times New Roman" w:hAnsi="Times New Roman" w:cs="Times New Roman"/>
          <w:sz w:val="20"/>
          <w:szCs w:val="20"/>
        </w:rPr>
      </w:pPr>
      <w:r>
        <w:rPr>
          <w:rFonts w:ascii="Times New Roman" w:hAnsi="Times New Roman" w:cs="Times New Roman"/>
          <w:sz w:val="20"/>
          <w:szCs w:val="20"/>
        </w:rPr>
        <w:t>b) the participants in the treatment group, as well as the participants in the control group, are unaware of the group to which they belong.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both the researcher and the participants are unaware of who is in the experimental and control groups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two control groups (or placebo conditions) must be used</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2</w:t>
      </w:r>
      <w:r w:rsidR="00D15C75" w:rsidRPr="00E90F9D">
        <w:rPr>
          <w:rFonts w:ascii="Times New Roman" w:hAnsi="Times New Roman" w:cs="Times New Roman"/>
          <w:sz w:val="20"/>
          <w:szCs w:val="20"/>
          <w:lang w:val="da-DK"/>
        </w:rPr>
        <w:t>5</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10</w:t>
      </w:r>
      <w:r w:rsidR="00D15C75" w:rsidRPr="00E54AF1">
        <w:rPr>
          <w:rFonts w:ascii="Times New Roman" w:hAnsi="Times New Roman" w:cs="Times New Roman"/>
          <w:sz w:val="20"/>
          <w:szCs w:val="20"/>
        </w:rPr>
        <w:t>3</w:t>
      </w:r>
      <w:r w:rsidRPr="00E54AF1">
        <w:rPr>
          <w:rFonts w:ascii="Times New Roman" w:hAnsi="Times New Roman" w:cs="Times New Roman"/>
          <w:sz w:val="20"/>
          <w:szCs w:val="20"/>
        </w:rPr>
        <w:t>. Your research class conducted an experiment on caffeine-induced stress in which neither the class researchers</w:t>
      </w:r>
      <w:r w:rsidR="007F5A4C">
        <w:rPr>
          <w:rFonts w:ascii="Times New Roman" w:hAnsi="Times New Roman" w:cs="Times New Roman"/>
          <w:sz w:val="20"/>
          <w:szCs w:val="20"/>
        </w:rPr>
        <w:t>,</w:t>
      </w:r>
      <w:r w:rsidRPr="00E54AF1">
        <w:rPr>
          <w:rFonts w:ascii="Times New Roman" w:hAnsi="Times New Roman" w:cs="Times New Roman"/>
          <w:sz w:val="20"/>
          <w:szCs w:val="20"/>
        </w:rPr>
        <w:t xml:space="preserve"> nor the participants in the experiment</w:t>
      </w:r>
      <w:r w:rsidR="007F5A4C">
        <w:rPr>
          <w:rFonts w:ascii="Times New Roman" w:hAnsi="Times New Roman" w:cs="Times New Roman"/>
          <w:sz w:val="20"/>
          <w:szCs w:val="20"/>
        </w:rPr>
        <w:t>,</w:t>
      </w:r>
      <w:r w:rsidRPr="00E54AF1">
        <w:rPr>
          <w:rFonts w:ascii="Times New Roman" w:hAnsi="Times New Roman" w:cs="Times New Roman"/>
          <w:sz w:val="20"/>
          <w:szCs w:val="20"/>
        </w:rPr>
        <w:t xml:space="preserve"> knew who did and did not receive caffeine until after the study was completed. This research technique is called a(n)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counterbalanced design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double-blind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unknown condition experiment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controlled deception condition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62033D">
        <w:rPr>
          <w:rFonts w:ascii="Times New Roman" w:hAnsi="Times New Roman" w:cs="Times New Roman"/>
          <w:sz w:val="20"/>
          <w:szCs w:val="20"/>
        </w:rPr>
        <w:t>5</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10</w:t>
      </w:r>
      <w:r w:rsidR="00D15C75" w:rsidRPr="00E54AF1">
        <w:rPr>
          <w:rFonts w:ascii="Times New Roman" w:hAnsi="Times New Roman" w:cs="Times New Roman"/>
          <w:sz w:val="20"/>
          <w:szCs w:val="20"/>
        </w:rPr>
        <w:t>4</w:t>
      </w:r>
      <w:r w:rsidRPr="00E54AF1">
        <w:rPr>
          <w:rFonts w:ascii="Times New Roman" w:hAnsi="Times New Roman" w:cs="Times New Roman"/>
          <w:sz w:val="20"/>
          <w:szCs w:val="20"/>
        </w:rPr>
        <w:t>. A new anti-depressant is being tested in a study in which neither the patient</w:t>
      </w:r>
      <w:r w:rsidR="007F5A4C">
        <w:rPr>
          <w:rFonts w:ascii="Times New Roman" w:hAnsi="Times New Roman" w:cs="Times New Roman"/>
          <w:sz w:val="20"/>
          <w:szCs w:val="20"/>
        </w:rPr>
        <w:t>,</w:t>
      </w:r>
      <w:r w:rsidRPr="00E54AF1">
        <w:rPr>
          <w:rFonts w:ascii="Times New Roman" w:hAnsi="Times New Roman" w:cs="Times New Roman"/>
          <w:sz w:val="20"/>
          <w:szCs w:val="20"/>
        </w:rPr>
        <w:t xml:space="preserve"> nor the physician</w:t>
      </w:r>
      <w:r w:rsidR="007F5A4C">
        <w:rPr>
          <w:rFonts w:ascii="Times New Roman" w:hAnsi="Times New Roman" w:cs="Times New Roman"/>
          <w:sz w:val="20"/>
          <w:szCs w:val="20"/>
        </w:rPr>
        <w:t>,</w:t>
      </w:r>
      <w:r w:rsidRPr="00E54AF1">
        <w:rPr>
          <w:rFonts w:ascii="Times New Roman" w:hAnsi="Times New Roman" w:cs="Times New Roman"/>
          <w:sz w:val="20"/>
          <w:szCs w:val="20"/>
        </w:rPr>
        <w:t xml:space="preserve"> knows whether a patient is getting the drug or the placebo. However, due to the reported side effects, a questionnaire given after the data are collected reveals the 85% of participants and patients were correct in identifying whether they were in the experimental or control condition. Contrary to design expectations, the experiment was not ________.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Effective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Reliable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Correlational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Double blind</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D15C75" w:rsidRPr="00E54AF1">
        <w:rPr>
          <w:rFonts w:ascii="Times New Roman" w:hAnsi="Times New Roman" w:cs="Times New Roman"/>
          <w:sz w:val="20"/>
          <w:szCs w:val="20"/>
        </w:rPr>
        <w:t>5</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7F5A4C">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10</w:t>
      </w:r>
      <w:r w:rsidR="00D15C75" w:rsidRPr="00E54AF1">
        <w:rPr>
          <w:rFonts w:ascii="Times New Roman" w:hAnsi="Times New Roman" w:cs="Times New Roman"/>
          <w:sz w:val="20"/>
          <w:szCs w:val="20"/>
        </w:rPr>
        <w:t>5</w:t>
      </w:r>
      <w:r w:rsidRPr="00E54AF1">
        <w:rPr>
          <w:rFonts w:ascii="Times New Roman" w:hAnsi="Times New Roman" w:cs="Times New Roman"/>
          <w:sz w:val="20"/>
          <w:szCs w:val="20"/>
        </w:rPr>
        <w:t>. A placebo is defined in your text as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a sugar pill that is used to fool subjects into thinking it is a drug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an inactive substance or </w:t>
      </w:r>
      <w:r w:rsidR="007F5A4C">
        <w:rPr>
          <w:rFonts w:ascii="Times New Roman" w:hAnsi="Times New Roman" w:cs="Times New Roman"/>
          <w:sz w:val="20"/>
          <w:szCs w:val="20"/>
        </w:rPr>
        <w:t>“</w:t>
      </w:r>
      <w:r w:rsidRPr="00E54AF1">
        <w:rPr>
          <w:rFonts w:ascii="Times New Roman" w:hAnsi="Times New Roman" w:cs="Times New Roman"/>
          <w:sz w:val="20"/>
          <w:szCs w:val="20"/>
        </w:rPr>
        <w:t>fake</w:t>
      </w:r>
      <w:r w:rsidR="007F5A4C">
        <w:rPr>
          <w:rFonts w:ascii="Times New Roman" w:hAnsi="Times New Roman" w:cs="Times New Roman"/>
          <w:sz w:val="20"/>
          <w:szCs w:val="20"/>
        </w:rPr>
        <w:t>”</w:t>
      </w:r>
      <w:r w:rsidRPr="00E54AF1">
        <w:rPr>
          <w:rFonts w:ascii="Times New Roman" w:hAnsi="Times New Roman" w:cs="Times New Roman"/>
          <w:sz w:val="20"/>
          <w:szCs w:val="20"/>
        </w:rPr>
        <w:t xml:space="preserve"> treatment used as a control technique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the location where an experiment is conducted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none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0E2A9A">
        <w:rPr>
          <w:rFonts w:ascii="Times New Roman" w:hAnsi="Times New Roman" w:cs="Times New Roman"/>
          <w:sz w:val="20"/>
          <w:szCs w:val="20"/>
        </w:rPr>
        <w:t xml:space="preserve"> 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10</w:t>
      </w:r>
      <w:r w:rsidR="00D15C75" w:rsidRPr="00E54AF1">
        <w:rPr>
          <w:rFonts w:ascii="Times New Roman" w:hAnsi="Times New Roman" w:cs="Times New Roman"/>
          <w:sz w:val="20"/>
          <w:szCs w:val="20"/>
        </w:rPr>
        <w:t>6</w:t>
      </w:r>
      <w:r w:rsidRPr="00E54AF1">
        <w:rPr>
          <w:rFonts w:ascii="Times New Roman" w:hAnsi="Times New Roman" w:cs="Times New Roman"/>
          <w:sz w:val="20"/>
          <w:szCs w:val="20"/>
        </w:rPr>
        <w:t>. Ethnocentrism in research refers to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the belief that a typical behavior in one's culture is typical of all cultures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a researcher's inflated sense of his or her own research abilities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 central need to include people from all races and cultures in an experiment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an attitude among researchers that their field of study is more important than any other field</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pp. </w:t>
      </w:r>
      <w:r w:rsidR="00D15C75" w:rsidRPr="00E54AF1">
        <w:rPr>
          <w:rFonts w:ascii="Times New Roman" w:hAnsi="Times New Roman" w:cs="Times New Roman"/>
          <w:sz w:val="20"/>
          <w:szCs w:val="20"/>
        </w:rPr>
        <w:t>25</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10</w:t>
      </w:r>
      <w:r w:rsidR="00D15C75" w:rsidRPr="00E54AF1">
        <w:rPr>
          <w:rFonts w:ascii="Times New Roman" w:hAnsi="Times New Roman" w:cs="Times New Roman"/>
          <w:sz w:val="20"/>
          <w:szCs w:val="20"/>
        </w:rPr>
        <w:t>7</w:t>
      </w:r>
      <w:r w:rsidRPr="00E54AF1">
        <w:rPr>
          <w:rFonts w:ascii="Times New Roman" w:hAnsi="Times New Roman" w:cs="Times New Roman"/>
          <w:sz w:val="20"/>
          <w:szCs w:val="20"/>
        </w:rPr>
        <w:t>. One of the BEST ways to deal with ethnocentrism in scientific research is to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create culturally diverse research review committees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provide cultural sensitivity training to all researchers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use cross-cultural sampling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ignore it because cultural universals are more prevalent than cultural specifics</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2</w:t>
      </w:r>
      <w:r w:rsidR="00D15C75" w:rsidRPr="00E90F9D">
        <w:rPr>
          <w:rFonts w:ascii="Times New Roman" w:hAnsi="Times New Roman" w:cs="Times New Roman"/>
          <w:sz w:val="20"/>
          <w:szCs w:val="20"/>
          <w:lang w:val="da-DK"/>
        </w:rPr>
        <w:t>5</w:t>
      </w:r>
      <w:r w:rsidR="000E2A9A" w:rsidRPr="00E90F9D">
        <w:rPr>
          <w:rFonts w:ascii="Times New Roman" w:hAnsi="Times New Roman" w:cs="Times New Roman"/>
          <w:sz w:val="20"/>
          <w:szCs w:val="20"/>
          <w:lang w:val="da-DK"/>
        </w:rPr>
        <w:t>-26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7F5A4C">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10</w:t>
      </w:r>
      <w:r w:rsidR="00D15C75" w:rsidRPr="00E54AF1">
        <w:rPr>
          <w:rFonts w:ascii="Times New Roman" w:hAnsi="Times New Roman" w:cs="Times New Roman"/>
          <w:sz w:val="20"/>
          <w:szCs w:val="20"/>
        </w:rPr>
        <w:t>8</w:t>
      </w:r>
      <w:r w:rsidRPr="00E54AF1">
        <w:rPr>
          <w:rFonts w:ascii="Times New Roman" w:hAnsi="Times New Roman" w:cs="Times New Roman"/>
          <w:sz w:val="20"/>
          <w:szCs w:val="20"/>
        </w:rPr>
        <w:t>. According to your text, sample bias occurs when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the sample of participants in a research study </w:t>
      </w:r>
      <w:r w:rsidR="006A619B" w:rsidRPr="00E54AF1">
        <w:rPr>
          <w:rFonts w:ascii="Times New Roman" w:hAnsi="Times New Roman" w:cs="Times New Roman"/>
          <w:sz w:val="20"/>
          <w:szCs w:val="20"/>
        </w:rPr>
        <w:t>is</w:t>
      </w:r>
      <w:r w:rsidRPr="00E54AF1">
        <w:rPr>
          <w:rFonts w:ascii="Times New Roman" w:hAnsi="Times New Roman" w:cs="Times New Roman"/>
          <w:sz w:val="20"/>
          <w:szCs w:val="20"/>
        </w:rPr>
        <w:t xml:space="preserve"> not representative of the larger population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participants exhibit behaviors that are considered typical in their own culture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an experimenter biases a sample by providing unintentional cues about correct responses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26599">
        <w:rPr>
          <w:rFonts w:ascii="Times New Roman" w:hAnsi="Times New Roman" w:cs="Times New Roman"/>
          <w:sz w:val="20"/>
          <w:szCs w:val="20"/>
        </w:rPr>
        <w:t xml:space="preserve"> 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10</w:t>
      </w:r>
      <w:r w:rsidR="00D15C75" w:rsidRPr="00E54AF1">
        <w:rPr>
          <w:rFonts w:ascii="Times New Roman" w:hAnsi="Times New Roman" w:cs="Times New Roman"/>
          <w:sz w:val="20"/>
          <w:szCs w:val="20"/>
        </w:rPr>
        <w:t>9</w:t>
      </w:r>
      <w:r w:rsidRPr="00E54AF1">
        <w:rPr>
          <w:rFonts w:ascii="Times New Roman" w:hAnsi="Times New Roman" w:cs="Times New Roman"/>
          <w:sz w:val="20"/>
          <w:szCs w:val="20"/>
        </w:rPr>
        <w:t>. The inability to generalize research results to other people or situations is directly affected by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experimenter bias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sample bias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the placebo effect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the lack of adequate controls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26599">
        <w:rPr>
          <w:rFonts w:ascii="Times New Roman" w:hAnsi="Times New Roman" w:cs="Times New Roman"/>
          <w:sz w:val="20"/>
          <w:szCs w:val="20"/>
        </w:rPr>
        <w:t xml:space="preserve"> 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10</w:t>
      </w:r>
      <w:r w:rsidRPr="00E54AF1">
        <w:rPr>
          <w:rFonts w:ascii="Times New Roman" w:hAnsi="Times New Roman" w:cs="Times New Roman"/>
          <w:sz w:val="20"/>
          <w:szCs w:val="20"/>
        </w:rPr>
        <w:t>. A sample is BEST defined as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a group of participants in a study who have sampled the treatment condition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a  group of participants </w:t>
      </w:r>
      <w:r w:rsidR="00226599">
        <w:rPr>
          <w:rFonts w:ascii="Times New Roman" w:hAnsi="Times New Roman" w:cs="Times New Roman"/>
          <w:sz w:val="20"/>
          <w:szCs w:val="20"/>
        </w:rPr>
        <w:t xml:space="preserve"> selected to represent a</w:t>
      </w:r>
      <w:r w:rsidR="001A0E69">
        <w:rPr>
          <w:rFonts w:ascii="Times New Roman" w:hAnsi="Times New Roman" w:cs="Times New Roman"/>
          <w:sz w:val="20"/>
          <w:szCs w:val="20"/>
        </w:rPr>
        <w:t xml:space="preserve"> </w:t>
      </w:r>
      <w:r w:rsidR="00226599">
        <w:rPr>
          <w:rFonts w:ascii="Times New Roman" w:hAnsi="Times New Roman" w:cs="Times New Roman"/>
          <w:sz w:val="20"/>
          <w:szCs w:val="20"/>
        </w:rPr>
        <w:t>population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the total of all possible cases from which a population is selected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 group of participants in a study that is atypical of the larger population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1A0E69">
        <w:rPr>
          <w:rFonts w:ascii="Times New Roman" w:hAnsi="Times New Roman" w:cs="Times New Roman"/>
          <w:sz w:val="20"/>
          <w:szCs w:val="20"/>
        </w:rPr>
        <w:t xml:space="preserve"> 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650BB8" w:rsidRPr="00E54AF1" w:rsidRDefault="00650BB8" w:rsidP="00650BB8">
      <w:pPr>
        <w:pStyle w:val="PlainText"/>
        <w:rPr>
          <w:rFonts w:ascii="Times New Roman" w:hAnsi="Times New Roman" w:cs="Times New Roman"/>
          <w:sz w:val="20"/>
          <w:szCs w:val="20"/>
        </w:rPr>
      </w:pPr>
    </w:p>
    <w:p w:rsidR="0010701F" w:rsidRPr="00E54AF1" w:rsidRDefault="007F5A4C">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Default="0010701F">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111. One way to ensure less sample bias is to select a(n) _____ sample.</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representative/random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homogenous/ethnocentric</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placebo/control</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heterogeneous/ethnocentric</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1A0E69">
        <w:rPr>
          <w:rFonts w:ascii="Times New Roman" w:hAnsi="Times New Roman" w:cs="Times New Roman"/>
          <w:sz w:val="20"/>
          <w:szCs w:val="20"/>
        </w:rPr>
        <w:t xml:space="preserve"> 26</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11</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Pr>
          <w:rFonts w:ascii="Times New Roman" w:hAnsi="Times New Roman" w:cs="Times New Roman"/>
          <w:sz w:val="20"/>
          <w:szCs w:val="20"/>
        </w:rPr>
        <w:t xml:space="preserve"> </w:t>
      </w:r>
      <w:r w:rsidR="00D4315A" w:rsidRPr="008D2A99">
        <w:rPr>
          <w:sz w:val="20"/>
          <w:szCs w:val="20"/>
        </w:rPr>
        <w:t>2 Research Methods in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B670AE" w:rsidRPr="00E54AF1" w:rsidRDefault="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112. Ashlee is a researcher inte</w:t>
      </w:r>
      <w:r w:rsidR="007F5A4C">
        <w:rPr>
          <w:rFonts w:ascii="Times New Roman" w:hAnsi="Times New Roman" w:cs="Times New Roman"/>
          <w:sz w:val="20"/>
          <w:szCs w:val="20"/>
        </w:rPr>
        <w:t xml:space="preserve">rested in whether boys or girls </w:t>
      </w:r>
      <w:r w:rsidRPr="00E54AF1">
        <w:rPr>
          <w:rFonts w:ascii="Times New Roman" w:hAnsi="Times New Roman" w:cs="Times New Roman"/>
          <w:sz w:val="20"/>
          <w:szCs w:val="20"/>
        </w:rPr>
        <w:t xml:space="preserve">grow more as a result of eating high-protein breakfast cereal. </w:t>
      </w:r>
      <w:r w:rsidR="007F5A4C">
        <w:rPr>
          <w:rFonts w:ascii="Times New Roman" w:hAnsi="Times New Roman" w:cs="Times New Roman"/>
          <w:sz w:val="20"/>
          <w:szCs w:val="20"/>
        </w:rPr>
        <w:t xml:space="preserve"> </w:t>
      </w:r>
      <w:r w:rsidRPr="00E54AF1">
        <w:rPr>
          <w:rFonts w:ascii="Times New Roman" w:hAnsi="Times New Roman" w:cs="Times New Roman"/>
          <w:sz w:val="20"/>
          <w:szCs w:val="20"/>
        </w:rPr>
        <w:t xml:space="preserve">She has a control group </w:t>
      </w:r>
      <w:r w:rsidR="007F5A4C">
        <w:rPr>
          <w:rFonts w:ascii="Times New Roman" w:hAnsi="Times New Roman" w:cs="Times New Roman"/>
          <w:sz w:val="20"/>
          <w:szCs w:val="20"/>
        </w:rPr>
        <w:t>from St. Thomas Academy</w:t>
      </w:r>
      <w:r w:rsidR="00A75F70">
        <w:rPr>
          <w:rFonts w:ascii="Times New Roman" w:hAnsi="Times New Roman" w:cs="Times New Roman"/>
          <w:sz w:val="20"/>
          <w:szCs w:val="20"/>
        </w:rPr>
        <w:t xml:space="preserve"> in Boston </w:t>
      </w:r>
      <w:r w:rsidRPr="00E54AF1">
        <w:rPr>
          <w:rFonts w:ascii="Times New Roman" w:hAnsi="Times New Roman" w:cs="Times New Roman"/>
          <w:sz w:val="20"/>
          <w:szCs w:val="20"/>
        </w:rPr>
        <w:t>that eats regular cereal</w:t>
      </w:r>
      <w:r w:rsidR="007F5A4C">
        <w:rPr>
          <w:rFonts w:ascii="Times New Roman" w:hAnsi="Times New Roman" w:cs="Times New Roman"/>
          <w:sz w:val="20"/>
          <w:szCs w:val="20"/>
        </w:rPr>
        <w:t>, and an experimental group from an all-girls school</w:t>
      </w:r>
      <w:r w:rsidR="009B3FCF">
        <w:rPr>
          <w:rFonts w:ascii="Times New Roman" w:hAnsi="Times New Roman" w:cs="Times New Roman"/>
          <w:sz w:val="20"/>
          <w:szCs w:val="20"/>
        </w:rPr>
        <w:t xml:space="preserve"> in Wi</w:t>
      </w:r>
      <w:r w:rsidR="00A75F70">
        <w:rPr>
          <w:rFonts w:ascii="Times New Roman" w:hAnsi="Times New Roman" w:cs="Times New Roman"/>
          <w:sz w:val="20"/>
          <w:szCs w:val="20"/>
        </w:rPr>
        <w:t xml:space="preserve">tchita </w:t>
      </w:r>
      <w:r w:rsidR="007F5A4C">
        <w:rPr>
          <w:rFonts w:ascii="Times New Roman" w:hAnsi="Times New Roman" w:cs="Times New Roman"/>
          <w:sz w:val="20"/>
          <w:szCs w:val="20"/>
        </w:rPr>
        <w:t xml:space="preserve"> that eats a high protein cereal</w:t>
      </w:r>
      <w:r w:rsidRPr="00E54AF1">
        <w:rPr>
          <w:rFonts w:ascii="Times New Roman" w:hAnsi="Times New Roman" w:cs="Times New Roman"/>
          <w:sz w:val="20"/>
          <w:szCs w:val="20"/>
        </w:rPr>
        <w:t xml:space="preserve">. </w:t>
      </w:r>
      <w:r w:rsidR="007F5A4C">
        <w:rPr>
          <w:rFonts w:ascii="Times New Roman" w:hAnsi="Times New Roman" w:cs="Times New Roman"/>
          <w:sz w:val="20"/>
          <w:szCs w:val="20"/>
        </w:rPr>
        <w:t xml:space="preserve">She then measures the growth of each group at three month intervals.  </w:t>
      </w:r>
      <w:r w:rsidRPr="00E54AF1">
        <w:rPr>
          <w:rFonts w:ascii="Times New Roman" w:hAnsi="Times New Roman" w:cs="Times New Roman"/>
          <w:sz w:val="20"/>
          <w:szCs w:val="20"/>
        </w:rPr>
        <w:t>Although Ashlee manipulates variables in her study, it is not a true experiment because it lacks ________.</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a dependent variable</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a research question</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random assignment to groups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Naturalistic observation </w:t>
      </w:r>
    </w:p>
    <w:p w:rsidR="00B670AE" w:rsidRPr="00E54AF1" w:rsidRDefault="00B670AE" w:rsidP="00B670AE">
      <w:pPr>
        <w:pStyle w:val="PlainText"/>
        <w:rPr>
          <w:rFonts w:ascii="Times New Roman" w:hAnsi="Times New Roman" w:cs="Times New Roman"/>
          <w:sz w:val="20"/>
          <w:szCs w:val="20"/>
        </w:rPr>
      </w:pPr>
    </w:p>
    <w:p w:rsidR="00B670AE" w:rsidRPr="00E90F9D" w:rsidRDefault="00B670AE" w:rsidP="00B670AE">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B670AE" w:rsidRDefault="00B670AE" w:rsidP="00B670AE">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1A0E69" w:rsidRPr="00E90F9D">
        <w:rPr>
          <w:rFonts w:ascii="Times New Roman" w:hAnsi="Times New Roman" w:cs="Times New Roman"/>
          <w:sz w:val="20"/>
          <w:szCs w:val="20"/>
          <w:lang w:val="da-DK"/>
        </w:rPr>
        <w:t xml:space="preserve"> </w:t>
      </w:r>
      <w:r w:rsidR="001A0E69">
        <w:rPr>
          <w:rFonts w:ascii="Times New Roman" w:hAnsi="Times New Roman" w:cs="Times New Roman"/>
          <w:sz w:val="20"/>
          <w:szCs w:val="20"/>
        </w:rPr>
        <w:t>26</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11</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11</w:t>
      </w:r>
      <w:r w:rsidR="00D15C75" w:rsidRPr="00E54AF1">
        <w:rPr>
          <w:rFonts w:ascii="Times New Roman" w:hAnsi="Times New Roman" w:cs="Times New Roman"/>
          <w:sz w:val="20"/>
          <w:szCs w:val="20"/>
        </w:rPr>
        <w:t>3</w:t>
      </w:r>
      <w:r w:rsidRPr="00E54AF1">
        <w:rPr>
          <w:rFonts w:ascii="Times New Roman" w:hAnsi="Times New Roman" w:cs="Times New Roman"/>
          <w:sz w:val="20"/>
          <w:szCs w:val="20"/>
        </w:rPr>
        <w:t>. In a study on student conformity, researchers selected a group of college students who appeared to represent the characteristics of students from the entire college campus.  The selected group served as the _____ of the college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representatives; campus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population; representatives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sample; population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representatives; sample</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1A0E69">
        <w:rPr>
          <w:rFonts w:ascii="Times New Roman" w:hAnsi="Times New Roman" w:cs="Times New Roman"/>
          <w:sz w:val="20"/>
          <w:szCs w:val="20"/>
        </w:rPr>
        <w:t xml:space="preserve"> 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14</w:t>
      </w:r>
      <w:r w:rsidRPr="00E54AF1">
        <w:rPr>
          <w:rFonts w:ascii="Times New Roman" w:hAnsi="Times New Roman" w:cs="Times New Roman"/>
          <w:sz w:val="20"/>
          <w:szCs w:val="20"/>
        </w:rPr>
        <w:t>. In a procedure called _____, participants are placed in experimental conditions on the basis of chance, thus minimizing biases or preexisting differences in the groups.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random sampling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random assignment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group selection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experimental assignment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D15C75" w:rsidRPr="00E54AF1">
        <w:rPr>
          <w:rFonts w:ascii="Times New Roman" w:hAnsi="Times New Roman" w:cs="Times New Roman"/>
          <w:sz w:val="20"/>
          <w:szCs w:val="20"/>
        </w:rPr>
        <w:t>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11</w:t>
      </w:r>
      <w:r w:rsidR="00D15C75" w:rsidRPr="00E54AF1">
        <w:rPr>
          <w:rFonts w:ascii="Times New Roman" w:hAnsi="Times New Roman" w:cs="Times New Roman"/>
          <w:sz w:val="20"/>
          <w:szCs w:val="20"/>
        </w:rPr>
        <w:t>5</w:t>
      </w:r>
      <w:r w:rsidRPr="00E54AF1">
        <w:rPr>
          <w:rFonts w:ascii="Times New Roman" w:hAnsi="Times New Roman" w:cs="Times New Roman"/>
          <w:sz w:val="20"/>
          <w:szCs w:val="20"/>
        </w:rPr>
        <w:t>. As you walk into your Introductory Psychology class, your teacher flips a coin to determine whether you should be in Group A or Group B for her in-class experiment.  This procedure is called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experimental assignment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independent selection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representative grouping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random assignment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D15C75" w:rsidRPr="00E54AF1">
        <w:rPr>
          <w:rFonts w:ascii="Times New Roman" w:hAnsi="Times New Roman" w:cs="Times New Roman"/>
          <w:sz w:val="20"/>
          <w:szCs w:val="20"/>
        </w:rPr>
        <w:t>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11</w:t>
      </w:r>
      <w:r w:rsidR="00D15C75" w:rsidRPr="00E54AF1">
        <w:rPr>
          <w:rFonts w:ascii="Times New Roman" w:hAnsi="Times New Roman" w:cs="Times New Roman"/>
          <w:sz w:val="20"/>
          <w:szCs w:val="20"/>
        </w:rPr>
        <w:t>6</w:t>
      </w:r>
      <w:r w:rsidRPr="00E54AF1">
        <w:rPr>
          <w:rFonts w:ascii="Times New Roman" w:hAnsi="Times New Roman" w:cs="Times New Roman"/>
          <w:sz w:val="20"/>
          <w:szCs w:val="20"/>
        </w:rPr>
        <w:t>. Research participants who try to present themselves in a good light are demonstrating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good judgment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the social desirability response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 placebo effect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D15C75" w:rsidRPr="00E54AF1">
        <w:rPr>
          <w:rFonts w:ascii="Times New Roman" w:hAnsi="Times New Roman" w:cs="Times New Roman"/>
          <w:sz w:val="20"/>
          <w:szCs w:val="20"/>
        </w:rPr>
        <w:t>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11</w:t>
      </w:r>
      <w:r w:rsidR="00D15C75" w:rsidRPr="00E54AF1">
        <w:rPr>
          <w:rFonts w:ascii="Times New Roman" w:hAnsi="Times New Roman" w:cs="Times New Roman"/>
          <w:sz w:val="20"/>
          <w:szCs w:val="20"/>
        </w:rPr>
        <w:t>7</w:t>
      </w:r>
      <w:r w:rsidRPr="00E54AF1">
        <w:rPr>
          <w:rFonts w:ascii="Times New Roman" w:hAnsi="Times New Roman" w:cs="Times New Roman"/>
          <w:sz w:val="20"/>
          <w:szCs w:val="20"/>
        </w:rPr>
        <w:t>. One way to decrease participant bias is to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conduct single-blind studies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offer anonymous participation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use placebo controls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 xml:space="preserve">Page Ref: p. </w:t>
      </w:r>
      <w:r w:rsidR="00D15C75" w:rsidRPr="00E90F9D">
        <w:rPr>
          <w:rFonts w:ascii="Times New Roman" w:hAnsi="Times New Roman" w:cs="Times New Roman"/>
          <w:sz w:val="20"/>
          <w:szCs w:val="20"/>
          <w:lang w:val="da-DK"/>
        </w:rPr>
        <w:t>26</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11</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11</w:t>
      </w:r>
      <w:r w:rsidR="00D15C75" w:rsidRPr="00E54AF1">
        <w:rPr>
          <w:rFonts w:ascii="Times New Roman" w:hAnsi="Times New Roman" w:cs="Times New Roman"/>
          <w:sz w:val="20"/>
          <w:szCs w:val="20"/>
        </w:rPr>
        <w:t>8</w:t>
      </w:r>
      <w:r w:rsidRPr="00E54AF1">
        <w:rPr>
          <w:rFonts w:ascii="Times New Roman" w:hAnsi="Times New Roman" w:cs="Times New Roman"/>
          <w:sz w:val="20"/>
          <w:szCs w:val="20"/>
        </w:rPr>
        <w:t xml:space="preserve">. </w:t>
      </w:r>
      <w:r w:rsidR="00D30CBE">
        <w:rPr>
          <w:rFonts w:ascii="Times New Roman" w:hAnsi="Times New Roman" w:cs="Times New Roman"/>
          <w:sz w:val="20"/>
          <w:szCs w:val="20"/>
        </w:rPr>
        <w:t>Research methods that observe and record behavior and mental processes without producing ________ is called descriptive research.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B209EE">
        <w:rPr>
          <w:rFonts w:ascii="Times New Roman" w:hAnsi="Times New Roman" w:cs="Times New Roman"/>
          <w:sz w:val="20"/>
          <w:szCs w:val="20"/>
        </w:rPr>
        <w:t>a theory or hypothesis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D30CBE">
        <w:rPr>
          <w:rFonts w:ascii="Times New Roman" w:hAnsi="Times New Roman" w:cs="Times New Roman"/>
          <w:sz w:val="20"/>
          <w:szCs w:val="20"/>
        </w:rPr>
        <w:t xml:space="preserve">causal </w:t>
      </w:r>
      <w:r w:rsidR="00AB2EE0">
        <w:rPr>
          <w:rFonts w:ascii="Times New Roman" w:hAnsi="Times New Roman" w:cs="Times New Roman"/>
          <w:sz w:val="20"/>
          <w:szCs w:val="20"/>
        </w:rPr>
        <w:t>explanations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B209EE">
        <w:rPr>
          <w:rFonts w:ascii="Times New Roman" w:hAnsi="Times New Roman" w:cs="Times New Roman"/>
          <w:sz w:val="20"/>
          <w:szCs w:val="20"/>
        </w:rPr>
        <w:t>valid results</w:t>
      </w:r>
    </w:p>
    <w:p w:rsidR="0010701F" w:rsidRPr="00E54AF1" w:rsidRDefault="00B209EE">
      <w:pPr>
        <w:pStyle w:val="PlainText"/>
        <w:rPr>
          <w:rFonts w:ascii="Times New Roman" w:hAnsi="Times New Roman" w:cs="Times New Roman"/>
          <w:sz w:val="20"/>
          <w:szCs w:val="20"/>
        </w:rPr>
      </w:pPr>
      <w:r>
        <w:rPr>
          <w:rFonts w:ascii="Times New Roman" w:hAnsi="Times New Roman" w:cs="Times New Roman"/>
          <w:sz w:val="20"/>
          <w:szCs w:val="20"/>
        </w:rPr>
        <w:t xml:space="preserve">d) </w:t>
      </w:r>
      <w:r w:rsidR="00AB2EE0">
        <w:rPr>
          <w:rFonts w:ascii="Times New Roman" w:hAnsi="Times New Roman" w:cs="Times New Roman"/>
          <w:sz w:val="20"/>
          <w:szCs w:val="20"/>
        </w:rPr>
        <w:t>statistically</w:t>
      </w:r>
      <w:r>
        <w:rPr>
          <w:rFonts w:ascii="Times New Roman" w:hAnsi="Times New Roman" w:cs="Times New Roman"/>
          <w:sz w:val="20"/>
          <w:szCs w:val="20"/>
        </w:rPr>
        <w:t xml:space="preserve"> significant findings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2</w:t>
      </w:r>
      <w:r w:rsidR="00D15C75" w:rsidRPr="00E54AF1">
        <w:rPr>
          <w:rFonts w:ascii="Times New Roman" w:hAnsi="Times New Roman" w:cs="Times New Roman"/>
          <w:sz w:val="20"/>
          <w:szCs w:val="20"/>
        </w:rPr>
        <w:t>7</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650BB8" w:rsidRPr="00E54AF1" w:rsidRDefault="00650BB8" w:rsidP="00650BB8">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11</w:t>
      </w:r>
      <w:r w:rsidR="00D15C75" w:rsidRPr="00E54AF1">
        <w:rPr>
          <w:rFonts w:ascii="Times New Roman" w:hAnsi="Times New Roman" w:cs="Times New Roman"/>
          <w:sz w:val="20"/>
          <w:szCs w:val="20"/>
        </w:rPr>
        <w:t>9</w:t>
      </w:r>
      <w:r w:rsidRPr="00E54AF1">
        <w:rPr>
          <w:rFonts w:ascii="Times New Roman" w:hAnsi="Times New Roman" w:cs="Times New Roman"/>
          <w:sz w:val="20"/>
          <w:szCs w:val="20"/>
        </w:rPr>
        <w:t>. _____  research observes and records behaviors without manipulat</w:t>
      </w:r>
      <w:r w:rsidR="00401E53">
        <w:rPr>
          <w:rFonts w:ascii="Times New Roman" w:hAnsi="Times New Roman" w:cs="Times New Roman"/>
          <w:sz w:val="20"/>
          <w:szCs w:val="20"/>
        </w:rPr>
        <w:t>ing variables or producing cause and effect</w:t>
      </w:r>
      <w:r w:rsidRPr="00E54AF1">
        <w:rPr>
          <w:rFonts w:ascii="Times New Roman" w:hAnsi="Times New Roman" w:cs="Times New Roman"/>
          <w:sz w:val="20"/>
          <w:szCs w:val="20"/>
        </w:rPr>
        <w:t xml:space="preserve"> explanations.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Descriptive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Empirical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Independent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Dependent</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9A2D64">
        <w:rPr>
          <w:rFonts w:ascii="Times New Roman" w:hAnsi="Times New Roman" w:cs="Times New Roman"/>
          <w:sz w:val="20"/>
          <w:szCs w:val="20"/>
        </w:rPr>
        <w:t xml:space="preserve"> 27</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5D0E18">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20</w:t>
      </w:r>
      <w:r w:rsidRPr="00E54AF1">
        <w:rPr>
          <w:rFonts w:ascii="Times New Roman" w:hAnsi="Times New Roman" w:cs="Times New Roman"/>
          <w:sz w:val="20"/>
          <w:szCs w:val="20"/>
        </w:rPr>
        <w:t>. In a naturalistic observation, a researcher would be most likely to do which of the following?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conduct an in-depth study of a single subject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observe participants as they behave naturally in the laboratory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observe and systematically record behavior in a participant's natural state or habitat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none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w:t>
      </w:r>
      <w:r w:rsidR="00D15C75" w:rsidRPr="00E54AF1">
        <w:rPr>
          <w:rFonts w:ascii="Times New Roman" w:hAnsi="Times New Roman" w:cs="Times New Roman"/>
          <w:sz w:val="20"/>
          <w:szCs w:val="20"/>
        </w:rPr>
        <w:t xml:space="preserve"> </w:t>
      </w:r>
      <w:r w:rsidR="00B67E28">
        <w:rPr>
          <w:rFonts w:ascii="Times New Roman" w:hAnsi="Times New Roman" w:cs="Times New Roman"/>
          <w:sz w:val="20"/>
          <w:szCs w:val="20"/>
        </w:rPr>
        <w:t xml:space="preserve"> 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5D0E18">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21</w:t>
      </w:r>
      <w:r w:rsidRPr="00E54AF1">
        <w:rPr>
          <w:rFonts w:ascii="Times New Roman" w:hAnsi="Times New Roman" w:cs="Times New Roman"/>
          <w:sz w:val="20"/>
          <w:szCs w:val="20"/>
        </w:rPr>
        <w:t>. A research student is assigned the task of watching and recording the interactions between members of a Koala family on an Australian plantation.  This research is known as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an animal husbandry survey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a quasi-experiment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introspection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naturalistic observation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B67E28">
        <w:rPr>
          <w:rFonts w:ascii="Times New Roman" w:hAnsi="Times New Roman" w:cs="Times New Roman"/>
          <w:sz w:val="20"/>
          <w:szCs w:val="20"/>
        </w:rPr>
        <w:t xml:space="preserve"> 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5D0E18">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12</w:t>
      </w:r>
      <w:r w:rsidR="00D15C75" w:rsidRPr="00E54AF1">
        <w:rPr>
          <w:rFonts w:ascii="Times New Roman" w:hAnsi="Times New Roman" w:cs="Times New Roman"/>
          <w:sz w:val="20"/>
          <w:szCs w:val="20"/>
        </w:rPr>
        <w:t>2</w:t>
      </w:r>
      <w:r w:rsidRPr="00E54AF1">
        <w:rPr>
          <w:rFonts w:ascii="Times New Roman" w:hAnsi="Times New Roman" w:cs="Times New Roman"/>
          <w:sz w:val="20"/>
          <w:szCs w:val="20"/>
        </w:rPr>
        <w:t>. Jack is studying psychology and wants to see how people behave when his friend enters an elevator and keeps her ba</w:t>
      </w:r>
      <w:r w:rsidR="00401E53">
        <w:rPr>
          <w:rFonts w:ascii="Times New Roman" w:hAnsi="Times New Roman" w:cs="Times New Roman"/>
          <w:sz w:val="20"/>
          <w:szCs w:val="20"/>
        </w:rPr>
        <w:t>ck to the door versus behavior</w:t>
      </w:r>
      <w:r w:rsidRPr="00E54AF1">
        <w:rPr>
          <w:rFonts w:ascii="Times New Roman" w:hAnsi="Times New Roman" w:cs="Times New Roman"/>
          <w:sz w:val="20"/>
          <w:szCs w:val="20"/>
        </w:rPr>
        <w:t xml:space="preserve"> when she stands near a doorway between classes. His research method is ____________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5D0E18">
        <w:rPr>
          <w:rFonts w:ascii="Times New Roman" w:hAnsi="Times New Roman" w:cs="Times New Roman"/>
          <w:sz w:val="20"/>
          <w:szCs w:val="20"/>
        </w:rPr>
        <w:t>n</w:t>
      </w:r>
      <w:r w:rsidRPr="00E54AF1">
        <w:rPr>
          <w:rFonts w:ascii="Times New Roman" w:hAnsi="Times New Roman" w:cs="Times New Roman"/>
          <w:sz w:val="20"/>
          <w:szCs w:val="20"/>
        </w:rPr>
        <w:t>aturalistic observation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5D0E18">
        <w:rPr>
          <w:rFonts w:ascii="Times New Roman" w:hAnsi="Times New Roman" w:cs="Times New Roman"/>
          <w:sz w:val="20"/>
          <w:szCs w:val="20"/>
        </w:rPr>
        <w:t>s</w:t>
      </w:r>
      <w:r w:rsidRPr="00E54AF1">
        <w:rPr>
          <w:rFonts w:ascii="Times New Roman" w:hAnsi="Times New Roman" w:cs="Times New Roman"/>
          <w:sz w:val="20"/>
          <w:szCs w:val="20"/>
        </w:rPr>
        <w:t>urvey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5D0E18">
        <w:rPr>
          <w:rFonts w:ascii="Times New Roman" w:hAnsi="Times New Roman" w:cs="Times New Roman"/>
          <w:sz w:val="20"/>
          <w:szCs w:val="20"/>
        </w:rPr>
        <w:t>c</w:t>
      </w:r>
      <w:r w:rsidRPr="00E54AF1">
        <w:rPr>
          <w:rFonts w:ascii="Times New Roman" w:hAnsi="Times New Roman" w:cs="Times New Roman"/>
          <w:sz w:val="20"/>
          <w:szCs w:val="20"/>
        </w:rPr>
        <w:t>ase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5D0E18">
        <w:rPr>
          <w:rFonts w:ascii="Times New Roman" w:hAnsi="Times New Roman" w:cs="Times New Roman"/>
          <w:sz w:val="20"/>
          <w:szCs w:val="20"/>
        </w:rPr>
        <w:t>e</w:t>
      </w:r>
      <w:r w:rsidRPr="00E54AF1">
        <w:rPr>
          <w:rFonts w:ascii="Times New Roman" w:hAnsi="Times New Roman" w:cs="Times New Roman"/>
          <w:sz w:val="20"/>
          <w:szCs w:val="20"/>
        </w:rPr>
        <w:t>xperimental</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5D0E18">
        <w:rPr>
          <w:rFonts w:ascii="Times New Roman" w:hAnsi="Times New Roman" w:cs="Times New Roman"/>
          <w:sz w:val="20"/>
          <w:szCs w:val="20"/>
        </w:rPr>
        <w:t>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5D0E18">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12</w:t>
      </w:r>
      <w:r w:rsidR="00D15C75" w:rsidRPr="00E54AF1">
        <w:rPr>
          <w:rFonts w:ascii="Times New Roman" w:hAnsi="Times New Roman" w:cs="Times New Roman"/>
          <w:sz w:val="20"/>
          <w:szCs w:val="20"/>
        </w:rPr>
        <w:t>3</w:t>
      </w:r>
      <w:r w:rsidRPr="00E54AF1">
        <w:rPr>
          <w:rFonts w:ascii="Times New Roman" w:hAnsi="Times New Roman" w:cs="Times New Roman"/>
          <w:sz w:val="20"/>
          <w:szCs w:val="20"/>
        </w:rPr>
        <w:t xml:space="preserve">. Stephanie wants to observe how her </w:t>
      </w:r>
      <w:r w:rsidR="00650BB8" w:rsidRPr="00E54AF1">
        <w:rPr>
          <w:rFonts w:ascii="Times New Roman" w:hAnsi="Times New Roman" w:cs="Times New Roman"/>
          <w:sz w:val="20"/>
          <w:szCs w:val="20"/>
        </w:rPr>
        <w:t>2</w:t>
      </w:r>
      <w:r w:rsidRPr="00E54AF1">
        <w:rPr>
          <w:rFonts w:ascii="Times New Roman" w:hAnsi="Times New Roman" w:cs="Times New Roman"/>
          <w:sz w:val="20"/>
          <w:szCs w:val="20"/>
        </w:rPr>
        <w:t xml:space="preserve">-year old, </w:t>
      </w:r>
      <w:r w:rsidR="00D15C75" w:rsidRPr="00E54AF1">
        <w:rPr>
          <w:rFonts w:ascii="Times New Roman" w:hAnsi="Times New Roman" w:cs="Times New Roman"/>
          <w:sz w:val="20"/>
          <w:szCs w:val="20"/>
        </w:rPr>
        <w:t>Olivia</w:t>
      </w:r>
      <w:r w:rsidRPr="00E54AF1">
        <w:rPr>
          <w:rFonts w:ascii="Times New Roman" w:hAnsi="Times New Roman" w:cs="Times New Roman"/>
          <w:sz w:val="20"/>
          <w:szCs w:val="20"/>
        </w:rPr>
        <w:t>, is behaving at daycare</w:t>
      </w:r>
      <w:r w:rsidR="00D15C75" w:rsidRPr="00E54AF1">
        <w:rPr>
          <w:rFonts w:ascii="Times New Roman" w:hAnsi="Times New Roman" w:cs="Times New Roman"/>
          <w:sz w:val="20"/>
          <w:szCs w:val="20"/>
        </w:rPr>
        <w:t>,</w:t>
      </w:r>
      <w:r w:rsidRPr="00E54AF1">
        <w:rPr>
          <w:rFonts w:ascii="Times New Roman" w:hAnsi="Times New Roman" w:cs="Times New Roman"/>
          <w:sz w:val="20"/>
          <w:szCs w:val="20"/>
        </w:rPr>
        <w:t xml:space="preserve"> so she sits in the back of the room to observe. Which research strategy was Stephanie trying to use?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Correlational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Experiment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Naturalistic observation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Survey</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10701F" w:rsidRDefault="0010701F">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5D0E18" w:rsidRPr="00E90F9D">
        <w:rPr>
          <w:rFonts w:ascii="Times New Roman" w:hAnsi="Times New Roman" w:cs="Times New Roman"/>
          <w:sz w:val="20"/>
          <w:szCs w:val="20"/>
          <w:lang w:val="da-DK"/>
        </w:rPr>
        <w:t xml:space="preserve"> </w:t>
      </w:r>
      <w:r w:rsidR="005D0E18">
        <w:rPr>
          <w:rFonts w:ascii="Times New Roman" w:hAnsi="Times New Roman" w:cs="Times New Roman"/>
          <w:sz w:val="20"/>
          <w:szCs w:val="20"/>
        </w:rPr>
        <w:t>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5D0E18">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12</w:t>
      </w:r>
      <w:r w:rsidR="00D15C75" w:rsidRPr="00E54AF1">
        <w:rPr>
          <w:rFonts w:ascii="Times New Roman" w:hAnsi="Times New Roman" w:cs="Times New Roman"/>
          <w:sz w:val="20"/>
          <w:szCs w:val="20"/>
        </w:rPr>
        <w:t>4</w:t>
      </w:r>
      <w:r w:rsidRPr="00E54AF1">
        <w:rPr>
          <w:rFonts w:ascii="Times New Roman" w:hAnsi="Times New Roman" w:cs="Times New Roman"/>
          <w:sz w:val="20"/>
          <w:szCs w:val="20"/>
        </w:rPr>
        <w:t>. The main advantage of naturalistic observation is that it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eliminates extraneous variables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allows researchers to obtain data about natural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is less time-consuming and expensive than other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E17C99">
        <w:rPr>
          <w:rFonts w:ascii="Times New Roman" w:hAnsi="Times New Roman" w:cs="Times New Roman"/>
          <w:sz w:val="20"/>
          <w:szCs w:val="20"/>
        </w:rPr>
        <w:t xml:space="preserve"> 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E17C99">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12</w:t>
      </w:r>
      <w:r w:rsidR="00D15C75" w:rsidRPr="00E54AF1">
        <w:rPr>
          <w:rFonts w:ascii="Times New Roman" w:hAnsi="Times New Roman" w:cs="Times New Roman"/>
          <w:sz w:val="20"/>
          <w:szCs w:val="20"/>
        </w:rPr>
        <w:t>5</w:t>
      </w:r>
      <w:r w:rsidRPr="00E54AF1">
        <w:rPr>
          <w:rFonts w:ascii="Times New Roman" w:hAnsi="Times New Roman" w:cs="Times New Roman"/>
          <w:sz w:val="20"/>
          <w:szCs w:val="20"/>
        </w:rPr>
        <w:t>. A survey is a(n)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experimental technique for sampling a population's attitudes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research technique for assessing behaviors and attitudes of a sample or population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AB2EE0" w:rsidRPr="00E54AF1">
        <w:rPr>
          <w:rFonts w:ascii="Times New Roman" w:hAnsi="Times New Roman" w:cs="Times New Roman"/>
          <w:sz w:val="20"/>
          <w:szCs w:val="20"/>
        </w:rPr>
        <w:t>non</w:t>
      </w:r>
      <w:r w:rsidR="00AB2EE0">
        <w:rPr>
          <w:rFonts w:ascii="Times New Roman" w:hAnsi="Times New Roman" w:cs="Times New Roman"/>
          <w:sz w:val="20"/>
          <w:szCs w:val="20"/>
        </w:rPr>
        <w:t>-</w:t>
      </w:r>
      <w:r w:rsidR="00AB2EE0" w:rsidRPr="00E54AF1">
        <w:rPr>
          <w:rFonts w:ascii="Times New Roman" w:hAnsi="Times New Roman" w:cs="Times New Roman"/>
          <w:sz w:val="20"/>
          <w:szCs w:val="20"/>
        </w:rPr>
        <w:t>correlational</w:t>
      </w:r>
      <w:r w:rsidRPr="00E54AF1">
        <w:rPr>
          <w:rFonts w:ascii="Times New Roman" w:hAnsi="Times New Roman" w:cs="Times New Roman"/>
          <w:sz w:val="20"/>
          <w:szCs w:val="20"/>
        </w:rPr>
        <w:t xml:space="preserve"> research technique for sampling a wide variety of populations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unreliable and invalid research technique, usually used by magazines and political or commercial pollsters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E17C99">
        <w:rPr>
          <w:rFonts w:ascii="Times New Roman" w:hAnsi="Times New Roman" w:cs="Times New Roman"/>
          <w:sz w:val="20"/>
          <w:szCs w:val="20"/>
        </w:rPr>
        <w:t xml:space="preserve"> 29</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E17C99">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26</w:t>
      </w:r>
      <w:r w:rsidRPr="00E54AF1">
        <w:rPr>
          <w:rFonts w:ascii="Times New Roman" w:hAnsi="Times New Roman" w:cs="Times New Roman"/>
          <w:sz w:val="20"/>
          <w:szCs w:val="20"/>
        </w:rPr>
        <w:t>. Maria is thinking of running for student body president, but she wonders whether her campaign should emphasize campus security, improved parking facilities, or increased health services.  Which scientific method of research would you recommend she use to determine the focus of her campaign?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a case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naturalistic observation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an experiment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 survey</w:t>
      </w:r>
    </w:p>
    <w:p w:rsidR="0010701F" w:rsidRPr="00E54AF1" w:rsidRDefault="0010701F">
      <w:pPr>
        <w:pStyle w:val="PlainText"/>
        <w:rPr>
          <w:rFonts w:ascii="Times New Roman" w:hAnsi="Times New Roman" w:cs="Times New Roman"/>
          <w:sz w:val="20"/>
          <w:szCs w:val="20"/>
        </w:rPr>
      </w:pPr>
    </w:p>
    <w:p w:rsidR="0010701F" w:rsidRPr="00E90F9D" w:rsidRDefault="0010701F">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d</w:t>
      </w:r>
    </w:p>
    <w:p w:rsidR="0010701F" w:rsidRDefault="0010701F">
      <w:pPr>
        <w:pStyle w:val="PlainText"/>
        <w:rPr>
          <w:rFonts w:ascii="Times New Roman" w:hAnsi="Times New Roman" w:cs="Times New Roman"/>
          <w:sz w:val="20"/>
          <w:szCs w:val="20"/>
        </w:rPr>
      </w:pPr>
      <w:r w:rsidRPr="00E90F9D">
        <w:rPr>
          <w:rFonts w:ascii="Times New Roman" w:hAnsi="Times New Roman" w:cs="Times New Roman"/>
          <w:sz w:val="20"/>
          <w:szCs w:val="20"/>
          <w:lang w:val="da-DK"/>
        </w:rPr>
        <w:t xml:space="preserve">Page Ref: p. </w:t>
      </w:r>
      <w:r w:rsidR="00212E15" w:rsidRPr="00E90F9D">
        <w:rPr>
          <w:rFonts w:ascii="Times New Roman" w:hAnsi="Times New Roman" w:cs="Times New Roman"/>
          <w:sz w:val="20"/>
          <w:szCs w:val="20"/>
          <w:lang w:val="da-DK"/>
        </w:rPr>
        <w:t xml:space="preserve"> </w:t>
      </w:r>
      <w:r w:rsidR="00212E15">
        <w:rPr>
          <w:rFonts w:ascii="Times New Roman" w:hAnsi="Times New Roman" w:cs="Times New Roman"/>
          <w:sz w:val="20"/>
          <w:szCs w:val="20"/>
        </w:rPr>
        <w:t>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212E15">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27</w:t>
      </w:r>
      <w:r w:rsidRPr="00E54AF1">
        <w:rPr>
          <w:rFonts w:ascii="Times New Roman" w:hAnsi="Times New Roman" w:cs="Times New Roman"/>
          <w:sz w:val="20"/>
          <w:szCs w:val="20"/>
        </w:rPr>
        <w:t>. Surveys can be used to _____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describe</w:t>
      </w: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t>b) explain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explain and change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212E15">
        <w:rPr>
          <w:rFonts w:ascii="Times New Roman" w:hAnsi="Times New Roman" w:cs="Times New Roman"/>
          <w:sz w:val="20"/>
          <w:szCs w:val="20"/>
        </w:rPr>
        <w:t xml:space="preserve"> change</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Ans: </w:t>
      </w:r>
      <w:r w:rsidR="00212E15">
        <w:rPr>
          <w:rFonts w:ascii="Times New Roman" w:hAnsi="Times New Roman" w:cs="Times New Roman"/>
          <w:sz w:val="20"/>
          <w:szCs w:val="20"/>
        </w:rPr>
        <w:t xml:space="preserve">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12E15">
        <w:rPr>
          <w:rFonts w:ascii="Times New Roman" w:hAnsi="Times New Roman" w:cs="Times New Roman"/>
          <w:sz w:val="20"/>
          <w:szCs w:val="20"/>
        </w:rPr>
        <w:t xml:space="preserve"> 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212E15">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12</w:t>
      </w:r>
      <w:r w:rsidR="00D15C75" w:rsidRPr="00E54AF1">
        <w:rPr>
          <w:rFonts w:ascii="Times New Roman" w:hAnsi="Times New Roman" w:cs="Times New Roman"/>
          <w:sz w:val="20"/>
          <w:szCs w:val="20"/>
        </w:rPr>
        <w:t>8</w:t>
      </w:r>
      <w:r w:rsidRPr="00E54AF1">
        <w:rPr>
          <w:rFonts w:ascii="Times New Roman" w:hAnsi="Times New Roman" w:cs="Times New Roman"/>
          <w:sz w:val="20"/>
          <w:szCs w:val="20"/>
        </w:rPr>
        <w:t>. What was one advantage of survey research that was mentioned in your text?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Surveys can identify causes of behavior</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Surveys can provide more in-depth information than other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Surveys can identify subject bias.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Surveys can be used on larger samples than other research methods.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pp. </w:t>
      </w:r>
      <w:r w:rsidR="00212E15">
        <w:rPr>
          <w:rFonts w:ascii="Times New Roman" w:hAnsi="Times New Roman" w:cs="Times New Roman"/>
          <w:sz w:val="20"/>
          <w:szCs w:val="20"/>
        </w:rPr>
        <w:t xml:space="preserve"> 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212E15">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12</w:t>
      </w:r>
      <w:r w:rsidR="00D15C75" w:rsidRPr="00E54AF1">
        <w:rPr>
          <w:rFonts w:ascii="Times New Roman" w:hAnsi="Times New Roman" w:cs="Times New Roman"/>
          <w:sz w:val="20"/>
          <w:szCs w:val="20"/>
        </w:rPr>
        <w:t>9</w:t>
      </w:r>
      <w:r w:rsidRPr="00E54AF1">
        <w:rPr>
          <w:rFonts w:ascii="Times New Roman" w:hAnsi="Times New Roman" w:cs="Times New Roman"/>
          <w:sz w:val="20"/>
          <w:szCs w:val="20"/>
        </w:rPr>
        <w:t>. If you wanted to study someone with a rare disorder such as photophobia (the fear of light), your BEST research option would be a/an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experimental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correlational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case study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survey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12E15">
        <w:rPr>
          <w:rFonts w:ascii="Times New Roman" w:hAnsi="Times New Roman" w:cs="Times New Roman"/>
          <w:sz w:val="20"/>
          <w:szCs w:val="20"/>
        </w:rPr>
        <w:t xml:space="preserve"> 28</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212E15">
        <w:rPr>
          <w:rFonts w:ascii="Times New Roman" w:hAnsi="Times New Roman" w:cs="Times New Roman"/>
          <w:sz w:val="20"/>
          <w:szCs w:val="20"/>
        </w:rPr>
        <w:t>2</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130. In a case study, a researcher is most likely to _____.</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interview many research subjects who have a single problem or disorder</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conduct an in-depth study of a single research participant</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choose and investigate a single topic</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use any of these options, which describe different types of case studies</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12E15">
        <w:rPr>
          <w:rFonts w:ascii="Times New Roman" w:hAnsi="Times New Roman" w:cs="Times New Roman"/>
          <w:sz w:val="20"/>
          <w:szCs w:val="20"/>
        </w:rPr>
        <w:t xml:space="preserve"> 28</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w:t>
      </w:r>
      <w:r w:rsidR="00212E15">
        <w:rPr>
          <w:rFonts w:ascii="Times New Roman" w:hAnsi="Times New Roman" w:cs="Times New Roman"/>
          <w:sz w:val="20"/>
          <w:szCs w:val="20"/>
        </w:rPr>
        <w:t>2</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31</w:t>
      </w:r>
      <w:r w:rsidRPr="00E54AF1">
        <w:rPr>
          <w:rFonts w:ascii="Times New Roman" w:hAnsi="Times New Roman" w:cs="Times New Roman"/>
          <w:sz w:val="20"/>
          <w:szCs w:val="20"/>
        </w:rPr>
        <w:t>. In _____research, a researcher observes or measures (without manipulating) two or more variables to find relationships between them, without inferring a causal relationship.</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experimental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correlational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basic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applied </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12E15">
        <w:rPr>
          <w:rFonts w:ascii="Times New Roman" w:hAnsi="Times New Roman" w:cs="Times New Roman"/>
          <w:sz w:val="20"/>
          <w:szCs w:val="20"/>
        </w:rPr>
        <w:t>29</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13</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401E53">
      <w:pPr>
        <w:pStyle w:val="PlainText"/>
        <w:rPr>
          <w:rFonts w:ascii="Times New Roman" w:hAnsi="Times New Roman" w:cs="Times New Roman"/>
          <w:sz w:val="20"/>
          <w:szCs w:val="20"/>
        </w:rPr>
      </w:pPr>
      <w:r>
        <w:rPr>
          <w:rFonts w:ascii="Times New Roman" w:hAnsi="Times New Roman" w:cs="Times New Roman"/>
          <w:sz w:val="20"/>
          <w:szCs w:val="20"/>
        </w:rPr>
        <w:br w:type="page"/>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lastRenderedPageBreak/>
        <w:t>132. Cause and effect conclusions can be drawn from _____ studies.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experimental</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descriptive</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correlational</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12E15">
        <w:rPr>
          <w:rFonts w:ascii="Times New Roman" w:hAnsi="Times New Roman" w:cs="Times New Roman"/>
          <w:sz w:val="20"/>
          <w:szCs w:val="20"/>
        </w:rPr>
        <w:t xml:space="preserve"> 21</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212E15">
        <w:rPr>
          <w:rFonts w:ascii="Times New Roman" w:hAnsi="Times New Roman" w:cs="Times New Roman"/>
          <w:sz w:val="20"/>
          <w:szCs w:val="20"/>
        </w:rPr>
        <w:t>8</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13</w:t>
      </w:r>
      <w:r w:rsidR="00D15C75" w:rsidRPr="00E54AF1">
        <w:rPr>
          <w:rFonts w:ascii="Times New Roman" w:hAnsi="Times New Roman" w:cs="Times New Roman"/>
          <w:sz w:val="20"/>
          <w:szCs w:val="20"/>
        </w:rPr>
        <w:t>3</w:t>
      </w:r>
      <w:r w:rsidRPr="00E54AF1">
        <w:rPr>
          <w:rFonts w:ascii="Times New Roman" w:hAnsi="Times New Roman" w:cs="Times New Roman"/>
          <w:sz w:val="20"/>
          <w:szCs w:val="20"/>
        </w:rPr>
        <w:t>. A number that indicates the degree and direction of the relationship between variables is called a/an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inference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inferential statistic</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correlation coefficient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quasi-correlation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12E15">
        <w:rPr>
          <w:rFonts w:ascii="Times New Roman" w:hAnsi="Times New Roman" w:cs="Times New Roman"/>
          <w:sz w:val="20"/>
          <w:szCs w:val="20"/>
        </w:rPr>
        <w:t xml:space="preserve"> 30</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212E15">
        <w:rPr>
          <w:rFonts w:ascii="Times New Roman" w:hAnsi="Times New Roman" w:cs="Times New Roman"/>
          <w:sz w:val="20"/>
          <w:szCs w:val="20"/>
        </w:rPr>
        <w:t>3</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650BB8" w:rsidRPr="00E54AF1" w:rsidRDefault="00650BB8">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134. Which is the stronger correlation, -1.00 or +1.00?</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+1.00</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They are the same.</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-1.00</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Neither; -1.00 does not exist.</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212E15">
        <w:rPr>
          <w:rFonts w:ascii="Times New Roman" w:hAnsi="Times New Roman" w:cs="Times New Roman"/>
          <w:sz w:val="20"/>
          <w:szCs w:val="20"/>
        </w:rPr>
        <w:t xml:space="preserve"> 30</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w:t>
      </w:r>
      <w:r w:rsidR="00212E15">
        <w:rPr>
          <w:rFonts w:ascii="Times New Roman" w:hAnsi="Times New Roman" w:cs="Times New Roman"/>
          <w:sz w:val="20"/>
          <w:szCs w:val="20"/>
        </w:rPr>
        <w:t>3</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401E53" w:rsidP="00B670AE">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13</w:t>
      </w:r>
      <w:r w:rsidR="00D15C75" w:rsidRPr="00E54AF1">
        <w:rPr>
          <w:rFonts w:ascii="Times New Roman" w:hAnsi="Times New Roman" w:cs="Times New Roman"/>
          <w:sz w:val="20"/>
          <w:szCs w:val="20"/>
        </w:rPr>
        <w:t>5</w:t>
      </w:r>
      <w:r w:rsidRPr="00E54AF1">
        <w:rPr>
          <w:rFonts w:ascii="Times New Roman" w:hAnsi="Times New Roman" w:cs="Times New Roman"/>
          <w:sz w:val="20"/>
          <w:szCs w:val="20"/>
        </w:rPr>
        <w:t>. Which of the following correlation coefficients indicates the strongest</w:t>
      </w:r>
      <w:r w:rsidR="00767628">
        <w:rPr>
          <w:rFonts w:ascii="Times New Roman" w:hAnsi="Times New Roman" w:cs="Times New Roman"/>
          <w:sz w:val="20"/>
          <w:szCs w:val="20"/>
        </w:rPr>
        <w:t xml:space="preserve"> </w:t>
      </w:r>
      <w:r w:rsidRPr="00E54AF1">
        <w:rPr>
          <w:rFonts w:ascii="Times New Roman" w:hAnsi="Times New Roman" w:cs="Times New Roman"/>
          <w:sz w:val="20"/>
          <w:szCs w:val="20"/>
        </w:rPr>
        <w:t>relation?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+.78</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-.84</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+.35</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00</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B226F4">
        <w:rPr>
          <w:rFonts w:ascii="Times New Roman" w:hAnsi="Times New Roman" w:cs="Times New Roman"/>
          <w:sz w:val="20"/>
          <w:szCs w:val="20"/>
        </w:rPr>
        <w:t>0</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B226F4">
        <w:rPr>
          <w:rFonts w:ascii="Times New Roman" w:hAnsi="Times New Roman" w:cs="Times New Roman"/>
          <w:sz w:val="20"/>
          <w:szCs w:val="20"/>
        </w:rPr>
        <w:t>3</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650BB8" w:rsidRPr="00E54AF1" w:rsidRDefault="00650BB8" w:rsidP="00650BB8">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15C75" w:rsidRPr="00E54AF1">
        <w:rPr>
          <w:rFonts w:ascii="Times New Roman" w:hAnsi="Times New Roman" w:cs="Times New Roman"/>
          <w:sz w:val="20"/>
          <w:szCs w:val="20"/>
        </w:rPr>
        <w:t>36</w:t>
      </w:r>
      <w:r w:rsidRPr="00E54AF1">
        <w:rPr>
          <w:rFonts w:ascii="Times New Roman" w:hAnsi="Times New Roman" w:cs="Times New Roman"/>
          <w:sz w:val="20"/>
          <w:szCs w:val="20"/>
        </w:rPr>
        <w:t xml:space="preserve">. Salary and years of education </w:t>
      </w:r>
      <w:del w:id="21" w:author="WileyUserV4" w:date="2011-10-21T13:30:00Z">
        <w:r w:rsidRPr="00E54AF1" w:rsidDel="00E90F9D">
          <w:rPr>
            <w:rFonts w:ascii="Times New Roman" w:hAnsi="Times New Roman" w:cs="Times New Roman"/>
            <w:sz w:val="20"/>
            <w:szCs w:val="20"/>
          </w:rPr>
          <w:delText>are</w:delText>
        </w:r>
        <w:r w:rsidR="00B226F4" w:rsidDel="00E90F9D">
          <w:rPr>
            <w:rFonts w:ascii="Times New Roman" w:hAnsi="Times New Roman" w:cs="Times New Roman"/>
            <w:sz w:val="20"/>
            <w:szCs w:val="20"/>
          </w:rPr>
          <w:delText>typically</w:delText>
        </w:r>
      </w:del>
      <w:ins w:id="22" w:author="WileyUserV4" w:date="2011-10-21T13:30:00Z">
        <w:r w:rsidR="00E90F9D" w:rsidRPr="00E54AF1">
          <w:rPr>
            <w:rFonts w:ascii="Times New Roman" w:hAnsi="Times New Roman" w:cs="Times New Roman"/>
            <w:sz w:val="20"/>
            <w:szCs w:val="20"/>
          </w:rPr>
          <w:t>are</w:t>
        </w:r>
        <w:r w:rsidR="00E90F9D">
          <w:rPr>
            <w:rFonts w:ascii="Times New Roman" w:hAnsi="Times New Roman" w:cs="Times New Roman"/>
            <w:sz w:val="20"/>
            <w:szCs w:val="20"/>
          </w:rPr>
          <w:t xml:space="preserve"> typically</w:t>
        </w:r>
      </w:ins>
      <w:r w:rsidR="00B226F4">
        <w:rPr>
          <w:rFonts w:ascii="Times New Roman" w:hAnsi="Times New Roman" w:cs="Times New Roman"/>
          <w:sz w:val="20"/>
          <w:szCs w:val="20"/>
        </w:rPr>
        <w:t xml:space="preserve"> </w:t>
      </w:r>
      <w:r w:rsidRPr="00E54AF1">
        <w:rPr>
          <w:rFonts w:ascii="Times New Roman" w:hAnsi="Times New Roman" w:cs="Times New Roman"/>
          <w:sz w:val="20"/>
          <w:szCs w:val="20"/>
        </w:rPr>
        <w:t xml:space="preserve"> _____ correlated, and grade point average and the number of hours of television watched per day are</w:t>
      </w:r>
      <w:r w:rsidR="00B226F4">
        <w:rPr>
          <w:rFonts w:ascii="Times New Roman" w:hAnsi="Times New Roman" w:cs="Times New Roman"/>
          <w:sz w:val="20"/>
          <w:szCs w:val="20"/>
        </w:rPr>
        <w:t xml:space="preserve"> typically</w:t>
      </w:r>
      <w:r w:rsidRPr="00E54AF1">
        <w:rPr>
          <w:rFonts w:ascii="Times New Roman" w:hAnsi="Times New Roman" w:cs="Times New Roman"/>
          <w:sz w:val="20"/>
          <w:szCs w:val="20"/>
        </w:rPr>
        <w:t xml:space="preserve"> _____ correlated.</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not; positively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negatively; positively</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positively; not</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positively, negatively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B226F4">
        <w:rPr>
          <w:rFonts w:ascii="Times New Roman" w:hAnsi="Times New Roman" w:cs="Times New Roman"/>
          <w:sz w:val="20"/>
          <w:szCs w:val="20"/>
        </w:rPr>
        <w:t>0</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B226F4">
        <w:rPr>
          <w:rFonts w:ascii="Times New Roman" w:hAnsi="Times New Roman" w:cs="Times New Roman"/>
          <w:sz w:val="20"/>
          <w:szCs w:val="20"/>
        </w:rPr>
        <w:t>3</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13</w:t>
      </w:r>
      <w:r w:rsidR="00D15C75" w:rsidRPr="00E54AF1">
        <w:rPr>
          <w:rFonts w:ascii="Times New Roman" w:hAnsi="Times New Roman" w:cs="Times New Roman"/>
          <w:sz w:val="20"/>
          <w:szCs w:val="20"/>
        </w:rPr>
        <w:t>7</w:t>
      </w:r>
      <w:r w:rsidRPr="00E54AF1">
        <w:rPr>
          <w:rFonts w:ascii="Times New Roman" w:hAnsi="Times New Roman" w:cs="Times New Roman"/>
          <w:sz w:val="20"/>
          <w:szCs w:val="20"/>
        </w:rPr>
        <w:t>. Which of the following is an example of a zero correlation?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B226F4">
        <w:rPr>
          <w:rFonts w:ascii="Times New Roman" w:hAnsi="Times New Roman" w:cs="Times New Roman"/>
          <w:sz w:val="20"/>
          <w:szCs w:val="20"/>
        </w:rPr>
        <w:t>T</w:t>
      </w:r>
      <w:r w:rsidRPr="00E54AF1">
        <w:rPr>
          <w:rFonts w:ascii="Times New Roman" w:hAnsi="Times New Roman" w:cs="Times New Roman"/>
          <w:sz w:val="20"/>
          <w:szCs w:val="20"/>
        </w:rPr>
        <w:t>he relationship between your personality and the position of various stars and planets on the day of your birth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B226F4">
        <w:rPr>
          <w:rFonts w:ascii="Times New Roman" w:hAnsi="Times New Roman" w:cs="Times New Roman"/>
          <w:sz w:val="20"/>
          <w:szCs w:val="20"/>
        </w:rPr>
        <w:t>T</w:t>
      </w:r>
      <w:r w:rsidRPr="00E54AF1">
        <w:rPr>
          <w:rFonts w:ascii="Times New Roman" w:hAnsi="Times New Roman" w:cs="Times New Roman"/>
          <w:sz w:val="20"/>
          <w:szCs w:val="20"/>
        </w:rPr>
        <w:t>he relationship between your height and your intelligence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B226F4">
        <w:rPr>
          <w:rFonts w:ascii="Times New Roman" w:hAnsi="Times New Roman" w:cs="Times New Roman"/>
          <w:sz w:val="20"/>
          <w:szCs w:val="20"/>
        </w:rPr>
        <w:t>T</w:t>
      </w:r>
      <w:r w:rsidRPr="00E54AF1">
        <w:rPr>
          <w:rFonts w:ascii="Times New Roman" w:hAnsi="Times New Roman" w:cs="Times New Roman"/>
          <w:sz w:val="20"/>
          <w:szCs w:val="20"/>
        </w:rPr>
        <w:t>he relationship between what you had for breakfast and what the student closest to you is wearing</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B226F4">
        <w:rPr>
          <w:rFonts w:ascii="Times New Roman" w:hAnsi="Times New Roman" w:cs="Times New Roman"/>
          <w:sz w:val="20"/>
          <w:szCs w:val="20"/>
        </w:rPr>
        <w:t>A</w:t>
      </w:r>
      <w:r w:rsidRPr="00E54AF1">
        <w:rPr>
          <w:rFonts w:ascii="Times New Roman" w:hAnsi="Times New Roman" w:cs="Times New Roman"/>
          <w:sz w:val="20"/>
          <w:szCs w:val="20"/>
        </w:rPr>
        <w:t>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B226F4">
        <w:rPr>
          <w:rFonts w:ascii="Times New Roman" w:hAnsi="Times New Roman" w:cs="Times New Roman"/>
          <w:sz w:val="20"/>
          <w:szCs w:val="20"/>
        </w:rPr>
        <w:t xml:space="preserve"> 30</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B226F4">
        <w:rPr>
          <w:rFonts w:ascii="Times New Roman" w:hAnsi="Times New Roman" w:cs="Times New Roman"/>
          <w:sz w:val="20"/>
          <w:szCs w:val="20"/>
        </w:rPr>
        <w:t>3</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DB0DEE">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13</w:t>
      </w:r>
      <w:r w:rsidR="00AE4E81" w:rsidRPr="00E54AF1">
        <w:rPr>
          <w:rFonts w:ascii="Times New Roman" w:hAnsi="Times New Roman" w:cs="Times New Roman"/>
          <w:sz w:val="20"/>
          <w:szCs w:val="20"/>
        </w:rPr>
        <w:t>8</w:t>
      </w:r>
      <w:r w:rsidRPr="00E54AF1">
        <w:rPr>
          <w:rFonts w:ascii="Times New Roman" w:hAnsi="Times New Roman" w:cs="Times New Roman"/>
          <w:sz w:val="20"/>
          <w:szCs w:val="20"/>
        </w:rPr>
        <w:t>. _____  research is used to study the brain and other parts of the nervous system.</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Traditional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Psychological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Biological</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Clinical</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c</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583A7F">
        <w:rPr>
          <w:rFonts w:ascii="Times New Roman" w:hAnsi="Times New Roman" w:cs="Times New Roman"/>
          <w:sz w:val="20"/>
          <w:szCs w:val="20"/>
        </w:rPr>
        <w:t>1</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Easy</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583A7F">
        <w:rPr>
          <w:rFonts w:ascii="Times New Roman" w:hAnsi="Times New Roman" w:cs="Times New Roman"/>
          <w:sz w:val="20"/>
          <w:szCs w:val="20"/>
        </w:rPr>
        <w:t>4</w:t>
      </w:r>
    </w:p>
    <w:p w:rsidR="00D4315A" w:rsidRPr="008D2A99" w:rsidRDefault="00650BB8"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1 Knowledge Base of Psychology</w:t>
      </w:r>
    </w:p>
    <w:p w:rsidR="00650BB8" w:rsidRPr="00E54AF1" w:rsidRDefault="00650BB8" w:rsidP="00650BB8">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139. If you use a small wire to record the brain's electrical activity, the output produces </w:t>
      </w:r>
      <w:r w:rsidR="006A619B" w:rsidRPr="00E54AF1">
        <w:rPr>
          <w:rFonts w:ascii="Times New Roman" w:hAnsi="Times New Roman" w:cs="Times New Roman"/>
          <w:sz w:val="20"/>
          <w:szCs w:val="20"/>
        </w:rPr>
        <w:t>a</w:t>
      </w:r>
      <w:r w:rsidRPr="00E54AF1">
        <w:rPr>
          <w:rFonts w:ascii="Times New Roman" w:hAnsi="Times New Roman" w:cs="Times New Roman"/>
          <w:sz w:val="20"/>
          <w:szCs w:val="20"/>
        </w:rPr>
        <w:t xml:space="preserve"> _____.</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EGG</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EEG</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EKG</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none of these options</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Page Ref: p. 33</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w:t>
      </w:r>
      <w:r w:rsidR="00583A7F">
        <w:rPr>
          <w:rFonts w:ascii="Times New Roman" w:hAnsi="Times New Roman" w:cs="Times New Roman"/>
          <w:sz w:val="20"/>
          <w:szCs w:val="20"/>
        </w:rPr>
        <w:t>4</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1 Knowledge Base of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623A1" w:rsidRPr="00E54AF1">
        <w:rPr>
          <w:rFonts w:ascii="Times New Roman" w:hAnsi="Times New Roman" w:cs="Times New Roman"/>
          <w:sz w:val="20"/>
          <w:szCs w:val="20"/>
        </w:rPr>
        <w:t>40</w:t>
      </w:r>
      <w:r w:rsidRPr="00E54AF1">
        <w:rPr>
          <w:rFonts w:ascii="Times New Roman" w:hAnsi="Times New Roman" w:cs="Times New Roman"/>
          <w:sz w:val="20"/>
          <w:szCs w:val="20"/>
        </w:rPr>
        <w:t>. Both early and modern-day brain researchers have used _____ to study the brain.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dissection of the brains of deceased humans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lesion experiments on animals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clinical observations or case studies of living people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all of these options</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pp. 3</w:t>
      </w:r>
      <w:r w:rsidR="00583A7F">
        <w:rPr>
          <w:rFonts w:ascii="Times New Roman" w:hAnsi="Times New Roman" w:cs="Times New Roman"/>
          <w:sz w:val="20"/>
          <w:szCs w:val="20"/>
        </w:rPr>
        <w:t>1</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583A7F">
        <w:rPr>
          <w:rFonts w:ascii="Times New Roman" w:hAnsi="Times New Roman" w:cs="Times New Roman"/>
          <w:sz w:val="20"/>
          <w:szCs w:val="20"/>
        </w:rPr>
        <w:t>4</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BF7672">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w:t>
      </w:r>
      <w:r w:rsidR="00D623A1" w:rsidRPr="00E54AF1">
        <w:rPr>
          <w:rFonts w:ascii="Times New Roman" w:hAnsi="Times New Roman" w:cs="Times New Roman"/>
          <w:sz w:val="20"/>
          <w:szCs w:val="20"/>
        </w:rPr>
        <w:t>41</w:t>
      </w:r>
      <w:r w:rsidRPr="00E54AF1">
        <w:rPr>
          <w:rFonts w:ascii="Times New Roman" w:hAnsi="Times New Roman" w:cs="Times New Roman"/>
          <w:sz w:val="20"/>
          <w:szCs w:val="20"/>
        </w:rPr>
        <w:t>. You destroyed the amygdala in a research rat in order to observe changes in its behavior.  This is an example of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lesioning research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unethical research</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ablation research </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animal husbandry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7368D9">
        <w:rPr>
          <w:rFonts w:ascii="Times New Roman" w:hAnsi="Times New Roman" w:cs="Times New Roman"/>
          <w:sz w:val="20"/>
          <w:szCs w:val="20"/>
        </w:rPr>
        <w:t>3</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7368D9">
        <w:rPr>
          <w:rFonts w:ascii="Times New Roman" w:hAnsi="Times New Roman" w:cs="Times New Roman"/>
          <w:sz w:val="20"/>
          <w:szCs w:val="20"/>
        </w:rPr>
        <w:t>4</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2 Research Methods in Psychology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142. Dr. Penfield is inserting electrodes into specific areas of your brain to prepare for performing brain surgery.  It is MOST likely that you are undergoing _____.</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ESB</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EEG</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EGG</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EFG</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7368D9">
        <w:rPr>
          <w:rFonts w:ascii="Times New Roman" w:hAnsi="Times New Roman" w:cs="Times New Roman"/>
          <w:sz w:val="20"/>
          <w:szCs w:val="20"/>
        </w:rPr>
        <w:t>3</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w:t>
      </w:r>
      <w:r w:rsidR="007368D9">
        <w:rPr>
          <w:rFonts w:ascii="Times New Roman" w:hAnsi="Times New Roman" w:cs="Times New Roman"/>
          <w:sz w:val="20"/>
          <w:szCs w:val="20"/>
        </w:rPr>
        <w:t>4</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2 Research Methods in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143. This is an X ray procedure that reveals cross-sectional views of internal structural damage or problems in the brain.</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368D9">
        <w:rPr>
          <w:rFonts w:ascii="Times New Roman" w:hAnsi="Times New Roman" w:cs="Times New Roman"/>
          <w:sz w:val="20"/>
          <w:szCs w:val="20"/>
        </w:rPr>
        <w:t>P</w:t>
      </w:r>
      <w:r w:rsidRPr="00E54AF1">
        <w:rPr>
          <w:rFonts w:ascii="Times New Roman" w:hAnsi="Times New Roman" w:cs="Times New Roman"/>
          <w:sz w:val="20"/>
          <w:szCs w:val="20"/>
        </w:rPr>
        <w:t>ositron emission tomography (PET)</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368D9">
        <w:rPr>
          <w:rFonts w:ascii="Times New Roman" w:hAnsi="Times New Roman" w:cs="Times New Roman"/>
          <w:sz w:val="20"/>
          <w:szCs w:val="20"/>
        </w:rPr>
        <w:t>C</w:t>
      </w:r>
      <w:r w:rsidRPr="00E54AF1">
        <w:rPr>
          <w:rFonts w:ascii="Times New Roman" w:hAnsi="Times New Roman" w:cs="Times New Roman"/>
          <w:sz w:val="20"/>
          <w:szCs w:val="20"/>
        </w:rPr>
        <w:t>omputerized tomography scan (CT)</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368D9">
        <w:rPr>
          <w:rFonts w:ascii="Times New Roman" w:hAnsi="Times New Roman" w:cs="Times New Roman"/>
          <w:sz w:val="20"/>
          <w:szCs w:val="20"/>
        </w:rPr>
        <w:t>M</w:t>
      </w:r>
      <w:r w:rsidRPr="00E54AF1">
        <w:rPr>
          <w:rFonts w:ascii="Times New Roman" w:hAnsi="Times New Roman" w:cs="Times New Roman"/>
          <w:sz w:val="20"/>
          <w:szCs w:val="20"/>
        </w:rPr>
        <w:t>agnetic resonance imaging (MRI)</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368D9">
        <w:rPr>
          <w:rFonts w:ascii="Times New Roman" w:hAnsi="Times New Roman" w:cs="Times New Roman"/>
          <w:sz w:val="20"/>
          <w:szCs w:val="20"/>
        </w:rPr>
        <w:t>N</w:t>
      </w:r>
      <w:r w:rsidRPr="00E54AF1">
        <w:rPr>
          <w:rFonts w:ascii="Times New Roman" w:hAnsi="Times New Roman" w:cs="Times New Roman"/>
          <w:sz w:val="20"/>
          <w:szCs w:val="20"/>
        </w:rPr>
        <w:t>one of these options; X rays cannot be used safely on brain tissue</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7368D9">
        <w:rPr>
          <w:rFonts w:ascii="Times New Roman" w:hAnsi="Times New Roman" w:cs="Times New Roman"/>
          <w:sz w:val="20"/>
          <w:szCs w:val="20"/>
        </w:rPr>
        <w:t>4</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w:t>
      </w:r>
      <w:r w:rsidR="007368D9">
        <w:rPr>
          <w:rFonts w:ascii="Times New Roman" w:hAnsi="Times New Roman" w:cs="Times New Roman"/>
          <w:sz w:val="20"/>
          <w:szCs w:val="20"/>
        </w:rPr>
        <w:t>4</w:t>
      </w:r>
    </w:p>
    <w:p w:rsidR="00D4315A" w:rsidRPr="008D2A99" w:rsidRDefault="00B670AE" w:rsidP="00D4315A">
      <w:pPr>
        <w:rPr>
          <w:sz w:val="20"/>
          <w:szCs w:val="20"/>
        </w:rPr>
      </w:pPr>
      <w:r w:rsidRPr="00E54AF1">
        <w:rPr>
          <w:rFonts w:ascii="Times New Roman" w:hAnsi="Times New Roman" w:cs="Times New Roman"/>
          <w:sz w:val="20"/>
          <w:szCs w:val="20"/>
        </w:rPr>
        <w:t>APA Goal:</w:t>
      </w:r>
      <w:r w:rsidR="00D4315A" w:rsidRPr="00D4315A">
        <w:rPr>
          <w:sz w:val="20"/>
          <w:szCs w:val="20"/>
        </w:rPr>
        <w:t xml:space="preserve"> </w:t>
      </w:r>
      <w:r w:rsidR="00D4315A" w:rsidRPr="008D2A99">
        <w:rPr>
          <w:sz w:val="20"/>
          <w:szCs w:val="20"/>
        </w:rPr>
        <w:t>1 Knowledge Base of Psychology</w:t>
      </w:r>
    </w:p>
    <w:p w:rsidR="00B670AE" w:rsidRPr="00E54AF1" w:rsidRDefault="00BF7672" w:rsidP="00B670AE">
      <w:pPr>
        <w:pStyle w:val="PlainText"/>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14</w:t>
      </w:r>
      <w:r w:rsidR="00D623A1" w:rsidRPr="00E54AF1">
        <w:rPr>
          <w:rFonts w:ascii="Times New Roman" w:hAnsi="Times New Roman" w:cs="Times New Roman"/>
          <w:sz w:val="20"/>
          <w:szCs w:val="20"/>
        </w:rPr>
        <w:t>4</w:t>
      </w:r>
      <w:r w:rsidRPr="00E54AF1">
        <w:rPr>
          <w:rFonts w:ascii="Times New Roman" w:hAnsi="Times New Roman" w:cs="Times New Roman"/>
          <w:sz w:val="20"/>
          <w:szCs w:val="20"/>
        </w:rPr>
        <w:t xml:space="preserve">. Gideon has been injected with radioactive </w:t>
      </w:r>
      <w:r w:rsidR="00BF7672">
        <w:rPr>
          <w:rFonts w:ascii="Times New Roman" w:hAnsi="Times New Roman" w:cs="Times New Roman"/>
          <w:sz w:val="20"/>
          <w:szCs w:val="20"/>
        </w:rPr>
        <w:t>glucose,</w:t>
      </w:r>
      <w:r w:rsidRPr="00E54AF1">
        <w:rPr>
          <w:rFonts w:ascii="Times New Roman" w:hAnsi="Times New Roman" w:cs="Times New Roman"/>
          <w:sz w:val="20"/>
          <w:szCs w:val="20"/>
        </w:rPr>
        <w:t xml:space="preserve"> and his doctor is observing the activity levels in various parts of his brain.  Gideon is having a(n) _____.</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 near death experience</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b) PET scan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c) MI scan</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 CT scan</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Ans: b</w:t>
      </w:r>
    </w:p>
    <w:p w:rsidR="0010701F"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7368D9">
        <w:rPr>
          <w:rFonts w:ascii="Times New Roman" w:hAnsi="Times New Roman" w:cs="Times New Roman"/>
          <w:sz w:val="20"/>
          <w:szCs w:val="20"/>
        </w:rPr>
        <w:t>4</w:t>
      </w:r>
    </w:p>
    <w:p w:rsidR="005507B2" w:rsidRPr="00E54AF1" w:rsidRDefault="005507B2">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10701F" w:rsidRPr="00E54AF1" w:rsidRDefault="00593B91">
      <w:pPr>
        <w:pStyle w:val="PlainText"/>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023F6C">
        <w:rPr>
          <w:rFonts w:ascii="Times New Roman" w:hAnsi="Times New Roman" w:cs="Times New Roman"/>
          <w:sz w:val="20"/>
          <w:szCs w:val="20"/>
        </w:rPr>
        <w:t>1</w:t>
      </w:r>
      <w:r w:rsidR="007368D9">
        <w:rPr>
          <w:rFonts w:ascii="Times New Roman" w:hAnsi="Times New Roman" w:cs="Times New Roman"/>
          <w:sz w:val="20"/>
          <w:szCs w:val="20"/>
        </w:rPr>
        <w:t>4</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2 Research Methods in Psychology</w:t>
      </w:r>
    </w:p>
    <w:p w:rsidR="00650BB8" w:rsidRPr="00E54AF1" w:rsidRDefault="00650BB8" w:rsidP="00650BB8">
      <w:pPr>
        <w:pStyle w:val="PlainText"/>
        <w:rPr>
          <w:rFonts w:ascii="Times New Roman" w:hAnsi="Times New Roman" w:cs="Times New Roman"/>
          <w:sz w:val="20"/>
          <w:szCs w:val="20"/>
        </w:rPr>
      </w:pPr>
    </w:p>
    <w:p w:rsidR="00D623A1" w:rsidRPr="00E54AF1" w:rsidRDefault="00D623A1" w:rsidP="00650BB8">
      <w:pPr>
        <w:pStyle w:val="PlainText"/>
        <w:rPr>
          <w:rFonts w:ascii="Times New Roman" w:hAnsi="Times New Roman" w:cs="Times New Roman"/>
          <w:sz w:val="20"/>
          <w:szCs w:val="20"/>
        </w:rPr>
      </w:pPr>
    </w:p>
    <w:p w:rsidR="00D623A1"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145. A method of brain stimulation that delivers a large current through a w</w:t>
      </w:r>
      <w:r w:rsidR="00D4315A">
        <w:rPr>
          <w:rFonts w:ascii="Times New Roman" w:hAnsi="Times New Roman" w:cs="Times New Roman"/>
          <w:sz w:val="20"/>
          <w:szCs w:val="20"/>
        </w:rPr>
        <w:t>i</w:t>
      </w:r>
      <w:r w:rsidRPr="00E54AF1">
        <w:rPr>
          <w:rFonts w:ascii="Times New Roman" w:hAnsi="Times New Roman" w:cs="Times New Roman"/>
          <w:sz w:val="20"/>
          <w:szCs w:val="20"/>
        </w:rPr>
        <w:t>re coil placed on the skull is called ______.</w:t>
      </w:r>
    </w:p>
    <w:p w:rsidR="00D623A1"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5C531E" w:rsidRPr="00E54AF1">
        <w:rPr>
          <w:rFonts w:ascii="Times New Roman" w:hAnsi="Times New Roman" w:cs="Times New Roman"/>
          <w:sz w:val="20"/>
          <w:szCs w:val="20"/>
        </w:rPr>
        <w:t>computed tomography</w:t>
      </w:r>
    </w:p>
    <w:p w:rsidR="00D623A1"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5C531E" w:rsidRPr="00E54AF1">
        <w:rPr>
          <w:rFonts w:ascii="Times New Roman" w:hAnsi="Times New Roman" w:cs="Times New Roman"/>
          <w:sz w:val="20"/>
          <w:szCs w:val="20"/>
        </w:rPr>
        <w:t xml:space="preserve">impedance </w:t>
      </w:r>
      <w:r w:rsidR="006A619B" w:rsidRPr="00E54AF1">
        <w:rPr>
          <w:rFonts w:ascii="Times New Roman" w:hAnsi="Times New Roman" w:cs="Times New Roman"/>
          <w:sz w:val="20"/>
          <w:szCs w:val="20"/>
        </w:rPr>
        <w:t>craniotomy</w:t>
      </w:r>
    </w:p>
    <w:p w:rsidR="00D623A1"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5C531E" w:rsidRPr="00E54AF1">
        <w:rPr>
          <w:rFonts w:ascii="Times New Roman" w:hAnsi="Times New Roman" w:cs="Times New Roman"/>
          <w:sz w:val="20"/>
          <w:szCs w:val="20"/>
        </w:rPr>
        <w:t>transcranial magnetic stimulation</w:t>
      </w:r>
    </w:p>
    <w:p w:rsidR="00D623A1"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5C531E" w:rsidRPr="00E54AF1">
        <w:rPr>
          <w:rFonts w:ascii="Times New Roman" w:hAnsi="Times New Roman" w:cs="Times New Roman"/>
          <w:sz w:val="20"/>
          <w:szCs w:val="20"/>
        </w:rPr>
        <w:t>functional magnetic resonance imaging</w:t>
      </w:r>
    </w:p>
    <w:p w:rsidR="00D623A1" w:rsidRPr="00E54AF1" w:rsidRDefault="00D623A1" w:rsidP="00650BB8">
      <w:pPr>
        <w:pStyle w:val="PlainText"/>
        <w:rPr>
          <w:rFonts w:ascii="Times New Roman" w:hAnsi="Times New Roman" w:cs="Times New Roman"/>
          <w:sz w:val="20"/>
          <w:szCs w:val="20"/>
        </w:rPr>
      </w:pPr>
    </w:p>
    <w:p w:rsidR="005C531E"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Ans: </w:t>
      </w:r>
      <w:r w:rsidR="005C531E" w:rsidRPr="00E54AF1">
        <w:rPr>
          <w:rFonts w:ascii="Times New Roman" w:hAnsi="Times New Roman" w:cs="Times New Roman"/>
          <w:sz w:val="20"/>
          <w:szCs w:val="20"/>
        </w:rPr>
        <w:t>c</w:t>
      </w:r>
    </w:p>
    <w:p w:rsidR="00D623A1" w:rsidRDefault="005C531E"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Page Ref: </w:t>
      </w:r>
      <w:r w:rsidR="00D623A1" w:rsidRPr="00E54AF1">
        <w:rPr>
          <w:rFonts w:ascii="Times New Roman" w:hAnsi="Times New Roman" w:cs="Times New Roman"/>
          <w:sz w:val="20"/>
          <w:szCs w:val="20"/>
        </w:rPr>
        <w:t xml:space="preserve">p. </w:t>
      </w:r>
      <w:r w:rsidRPr="00E54AF1">
        <w:rPr>
          <w:rFonts w:ascii="Times New Roman" w:hAnsi="Times New Roman" w:cs="Times New Roman"/>
          <w:sz w:val="20"/>
          <w:szCs w:val="20"/>
        </w:rPr>
        <w:t>3</w:t>
      </w:r>
      <w:r w:rsidR="007368D9">
        <w:rPr>
          <w:rFonts w:ascii="Times New Roman" w:hAnsi="Times New Roman" w:cs="Times New Roman"/>
          <w:sz w:val="20"/>
          <w:szCs w:val="20"/>
        </w:rPr>
        <w:t>3</w:t>
      </w:r>
    </w:p>
    <w:p w:rsidR="005507B2" w:rsidRPr="00E54AF1" w:rsidRDefault="005507B2" w:rsidP="00650BB8">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D623A1"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Difficulty: </w:t>
      </w:r>
      <w:r w:rsidR="005C531E" w:rsidRPr="00E54AF1">
        <w:rPr>
          <w:rFonts w:ascii="Times New Roman" w:hAnsi="Times New Roman" w:cs="Times New Roman"/>
          <w:sz w:val="20"/>
          <w:szCs w:val="20"/>
        </w:rPr>
        <w:t>Medium</w:t>
      </w:r>
    </w:p>
    <w:p w:rsidR="00D623A1" w:rsidRPr="00E54AF1" w:rsidRDefault="00D623A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023F6C">
        <w:rPr>
          <w:rFonts w:ascii="Times New Roman" w:hAnsi="Times New Roman" w:cs="Times New Roman"/>
          <w:sz w:val="20"/>
          <w:szCs w:val="20"/>
        </w:rPr>
        <w:t>1.1</w:t>
      </w:r>
      <w:r w:rsidR="007368D9">
        <w:rPr>
          <w:rFonts w:ascii="Times New Roman" w:hAnsi="Times New Roman" w:cs="Times New Roman"/>
          <w:sz w:val="20"/>
          <w:szCs w:val="20"/>
        </w:rPr>
        <w:t>4</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2 Research Methods in Psychology</w:t>
      </w:r>
    </w:p>
    <w:p w:rsidR="00D623A1" w:rsidRDefault="00D623A1" w:rsidP="00650BB8">
      <w:pPr>
        <w:pStyle w:val="PlainText"/>
        <w:rPr>
          <w:rFonts w:ascii="Times New Roman" w:hAnsi="Times New Roman" w:cs="Times New Roman"/>
          <w:sz w:val="20"/>
          <w:szCs w:val="20"/>
        </w:rPr>
      </w:pPr>
    </w:p>
    <w:p w:rsidR="00D4315A" w:rsidRPr="00E54AF1" w:rsidRDefault="00D4315A" w:rsidP="00650BB8">
      <w:pPr>
        <w:pStyle w:val="PlainText"/>
        <w:rPr>
          <w:rFonts w:ascii="Times New Roman" w:hAnsi="Times New Roman" w:cs="Times New Roman"/>
          <w:sz w:val="20"/>
          <w:szCs w:val="20"/>
        </w:rPr>
      </w:pPr>
    </w:p>
    <w:p w:rsidR="00E54AF1" w:rsidRPr="00E54AF1" w:rsidRDefault="00E54AF1" w:rsidP="00650BB8">
      <w:pPr>
        <w:pStyle w:val="PlainText"/>
        <w:rPr>
          <w:rFonts w:ascii="Times New Roman" w:hAnsi="Times New Roman" w:cs="Times New Roman"/>
          <w:sz w:val="20"/>
          <w:szCs w:val="20"/>
        </w:rPr>
      </w:pPr>
      <w:r w:rsidRPr="00E54AF1">
        <w:rPr>
          <w:rFonts w:ascii="Times New Roman" w:hAnsi="Times New Roman" w:cs="Times New Roman"/>
          <w:sz w:val="20"/>
          <w:szCs w:val="20"/>
        </w:rPr>
        <w:t>146. _______ scans measure brain activity by monitoring blood flow to specific areas of the brain.</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EMG</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EEG</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CT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fMRI</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d</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3</w:t>
      </w:r>
      <w:r w:rsidR="007368D9">
        <w:rPr>
          <w:rFonts w:ascii="Times New Roman" w:hAnsi="Times New Roman" w:cs="Times New Roman"/>
          <w:sz w:val="20"/>
          <w:szCs w:val="20"/>
        </w:rPr>
        <w:t>4</w:t>
      </w:r>
    </w:p>
    <w:p w:rsidR="005507B2" w:rsidRPr="00E54AF1" w:rsidRDefault="005507B2" w:rsidP="00E54AF1">
      <w:pPr>
        <w:pStyle w:val="PlainText"/>
        <w:rPr>
          <w:rFonts w:ascii="Times New Roman" w:hAnsi="Times New Roman" w:cs="Times New Roman"/>
          <w:sz w:val="20"/>
          <w:szCs w:val="20"/>
        </w:rPr>
      </w:pPr>
      <w:r>
        <w:rPr>
          <w:rFonts w:ascii="Times New Roman" w:hAnsi="Times New Roman" w:cs="Times New Roman"/>
          <w:sz w:val="20"/>
          <w:szCs w:val="20"/>
        </w:rPr>
        <w:t>Section Ref: Research Methods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Hard</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023F6C">
        <w:rPr>
          <w:rFonts w:ascii="Times New Roman" w:hAnsi="Times New Roman" w:cs="Times New Roman"/>
          <w:sz w:val="20"/>
          <w:szCs w:val="20"/>
        </w:rPr>
        <w:t>1.1</w:t>
      </w:r>
      <w:r w:rsidR="007368D9">
        <w:rPr>
          <w:rFonts w:ascii="Times New Roman" w:hAnsi="Times New Roman" w:cs="Times New Roman"/>
          <w:sz w:val="20"/>
          <w:szCs w:val="20"/>
        </w:rPr>
        <w:t>4</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2 Research Methods in Psychology</w:t>
      </w:r>
    </w:p>
    <w:p w:rsidR="00E54AF1" w:rsidRDefault="00E54AF1" w:rsidP="00E54AF1">
      <w:pPr>
        <w:pStyle w:val="PlainText"/>
        <w:rPr>
          <w:rFonts w:ascii="Times New Roman" w:hAnsi="Times New Roman" w:cs="Times New Roman"/>
          <w:sz w:val="20"/>
          <w:szCs w:val="20"/>
        </w:rPr>
      </w:pPr>
    </w:p>
    <w:p w:rsidR="00B670AE" w:rsidRPr="00E54AF1" w:rsidRDefault="00BF7672" w:rsidP="00B670AE">
      <w:pPr>
        <w:pStyle w:val="PlainText"/>
        <w:rPr>
          <w:rFonts w:ascii="Times New Roman" w:hAnsi="Times New Roman" w:cs="Times New Roman"/>
          <w:sz w:val="20"/>
          <w:szCs w:val="20"/>
        </w:rPr>
      </w:pPr>
      <w:r>
        <w:rPr>
          <w:rFonts w:ascii="Times New Roman" w:hAnsi="Times New Roman" w:cs="Times New Roman"/>
          <w:sz w:val="20"/>
          <w:szCs w:val="20"/>
        </w:rPr>
        <w:br w:type="page"/>
      </w:r>
      <w:r w:rsidR="00B670AE" w:rsidRPr="00E54AF1">
        <w:rPr>
          <w:rFonts w:ascii="Times New Roman" w:hAnsi="Times New Roman" w:cs="Times New Roman"/>
          <w:sz w:val="20"/>
          <w:szCs w:val="20"/>
        </w:rPr>
        <w:lastRenderedPageBreak/>
        <w:t>147. Universalists believe ____________ provide the clearest example of a possible cultural universal.</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368D9">
        <w:rPr>
          <w:rFonts w:ascii="Times New Roman" w:hAnsi="Times New Roman" w:cs="Times New Roman"/>
          <w:sz w:val="20"/>
          <w:szCs w:val="20"/>
        </w:rPr>
        <w:t>l</w:t>
      </w:r>
      <w:r w:rsidRPr="00E54AF1">
        <w:rPr>
          <w:rFonts w:ascii="Times New Roman" w:hAnsi="Times New Roman" w:cs="Times New Roman"/>
          <w:sz w:val="20"/>
          <w:szCs w:val="20"/>
        </w:rPr>
        <w:t>anguage acquisition</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368D9">
        <w:rPr>
          <w:rFonts w:ascii="Times New Roman" w:hAnsi="Times New Roman" w:cs="Times New Roman"/>
          <w:sz w:val="20"/>
          <w:szCs w:val="20"/>
        </w:rPr>
        <w:t>h</w:t>
      </w:r>
      <w:r w:rsidRPr="00E54AF1">
        <w:rPr>
          <w:rFonts w:ascii="Times New Roman" w:hAnsi="Times New Roman" w:cs="Times New Roman"/>
          <w:sz w:val="20"/>
          <w:szCs w:val="20"/>
        </w:rPr>
        <w:t>emisphere specialization</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del w:id="23" w:author="WileyUserV4" w:date="2011-10-21T13:30:00Z">
        <w:r w:rsidR="007368D9" w:rsidDel="00E90F9D">
          <w:rPr>
            <w:rFonts w:ascii="Times New Roman" w:hAnsi="Times New Roman" w:cs="Times New Roman"/>
            <w:sz w:val="20"/>
            <w:szCs w:val="20"/>
          </w:rPr>
          <w:delText>h</w:delText>
        </w:r>
        <w:r w:rsidRPr="00E54AF1" w:rsidDel="00E90F9D">
          <w:rPr>
            <w:rFonts w:ascii="Times New Roman" w:hAnsi="Times New Roman" w:cs="Times New Roman"/>
            <w:sz w:val="20"/>
            <w:szCs w:val="20"/>
          </w:rPr>
          <w:delText>acial</w:delText>
        </w:r>
      </w:del>
      <w:ins w:id="24" w:author="WileyUserV4" w:date="2011-10-21T13:30:00Z">
        <w:r w:rsidR="00E90F9D">
          <w:rPr>
            <w:rFonts w:ascii="Times New Roman" w:hAnsi="Times New Roman" w:cs="Times New Roman"/>
            <w:sz w:val="20"/>
            <w:szCs w:val="20"/>
          </w:rPr>
          <w:t>f</w:t>
        </w:r>
        <w:r w:rsidR="00E90F9D" w:rsidRPr="00E54AF1">
          <w:rPr>
            <w:rFonts w:ascii="Times New Roman" w:hAnsi="Times New Roman" w:cs="Times New Roman"/>
            <w:sz w:val="20"/>
            <w:szCs w:val="20"/>
          </w:rPr>
          <w:t>acial</w:t>
        </w:r>
      </w:ins>
      <w:r w:rsidRPr="00E54AF1">
        <w:rPr>
          <w:rFonts w:ascii="Times New Roman" w:hAnsi="Times New Roman" w:cs="Times New Roman"/>
          <w:sz w:val="20"/>
          <w:szCs w:val="20"/>
        </w:rPr>
        <w:t xml:space="preserve"> emotional expression</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368D9">
        <w:rPr>
          <w:rFonts w:ascii="Times New Roman" w:hAnsi="Times New Roman" w:cs="Times New Roman"/>
          <w:sz w:val="20"/>
          <w:szCs w:val="20"/>
        </w:rPr>
        <w:t>l</w:t>
      </w:r>
      <w:r w:rsidRPr="00E54AF1">
        <w:rPr>
          <w:rFonts w:ascii="Times New Roman" w:hAnsi="Times New Roman" w:cs="Times New Roman"/>
          <w:sz w:val="20"/>
          <w:szCs w:val="20"/>
        </w:rPr>
        <w:t>ateralization of functioning</w:t>
      </w:r>
    </w:p>
    <w:p w:rsidR="00B670AE" w:rsidRPr="00E54AF1" w:rsidRDefault="00B670AE" w:rsidP="00B670AE">
      <w:pPr>
        <w:pStyle w:val="PlainText"/>
        <w:rPr>
          <w:rFonts w:ascii="Times New Roman" w:hAnsi="Times New Roman" w:cs="Times New Roman"/>
          <w:sz w:val="20"/>
          <w:szCs w:val="20"/>
        </w:rPr>
      </w:pPr>
    </w:p>
    <w:p w:rsidR="00B670AE" w:rsidRPr="00E90F9D" w:rsidRDefault="00B670AE" w:rsidP="00B670AE">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Ans: c</w:t>
      </w:r>
    </w:p>
    <w:p w:rsidR="00B670AE" w:rsidRPr="00E90F9D" w:rsidRDefault="00B670AE" w:rsidP="00B670AE">
      <w:pPr>
        <w:pStyle w:val="PlainText"/>
        <w:rPr>
          <w:rFonts w:ascii="Times New Roman" w:hAnsi="Times New Roman" w:cs="Times New Roman"/>
          <w:sz w:val="20"/>
          <w:szCs w:val="20"/>
          <w:lang w:val="da-DK"/>
        </w:rPr>
      </w:pPr>
      <w:r w:rsidRPr="00E90F9D">
        <w:rPr>
          <w:rFonts w:ascii="Times New Roman" w:hAnsi="Times New Roman" w:cs="Times New Roman"/>
          <w:sz w:val="20"/>
          <w:szCs w:val="20"/>
          <w:lang w:val="da-DK"/>
        </w:rPr>
        <w:t>Page Ref: p. 38</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7368D9">
        <w:rPr>
          <w:rFonts w:ascii="Times New Roman" w:hAnsi="Times New Roman" w:cs="Times New Roman"/>
          <w:sz w:val="20"/>
          <w:szCs w:val="20"/>
        </w:rPr>
        <w:t xml:space="preserve"> Psychology Engages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16</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1 Knowledge Base of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E54AF1">
      <w:pPr>
        <w:pStyle w:val="PlainText"/>
        <w:rPr>
          <w:rFonts w:ascii="Times New Roman" w:hAnsi="Times New Roman" w:cs="Times New Roman"/>
          <w:sz w:val="20"/>
          <w:szCs w:val="20"/>
        </w:rPr>
      </w:pPr>
    </w:p>
    <w:p w:rsidR="00E54AF1" w:rsidRPr="00E54AF1" w:rsidRDefault="00E54AF1" w:rsidP="00E54AF1">
      <w:pPr>
        <w:rPr>
          <w:rFonts w:ascii="Times New Roman" w:hAnsi="Times New Roman" w:cs="Times New Roman"/>
          <w:sz w:val="20"/>
          <w:szCs w:val="20"/>
        </w:rPr>
      </w:pPr>
      <w:r w:rsidRPr="00E54AF1">
        <w:rPr>
          <w:rFonts w:ascii="Times New Roman" w:hAnsi="Times New Roman" w:cs="Times New Roman"/>
          <w:sz w:val="20"/>
          <w:szCs w:val="20"/>
        </w:rPr>
        <w:t>148. How, when, and where facial expressions are expressed are called _____.</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display rules </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expression rules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social norms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expressive permissiveness</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38</w:t>
      </w:r>
    </w:p>
    <w:p w:rsidR="005507B2" w:rsidRPr="00E54AF1" w:rsidRDefault="005507B2" w:rsidP="00E54AF1">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2D68EE">
        <w:rPr>
          <w:rFonts w:ascii="Times New Roman" w:hAnsi="Times New Roman" w:cs="Times New Roman"/>
          <w:sz w:val="20"/>
          <w:szCs w:val="20"/>
        </w:rPr>
        <w:t xml:space="preserve"> Psychology Engages</w:t>
      </w:r>
      <w:bookmarkStart w:id="25" w:name="_GoBack"/>
      <w:bookmarkEnd w:id="25"/>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Difficulty: </w:t>
      </w:r>
      <w:r w:rsidR="00EC05B3">
        <w:rPr>
          <w:rFonts w:ascii="Times New Roman" w:hAnsi="Times New Roman" w:cs="Times New Roman"/>
          <w:sz w:val="20"/>
          <w:szCs w:val="20"/>
        </w:rPr>
        <w:t>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023F6C">
        <w:rPr>
          <w:rFonts w:ascii="Times New Roman" w:hAnsi="Times New Roman" w:cs="Times New Roman"/>
          <w:sz w:val="20"/>
          <w:szCs w:val="20"/>
        </w:rPr>
        <w:t>1.16</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1 Knowledge Base of Psychology</w:t>
      </w:r>
    </w:p>
    <w:p w:rsidR="00E54AF1" w:rsidRDefault="00E54AF1" w:rsidP="00E54AF1">
      <w:pPr>
        <w:pStyle w:val="PlainText"/>
        <w:rPr>
          <w:rFonts w:ascii="Times New Roman" w:hAnsi="Times New Roman" w:cs="Times New Roman"/>
          <w:sz w:val="20"/>
          <w:szCs w:val="20"/>
        </w:rPr>
      </w:pPr>
    </w:p>
    <w:p w:rsidR="00D4315A" w:rsidRDefault="00D4315A" w:rsidP="00E54AF1">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149. SQ4R stands for ____________________ .</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a) Survey, question, read, recite, review, write</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b) Scan, query, read, repeat, reword, recite</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c) Survey, query, review, read, reread, recite</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 Scan, question, read, write by rewording, repeat</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Ans: </w:t>
      </w:r>
      <w:r w:rsidR="00AA6598">
        <w:rPr>
          <w:rFonts w:ascii="Times New Roman" w:hAnsi="Times New Roman" w:cs="Times New Roman"/>
          <w:sz w:val="20"/>
          <w:szCs w:val="20"/>
        </w:rPr>
        <w:t>a</w:t>
      </w:r>
    </w:p>
    <w:p w:rsidR="00B670AE"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Page Ref: p. 4</w:t>
      </w:r>
      <w:r w:rsidR="007368D9">
        <w:rPr>
          <w:rFonts w:ascii="Times New Roman" w:hAnsi="Times New Roman" w:cs="Times New Roman"/>
          <w:sz w:val="20"/>
          <w:szCs w:val="20"/>
        </w:rPr>
        <w:t>1</w:t>
      </w:r>
    </w:p>
    <w:p w:rsidR="005507B2" w:rsidRPr="00E54AF1" w:rsidRDefault="005507B2" w:rsidP="00B670AE">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7368D9">
        <w:rPr>
          <w:rFonts w:ascii="Times New Roman" w:hAnsi="Times New Roman" w:cs="Times New Roman"/>
          <w:sz w:val="20"/>
          <w:szCs w:val="20"/>
        </w:rPr>
        <w:t xml:space="preserve"> Psychology Engages</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B670AE" w:rsidRPr="00E54AF1" w:rsidRDefault="00B670AE" w:rsidP="00B670AE">
      <w:pPr>
        <w:pStyle w:val="PlainText"/>
        <w:rPr>
          <w:rFonts w:ascii="Times New Roman" w:hAnsi="Times New Roman" w:cs="Times New Roman"/>
          <w:sz w:val="20"/>
          <w:szCs w:val="20"/>
        </w:rPr>
      </w:pPr>
      <w:r w:rsidRPr="00E54AF1">
        <w:rPr>
          <w:rFonts w:ascii="Times New Roman" w:hAnsi="Times New Roman" w:cs="Times New Roman"/>
          <w:sz w:val="20"/>
          <w:szCs w:val="20"/>
        </w:rPr>
        <w:t>Objective: 1.</w:t>
      </w:r>
      <w:r w:rsidR="00023F6C">
        <w:rPr>
          <w:rFonts w:ascii="Times New Roman" w:hAnsi="Times New Roman" w:cs="Times New Roman"/>
          <w:sz w:val="20"/>
          <w:szCs w:val="20"/>
        </w:rPr>
        <w:t>17</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1 Knowledge Base of Psychology</w:t>
      </w:r>
    </w:p>
    <w:p w:rsidR="00B670AE" w:rsidRPr="00E54AF1" w:rsidRDefault="00B670AE" w:rsidP="00B670AE">
      <w:pPr>
        <w:pStyle w:val="PlainText"/>
        <w:rPr>
          <w:rFonts w:ascii="Times New Roman" w:hAnsi="Times New Roman" w:cs="Times New Roman"/>
          <w:sz w:val="20"/>
          <w:szCs w:val="20"/>
        </w:rPr>
      </w:pPr>
    </w:p>
    <w:p w:rsidR="00B670AE" w:rsidRPr="00E54AF1" w:rsidRDefault="00B670AE"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150. Which of the following is NOT an identified step in time management that was identified in your text?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a) </w:t>
      </w:r>
      <w:r w:rsidR="007368D9">
        <w:rPr>
          <w:rFonts w:ascii="Times New Roman" w:hAnsi="Times New Roman" w:cs="Times New Roman"/>
          <w:sz w:val="20"/>
          <w:szCs w:val="20"/>
        </w:rPr>
        <w:t>E</w:t>
      </w:r>
      <w:r w:rsidRPr="00E54AF1">
        <w:rPr>
          <w:rFonts w:ascii="Times New Roman" w:hAnsi="Times New Roman" w:cs="Times New Roman"/>
          <w:sz w:val="20"/>
          <w:szCs w:val="20"/>
        </w:rPr>
        <w:t>stablish a baseline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b) </w:t>
      </w:r>
      <w:r w:rsidR="007368D9">
        <w:rPr>
          <w:rFonts w:ascii="Times New Roman" w:hAnsi="Times New Roman" w:cs="Times New Roman"/>
          <w:sz w:val="20"/>
          <w:szCs w:val="20"/>
        </w:rPr>
        <w:t>S</w:t>
      </w:r>
      <w:r w:rsidRPr="00E54AF1">
        <w:rPr>
          <w:rFonts w:ascii="Times New Roman" w:hAnsi="Times New Roman" w:cs="Times New Roman"/>
          <w:sz w:val="20"/>
          <w:szCs w:val="20"/>
        </w:rPr>
        <w:t>et up a realistic schedule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c) </w:t>
      </w:r>
      <w:r w:rsidR="007368D9">
        <w:rPr>
          <w:rFonts w:ascii="Times New Roman" w:hAnsi="Times New Roman" w:cs="Times New Roman"/>
          <w:sz w:val="20"/>
          <w:szCs w:val="20"/>
        </w:rPr>
        <w:t>R</w:t>
      </w:r>
      <w:r w:rsidRPr="00E54AF1">
        <w:rPr>
          <w:rFonts w:ascii="Times New Roman" w:hAnsi="Times New Roman" w:cs="Times New Roman"/>
          <w:sz w:val="20"/>
          <w:szCs w:val="20"/>
        </w:rPr>
        <w:t>eward yourself for good behavior</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d) </w:t>
      </w:r>
      <w:r w:rsidR="007368D9">
        <w:rPr>
          <w:rFonts w:ascii="Times New Roman" w:hAnsi="Times New Roman" w:cs="Times New Roman"/>
          <w:sz w:val="20"/>
          <w:szCs w:val="20"/>
        </w:rPr>
        <w:t>M</w:t>
      </w:r>
      <w:r w:rsidRPr="00E54AF1">
        <w:rPr>
          <w:rFonts w:ascii="Times New Roman" w:hAnsi="Times New Roman" w:cs="Times New Roman"/>
          <w:sz w:val="20"/>
          <w:szCs w:val="20"/>
        </w:rPr>
        <w:t>aximize your time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e) </w:t>
      </w:r>
      <w:r w:rsidR="007368D9">
        <w:rPr>
          <w:rFonts w:ascii="Times New Roman" w:hAnsi="Times New Roman" w:cs="Times New Roman"/>
          <w:sz w:val="20"/>
          <w:szCs w:val="20"/>
        </w:rPr>
        <w:t>A</w:t>
      </w:r>
      <w:r w:rsidRPr="00E54AF1">
        <w:rPr>
          <w:rFonts w:ascii="Times New Roman" w:hAnsi="Times New Roman" w:cs="Times New Roman"/>
          <w:sz w:val="20"/>
          <w:szCs w:val="20"/>
        </w:rPr>
        <w:t>ll are identified steps</w:t>
      </w:r>
    </w:p>
    <w:p w:rsidR="00E54AF1" w:rsidRPr="00E54AF1" w:rsidRDefault="00E54AF1" w:rsidP="00E54AF1">
      <w:pPr>
        <w:pStyle w:val="PlainText"/>
        <w:rPr>
          <w:rFonts w:ascii="Times New Roman" w:hAnsi="Times New Roman" w:cs="Times New Roman"/>
          <w:sz w:val="20"/>
          <w:szCs w:val="20"/>
        </w:rPr>
      </w:pPr>
    </w:p>
    <w:p w:rsidR="00E54AF1" w:rsidRPr="00E90F9D" w:rsidRDefault="00E54AF1" w:rsidP="00E54AF1">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Ans: e</w:t>
      </w:r>
    </w:p>
    <w:p w:rsidR="00E54AF1" w:rsidRPr="00E90F9D" w:rsidRDefault="00E54AF1" w:rsidP="00E54AF1">
      <w:pPr>
        <w:pStyle w:val="PlainText"/>
        <w:rPr>
          <w:rFonts w:ascii="Times New Roman" w:hAnsi="Times New Roman" w:cs="Times New Roman"/>
          <w:sz w:val="20"/>
          <w:szCs w:val="20"/>
          <w:lang w:val="de-DE"/>
        </w:rPr>
      </w:pPr>
      <w:r w:rsidRPr="00E90F9D">
        <w:rPr>
          <w:rFonts w:ascii="Times New Roman" w:hAnsi="Times New Roman" w:cs="Times New Roman"/>
          <w:sz w:val="20"/>
          <w:szCs w:val="20"/>
          <w:lang w:val="de-DE"/>
        </w:rPr>
        <w:t xml:space="preserve">Page Ref: p. </w:t>
      </w:r>
      <w:r w:rsidR="007368D9" w:rsidRPr="00E90F9D">
        <w:rPr>
          <w:rFonts w:ascii="Times New Roman" w:hAnsi="Times New Roman" w:cs="Times New Roman"/>
          <w:sz w:val="20"/>
          <w:szCs w:val="20"/>
          <w:lang w:val="de-DE"/>
        </w:rPr>
        <w:t xml:space="preserve"> 41-42</w:t>
      </w:r>
    </w:p>
    <w:p w:rsidR="005507B2" w:rsidRPr="00E54AF1" w:rsidRDefault="005507B2" w:rsidP="00E54AF1">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0A284B" w:rsidRPr="000A284B">
        <w:rPr>
          <w:rFonts w:ascii="Times New Roman" w:hAnsi="Times New Roman" w:cs="Times New Roman"/>
          <w:sz w:val="20"/>
          <w:szCs w:val="20"/>
        </w:rPr>
        <w:t xml:space="preserve"> </w:t>
      </w:r>
      <w:r w:rsidR="000A284B">
        <w:rPr>
          <w:rFonts w:ascii="Times New Roman" w:hAnsi="Times New Roman" w:cs="Times New Roman"/>
          <w:sz w:val="20"/>
          <w:szCs w:val="20"/>
        </w:rPr>
        <w:t>Psychology Engages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023F6C">
        <w:rPr>
          <w:rFonts w:ascii="Times New Roman" w:hAnsi="Times New Roman" w:cs="Times New Roman"/>
          <w:sz w:val="20"/>
          <w:szCs w:val="20"/>
        </w:rPr>
        <w:t>1.17</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rPr>
          <w:rFonts w:ascii="Times New Roman" w:hAnsi="Times New Roman" w:cs="Times New Roman"/>
          <w:sz w:val="20"/>
          <w:szCs w:val="20"/>
        </w:rPr>
      </w:pPr>
    </w:p>
    <w:p w:rsidR="00E54AF1" w:rsidRPr="00E54AF1" w:rsidRDefault="00E54AF1" w:rsidP="00E54AF1">
      <w:pPr>
        <w:rPr>
          <w:rFonts w:ascii="Times New Roman" w:hAnsi="Times New Roman" w:cs="Times New Roman"/>
          <w:sz w:val="20"/>
          <w:szCs w:val="20"/>
        </w:rPr>
      </w:pPr>
      <w:r w:rsidRPr="00E54AF1">
        <w:rPr>
          <w:rFonts w:ascii="Times New Roman" w:hAnsi="Times New Roman" w:cs="Times New Roman"/>
          <w:sz w:val="20"/>
          <w:szCs w:val="20"/>
        </w:rPr>
        <w:t>151. What is the single most important key to improving grades that was identified in your text?</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 distributed study time</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b) note taking</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c) complete learning</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 understanding the professor</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Ans: a</w:t>
      </w:r>
    </w:p>
    <w:p w:rsid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Page Ref: p. 4</w:t>
      </w:r>
      <w:r w:rsidR="000A284B">
        <w:rPr>
          <w:rFonts w:ascii="Times New Roman" w:hAnsi="Times New Roman" w:cs="Times New Roman"/>
          <w:sz w:val="20"/>
          <w:szCs w:val="20"/>
        </w:rPr>
        <w:t>3</w:t>
      </w:r>
    </w:p>
    <w:p w:rsidR="005507B2" w:rsidRPr="00E54AF1" w:rsidRDefault="005507B2" w:rsidP="00E54AF1">
      <w:pPr>
        <w:pStyle w:val="PlainText"/>
        <w:rPr>
          <w:rFonts w:ascii="Times New Roman" w:hAnsi="Times New Roman" w:cs="Times New Roman"/>
          <w:sz w:val="20"/>
          <w:szCs w:val="20"/>
        </w:rPr>
      </w:pPr>
      <w:r>
        <w:rPr>
          <w:rFonts w:ascii="Times New Roman" w:hAnsi="Times New Roman" w:cs="Times New Roman"/>
          <w:sz w:val="20"/>
          <w:szCs w:val="20"/>
        </w:rPr>
        <w:t xml:space="preserve">Section Ref: </w:t>
      </w:r>
      <w:r w:rsidR="000A284B" w:rsidRPr="000A284B">
        <w:rPr>
          <w:rFonts w:ascii="Times New Roman" w:hAnsi="Times New Roman" w:cs="Times New Roman"/>
          <w:sz w:val="20"/>
          <w:szCs w:val="20"/>
        </w:rPr>
        <w:t xml:space="preserve"> </w:t>
      </w:r>
      <w:r w:rsidR="000A284B">
        <w:rPr>
          <w:rFonts w:ascii="Times New Roman" w:hAnsi="Times New Roman" w:cs="Times New Roman"/>
          <w:sz w:val="20"/>
          <w:szCs w:val="20"/>
        </w:rPr>
        <w:t>Psychology Engages</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Difficulty: Medium</w:t>
      </w:r>
    </w:p>
    <w:p w:rsidR="00E54AF1" w:rsidRPr="00E54AF1" w:rsidRDefault="00E54AF1" w:rsidP="00E54AF1">
      <w:pPr>
        <w:pStyle w:val="PlainText"/>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023F6C">
        <w:rPr>
          <w:rFonts w:ascii="Times New Roman" w:hAnsi="Times New Roman" w:cs="Times New Roman"/>
          <w:sz w:val="20"/>
          <w:szCs w:val="20"/>
        </w:rPr>
        <w:t>1.17</w:t>
      </w:r>
    </w:p>
    <w:p w:rsidR="00D4315A" w:rsidRPr="008D2A99" w:rsidRDefault="00D4315A" w:rsidP="00D4315A">
      <w:pPr>
        <w:rPr>
          <w:sz w:val="20"/>
          <w:szCs w:val="20"/>
        </w:rPr>
      </w:pPr>
      <w:r w:rsidRPr="00E54AF1">
        <w:rPr>
          <w:rFonts w:ascii="Times New Roman" w:hAnsi="Times New Roman" w:cs="Times New Roman"/>
          <w:sz w:val="20"/>
          <w:szCs w:val="20"/>
        </w:rPr>
        <w:t>APA Goal:</w:t>
      </w:r>
      <w:r w:rsidRPr="00D4315A">
        <w:rPr>
          <w:sz w:val="20"/>
          <w:szCs w:val="20"/>
        </w:rPr>
        <w:t xml:space="preserve"> </w:t>
      </w:r>
      <w:r w:rsidRPr="008D2A99">
        <w:rPr>
          <w:sz w:val="20"/>
          <w:szCs w:val="20"/>
        </w:rPr>
        <w:t>1 Knowledge Base of Psychology</w:t>
      </w:r>
    </w:p>
    <w:p w:rsidR="00E54AF1" w:rsidRPr="00E54AF1" w:rsidRDefault="00E54AF1" w:rsidP="00E54AF1">
      <w:pPr>
        <w:pStyle w:val="PlainText"/>
        <w:rPr>
          <w:rFonts w:ascii="Times New Roman" w:hAnsi="Times New Roman" w:cs="Times New Roman"/>
          <w:sz w:val="20"/>
          <w:szCs w:val="20"/>
        </w:rPr>
      </w:pPr>
    </w:p>
    <w:p w:rsidR="00E54AF1" w:rsidRPr="00E54AF1" w:rsidRDefault="00E54AF1" w:rsidP="00E54AF1">
      <w:pPr>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Essay</w:t>
      </w: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1. List</w:t>
      </w:r>
      <w:r w:rsidR="00BF7672">
        <w:rPr>
          <w:rFonts w:ascii="Times New Roman" w:hAnsi="Times New Roman" w:cs="Times New Roman"/>
          <w:sz w:val="20"/>
          <w:szCs w:val="20"/>
        </w:rPr>
        <w:t>, define</w:t>
      </w:r>
      <w:r w:rsidRPr="00E54AF1">
        <w:rPr>
          <w:rFonts w:ascii="Times New Roman" w:hAnsi="Times New Roman" w:cs="Times New Roman"/>
          <w:sz w:val="20"/>
          <w:szCs w:val="20"/>
        </w:rPr>
        <w:t xml:space="preserve"> and describe the four goals of psychology</w:t>
      </w:r>
      <w:r w:rsidR="00BF7672">
        <w:rPr>
          <w:rFonts w:ascii="Times New Roman" w:hAnsi="Times New Roman" w:cs="Times New Roman"/>
          <w:sz w:val="20"/>
          <w:szCs w:val="20"/>
        </w:rPr>
        <w:t xml:space="preserve">. Give </w:t>
      </w:r>
      <w:r w:rsidRPr="00E54AF1">
        <w:rPr>
          <w:rFonts w:ascii="Times New Roman" w:hAnsi="Times New Roman" w:cs="Times New Roman"/>
          <w:sz w:val="20"/>
          <w:szCs w:val="20"/>
        </w:rPr>
        <w:t>an original example of how either basic or applied research could be used to achieve each goal.</w:t>
      </w:r>
    </w:p>
    <w:p w:rsidR="0010701F" w:rsidRPr="00E54AF1" w:rsidRDefault="0010701F">
      <w:pPr>
        <w:rPr>
          <w:rFonts w:ascii="Times New Roman" w:hAnsi="Times New Roman" w:cs="Times New Roman"/>
          <w:sz w:val="20"/>
          <w:szCs w:val="20"/>
        </w:rPr>
      </w:pPr>
    </w:p>
    <w:p w:rsidR="0010701F" w:rsidRPr="00E54AF1" w:rsidRDefault="00593B91">
      <w:pPr>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9E53AA">
        <w:rPr>
          <w:rFonts w:ascii="Times New Roman" w:hAnsi="Times New Roman" w:cs="Times New Roman"/>
          <w:sz w:val="20"/>
          <w:szCs w:val="20"/>
        </w:rPr>
        <w:t xml:space="preserve">2, </w:t>
      </w:r>
      <w:r w:rsidR="00776250">
        <w:rPr>
          <w:rFonts w:ascii="Times New Roman" w:hAnsi="Times New Roman" w:cs="Times New Roman"/>
          <w:sz w:val="20"/>
          <w:szCs w:val="20"/>
        </w:rPr>
        <w:t>1.6</w:t>
      </w:r>
    </w:p>
    <w:p w:rsidR="0010701F" w:rsidRPr="00E54AF1" w:rsidRDefault="0010701F">
      <w:pPr>
        <w:rPr>
          <w:rFonts w:ascii="Times New Roman" w:hAnsi="Times New Roman" w:cs="Times New Roman"/>
          <w:sz w:val="20"/>
          <w:szCs w:val="20"/>
        </w:rPr>
      </w:pPr>
      <w:r w:rsidRPr="00E54AF1">
        <w:rPr>
          <w:rFonts w:ascii="Times New Roman" w:hAnsi="Times New Roman" w:cs="Times New Roman"/>
          <w:sz w:val="20"/>
          <w:szCs w:val="20"/>
        </w:rPr>
        <w:t>Page Ref: pp. 6-7</w:t>
      </w:r>
      <w:r w:rsidR="00776250">
        <w:rPr>
          <w:rFonts w:ascii="Times New Roman" w:hAnsi="Times New Roman" w:cs="Times New Roman"/>
          <w:sz w:val="20"/>
          <w:szCs w:val="20"/>
        </w:rPr>
        <w:t>; 16-</w:t>
      </w: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2. Maria is considering a career in psychology.  Using information from this chapter, describe to Maria what her options might be in t</w:t>
      </w:r>
      <w:r w:rsidR="00BF7672">
        <w:rPr>
          <w:rFonts w:ascii="Times New Roman" w:hAnsi="Times New Roman" w:cs="Times New Roman"/>
          <w:sz w:val="20"/>
          <w:szCs w:val="20"/>
        </w:rPr>
        <w:t>he field of psychology.  Provide</w:t>
      </w:r>
      <w:r w:rsidRPr="00E54AF1">
        <w:rPr>
          <w:rFonts w:ascii="Times New Roman" w:hAnsi="Times New Roman" w:cs="Times New Roman"/>
          <w:sz w:val="20"/>
          <w:szCs w:val="20"/>
        </w:rPr>
        <w:t xml:space="preserve"> a career example for each option.</w:t>
      </w:r>
    </w:p>
    <w:p w:rsidR="0010701F" w:rsidRPr="00E54AF1" w:rsidRDefault="0010701F">
      <w:pPr>
        <w:rPr>
          <w:rFonts w:ascii="Times New Roman" w:hAnsi="Times New Roman" w:cs="Times New Roman"/>
          <w:sz w:val="20"/>
          <w:szCs w:val="20"/>
        </w:rPr>
      </w:pPr>
    </w:p>
    <w:p w:rsidR="0010701F" w:rsidRPr="00E54AF1" w:rsidRDefault="00593B91">
      <w:pPr>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76250">
        <w:rPr>
          <w:rFonts w:ascii="Times New Roman" w:hAnsi="Times New Roman" w:cs="Times New Roman"/>
          <w:sz w:val="20"/>
          <w:szCs w:val="20"/>
        </w:rPr>
        <w:t>3</w:t>
      </w:r>
    </w:p>
    <w:p w:rsidR="0010701F" w:rsidRPr="00E54AF1" w:rsidRDefault="0010701F">
      <w:pPr>
        <w:rPr>
          <w:rFonts w:ascii="Times New Roman" w:hAnsi="Times New Roman" w:cs="Times New Roman"/>
          <w:sz w:val="20"/>
          <w:szCs w:val="20"/>
        </w:rPr>
      </w:pPr>
      <w:r w:rsidRPr="00E54AF1">
        <w:rPr>
          <w:rFonts w:ascii="Times New Roman" w:hAnsi="Times New Roman" w:cs="Times New Roman"/>
          <w:sz w:val="20"/>
          <w:szCs w:val="20"/>
        </w:rPr>
        <w:t>Page Ref: pp. 7-9</w:t>
      </w: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3. Contrast the following three schools/perspectives in psychology with regard to their research methods, beliefs about the effects of the past on behavior, and areas of emphasis: psychoanalytic, behav</w:t>
      </w:r>
      <w:r w:rsidR="00BF7672">
        <w:rPr>
          <w:rFonts w:ascii="Times New Roman" w:hAnsi="Times New Roman" w:cs="Times New Roman"/>
          <w:sz w:val="20"/>
          <w:szCs w:val="20"/>
        </w:rPr>
        <w:t>iorism, and cognitive psychology.  Also discuss each of</w:t>
      </w:r>
      <w:r w:rsidR="00527620">
        <w:rPr>
          <w:rFonts w:ascii="Times New Roman" w:hAnsi="Times New Roman" w:cs="Times New Roman"/>
          <w:sz w:val="20"/>
          <w:szCs w:val="20"/>
        </w:rPr>
        <w:t xml:space="preserve"> their contributions to the biopsychosocial model</w:t>
      </w:r>
      <w:r w:rsidRPr="00E54AF1">
        <w:rPr>
          <w:rFonts w:ascii="Times New Roman" w:hAnsi="Times New Roman" w:cs="Times New Roman"/>
          <w:sz w:val="20"/>
          <w:szCs w:val="20"/>
        </w:rPr>
        <w:t>.  Explain which persp</w:t>
      </w:r>
      <w:r w:rsidR="00BF7672">
        <w:rPr>
          <w:rFonts w:ascii="Times New Roman" w:hAnsi="Times New Roman" w:cs="Times New Roman"/>
          <w:sz w:val="20"/>
          <w:szCs w:val="20"/>
        </w:rPr>
        <w:t>ective you find most intriguing and why.</w:t>
      </w:r>
    </w:p>
    <w:p w:rsidR="0010701F" w:rsidRPr="00E54AF1" w:rsidRDefault="0010701F">
      <w:pPr>
        <w:rPr>
          <w:rFonts w:ascii="Times New Roman" w:hAnsi="Times New Roman" w:cs="Times New Roman"/>
          <w:sz w:val="20"/>
          <w:szCs w:val="20"/>
        </w:rPr>
      </w:pPr>
    </w:p>
    <w:p w:rsidR="0010701F" w:rsidRPr="00E54AF1" w:rsidRDefault="00593B91">
      <w:pPr>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76250">
        <w:rPr>
          <w:rFonts w:ascii="Times New Roman" w:hAnsi="Times New Roman" w:cs="Times New Roman"/>
          <w:sz w:val="20"/>
          <w:szCs w:val="20"/>
        </w:rPr>
        <w:t>4</w:t>
      </w:r>
      <w:r w:rsidR="009C4C61">
        <w:rPr>
          <w:rFonts w:ascii="Times New Roman" w:hAnsi="Times New Roman" w:cs="Times New Roman"/>
          <w:sz w:val="20"/>
          <w:szCs w:val="20"/>
        </w:rPr>
        <w:t xml:space="preserve"> &amp; 1.5</w:t>
      </w:r>
    </w:p>
    <w:p w:rsidR="0010701F" w:rsidRPr="00E54AF1" w:rsidRDefault="0010701F">
      <w:pPr>
        <w:rPr>
          <w:rFonts w:ascii="Times New Roman" w:hAnsi="Times New Roman" w:cs="Times New Roman"/>
          <w:sz w:val="20"/>
          <w:szCs w:val="20"/>
        </w:rPr>
      </w:pPr>
      <w:r w:rsidRPr="00E54AF1">
        <w:rPr>
          <w:rFonts w:ascii="Times New Roman" w:hAnsi="Times New Roman" w:cs="Times New Roman"/>
          <w:sz w:val="20"/>
          <w:szCs w:val="20"/>
        </w:rPr>
        <w:t xml:space="preserve">Page Ref: pp. </w:t>
      </w:r>
      <w:r w:rsidR="009C4C61">
        <w:rPr>
          <w:rFonts w:ascii="Times New Roman" w:hAnsi="Times New Roman" w:cs="Times New Roman"/>
          <w:sz w:val="20"/>
          <w:szCs w:val="20"/>
        </w:rPr>
        <w:t xml:space="preserve"> 11-14</w:t>
      </w: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4. Suppose you believe that stress causes headaches.  Describe what you would need to do for each of the six basic steps in the scientific method to research your belief.</w:t>
      </w:r>
    </w:p>
    <w:p w:rsidR="0010701F" w:rsidRPr="00E54AF1" w:rsidRDefault="0010701F">
      <w:pPr>
        <w:rPr>
          <w:rFonts w:ascii="Times New Roman" w:hAnsi="Times New Roman" w:cs="Times New Roman"/>
          <w:sz w:val="20"/>
          <w:szCs w:val="20"/>
        </w:rPr>
      </w:pPr>
    </w:p>
    <w:p w:rsidR="0010701F" w:rsidRPr="00E54AF1" w:rsidRDefault="00593B91">
      <w:pPr>
        <w:rPr>
          <w:rFonts w:ascii="Times New Roman" w:hAnsi="Times New Roman" w:cs="Times New Roman"/>
          <w:sz w:val="20"/>
          <w:szCs w:val="20"/>
        </w:rPr>
      </w:pPr>
      <w:bookmarkStart w:id="26" w:name="OLE_LINK26"/>
      <w:bookmarkStart w:id="27" w:name="OLE_LINK27"/>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bookmarkEnd w:id="26"/>
      <w:bookmarkEnd w:id="27"/>
      <w:r w:rsidR="00776250">
        <w:rPr>
          <w:rFonts w:ascii="Times New Roman" w:hAnsi="Times New Roman" w:cs="Times New Roman"/>
          <w:sz w:val="20"/>
          <w:szCs w:val="20"/>
        </w:rPr>
        <w:t>6</w:t>
      </w:r>
    </w:p>
    <w:p w:rsidR="0010701F" w:rsidRPr="00E54AF1" w:rsidRDefault="0010701F">
      <w:pPr>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EE6643">
        <w:rPr>
          <w:rFonts w:ascii="Times New Roman" w:hAnsi="Times New Roman" w:cs="Times New Roman"/>
          <w:sz w:val="20"/>
          <w:szCs w:val="20"/>
        </w:rPr>
        <w:t>– 18</w:t>
      </w:r>
    </w:p>
    <w:p w:rsidR="0010701F" w:rsidRPr="00E54AF1" w:rsidRDefault="0010701F">
      <w:pPr>
        <w:rPr>
          <w:rFonts w:ascii="Times New Roman" w:hAnsi="Times New Roman" w:cs="Times New Roman"/>
          <w:sz w:val="20"/>
          <w:szCs w:val="20"/>
        </w:rPr>
      </w:pPr>
    </w:p>
    <w:p w:rsidR="0010701F" w:rsidRPr="00E54AF1" w:rsidRDefault="00BF7672">
      <w:pPr>
        <w:rPr>
          <w:rFonts w:ascii="Times New Roman" w:hAnsi="Times New Roman" w:cs="Times New Roman"/>
          <w:sz w:val="20"/>
          <w:szCs w:val="20"/>
        </w:rPr>
      </w:pPr>
      <w:r>
        <w:rPr>
          <w:rFonts w:ascii="Times New Roman" w:hAnsi="Times New Roman" w:cs="Times New Roman"/>
          <w:sz w:val="20"/>
          <w:szCs w:val="20"/>
        </w:rPr>
        <w:br w:type="page"/>
      </w:r>
    </w:p>
    <w:p w:rsidR="0010701F" w:rsidRPr="00E54AF1" w:rsidRDefault="0010701F">
      <w:pPr>
        <w:rPr>
          <w:rFonts w:ascii="Times New Roman" w:hAnsi="Times New Roman" w:cs="Times New Roman"/>
          <w:sz w:val="20"/>
          <w:szCs w:val="20"/>
        </w:rPr>
      </w:pPr>
    </w:p>
    <w:p w:rsidR="0010701F" w:rsidRPr="00E54AF1" w:rsidRDefault="0010701F">
      <w:pPr>
        <w:pStyle w:val="PlainText"/>
        <w:rPr>
          <w:rFonts w:ascii="Times New Roman" w:hAnsi="Times New Roman" w:cs="Times New Roman"/>
          <w:sz w:val="20"/>
          <w:szCs w:val="20"/>
        </w:rPr>
      </w:pPr>
      <w:r w:rsidRPr="00E54AF1">
        <w:rPr>
          <w:rFonts w:ascii="Times New Roman" w:hAnsi="Times New Roman" w:cs="Times New Roman"/>
          <w:sz w:val="20"/>
          <w:szCs w:val="20"/>
        </w:rPr>
        <w:t>5. Imagine that you are a psychologist.  Describe ethical considerations for human participants in research studies</w:t>
      </w:r>
      <w:r w:rsidR="00BF7672">
        <w:rPr>
          <w:rFonts w:ascii="Times New Roman" w:hAnsi="Times New Roman" w:cs="Times New Roman"/>
          <w:sz w:val="20"/>
          <w:szCs w:val="20"/>
        </w:rPr>
        <w:t>, as well as</w:t>
      </w:r>
      <w:r w:rsidRPr="00E54AF1">
        <w:rPr>
          <w:rFonts w:ascii="Times New Roman" w:hAnsi="Times New Roman" w:cs="Times New Roman"/>
          <w:sz w:val="20"/>
          <w:szCs w:val="20"/>
        </w:rPr>
        <w:t xml:space="preserve"> the benefits, limitations, and ethical considerations for animal research. Then, describe what you would tell a therapy client about what she can expect with regard to your maintaining her confidentiality. Finally, state the possible consequences of violating ethical standards in psychology.</w:t>
      </w:r>
    </w:p>
    <w:p w:rsidR="0010701F" w:rsidRPr="00E54AF1" w:rsidRDefault="0010701F">
      <w:pPr>
        <w:rPr>
          <w:rFonts w:ascii="Times New Roman" w:hAnsi="Times New Roman" w:cs="Times New Roman"/>
          <w:sz w:val="20"/>
          <w:szCs w:val="20"/>
        </w:rPr>
      </w:pPr>
    </w:p>
    <w:p w:rsidR="0010701F" w:rsidRPr="00E54AF1" w:rsidRDefault="00593B91">
      <w:pPr>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76250">
        <w:rPr>
          <w:rFonts w:ascii="Times New Roman" w:hAnsi="Times New Roman" w:cs="Times New Roman"/>
          <w:sz w:val="20"/>
          <w:szCs w:val="20"/>
        </w:rPr>
        <w:t>7</w:t>
      </w:r>
    </w:p>
    <w:p w:rsidR="0010701F" w:rsidRPr="00E54AF1" w:rsidRDefault="0010701F">
      <w:pPr>
        <w:rPr>
          <w:rFonts w:ascii="Times New Roman" w:hAnsi="Times New Roman" w:cs="Times New Roman"/>
          <w:sz w:val="20"/>
          <w:szCs w:val="20"/>
        </w:rPr>
      </w:pPr>
      <w:r w:rsidRPr="00E54AF1">
        <w:rPr>
          <w:rFonts w:ascii="Times New Roman" w:hAnsi="Times New Roman" w:cs="Times New Roman"/>
          <w:sz w:val="20"/>
          <w:szCs w:val="20"/>
        </w:rPr>
        <w:t xml:space="preserve">Page Ref: pp. </w:t>
      </w:r>
      <w:r w:rsidR="00BE1A2E">
        <w:rPr>
          <w:rFonts w:ascii="Times New Roman" w:hAnsi="Times New Roman" w:cs="Times New Roman"/>
          <w:sz w:val="20"/>
          <w:szCs w:val="20"/>
        </w:rPr>
        <w:t>– 19-21</w:t>
      </w: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776250" w:rsidRPr="00E54AF1" w:rsidRDefault="00527620" w:rsidP="00776250">
      <w:pPr>
        <w:pStyle w:val="PlainText"/>
        <w:rPr>
          <w:rFonts w:ascii="Times New Roman" w:hAnsi="Times New Roman" w:cs="Times New Roman"/>
          <w:sz w:val="20"/>
          <w:szCs w:val="20"/>
        </w:rPr>
      </w:pPr>
      <w:r>
        <w:rPr>
          <w:rFonts w:ascii="Times New Roman" w:hAnsi="Times New Roman" w:cs="Times New Roman"/>
          <w:sz w:val="20"/>
          <w:szCs w:val="20"/>
        </w:rPr>
        <w:t>6</w:t>
      </w:r>
      <w:r w:rsidR="0010701F" w:rsidRPr="00E54AF1">
        <w:rPr>
          <w:rFonts w:ascii="Times New Roman" w:hAnsi="Times New Roman" w:cs="Times New Roman"/>
          <w:sz w:val="20"/>
          <w:szCs w:val="20"/>
        </w:rPr>
        <w:t xml:space="preserve">. </w:t>
      </w:r>
      <w:r w:rsidR="00776250" w:rsidRPr="00E54AF1">
        <w:rPr>
          <w:rFonts w:ascii="Times New Roman" w:hAnsi="Times New Roman" w:cs="Times New Roman"/>
          <w:sz w:val="20"/>
          <w:szCs w:val="20"/>
        </w:rPr>
        <w:t xml:space="preserve">Suppose you wanted to determine whether the use of marijuana is related to car accidents.  Discuss the major limitations and merits of using each of the following research methods: an experiment, a naturalistic observation, a survey, and a case study; then state which </w:t>
      </w:r>
      <w:r w:rsidR="00BF7672">
        <w:rPr>
          <w:rFonts w:ascii="Times New Roman" w:hAnsi="Times New Roman" w:cs="Times New Roman"/>
          <w:sz w:val="20"/>
          <w:szCs w:val="20"/>
        </w:rPr>
        <w:t>method you would ultimately use and why.</w:t>
      </w:r>
    </w:p>
    <w:p w:rsidR="00776250" w:rsidRPr="00E54AF1" w:rsidRDefault="00776250" w:rsidP="00776250">
      <w:pPr>
        <w:rPr>
          <w:rFonts w:ascii="Times New Roman" w:hAnsi="Times New Roman" w:cs="Times New Roman"/>
          <w:sz w:val="20"/>
          <w:szCs w:val="20"/>
        </w:rPr>
      </w:pPr>
    </w:p>
    <w:p w:rsidR="00776250" w:rsidRPr="00E54AF1" w:rsidRDefault="00776250" w:rsidP="00776250">
      <w:pPr>
        <w:rPr>
          <w:rFonts w:ascii="Times New Roman" w:hAnsi="Times New Roman" w:cs="Times New Roman"/>
          <w:sz w:val="20"/>
          <w:szCs w:val="20"/>
        </w:rPr>
      </w:pPr>
      <w:r w:rsidRPr="00E54AF1">
        <w:rPr>
          <w:rFonts w:ascii="Times New Roman" w:hAnsi="Times New Roman" w:cs="Times New Roman"/>
          <w:sz w:val="20"/>
          <w:szCs w:val="20"/>
        </w:rPr>
        <w:t xml:space="preserve">Objective: </w:t>
      </w:r>
      <w:r w:rsidR="00527620">
        <w:rPr>
          <w:rFonts w:ascii="Times New Roman" w:hAnsi="Times New Roman" w:cs="Times New Roman"/>
          <w:sz w:val="20"/>
          <w:szCs w:val="20"/>
        </w:rPr>
        <w:t xml:space="preserve">, 1.8, 1.9, </w:t>
      </w:r>
      <w:r w:rsidRPr="00E54AF1">
        <w:rPr>
          <w:rFonts w:ascii="Times New Roman" w:hAnsi="Times New Roman" w:cs="Times New Roman"/>
          <w:sz w:val="20"/>
          <w:szCs w:val="20"/>
        </w:rPr>
        <w:t>1.</w:t>
      </w:r>
      <w:r>
        <w:rPr>
          <w:rFonts w:ascii="Times New Roman" w:hAnsi="Times New Roman" w:cs="Times New Roman"/>
          <w:sz w:val="20"/>
          <w:szCs w:val="20"/>
        </w:rPr>
        <w:t>10, 1.11</w:t>
      </w:r>
      <w:r w:rsidR="005D04C5">
        <w:rPr>
          <w:rFonts w:ascii="Times New Roman" w:hAnsi="Times New Roman" w:cs="Times New Roman"/>
          <w:sz w:val="20"/>
          <w:szCs w:val="20"/>
        </w:rPr>
        <w:t>, 1.12</w:t>
      </w:r>
    </w:p>
    <w:p w:rsidR="00776250" w:rsidRPr="00E54AF1" w:rsidRDefault="00776250" w:rsidP="00776250">
      <w:pPr>
        <w:rPr>
          <w:rFonts w:ascii="Times New Roman" w:hAnsi="Times New Roman" w:cs="Times New Roman"/>
          <w:sz w:val="20"/>
          <w:szCs w:val="20"/>
        </w:rPr>
      </w:pPr>
      <w:r w:rsidRPr="00E54AF1">
        <w:rPr>
          <w:rFonts w:ascii="Times New Roman" w:hAnsi="Times New Roman" w:cs="Times New Roman"/>
          <w:sz w:val="20"/>
          <w:szCs w:val="20"/>
        </w:rPr>
        <w:t xml:space="preserve">Page Ref: pp. </w:t>
      </w:r>
      <w:r w:rsidR="00CA219C">
        <w:rPr>
          <w:rFonts w:ascii="Times New Roman" w:hAnsi="Times New Roman" w:cs="Times New Roman"/>
          <w:sz w:val="20"/>
          <w:szCs w:val="20"/>
        </w:rPr>
        <w:t xml:space="preserve"> 21-28</w:t>
      </w:r>
    </w:p>
    <w:p w:rsidR="00776250" w:rsidRDefault="00776250" w:rsidP="00776250">
      <w:pPr>
        <w:rPr>
          <w:rFonts w:ascii="Times New Roman" w:hAnsi="Times New Roman" w:cs="Times New Roman"/>
          <w:sz w:val="20"/>
          <w:szCs w:val="20"/>
        </w:rPr>
      </w:pPr>
    </w:p>
    <w:p w:rsidR="00527620" w:rsidRPr="00E54AF1" w:rsidRDefault="00527620" w:rsidP="00776250">
      <w:pPr>
        <w:rPr>
          <w:rFonts w:ascii="Times New Roman" w:hAnsi="Times New Roman" w:cs="Times New Roman"/>
          <w:sz w:val="20"/>
          <w:szCs w:val="20"/>
        </w:rPr>
      </w:pPr>
    </w:p>
    <w:p w:rsidR="0010701F" w:rsidRPr="00776250" w:rsidRDefault="00527620" w:rsidP="00776250">
      <w:pPr>
        <w:rPr>
          <w:rFonts w:ascii="Times New Roman" w:hAnsi="Times New Roman" w:cs="Times New Roman"/>
          <w:sz w:val="20"/>
          <w:szCs w:val="20"/>
        </w:rPr>
      </w:pPr>
      <w:r>
        <w:rPr>
          <w:rFonts w:ascii="Times New Roman" w:hAnsi="Times New Roman" w:cs="Times New Roman"/>
          <w:sz w:val="20"/>
          <w:szCs w:val="20"/>
        </w:rPr>
        <w:t>7</w:t>
      </w:r>
      <w:r w:rsidR="00776250" w:rsidRPr="00776250">
        <w:rPr>
          <w:rFonts w:ascii="Times New Roman" w:hAnsi="Times New Roman" w:cs="Times New Roman"/>
          <w:sz w:val="20"/>
          <w:szCs w:val="20"/>
        </w:rPr>
        <w:t xml:space="preserve">. </w:t>
      </w:r>
      <w:r w:rsidR="0010701F" w:rsidRPr="00776250">
        <w:rPr>
          <w:rFonts w:ascii="Times New Roman" w:hAnsi="Times New Roman" w:cs="Times New Roman"/>
          <w:sz w:val="20"/>
          <w:szCs w:val="20"/>
        </w:rPr>
        <w:t>Suppose you believe negative advertising causes people to vote against the politic</w:t>
      </w:r>
      <w:r w:rsidR="00BF7672">
        <w:rPr>
          <w:rFonts w:ascii="Times New Roman" w:hAnsi="Times New Roman" w:cs="Times New Roman"/>
          <w:sz w:val="20"/>
          <w:szCs w:val="20"/>
        </w:rPr>
        <w:t xml:space="preserve">al candidate attacked in the ad. </w:t>
      </w:r>
      <w:r w:rsidR="0010701F" w:rsidRPr="00776250">
        <w:rPr>
          <w:rFonts w:ascii="Times New Roman" w:hAnsi="Times New Roman" w:cs="Times New Roman"/>
          <w:sz w:val="20"/>
          <w:szCs w:val="20"/>
        </w:rPr>
        <w:t xml:space="preserve">  Describe an experiment you could perform to test your theory.  Be sure to include a hypothesis, </w:t>
      </w:r>
      <w:r w:rsidR="00BF7672">
        <w:rPr>
          <w:rFonts w:ascii="Times New Roman" w:hAnsi="Times New Roman" w:cs="Times New Roman"/>
          <w:sz w:val="20"/>
          <w:szCs w:val="20"/>
        </w:rPr>
        <w:t xml:space="preserve">the </w:t>
      </w:r>
      <w:r w:rsidR="0010701F" w:rsidRPr="00776250">
        <w:rPr>
          <w:rFonts w:ascii="Times New Roman" w:hAnsi="Times New Roman" w:cs="Times New Roman"/>
          <w:sz w:val="20"/>
          <w:szCs w:val="20"/>
        </w:rPr>
        <w:t>operational definitions of your independent and dependent variables, who your participants would be, and how you would randomly assign them to experimental or control groups.</w:t>
      </w:r>
    </w:p>
    <w:p w:rsidR="0010701F" w:rsidRPr="00776250" w:rsidRDefault="0010701F">
      <w:pPr>
        <w:rPr>
          <w:rFonts w:ascii="Times New Roman" w:hAnsi="Times New Roman" w:cs="Times New Roman"/>
          <w:sz w:val="20"/>
          <w:szCs w:val="20"/>
        </w:rPr>
      </w:pPr>
    </w:p>
    <w:p w:rsidR="0010701F" w:rsidRPr="00776250" w:rsidRDefault="00593B91">
      <w:pPr>
        <w:rPr>
          <w:rFonts w:ascii="Times New Roman" w:hAnsi="Times New Roman" w:cs="Times New Roman"/>
          <w:sz w:val="20"/>
          <w:szCs w:val="20"/>
        </w:rPr>
      </w:pPr>
      <w:r w:rsidRPr="00776250">
        <w:rPr>
          <w:rFonts w:ascii="Times New Roman" w:hAnsi="Times New Roman" w:cs="Times New Roman"/>
          <w:sz w:val="20"/>
          <w:szCs w:val="20"/>
        </w:rPr>
        <w:t>Objective:</w:t>
      </w:r>
      <w:r w:rsidR="0010701F" w:rsidRPr="00776250">
        <w:rPr>
          <w:rFonts w:ascii="Times New Roman" w:hAnsi="Times New Roman" w:cs="Times New Roman"/>
          <w:sz w:val="20"/>
          <w:szCs w:val="20"/>
        </w:rPr>
        <w:t xml:space="preserve"> 1.</w:t>
      </w:r>
      <w:r w:rsidR="00776250">
        <w:rPr>
          <w:rFonts w:ascii="Times New Roman" w:hAnsi="Times New Roman" w:cs="Times New Roman"/>
          <w:sz w:val="20"/>
          <w:szCs w:val="20"/>
        </w:rPr>
        <w:t>8, 1.9, 1.10, 1.11</w:t>
      </w:r>
    </w:p>
    <w:p w:rsidR="0010701F" w:rsidRPr="00776250" w:rsidRDefault="0010701F">
      <w:pPr>
        <w:rPr>
          <w:rFonts w:ascii="Times New Roman" w:hAnsi="Times New Roman" w:cs="Times New Roman"/>
          <w:sz w:val="20"/>
          <w:szCs w:val="20"/>
        </w:rPr>
      </w:pPr>
      <w:r w:rsidRPr="00776250">
        <w:rPr>
          <w:rFonts w:ascii="Times New Roman" w:hAnsi="Times New Roman" w:cs="Times New Roman"/>
          <w:sz w:val="20"/>
          <w:szCs w:val="20"/>
        </w:rPr>
        <w:t>Page Ref: pp. 2</w:t>
      </w:r>
      <w:r w:rsidR="00776250">
        <w:rPr>
          <w:rFonts w:ascii="Times New Roman" w:hAnsi="Times New Roman" w:cs="Times New Roman"/>
          <w:sz w:val="20"/>
          <w:szCs w:val="20"/>
        </w:rPr>
        <w:t>1</w:t>
      </w:r>
      <w:r w:rsidRPr="00776250">
        <w:rPr>
          <w:rFonts w:ascii="Times New Roman" w:hAnsi="Times New Roman" w:cs="Times New Roman"/>
          <w:sz w:val="20"/>
          <w:szCs w:val="20"/>
        </w:rPr>
        <w:t>-2</w:t>
      </w:r>
      <w:r w:rsidR="00CA219C">
        <w:rPr>
          <w:rFonts w:ascii="Times New Roman" w:hAnsi="Times New Roman" w:cs="Times New Roman"/>
          <w:sz w:val="20"/>
          <w:szCs w:val="20"/>
        </w:rPr>
        <w:t>7</w:t>
      </w:r>
    </w:p>
    <w:p w:rsidR="0010701F" w:rsidRPr="00776250"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527620" w:rsidRDefault="00527620">
      <w:pPr>
        <w:pStyle w:val="PlainText"/>
        <w:rPr>
          <w:rFonts w:ascii="Times New Roman" w:hAnsi="Times New Roman" w:cs="Times New Roman"/>
          <w:sz w:val="20"/>
          <w:szCs w:val="20"/>
        </w:rPr>
      </w:pPr>
      <w:r>
        <w:rPr>
          <w:rFonts w:ascii="Times New Roman" w:hAnsi="Times New Roman" w:cs="Times New Roman"/>
          <w:sz w:val="20"/>
          <w:szCs w:val="20"/>
        </w:rPr>
        <w:t>8</w:t>
      </w:r>
      <w:r w:rsidR="0010701F" w:rsidRPr="00E54AF1">
        <w:rPr>
          <w:rFonts w:ascii="Times New Roman" w:hAnsi="Times New Roman" w:cs="Times New Roman"/>
          <w:sz w:val="20"/>
          <w:szCs w:val="20"/>
        </w:rPr>
        <w:t xml:space="preserve">. </w:t>
      </w:r>
      <w:r>
        <w:rPr>
          <w:rFonts w:ascii="Times New Roman" w:hAnsi="Times New Roman" w:cs="Times New Roman"/>
          <w:sz w:val="20"/>
          <w:szCs w:val="20"/>
        </w:rPr>
        <w:t>Discuss correlational research and why it is often a precursor to experimental studies. Why is correlation so important?</w:t>
      </w:r>
    </w:p>
    <w:p w:rsidR="00527620" w:rsidRDefault="00527620">
      <w:pPr>
        <w:pStyle w:val="PlainText"/>
        <w:rPr>
          <w:rFonts w:ascii="Times New Roman" w:hAnsi="Times New Roman" w:cs="Times New Roman"/>
          <w:sz w:val="20"/>
          <w:szCs w:val="20"/>
        </w:rPr>
      </w:pPr>
    </w:p>
    <w:p w:rsidR="00527620" w:rsidRDefault="00527620">
      <w:pPr>
        <w:pStyle w:val="PlainText"/>
        <w:rPr>
          <w:rFonts w:ascii="Times New Roman" w:hAnsi="Times New Roman" w:cs="Times New Roman"/>
          <w:sz w:val="20"/>
          <w:szCs w:val="20"/>
        </w:rPr>
      </w:pPr>
      <w:r>
        <w:rPr>
          <w:rFonts w:ascii="Times New Roman" w:hAnsi="Times New Roman" w:cs="Times New Roman"/>
          <w:sz w:val="20"/>
          <w:szCs w:val="20"/>
        </w:rPr>
        <w:t>Objective: 1.1</w:t>
      </w:r>
      <w:r w:rsidR="00CA219C">
        <w:rPr>
          <w:rFonts w:ascii="Times New Roman" w:hAnsi="Times New Roman" w:cs="Times New Roman"/>
          <w:sz w:val="20"/>
          <w:szCs w:val="20"/>
        </w:rPr>
        <w:t>3</w:t>
      </w:r>
    </w:p>
    <w:p w:rsidR="00527620" w:rsidRDefault="00527620">
      <w:pPr>
        <w:pStyle w:val="PlainText"/>
        <w:rPr>
          <w:rFonts w:ascii="Times New Roman" w:hAnsi="Times New Roman" w:cs="Times New Roman"/>
          <w:sz w:val="20"/>
          <w:szCs w:val="20"/>
        </w:rPr>
      </w:pPr>
      <w:r>
        <w:rPr>
          <w:rFonts w:ascii="Times New Roman" w:hAnsi="Times New Roman" w:cs="Times New Roman"/>
          <w:sz w:val="20"/>
          <w:szCs w:val="20"/>
        </w:rPr>
        <w:t xml:space="preserve">Page Ref: </w:t>
      </w:r>
      <w:r w:rsidR="00CA219C">
        <w:rPr>
          <w:rFonts w:ascii="Times New Roman" w:hAnsi="Times New Roman" w:cs="Times New Roman"/>
          <w:sz w:val="20"/>
          <w:szCs w:val="20"/>
        </w:rPr>
        <w:t xml:space="preserve"> 29-31</w:t>
      </w:r>
    </w:p>
    <w:p w:rsidR="00527620" w:rsidRDefault="00527620">
      <w:pPr>
        <w:pStyle w:val="PlainText"/>
        <w:rPr>
          <w:rFonts w:ascii="Times New Roman" w:hAnsi="Times New Roman" w:cs="Times New Roman"/>
          <w:sz w:val="20"/>
          <w:szCs w:val="20"/>
        </w:rPr>
      </w:pPr>
    </w:p>
    <w:p w:rsidR="00527620" w:rsidRDefault="00527620">
      <w:pPr>
        <w:pStyle w:val="PlainText"/>
        <w:rPr>
          <w:rFonts w:ascii="Times New Roman" w:hAnsi="Times New Roman" w:cs="Times New Roman"/>
          <w:sz w:val="20"/>
          <w:szCs w:val="20"/>
        </w:rPr>
      </w:pPr>
    </w:p>
    <w:p w:rsidR="0010701F" w:rsidRPr="00E54AF1" w:rsidRDefault="00527620">
      <w:pPr>
        <w:pStyle w:val="PlainText"/>
        <w:rPr>
          <w:rFonts w:ascii="Times New Roman" w:hAnsi="Times New Roman" w:cs="Times New Roman"/>
          <w:sz w:val="20"/>
          <w:szCs w:val="20"/>
        </w:rPr>
      </w:pPr>
      <w:r>
        <w:rPr>
          <w:rFonts w:ascii="Times New Roman" w:hAnsi="Times New Roman" w:cs="Times New Roman"/>
          <w:sz w:val="20"/>
          <w:szCs w:val="20"/>
        </w:rPr>
        <w:t xml:space="preserve">9. </w:t>
      </w:r>
      <w:r w:rsidR="0010701F" w:rsidRPr="00E54AF1">
        <w:rPr>
          <w:rFonts w:ascii="Times New Roman" w:hAnsi="Times New Roman" w:cs="Times New Roman"/>
          <w:sz w:val="20"/>
          <w:szCs w:val="20"/>
        </w:rPr>
        <w:t xml:space="preserve">Contrast the three types of brain scans:  CT, PET, and MRI (or fMRI), providing an example </w:t>
      </w:r>
      <w:r w:rsidR="00BF7672">
        <w:rPr>
          <w:rFonts w:ascii="Times New Roman" w:hAnsi="Times New Roman" w:cs="Times New Roman"/>
          <w:sz w:val="20"/>
          <w:szCs w:val="20"/>
        </w:rPr>
        <w:t>of when each scan might be used.</w:t>
      </w:r>
    </w:p>
    <w:p w:rsidR="0010701F" w:rsidRPr="00E54AF1" w:rsidRDefault="0010701F">
      <w:pPr>
        <w:rPr>
          <w:rFonts w:ascii="Times New Roman" w:hAnsi="Times New Roman" w:cs="Times New Roman"/>
          <w:sz w:val="20"/>
          <w:szCs w:val="20"/>
        </w:rPr>
      </w:pPr>
      <w:bookmarkStart w:id="28" w:name="OLE_LINK28"/>
      <w:bookmarkStart w:id="29" w:name="OLE_LINK29"/>
    </w:p>
    <w:p w:rsidR="0010701F" w:rsidRPr="00E54AF1" w:rsidRDefault="00593B91">
      <w:pPr>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76250">
        <w:rPr>
          <w:rFonts w:ascii="Times New Roman" w:hAnsi="Times New Roman" w:cs="Times New Roman"/>
          <w:sz w:val="20"/>
          <w:szCs w:val="20"/>
        </w:rPr>
        <w:t>1</w:t>
      </w:r>
      <w:r w:rsidR="00CA219C">
        <w:rPr>
          <w:rFonts w:ascii="Times New Roman" w:hAnsi="Times New Roman" w:cs="Times New Roman"/>
          <w:sz w:val="20"/>
          <w:szCs w:val="20"/>
        </w:rPr>
        <w:t>4</w:t>
      </w:r>
    </w:p>
    <w:p w:rsidR="0010701F" w:rsidRPr="00E54AF1" w:rsidRDefault="0010701F">
      <w:pPr>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776250">
        <w:rPr>
          <w:rFonts w:ascii="Times New Roman" w:hAnsi="Times New Roman" w:cs="Times New Roman"/>
          <w:sz w:val="20"/>
          <w:szCs w:val="20"/>
        </w:rPr>
        <w:t>3</w:t>
      </w:r>
      <w:r w:rsidR="00527620">
        <w:rPr>
          <w:rFonts w:ascii="Times New Roman" w:hAnsi="Times New Roman" w:cs="Times New Roman"/>
          <w:sz w:val="20"/>
          <w:szCs w:val="20"/>
        </w:rPr>
        <w:t>3-3</w:t>
      </w:r>
      <w:r w:rsidR="00CA219C">
        <w:rPr>
          <w:rFonts w:ascii="Times New Roman" w:hAnsi="Times New Roman" w:cs="Times New Roman"/>
          <w:sz w:val="20"/>
          <w:szCs w:val="20"/>
        </w:rPr>
        <w:t>4</w:t>
      </w: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p w:rsidR="0010701F" w:rsidRPr="00E54AF1" w:rsidRDefault="0010701F">
      <w:pPr>
        <w:rPr>
          <w:rFonts w:ascii="Times New Roman" w:hAnsi="Times New Roman" w:cs="Times New Roman"/>
          <w:sz w:val="20"/>
          <w:szCs w:val="20"/>
        </w:rPr>
      </w:pPr>
    </w:p>
    <w:bookmarkEnd w:id="28"/>
    <w:bookmarkEnd w:id="29"/>
    <w:p w:rsidR="0010701F" w:rsidRPr="00E54AF1" w:rsidRDefault="00527620">
      <w:pPr>
        <w:pStyle w:val="PlainText"/>
        <w:rPr>
          <w:rFonts w:ascii="Times New Roman" w:hAnsi="Times New Roman" w:cs="Times New Roman"/>
          <w:sz w:val="20"/>
          <w:szCs w:val="20"/>
        </w:rPr>
      </w:pPr>
      <w:r>
        <w:rPr>
          <w:rFonts w:ascii="Times New Roman" w:hAnsi="Times New Roman" w:cs="Times New Roman"/>
          <w:sz w:val="20"/>
          <w:szCs w:val="20"/>
        </w:rPr>
        <w:t>10</w:t>
      </w:r>
      <w:r w:rsidR="0010701F" w:rsidRPr="00E54AF1">
        <w:rPr>
          <w:rFonts w:ascii="Times New Roman" w:hAnsi="Times New Roman" w:cs="Times New Roman"/>
          <w:sz w:val="20"/>
          <w:szCs w:val="20"/>
        </w:rPr>
        <w:t>. Discuss cultural psychology, including why it is important today.  State your text's example of a culturally universal behavior</w:t>
      </w:r>
      <w:r w:rsidR="00BF7672">
        <w:rPr>
          <w:rFonts w:ascii="Times New Roman" w:hAnsi="Times New Roman" w:cs="Times New Roman"/>
          <w:sz w:val="20"/>
          <w:szCs w:val="20"/>
        </w:rPr>
        <w:t>,</w:t>
      </w:r>
      <w:r w:rsidR="0010701F" w:rsidRPr="00E54AF1">
        <w:rPr>
          <w:rFonts w:ascii="Times New Roman" w:hAnsi="Times New Roman" w:cs="Times New Roman"/>
          <w:sz w:val="20"/>
          <w:szCs w:val="20"/>
        </w:rPr>
        <w:t xml:space="preserve"> and one way it may manifest itself in a culturally specific way.</w:t>
      </w:r>
    </w:p>
    <w:p w:rsidR="0010701F" w:rsidRPr="00E54AF1" w:rsidRDefault="0010701F">
      <w:pPr>
        <w:rPr>
          <w:rFonts w:ascii="Times New Roman" w:hAnsi="Times New Roman" w:cs="Times New Roman"/>
          <w:sz w:val="20"/>
          <w:szCs w:val="20"/>
        </w:rPr>
      </w:pPr>
    </w:p>
    <w:p w:rsidR="0010701F" w:rsidRPr="00E54AF1" w:rsidRDefault="00593B91">
      <w:pPr>
        <w:rPr>
          <w:rFonts w:ascii="Times New Roman" w:hAnsi="Times New Roman" w:cs="Times New Roman"/>
          <w:sz w:val="20"/>
          <w:szCs w:val="20"/>
        </w:rPr>
      </w:pPr>
      <w:r w:rsidRPr="00E54AF1">
        <w:rPr>
          <w:rFonts w:ascii="Times New Roman" w:hAnsi="Times New Roman" w:cs="Times New Roman"/>
          <w:sz w:val="20"/>
          <w:szCs w:val="20"/>
        </w:rPr>
        <w:t>Objective:</w:t>
      </w:r>
      <w:r w:rsidR="0010701F" w:rsidRPr="00E54AF1">
        <w:rPr>
          <w:rFonts w:ascii="Times New Roman" w:hAnsi="Times New Roman" w:cs="Times New Roman"/>
          <w:sz w:val="20"/>
          <w:szCs w:val="20"/>
        </w:rPr>
        <w:t xml:space="preserve"> 1.</w:t>
      </w:r>
      <w:r w:rsidR="00776250">
        <w:rPr>
          <w:rFonts w:ascii="Times New Roman" w:hAnsi="Times New Roman" w:cs="Times New Roman"/>
          <w:sz w:val="20"/>
          <w:szCs w:val="20"/>
        </w:rPr>
        <w:t>16</w:t>
      </w:r>
    </w:p>
    <w:p w:rsidR="0010701F" w:rsidRPr="00E54AF1" w:rsidRDefault="0010701F">
      <w:pPr>
        <w:rPr>
          <w:rFonts w:ascii="Times New Roman" w:hAnsi="Times New Roman" w:cs="Times New Roman"/>
          <w:sz w:val="20"/>
          <w:szCs w:val="20"/>
        </w:rPr>
      </w:pPr>
      <w:r w:rsidRPr="00E54AF1">
        <w:rPr>
          <w:rFonts w:ascii="Times New Roman" w:hAnsi="Times New Roman" w:cs="Times New Roman"/>
          <w:sz w:val="20"/>
          <w:szCs w:val="20"/>
        </w:rPr>
        <w:t xml:space="preserve">Page Ref: p. </w:t>
      </w:r>
      <w:r w:rsidR="00776250">
        <w:rPr>
          <w:rFonts w:ascii="Times New Roman" w:hAnsi="Times New Roman" w:cs="Times New Roman"/>
          <w:sz w:val="20"/>
          <w:szCs w:val="20"/>
        </w:rPr>
        <w:t>38</w:t>
      </w:r>
      <w:r w:rsidR="00527620">
        <w:rPr>
          <w:rFonts w:ascii="Times New Roman" w:hAnsi="Times New Roman" w:cs="Times New Roman"/>
          <w:sz w:val="20"/>
          <w:szCs w:val="20"/>
        </w:rPr>
        <w:t>-39</w:t>
      </w:r>
    </w:p>
    <w:sectPr w:rsidR="0010701F" w:rsidRPr="00E54AF1" w:rsidSect="00FC4A16">
      <w:footerReference w:type="default" r:id="rId7"/>
      <w:pgSz w:w="12240" w:h="15840"/>
      <w:pgMar w:top="1440" w:right="359" w:bottom="1440" w:left="359"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BE9" w:rsidRDefault="009E5BE9" w:rsidP="00EE4ED7">
      <w:r>
        <w:separator/>
      </w:r>
    </w:p>
  </w:endnote>
  <w:endnote w:type="continuationSeparator" w:id="0">
    <w:p w:rsidR="009E5BE9" w:rsidRDefault="009E5BE9" w:rsidP="00EE4E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Std-Light">
    <w:panose1 w:val="00000000000000000000"/>
    <w:charset w:val="00"/>
    <w:family w:val="auto"/>
    <w:notTrueType/>
    <w:pitch w:val="default"/>
    <w:sig w:usb0="00000003" w:usb1="00000000" w:usb2="00000000" w:usb3="00000000" w:csb0="00000001" w:csb1="00000000"/>
  </w:font>
  <w:font w:name="JansonTextLTStd-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BE9" w:rsidRDefault="00CD76BC">
    <w:pPr>
      <w:pStyle w:val="Footer"/>
      <w:jc w:val="center"/>
    </w:pPr>
    <w:r>
      <w:fldChar w:fldCharType="begin"/>
    </w:r>
    <w:r w:rsidR="009E5BE9">
      <w:instrText xml:space="preserve"> PAGE   \* MERGEFORMAT </w:instrText>
    </w:r>
    <w:r>
      <w:fldChar w:fldCharType="separate"/>
    </w:r>
    <w:r w:rsidR="00E90F9D">
      <w:rPr>
        <w:noProof/>
      </w:rPr>
      <w:t>1</w:t>
    </w:r>
    <w:r>
      <w:rPr>
        <w:noProof/>
      </w:rPr>
      <w:fldChar w:fldCharType="end"/>
    </w:r>
  </w:p>
  <w:p w:rsidR="009E5BE9" w:rsidRDefault="009E5B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BE9" w:rsidRDefault="009E5BE9" w:rsidP="00EE4ED7">
      <w:r>
        <w:separator/>
      </w:r>
    </w:p>
  </w:footnote>
  <w:footnote w:type="continuationSeparator" w:id="0">
    <w:p w:rsidR="009E5BE9" w:rsidRDefault="009E5BE9" w:rsidP="00EE4E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revisionView w:markup="0"/>
  <w:trackRevisions/>
  <w:defaultTabStop w:val="720"/>
  <w:doNotHyphenateCaps/>
  <w:displayHorizontalDrawingGridEvery w:val="0"/>
  <w:displayVerticalDrawingGridEvery w:val="0"/>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rsids>
    <w:rsidRoot w:val="0010701F"/>
    <w:rsid w:val="000020B5"/>
    <w:rsid w:val="00023F6C"/>
    <w:rsid w:val="000439E2"/>
    <w:rsid w:val="000A284B"/>
    <w:rsid w:val="000B472B"/>
    <w:rsid w:val="000B6106"/>
    <w:rsid w:val="000D1DDD"/>
    <w:rsid w:val="000E2A9A"/>
    <w:rsid w:val="000F791B"/>
    <w:rsid w:val="0010701F"/>
    <w:rsid w:val="001249B2"/>
    <w:rsid w:val="001323FE"/>
    <w:rsid w:val="00170BCB"/>
    <w:rsid w:val="00174F10"/>
    <w:rsid w:val="00197BD0"/>
    <w:rsid w:val="001A0E69"/>
    <w:rsid w:val="001E5B82"/>
    <w:rsid w:val="00212E15"/>
    <w:rsid w:val="002161B2"/>
    <w:rsid w:val="00226599"/>
    <w:rsid w:val="002412BA"/>
    <w:rsid w:val="00287B7B"/>
    <w:rsid w:val="002D68EE"/>
    <w:rsid w:val="003401D4"/>
    <w:rsid w:val="00351592"/>
    <w:rsid w:val="00351924"/>
    <w:rsid w:val="003522FF"/>
    <w:rsid w:val="003969DD"/>
    <w:rsid w:val="003B2B05"/>
    <w:rsid w:val="003C075A"/>
    <w:rsid w:val="003F4807"/>
    <w:rsid w:val="00401E53"/>
    <w:rsid w:val="004513FB"/>
    <w:rsid w:val="00457AB6"/>
    <w:rsid w:val="004818E9"/>
    <w:rsid w:val="0048445E"/>
    <w:rsid w:val="004B5D21"/>
    <w:rsid w:val="004D7922"/>
    <w:rsid w:val="00527620"/>
    <w:rsid w:val="005507B2"/>
    <w:rsid w:val="0058174D"/>
    <w:rsid w:val="00583A7F"/>
    <w:rsid w:val="00590DEE"/>
    <w:rsid w:val="00591BA8"/>
    <w:rsid w:val="00593B91"/>
    <w:rsid w:val="005A3638"/>
    <w:rsid w:val="005A40C9"/>
    <w:rsid w:val="005A766C"/>
    <w:rsid w:val="005C531E"/>
    <w:rsid w:val="005D04C5"/>
    <w:rsid w:val="005D0E18"/>
    <w:rsid w:val="005E49F6"/>
    <w:rsid w:val="0062033D"/>
    <w:rsid w:val="00633790"/>
    <w:rsid w:val="00650BB8"/>
    <w:rsid w:val="00677518"/>
    <w:rsid w:val="006A619B"/>
    <w:rsid w:val="007144C3"/>
    <w:rsid w:val="007368D9"/>
    <w:rsid w:val="00746D41"/>
    <w:rsid w:val="00767628"/>
    <w:rsid w:val="00767C35"/>
    <w:rsid w:val="00771850"/>
    <w:rsid w:val="007740AB"/>
    <w:rsid w:val="007756B2"/>
    <w:rsid w:val="00776250"/>
    <w:rsid w:val="007A792F"/>
    <w:rsid w:val="007D7E28"/>
    <w:rsid w:val="007F5A4C"/>
    <w:rsid w:val="007F667B"/>
    <w:rsid w:val="0080011C"/>
    <w:rsid w:val="00833E5A"/>
    <w:rsid w:val="00870664"/>
    <w:rsid w:val="00880597"/>
    <w:rsid w:val="00895601"/>
    <w:rsid w:val="008D2064"/>
    <w:rsid w:val="008D2A99"/>
    <w:rsid w:val="00900FD5"/>
    <w:rsid w:val="00953F2E"/>
    <w:rsid w:val="00967E9C"/>
    <w:rsid w:val="00993259"/>
    <w:rsid w:val="009A2D64"/>
    <w:rsid w:val="009B3FCF"/>
    <w:rsid w:val="009C4C61"/>
    <w:rsid w:val="009E53AA"/>
    <w:rsid w:val="009E5BE9"/>
    <w:rsid w:val="009F0683"/>
    <w:rsid w:val="00A025F1"/>
    <w:rsid w:val="00A10B05"/>
    <w:rsid w:val="00A33E04"/>
    <w:rsid w:val="00A75F70"/>
    <w:rsid w:val="00A95092"/>
    <w:rsid w:val="00AA05E3"/>
    <w:rsid w:val="00AA6598"/>
    <w:rsid w:val="00AB2EE0"/>
    <w:rsid w:val="00AE4E81"/>
    <w:rsid w:val="00B060BC"/>
    <w:rsid w:val="00B13300"/>
    <w:rsid w:val="00B209EE"/>
    <w:rsid w:val="00B226F4"/>
    <w:rsid w:val="00B341B4"/>
    <w:rsid w:val="00B670AE"/>
    <w:rsid w:val="00B67E28"/>
    <w:rsid w:val="00B84082"/>
    <w:rsid w:val="00BA4995"/>
    <w:rsid w:val="00BE1638"/>
    <w:rsid w:val="00BE1A2E"/>
    <w:rsid w:val="00BF7672"/>
    <w:rsid w:val="00C05732"/>
    <w:rsid w:val="00C450EB"/>
    <w:rsid w:val="00C548A6"/>
    <w:rsid w:val="00C65469"/>
    <w:rsid w:val="00C66FCA"/>
    <w:rsid w:val="00C756C0"/>
    <w:rsid w:val="00CA219C"/>
    <w:rsid w:val="00CD32EF"/>
    <w:rsid w:val="00CD76BC"/>
    <w:rsid w:val="00D11020"/>
    <w:rsid w:val="00D15C75"/>
    <w:rsid w:val="00D16B75"/>
    <w:rsid w:val="00D30CBE"/>
    <w:rsid w:val="00D4315A"/>
    <w:rsid w:val="00D46005"/>
    <w:rsid w:val="00D623A1"/>
    <w:rsid w:val="00D74DB9"/>
    <w:rsid w:val="00DB0DEE"/>
    <w:rsid w:val="00DC5927"/>
    <w:rsid w:val="00DC66AC"/>
    <w:rsid w:val="00E17C99"/>
    <w:rsid w:val="00E30AB9"/>
    <w:rsid w:val="00E4370C"/>
    <w:rsid w:val="00E44412"/>
    <w:rsid w:val="00E54AF1"/>
    <w:rsid w:val="00E722F6"/>
    <w:rsid w:val="00E77C17"/>
    <w:rsid w:val="00E90F9D"/>
    <w:rsid w:val="00E97A51"/>
    <w:rsid w:val="00EC05B3"/>
    <w:rsid w:val="00EE4ED7"/>
    <w:rsid w:val="00EE6643"/>
    <w:rsid w:val="00F04116"/>
    <w:rsid w:val="00F300F8"/>
    <w:rsid w:val="00F33D62"/>
    <w:rsid w:val="00F34456"/>
    <w:rsid w:val="00F8354D"/>
    <w:rsid w:val="00FA66FF"/>
    <w:rsid w:val="00FC3E1E"/>
    <w:rsid w:val="00FC4A16"/>
    <w:rsid w:val="00FC6F8E"/>
    <w:rsid w:val="00FC7D60"/>
    <w:rsid w:val="00FD0838"/>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A16"/>
    <w:rPr>
      <w:rFonts w:ascii="Times"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C4A16"/>
    <w:rPr>
      <w:rFonts w:ascii="Courier" w:hAnsi="Courier" w:cs="Courier"/>
    </w:rPr>
  </w:style>
  <w:style w:type="character" w:customStyle="1" w:styleId="PlainTextChar">
    <w:name w:val="Plain Text Char"/>
    <w:basedOn w:val="DefaultParagraphFont"/>
    <w:link w:val="PlainText"/>
    <w:uiPriority w:val="99"/>
    <w:semiHidden/>
    <w:locked/>
    <w:rsid w:val="00FC4A16"/>
    <w:rPr>
      <w:rFonts w:ascii="Courier New" w:hAnsi="Courier New" w:cs="Courier New"/>
      <w:sz w:val="20"/>
      <w:szCs w:val="20"/>
    </w:rPr>
  </w:style>
  <w:style w:type="paragraph" w:customStyle="1" w:styleId="Default">
    <w:name w:val="Default"/>
    <w:uiPriority w:val="99"/>
    <w:rsid w:val="00FC4A16"/>
    <w:pPr>
      <w:widowControl w:val="0"/>
      <w:autoSpaceDE w:val="0"/>
      <w:autoSpaceDN w:val="0"/>
      <w:adjustRightInd w:val="0"/>
    </w:pPr>
    <w:rPr>
      <w:rFonts w:ascii="Times" w:hAnsi="Times" w:cs="Times"/>
      <w:color w:val="000000"/>
      <w:sz w:val="24"/>
      <w:szCs w:val="24"/>
    </w:rPr>
  </w:style>
  <w:style w:type="paragraph" w:styleId="Header">
    <w:name w:val="header"/>
    <w:basedOn w:val="Normal"/>
    <w:link w:val="HeaderChar"/>
    <w:uiPriority w:val="99"/>
    <w:unhideWhenUsed/>
    <w:rsid w:val="00EE4ED7"/>
    <w:pPr>
      <w:tabs>
        <w:tab w:val="center" w:pos="4680"/>
        <w:tab w:val="right" w:pos="9360"/>
      </w:tabs>
    </w:pPr>
  </w:style>
  <w:style w:type="character" w:customStyle="1" w:styleId="HeaderChar">
    <w:name w:val="Header Char"/>
    <w:basedOn w:val="DefaultParagraphFont"/>
    <w:link w:val="Header"/>
    <w:uiPriority w:val="99"/>
    <w:locked/>
    <w:rsid w:val="00EE4ED7"/>
    <w:rPr>
      <w:rFonts w:ascii="Times" w:hAnsi="Times" w:cs="Times"/>
      <w:sz w:val="24"/>
      <w:szCs w:val="24"/>
    </w:rPr>
  </w:style>
  <w:style w:type="paragraph" w:styleId="Footer">
    <w:name w:val="footer"/>
    <w:basedOn w:val="Normal"/>
    <w:link w:val="FooterChar"/>
    <w:uiPriority w:val="99"/>
    <w:unhideWhenUsed/>
    <w:rsid w:val="00EE4ED7"/>
    <w:pPr>
      <w:tabs>
        <w:tab w:val="center" w:pos="4680"/>
        <w:tab w:val="right" w:pos="9360"/>
      </w:tabs>
    </w:pPr>
  </w:style>
  <w:style w:type="character" w:customStyle="1" w:styleId="FooterChar">
    <w:name w:val="Footer Char"/>
    <w:basedOn w:val="DefaultParagraphFont"/>
    <w:link w:val="Footer"/>
    <w:uiPriority w:val="99"/>
    <w:locked/>
    <w:rsid w:val="00EE4ED7"/>
    <w:rPr>
      <w:rFonts w:ascii="Times" w:hAnsi="Times" w:cs="Times"/>
      <w:sz w:val="24"/>
      <w:szCs w:val="24"/>
    </w:rPr>
  </w:style>
  <w:style w:type="paragraph" w:styleId="BalloonText">
    <w:name w:val="Balloon Text"/>
    <w:basedOn w:val="Normal"/>
    <w:link w:val="BalloonTextChar"/>
    <w:uiPriority w:val="99"/>
    <w:semiHidden/>
    <w:unhideWhenUsed/>
    <w:rsid w:val="00771850"/>
    <w:rPr>
      <w:rFonts w:ascii="Tahoma" w:hAnsi="Tahoma" w:cs="Tahoma"/>
      <w:sz w:val="16"/>
      <w:szCs w:val="16"/>
    </w:rPr>
  </w:style>
  <w:style w:type="character" w:customStyle="1" w:styleId="BalloonTextChar">
    <w:name w:val="Balloon Text Char"/>
    <w:basedOn w:val="DefaultParagraphFont"/>
    <w:link w:val="BalloonText"/>
    <w:uiPriority w:val="99"/>
    <w:semiHidden/>
    <w:rsid w:val="00771850"/>
    <w:rPr>
      <w:rFonts w:ascii="Tahoma" w:hAnsi="Tahoma" w:cs="Tahoma"/>
      <w:sz w:val="16"/>
      <w:szCs w:val="16"/>
    </w:rPr>
  </w:style>
  <w:style w:type="character" w:styleId="CommentReference">
    <w:name w:val="annotation reference"/>
    <w:basedOn w:val="DefaultParagraphFont"/>
    <w:uiPriority w:val="99"/>
    <w:semiHidden/>
    <w:unhideWhenUsed/>
    <w:rsid w:val="00E90F9D"/>
    <w:rPr>
      <w:sz w:val="16"/>
      <w:szCs w:val="16"/>
    </w:rPr>
  </w:style>
  <w:style w:type="paragraph" w:styleId="CommentText">
    <w:name w:val="annotation text"/>
    <w:basedOn w:val="Normal"/>
    <w:link w:val="CommentTextChar"/>
    <w:uiPriority w:val="99"/>
    <w:semiHidden/>
    <w:unhideWhenUsed/>
    <w:rsid w:val="00E90F9D"/>
    <w:rPr>
      <w:sz w:val="20"/>
      <w:szCs w:val="20"/>
    </w:rPr>
  </w:style>
  <w:style w:type="character" w:customStyle="1" w:styleId="CommentTextChar">
    <w:name w:val="Comment Text Char"/>
    <w:basedOn w:val="DefaultParagraphFont"/>
    <w:link w:val="CommentText"/>
    <w:uiPriority w:val="99"/>
    <w:semiHidden/>
    <w:rsid w:val="00E90F9D"/>
    <w:rPr>
      <w:rFonts w:ascii="Times" w:hAnsi="Times" w:cs="Times"/>
    </w:rPr>
  </w:style>
  <w:style w:type="paragraph" w:styleId="CommentSubject">
    <w:name w:val="annotation subject"/>
    <w:basedOn w:val="CommentText"/>
    <w:next w:val="CommentText"/>
    <w:link w:val="CommentSubjectChar"/>
    <w:uiPriority w:val="99"/>
    <w:semiHidden/>
    <w:unhideWhenUsed/>
    <w:rsid w:val="00E90F9D"/>
    <w:rPr>
      <w:b/>
      <w:bCs/>
    </w:rPr>
  </w:style>
  <w:style w:type="character" w:customStyle="1" w:styleId="CommentSubjectChar">
    <w:name w:val="Comment Subject Char"/>
    <w:basedOn w:val="CommentTextChar"/>
    <w:link w:val="CommentSubject"/>
    <w:uiPriority w:val="99"/>
    <w:semiHidden/>
    <w:rsid w:val="00E90F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A16"/>
    <w:rPr>
      <w:rFonts w:ascii="Times" w:hAnsi="Times" w:cs="Time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FC4A16"/>
    <w:rPr>
      <w:rFonts w:ascii="Courier" w:hAnsi="Courier" w:cs="Courier"/>
    </w:rPr>
  </w:style>
  <w:style w:type="character" w:customStyle="1" w:styleId="PlainTextChar">
    <w:name w:val="Plain Text Char"/>
    <w:basedOn w:val="DefaultParagraphFont"/>
    <w:link w:val="PlainText"/>
    <w:uiPriority w:val="99"/>
    <w:semiHidden/>
    <w:locked/>
    <w:rsid w:val="00FC4A16"/>
    <w:rPr>
      <w:rFonts w:ascii="Courier New" w:hAnsi="Courier New" w:cs="Courier New"/>
      <w:sz w:val="20"/>
      <w:szCs w:val="20"/>
    </w:rPr>
  </w:style>
  <w:style w:type="paragraph" w:customStyle="1" w:styleId="Default">
    <w:name w:val="Default"/>
    <w:uiPriority w:val="99"/>
    <w:rsid w:val="00FC4A16"/>
    <w:pPr>
      <w:widowControl w:val="0"/>
      <w:autoSpaceDE w:val="0"/>
      <w:autoSpaceDN w:val="0"/>
      <w:adjustRightInd w:val="0"/>
    </w:pPr>
    <w:rPr>
      <w:rFonts w:ascii="Times" w:hAnsi="Times" w:cs="Times"/>
      <w:color w:val="000000"/>
      <w:sz w:val="24"/>
      <w:szCs w:val="24"/>
    </w:rPr>
  </w:style>
  <w:style w:type="paragraph" w:styleId="Header">
    <w:name w:val="header"/>
    <w:basedOn w:val="Normal"/>
    <w:link w:val="HeaderChar"/>
    <w:uiPriority w:val="99"/>
    <w:unhideWhenUsed/>
    <w:rsid w:val="00EE4ED7"/>
    <w:pPr>
      <w:tabs>
        <w:tab w:val="center" w:pos="4680"/>
        <w:tab w:val="right" w:pos="9360"/>
      </w:tabs>
    </w:pPr>
  </w:style>
  <w:style w:type="character" w:customStyle="1" w:styleId="HeaderChar">
    <w:name w:val="Header Char"/>
    <w:basedOn w:val="DefaultParagraphFont"/>
    <w:link w:val="Header"/>
    <w:uiPriority w:val="99"/>
    <w:locked/>
    <w:rsid w:val="00EE4ED7"/>
    <w:rPr>
      <w:rFonts w:ascii="Times" w:hAnsi="Times" w:cs="Times"/>
      <w:sz w:val="24"/>
      <w:szCs w:val="24"/>
    </w:rPr>
  </w:style>
  <w:style w:type="paragraph" w:styleId="Footer">
    <w:name w:val="footer"/>
    <w:basedOn w:val="Normal"/>
    <w:link w:val="FooterChar"/>
    <w:uiPriority w:val="99"/>
    <w:unhideWhenUsed/>
    <w:rsid w:val="00EE4ED7"/>
    <w:pPr>
      <w:tabs>
        <w:tab w:val="center" w:pos="4680"/>
        <w:tab w:val="right" w:pos="9360"/>
      </w:tabs>
    </w:pPr>
  </w:style>
  <w:style w:type="character" w:customStyle="1" w:styleId="FooterChar">
    <w:name w:val="Footer Char"/>
    <w:basedOn w:val="DefaultParagraphFont"/>
    <w:link w:val="Footer"/>
    <w:uiPriority w:val="99"/>
    <w:locked/>
    <w:rsid w:val="00EE4ED7"/>
    <w:rPr>
      <w:rFonts w:ascii="Times" w:hAnsi="Times" w:cs="Times"/>
      <w:sz w:val="24"/>
      <w:szCs w:val="24"/>
    </w:rPr>
  </w:style>
  <w:style w:type="paragraph" w:styleId="BalloonText">
    <w:name w:val="Balloon Text"/>
    <w:basedOn w:val="Normal"/>
    <w:link w:val="BalloonTextChar"/>
    <w:uiPriority w:val="99"/>
    <w:semiHidden/>
    <w:unhideWhenUsed/>
    <w:rsid w:val="00771850"/>
    <w:rPr>
      <w:rFonts w:ascii="Tahoma" w:hAnsi="Tahoma" w:cs="Tahoma"/>
      <w:sz w:val="16"/>
      <w:szCs w:val="16"/>
    </w:rPr>
  </w:style>
  <w:style w:type="character" w:customStyle="1" w:styleId="BalloonTextChar">
    <w:name w:val="Balloon Text Char"/>
    <w:basedOn w:val="DefaultParagraphFont"/>
    <w:link w:val="BalloonText"/>
    <w:uiPriority w:val="99"/>
    <w:semiHidden/>
    <w:rsid w:val="007718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DF215-6EB1-4556-9302-B14F49935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10093</Words>
  <Characters>53906</Characters>
  <Application>Microsoft Office Word</Application>
  <DocSecurity>0</DocSecurity>
  <Lines>449</Lines>
  <Paragraphs>127</Paragraphs>
  <ScaleCrop>false</ScaleCrop>
  <HeadingPairs>
    <vt:vector size="2" baseType="variant">
      <vt:variant>
        <vt:lpstr>Title</vt:lpstr>
      </vt:variant>
      <vt:variant>
        <vt:i4>1</vt:i4>
      </vt:variant>
    </vt:vector>
  </HeadingPairs>
  <TitlesOfParts>
    <vt:vector size="1" baseType="lpstr">
      <vt:lpstr>Chapter01: Introduction and Research Methods</vt:lpstr>
    </vt:vector>
  </TitlesOfParts>
  <Company>Pearson</Company>
  <LinksUpToDate>false</LinksUpToDate>
  <CharactersWithSpaces>63872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Chapter01: Introduction and Research Methods</dc:title>
  <dc:subject/>
  <dc:creator>Pearson Pearson</dc:creator>
  <cp:keywords/>
  <dc:description/>
  <cp:lastModifiedBy>WileyUserV4</cp:lastModifiedBy>
  <cp:revision>53</cp:revision>
  <cp:lastPrinted>2008-11-02T19:59:00Z</cp:lastPrinted>
  <dcterms:created xsi:type="dcterms:W3CDTF">2011-10-14T12:28:00Z</dcterms:created>
  <dcterms:modified xsi:type="dcterms:W3CDTF">2011-10-21T17:30:00Z</dcterms:modified>
</cp:coreProperties>
</file>